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7B8AA" w14:textId="71E43722" w:rsidR="003019F1" w:rsidRPr="00413364" w:rsidRDefault="00413364" w:rsidP="003019F1">
      <w:pPr>
        <w:ind w:firstLine="708"/>
        <w:rPr>
          <w:b/>
          <w:u w:val="single"/>
        </w:rPr>
      </w:pPr>
      <w:r w:rsidRPr="00413364">
        <w:rPr>
          <w:b/>
          <w:u w:val="single"/>
        </w:rPr>
        <w:t>Příloha ZD č. 3</w:t>
      </w:r>
      <w:r w:rsidR="003019F1">
        <w:rPr>
          <w:b/>
          <w:u w:val="single"/>
        </w:rPr>
        <w:t>8</w:t>
      </w:r>
    </w:p>
    <w:p w14:paraId="1C6153D7" w14:textId="251E5F8B" w:rsidR="00A40CAC" w:rsidRDefault="00A40CAC" w:rsidP="00A40CAC">
      <w:pPr>
        <w:ind w:firstLine="708"/>
        <w:rPr>
          <w:b/>
        </w:rPr>
      </w:pPr>
      <w:r w:rsidRPr="00A40CAC">
        <w:rPr>
          <w:b/>
        </w:rPr>
        <w:t xml:space="preserve">Technická specifikace </w:t>
      </w:r>
      <w:r w:rsidR="00EE095E">
        <w:rPr>
          <w:b/>
        </w:rPr>
        <w:t>–</w:t>
      </w:r>
      <w:r w:rsidRPr="00A40CAC">
        <w:rPr>
          <w:b/>
        </w:rPr>
        <w:t xml:space="preserve"> kontejnery</w:t>
      </w:r>
    </w:p>
    <w:p w14:paraId="685D7071" w14:textId="3D08EBC3" w:rsidR="00EE095E" w:rsidRDefault="00EE095E" w:rsidP="00A40CAC">
      <w:pPr>
        <w:ind w:firstLine="708"/>
        <w:rPr>
          <w:b/>
        </w:rPr>
      </w:pPr>
      <w:r>
        <w:rPr>
          <w:b/>
        </w:rPr>
        <w:t>součástí sestavy č. 1, 2,</w:t>
      </w:r>
      <w:r w:rsidR="00413364">
        <w:rPr>
          <w:b/>
        </w:rPr>
        <w:t xml:space="preserve"> 3,</w:t>
      </w:r>
      <w:r>
        <w:rPr>
          <w:b/>
        </w:rPr>
        <w:t xml:space="preserve"> 5, 6, 7, 8, 10, 11, 12, 13, 14, 15, 16, 17 (1</w:t>
      </w:r>
      <w:r w:rsidR="00413364">
        <w:rPr>
          <w:b/>
        </w:rPr>
        <w:t>5</w:t>
      </w:r>
      <w:r>
        <w:rPr>
          <w:b/>
        </w:rPr>
        <w:t xml:space="preserve"> ks valníkových kontejnerů)</w:t>
      </w:r>
    </w:p>
    <w:p w14:paraId="2DAA2F68" w14:textId="0E0B43D1" w:rsidR="00EE095E" w:rsidRDefault="00EE095E" w:rsidP="00EE095E">
      <w:pPr>
        <w:ind w:firstLine="708"/>
        <w:rPr>
          <w:b/>
        </w:rPr>
      </w:pPr>
      <w:r>
        <w:rPr>
          <w:b/>
        </w:rPr>
        <w:t>součástí sestavy č. 1, 2,</w:t>
      </w:r>
      <w:r w:rsidR="00413364">
        <w:rPr>
          <w:b/>
        </w:rPr>
        <w:t xml:space="preserve"> 3,</w:t>
      </w:r>
      <w:r>
        <w:rPr>
          <w:b/>
        </w:rPr>
        <w:t xml:space="preserve"> 5, 6, 7, 8, 10, 11, 12, 13, 14, 15, 16, 17 (1</w:t>
      </w:r>
      <w:r w:rsidR="00413364">
        <w:rPr>
          <w:b/>
        </w:rPr>
        <w:t>5</w:t>
      </w:r>
      <w:r>
        <w:rPr>
          <w:b/>
        </w:rPr>
        <w:t xml:space="preserve"> ks vanových kontejnerů)</w:t>
      </w:r>
    </w:p>
    <w:p w14:paraId="5CDA2B62" w14:textId="77777777" w:rsidR="00A40CAC" w:rsidRDefault="00A40CAC" w:rsidP="00A40CAC">
      <w:pPr>
        <w:ind w:firstLine="708"/>
      </w:pPr>
    </w:p>
    <w:p w14:paraId="156EB3A1" w14:textId="4CBC37B7" w:rsidR="00A40CAC" w:rsidRPr="00EE095E" w:rsidRDefault="00EE095E" w:rsidP="00A40CAC">
      <w:pPr>
        <w:ind w:firstLine="708"/>
        <w:rPr>
          <w:rFonts w:asciiTheme="minorHAnsi" w:hAnsiTheme="minorHAnsi"/>
          <w:b/>
          <w:bCs/>
        </w:rPr>
      </w:pPr>
      <w:r w:rsidRPr="00EE095E">
        <w:rPr>
          <w:b/>
          <w:bCs/>
        </w:rPr>
        <w:t>valníkový kontejner:</w:t>
      </w:r>
    </w:p>
    <w:p w14:paraId="52EDE47B" w14:textId="77777777" w:rsidR="00A40CAC" w:rsidRPr="00FD2B0D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 w:rsidRPr="00FD2B0D">
        <w:rPr>
          <w:rFonts w:asciiTheme="minorHAnsi" w:hAnsiTheme="minorHAnsi"/>
        </w:rPr>
        <w:t>kontejner vyroben z hraněných ocelových plechů</w:t>
      </w:r>
    </w:p>
    <w:p w14:paraId="0B6316FB" w14:textId="657A8A6D" w:rsidR="00A40CAC" w:rsidRPr="00FD2B0D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 w:rsidRPr="00FD2B0D">
        <w:rPr>
          <w:rFonts w:asciiTheme="minorHAnsi" w:hAnsiTheme="minorHAnsi"/>
        </w:rPr>
        <w:t xml:space="preserve">bočnice kontejneru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FD2B0D">
        <w:rPr>
          <w:rFonts w:asciiTheme="minorHAnsi" w:hAnsiTheme="minorHAnsi"/>
        </w:rPr>
        <w:t>mm</w:t>
      </w:r>
    </w:p>
    <w:p w14:paraId="73755BEB" w14:textId="43D0A70E" w:rsidR="00A40CAC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 w:rsidRPr="00FD2B0D">
        <w:rPr>
          <w:rFonts w:asciiTheme="minorHAnsi" w:hAnsiTheme="minorHAnsi"/>
        </w:rPr>
        <w:t xml:space="preserve">podlaha kontejneru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A459B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FD2B0D">
        <w:rPr>
          <w:rFonts w:asciiTheme="minorHAnsi" w:hAnsiTheme="minorHAnsi"/>
        </w:rPr>
        <w:t>mm</w:t>
      </w:r>
    </w:p>
    <w:p w14:paraId="7854442C" w14:textId="77777777" w:rsidR="00A40CAC" w:rsidRPr="00413364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 w:rsidRPr="00413364">
        <w:rPr>
          <w:rFonts w:asciiTheme="minorHAnsi" w:hAnsiTheme="minorHAnsi"/>
        </w:rPr>
        <w:t>rozměry ložné plochy kontejneru:</w:t>
      </w:r>
    </w:p>
    <w:p w14:paraId="53C84B49" w14:textId="32497308" w:rsidR="00A40CAC" w:rsidRPr="00413364" w:rsidRDefault="00A40CAC" w:rsidP="00A40CAC">
      <w:pPr>
        <w:numPr>
          <w:ilvl w:val="1"/>
          <w:numId w:val="1"/>
        </w:numPr>
        <w:rPr>
          <w:rFonts w:asciiTheme="minorHAnsi" w:hAnsiTheme="minorHAnsi"/>
        </w:rPr>
      </w:pPr>
      <w:r w:rsidRPr="00413364">
        <w:rPr>
          <w:rFonts w:asciiTheme="minorHAnsi" w:hAnsiTheme="minorHAnsi"/>
        </w:rPr>
        <w:t xml:space="preserve">délka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A459B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13364">
        <w:rPr>
          <w:rFonts w:asciiTheme="minorHAnsi" w:hAnsiTheme="minorHAnsi"/>
        </w:rPr>
        <w:t>mm</w:t>
      </w:r>
      <w:r w:rsidR="00EE095E" w:rsidRPr="00413364">
        <w:rPr>
          <w:rFonts w:asciiTheme="minorHAnsi" w:hAnsiTheme="minorHAnsi"/>
        </w:rPr>
        <w:t xml:space="preserve"> (délka kontejneru přizpůsobena rozvoru/délce podvozku)</w:t>
      </w:r>
    </w:p>
    <w:p w14:paraId="45FD20BC" w14:textId="60860447" w:rsidR="00A40CAC" w:rsidRPr="00FD2B0D" w:rsidRDefault="00A40CAC" w:rsidP="00A40CAC">
      <w:pPr>
        <w:numPr>
          <w:ilvl w:val="1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šířka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A459B1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rFonts w:asciiTheme="minorHAnsi" w:hAnsiTheme="minorHAnsi"/>
        </w:rPr>
        <w:t>mm</w:t>
      </w:r>
    </w:p>
    <w:p w14:paraId="1ADDB7BF" w14:textId="77777777" w:rsidR="00A40CAC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šířka kontejneru přizpůsobena tak, aby v případě otevření bočnic byly kolmo k podvozku vozidla (bočnice se nesmí opírat o blatník zadní nápravy)</w:t>
      </w:r>
    </w:p>
    <w:p w14:paraId="46DEDFFF" w14:textId="77777777" w:rsidR="00A40CAC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šířka kontejneru nesmí překročit 2 550 mm</w:t>
      </w:r>
    </w:p>
    <w:p w14:paraId="6F4409A8" w14:textId="570EC3F7" w:rsidR="00A40CAC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výška bočnic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rPr>
          <w:rFonts w:asciiTheme="minorHAnsi" w:hAnsiTheme="minorHAnsi"/>
        </w:rPr>
        <w:t xml:space="preserve"> mm (od podlahy kontejneru)</w:t>
      </w:r>
    </w:p>
    <w:p w14:paraId="203371F0" w14:textId="77777777" w:rsidR="00A40CAC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4 </w:t>
      </w:r>
      <w:r w:rsidRPr="00FD2B0D">
        <w:rPr>
          <w:rFonts w:asciiTheme="minorHAnsi" w:hAnsiTheme="minorHAnsi"/>
        </w:rPr>
        <w:t xml:space="preserve">sklopné a snadno </w:t>
      </w:r>
      <w:r>
        <w:rPr>
          <w:rFonts w:asciiTheme="minorHAnsi" w:hAnsiTheme="minorHAnsi"/>
        </w:rPr>
        <w:t xml:space="preserve">demontovatelné </w:t>
      </w:r>
      <w:r w:rsidRPr="00FD2B0D">
        <w:rPr>
          <w:rFonts w:asciiTheme="minorHAnsi" w:hAnsiTheme="minorHAnsi"/>
        </w:rPr>
        <w:t xml:space="preserve">bočnice </w:t>
      </w:r>
    </w:p>
    <w:p w14:paraId="70A6BA0F" w14:textId="77777777" w:rsidR="00A40CAC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sklopné a snadno demontovatelné zadní čelo</w:t>
      </w:r>
    </w:p>
    <w:p w14:paraId="473CC24B" w14:textId="77777777" w:rsidR="00A40CAC" w:rsidRPr="00FD2B0D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panty bočnic a zadního čela řešeny tak, aby bočnice a zadní čelo bylo možné demontovat </w:t>
      </w:r>
      <w:r>
        <w:rPr>
          <w:rFonts w:asciiTheme="minorHAnsi" w:hAnsiTheme="minorHAnsi"/>
          <w:b/>
        </w:rPr>
        <w:t>pouze ve vodorovné poloze</w:t>
      </w:r>
      <w:r>
        <w:rPr>
          <w:rFonts w:asciiTheme="minorHAnsi" w:hAnsiTheme="minorHAnsi"/>
        </w:rPr>
        <w:t xml:space="preserve">. Bočnice a zadní čelo nesmí jít z kontejneru demontovat v jiné poloze. </w:t>
      </w:r>
    </w:p>
    <w:p w14:paraId="00F68001" w14:textId="77777777" w:rsidR="00A40CAC" w:rsidRPr="00FD2B0D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 w:rsidRPr="00FD2B0D">
        <w:rPr>
          <w:rFonts w:asciiTheme="minorHAnsi" w:hAnsiTheme="minorHAnsi"/>
        </w:rPr>
        <w:t>vyjímatelné boční a zadní sloupky (umožňující snadnou nakládku kontejneru)</w:t>
      </w:r>
    </w:p>
    <w:p w14:paraId="0B996827" w14:textId="7B5BFEFA" w:rsidR="00A40CAC" w:rsidRPr="00FD2B0D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 w:rsidRPr="00FD2B0D">
        <w:rPr>
          <w:rFonts w:asciiTheme="minorHAnsi" w:hAnsiTheme="minorHAnsi"/>
        </w:rPr>
        <w:t xml:space="preserve">výška oka kontejneru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A459B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FD2B0D">
        <w:rPr>
          <w:rFonts w:asciiTheme="minorHAnsi" w:hAnsiTheme="minorHAnsi"/>
        </w:rPr>
        <w:t>mm</w:t>
      </w:r>
      <w:r>
        <w:rPr>
          <w:rFonts w:asciiTheme="minorHAnsi" w:hAnsiTheme="minorHAnsi"/>
        </w:rPr>
        <w:t xml:space="preserve"> (přizpůsobeno nosiči kontejnerů)</w:t>
      </w:r>
    </w:p>
    <w:p w14:paraId="173D6614" w14:textId="603D69D6" w:rsidR="00A40CAC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 w:rsidRPr="00FD2B0D">
        <w:rPr>
          <w:rFonts w:asciiTheme="minorHAnsi" w:hAnsiTheme="minorHAnsi"/>
        </w:rPr>
        <w:t xml:space="preserve">šířka podélníků kontejneru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A459B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FD2B0D">
        <w:rPr>
          <w:rFonts w:asciiTheme="minorHAnsi" w:hAnsiTheme="minorHAnsi"/>
        </w:rPr>
        <w:t>mm</w:t>
      </w:r>
    </w:p>
    <w:p w14:paraId="2981DE4D" w14:textId="77777777" w:rsidR="00A40CAC" w:rsidRPr="00FD2B0D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kontejner vybaven ocelovými rolnami s mazničkami (snadná manipulace s kontejnerem při jeho skládání/nakládání)</w:t>
      </w:r>
    </w:p>
    <w:p w14:paraId="763A07AC" w14:textId="77777777" w:rsidR="00A40CAC" w:rsidRPr="003C46E9" w:rsidRDefault="00A40CAC" w:rsidP="00A40CAC">
      <w:pPr>
        <w:numPr>
          <w:ilvl w:val="0"/>
          <w:numId w:val="1"/>
        </w:numPr>
        <w:rPr>
          <w:rFonts w:asciiTheme="minorHAnsi" w:hAnsiTheme="minorHAnsi"/>
        </w:rPr>
      </w:pPr>
      <w:r w:rsidRPr="00FD2B0D">
        <w:rPr>
          <w:rFonts w:asciiTheme="minorHAnsi" w:hAnsiTheme="minorHAnsi"/>
        </w:rPr>
        <w:t>barevné provedení kontejneru – oranžová RAL 2011</w:t>
      </w:r>
    </w:p>
    <w:p w14:paraId="2B4555EC" w14:textId="27582C17" w:rsidR="00A40CAC" w:rsidRDefault="00A40CAC" w:rsidP="00A40CAC">
      <w:pPr>
        <w:pStyle w:val="Odstavecseseznamem"/>
        <w:numPr>
          <w:ilvl w:val="0"/>
          <w:numId w:val="1"/>
        </w:numPr>
        <w:rPr>
          <w:rFonts w:asciiTheme="minorHAnsi" w:hAnsiTheme="minorHAnsi"/>
        </w:rPr>
      </w:pPr>
      <w:r w:rsidRPr="00FD2B0D">
        <w:rPr>
          <w:rFonts w:asciiTheme="minorHAnsi" w:hAnsiTheme="minorHAnsi"/>
        </w:rPr>
        <w:t xml:space="preserve">kontejner vybaven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FD2B0D">
        <w:rPr>
          <w:rFonts w:asciiTheme="minorHAnsi" w:hAnsiTheme="minorHAnsi"/>
        </w:rPr>
        <w:t xml:space="preserve"> ks (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FD2B0D">
        <w:rPr>
          <w:rFonts w:asciiTheme="minorHAnsi" w:hAnsiTheme="minorHAnsi"/>
        </w:rPr>
        <w:t xml:space="preserve"> vzadu,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FD2B0D">
        <w:rPr>
          <w:rFonts w:asciiTheme="minorHAnsi" w:hAnsiTheme="minorHAnsi"/>
        </w:rPr>
        <w:t xml:space="preserve"> uprostřed,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FD2B0D">
        <w:rPr>
          <w:rFonts w:asciiTheme="minorHAnsi" w:hAnsiTheme="minorHAnsi"/>
        </w:rPr>
        <w:t xml:space="preserve"> vpředu) zapuštěných ok pro připoutání přepravované mechanizace (detaily poskytne zadavatel pře realizací kontejneru)</w:t>
      </w:r>
    </w:p>
    <w:p w14:paraId="1DFE0758" w14:textId="77777777" w:rsidR="00A40CAC" w:rsidRPr="00FD2B0D" w:rsidRDefault="00A40CAC" w:rsidP="00A40CAC">
      <w:pPr>
        <w:pStyle w:val="Odstavecseseznamem"/>
        <w:ind w:left="1429"/>
        <w:rPr>
          <w:rFonts w:asciiTheme="minorHAnsi" w:hAnsiTheme="minorHAnsi"/>
        </w:rPr>
      </w:pPr>
    </w:p>
    <w:p w14:paraId="1DEF7FD6" w14:textId="064341E7" w:rsidR="0039793C" w:rsidRPr="00EE095E" w:rsidRDefault="00EE095E" w:rsidP="00EE095E">
      <w:pPr>
        <w:ind w:left="1069"/>
        <w:rPr>
          <w:rFonts w:asciiTheme="minorHAnsi" w:hAnsiTheme="minorHAnsi"/>
          <w:b/>
          <w:bCs/>
        </w:rPr>
      </w:pPr>
      <w:r w:rsidRPr="00EE095E">
        <w:rPr>
          <w:rFonts w:asciiTheme="minorHAnsi" w:hAnsiTheme="minorHAnsi"/>
          <w:b/>
          <w:bCs/>
        </w:rPr>
        <w:t xml:space="preserve">vanový kontejner: </w:t>
      </w:r>
    </w:p>
    <w:p w14:paraId="7B606431" w14:textId="77777777" w:rsidR="0039793C" w:rsidRDefault="0039793C" w:rsidP="0039793C">
      <w:pPr>
        <w:ind w:firstLine="708"/>
        <w:rPr>
          <w:rFonts w:asciiTheme="minorHAnsi" w:hAnsiTheme="minorHAnsi"/>
        </w:rPr>
      </w:pPr>
    </w:p>
    <w:p w14:paraId="3BF09706" w14:textId="77777777" w:rsidR="0039793C" w:rsidRPr="003C46E9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3C46E9">
        <w:rPr>
          <w:rFonts w:asciiTheme="minorHAnsi" w:hAnsiTheme="minorHAnsi"/>
        </w:rPr>
        <w:t>kontejner vyroben z hraněných ocelových plechů</w:t>
      </w:r>
    </w:p>
    <w:p w14:paraId="17DE9853" w14:textId="5E0BC38D" w:rsidR="0039793C" w:rsidRPr="003C46E9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3C46E9">
        <w:rPr>
          <w:rFonts w:asciiTheme="minorHAnsi" w:hAnsiTheme="minorHAnsi"/>
        </w:rPr>
        <w:t xml:space="preserve">boky kontejneru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3C46E9">
        <w:rPr>
          <w:rFonts w:asciiTheme="minorHAnsi" w:hAnsiTheme="minorHAnsi"/>
        </w:rPr>
        <w:t>mm</w:t>
      </w:r>
    </w:p>
    <w:p w14:paraId="51866525" w14:textId="52470C27" w:rsidR="0039793C" w:rsidRPr="003C46E9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3C46E9">
        <w:rPr>
          <w:rFonts w:asciiTheme="minorHAnsi" w:hAnsiTheme="minorHAnsi"/>
        </w:rPr>
        <w:t xml:space="preserve">podlaha kontejneru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3C46E9">
        <w:rPr>
          <w:rFonts w:asciiTheme="minorHAnsi" w:hAnsiTheme="minorHAnsi"/>
        </w:rPr>
        <w:t xml:space="preserve"> mm</w:t>
      </w:r>
    </w:p>
    <w:p w14:paraId="5DD88B91" w14:textId="77777777" w:rsidR="00EE095E" w:rsidRPr="00413364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413364">
        <w:rPr>
          <w:rFonts w:asciiTheme="minorHAnsi" w:hAnsiTheme="minorHAnsi"/>
        </w:rPr>
        <w:t>zadní čelo zavěšené v horních závěsech, spodní zajištění čela (sklopka)</w:t>
      </w:r>
    </w:p>
    <w:p w14:paraId="2BE310BD" w14:textId="353A0898" w:rsidR="0039793C" w:rsidRPr="00413364" w:rsidRDefault="00EE095E" w:rsidP="00EE095E">
      <w:pPr>
        <w:numPr>
          <w:ilvl w:val="0"/>
          <w:numId w:val="1"/>
        </w:numPr>
        <w:rPr>
          <w:rFonts w:asciiTheme="minorHAnsi" w:hAnsiTheme="minorHAnsi"/>
        </w:rPr>
      </w:pPr>
      <w:r w:rsidRPr="00413364">
        <w:rPr>
          <w:rFonts w:asciiTheme="minorHAnsi" w:hAnsiTheme="minorHAnsi"/>
        </w:rPr>
        <w:t>zadní čelo vybaveno řetízky včetně zajištění (omezení otevření zadního čela – vysypávání materiálu do speciálních stavebních strojů)</w:t>
      </w:r>
      <w:r w:rsidR="0039793C" w:rsidRPr="00413364">
        <w:rPr>
          <w:rFonts w:asciiTheme="minorHAnsi" w:hAnsiTheme="minorHAnsi"/>
        </w:rPr>
        <w:t xml:space="preserve"> </w:t>
      </w:r>
    </w:p>
    <w:p w14:paraId="4105E366" w14:textId="77777777" w:rsidR="0039793C" w:rsidRPr="00413364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413364">
        <w:rPr>
          <w:rFonts w:asciiTheme="minorHAnsi" w:hAnsiTheme="minorHAnsi"/>
        </w:rPr>
        <w:t>v rámu zadního čela osazena dvojdílná vrata, otevírané kolem svislých závěsů do stran včetně zajištění v otevřené poloze</w:t>
      </w:r>
    </w:p>
    <w:p w14:paraId="19F19780" w14:textId="214ACFBA" w:rsidR="0039793C" w:rsidRPr="00413364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413364">
        <w:rPr>
          <w:rFonts w:asciiTheme="minorHAnsi" w:hAnsiTheme="minorHAnsi"/>
        </w:rPr>
        <w:t xml:space="preserve">výška bočnic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413364">
        <w:rPr>
          <w:rFonts w:asciiTheme="minorHAnsi" w:hAnsiTheme="minorHAnsi"/>
        </w:rPr>
        <w:t xml:space="preserve"> mm (ode dna kontejneru)</w:t>
      </w:r>
    </w:p>
    <w:p w14:paraId="644DBC00" w14:textId="77777777" w:rsidR="0039793C" w:rsidRPr="00413364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413364">
        <w:rPr>
          <w:rFonts w:asciiTheme="minorHAnsi" w:hAnsiTheme="minorHAnsi"/>
        </w:rPr>
        <w:t>rozměry ložné plochy kontejneru:</w:t>
      </w:r>
    </w:p>
    <w:p w14:paraId="1532362D" w14:textId="02F1FFE8" w:rsidR="0039793C" w:rsidRPr="00413364" w:rsidRDefault="0039793C" w:rsidP="00EE095E">
      <w:pPr>
        <w:numPr>
          <w:ilvl w:val="1"/>
          <w:numId w:val="1"/>
        </w:numPr>
        <w:rPr>
          <w:rFonts w:asciiTheme="minorHAnsi" w:hAnsiTheme="minorHAnsi"/>
        </w:rPr>
      </w:pPr>
      <w:r w:rsidRPr="00413364">
        <w:rPr>
          <w:rFonts w:asciiTheme="minorHAnsi" w:hAnsiTheme="minorHAnsi"/>
        </w:rPr>
        <w:t xml:space="preserve">délka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A459B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13364">
        <w:rPr>
          <w:rFonts w:asciiTheme="minorHAnsi" w:hAnsiTheme="minorHAnsi"/>
        </w:rPr>
        <w:t>mm</w:t>
      </w:r>
      <w:r w:rsidR="00EE095E" w:rsidRPr="00413364">
        <w:rPr>
          <w:rFonts w:asciiTheme="minorHAnsi" w:hAnsiTheme="minorHAnsi"/>
        </w:rPr>
        <w:t xml:space="preserve"> (délka kontejneru přizpůsobena rozvoru/délce podvozku)</w:t>
      </w:r>
    </w:p>
    <w:p w14:paraId="42551E96" w14:textId="4F3C2907" w:rsidR="0039793C" w:rsidRPr="00FD2B0D" w:rsidRDefault="0039793C" w:rsidP="0039793C">
      <w:pPr>
        <w:numPr>
          <w:ilvl w:val="1"/>
          <w:numId w:val="1"/>
        </w:numPr>
        <w:rPr>
          <w:ins w:id="0" w:author="mikulasek" w:date="2012-02-28T08:34:00Z"/>
          <w:rFonts w:asciiTheme="minorHAnsi" w:hAnsiTheme="minorHAnsi"/>
        </w:rPr>
      </w:pPr>
      <w:r>
        <w:rPr>
          <w:rFonts w:asciiTheme="minorHAnsi" w:hAnsiTheme="minorHAnsi"/>
        </w:rPr>
        <w:t xml:space="preserve">šířka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A459B1">
        <w:rPr>
          <w:rFonts w:asciiTheme="minorHAnsi" w:hAnsiTheme="minorHAnsi"/>
          <w:color w:val="000000"/>
          <w:sz w:val="24"/>
          <w:szCs w:val="24"/>
        </w:rPr>
        <w:t xml:space="preserve"> </w:t>
      </w:r>
      <w:r>
        <w:rPr>
          <w:rFonts w:asciiTheme="minorHAnsi" w:hAnsiTheme="minorHAnsi"/>
        </w:rPr>
        <w:t>mm</w:t>
      </w:r>
    </w:p>
    <w:p w14:paraId="568329D9" w14:textId="77777777" w:rsidR="0039793C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šířka kontejneru nesmí překročit 2 550 mm</w:t>
      </w:r>
    </w:p>
    <w:p w14:paraId="00E93D02" w14:textId="1CDDBC2A" w:rsidR="0039793C" w:rsidRPr="003C46E9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3C46E9">
        <w:rPr>
          <w:rFonts w:asciiTheme="minorHAnsi" w:hAnsiTheme="minorHAnsi"/>
        </w:rPr>
        <w:t xml:space="preserve">výška oka kontejneru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A459B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C46E9">
        <w:rPr>
          <w:rFonts w:asciiTheme="minorHAnsi" w:hAnsiTheme="minorHAnsi"/>
        </w:rPr>
        <w:t>mm</w:t>
      </w:r>
    </w:p>
    <w:p w14:paraId="0ED61AAB" w14:textId="4B6BA043" w:rsidR="0039793C" w:rsidRPr="001B32B1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1B32B1">
        <w:rPr>
          <w:rFonts w:asciiTheme="minorHAnsi" w:hAnsiTheme="minorHAnsi"/>
        </w:rPr>
        <w:t xml:space="preserve">šířka podélníků kontejneru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A459B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B32B1">
        <w:rPr>
          <w:rFonts w:asciiTheme="minorHAnsi" w:hAnsiTheme="minorHAnsi"/>
        </w:rPr>
        <w:t>mm</w:t>
      </w:r>
    </w:p>
    <w:p w14:paraId="46C9DAA7" w14:textId="125C4FE7" w:rsidR="0039793C" w:rsidRPr="001B32B1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1B32B1">
        <w:rPr>
          <w:rFonts w:asciiTheme="minorHAnsi" w:hAnsiTheme="minorHAnsi"/>
        </w:rPr>
        <w:t xml:space="preserve">úkos mezi podlahou a bokem (bočnicemi) kontejneru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A459B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B32B1">
        <w:rPr>
          <w:rFonts w:asciiTheme="minorHAnsi" w:hAnsiTheme="minorHAnsi"/>
        </w:rPr>
        <w:t>°</w:t>
      </w:r>
    </w:p>
    <w:p w14:paraId="48D6176A" w14:textId="77777777" w:rsidR="0039793C" w:rsidRPr="00FD2B0D" w:rsidRDefault="0039793C" w:rsidP="0039793C">
      <w:pPr>
        <w:numPr>
          <w:ilvl w:val="0"/>
          <w:numId w:val="1"/>
        </w:numPr>
        <w:rPr>
          <w:ins w:id="1" w:author="mikulasek" w:date="2012-02-28T08:34:00Z"/>
          <w:rFonts w:asciiTheme="minorHAnsi" w:hAnsiTheme="minorHAnsi"/>
        </w:rPr>
      </w:pPr>
      <w:r>
        <w:rPr>
          <w:rFonts w:asciiTheme="minorHAnsi" w:hAnsiTheme="minorHAnsi"/>
        </w:rPr>
        <w:lastRenderedPageBreak/>
        <w:t>kontejner vybaven ocelovými rolnami s mazničkami (snadná manipulace s kontejnerem při jeho skládání/nakládání)</w:t>
      </w:r>
    </w:p>
    <w:p w14:paraId="584D1E77" w14:textId="77777777" w:rsidR="0039793C" w:rsidRPr="003C46E9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3C46E9">
        <w:rPr>
          <w:rFonts w:asciiTheme="minorHAnsi" w:hAnsiTheme="minorHAnsi"/>
        </w:rPr>
        <w:t>barevné provedení kontejneru – oranžová RAL 2011</w:t>
      </w:r>
    </w:p>
    <w:p w14:paraId="219696B8" w14:textId="256DA993" w:rsidR="0039793C" w:rsidRPr="003C46E9" w:rsidRDefault="0039793C" w:rsidP="0039793C">
      <w:pPr>
        <w:numPr>
          <w:ilvl w:val="0"/>
          <w:numId w:val="1"/>
        </w:numPr>
        <w:rPr>
          <w:rFonts w:asciiTheme="minorHAnsi" w:hAnsiTheme="minorHAnsi"/>
        </w:rPr>
      </w:pPr>
      <w:r w:rsidRPr="003C46E9">
        <w:rPr>
          <w:rFonts w:asciiTheme="minorHAnsi" w:hAnsiTheme="minorHAnsi"/>
        </w:rPr>
        <w:t xml:space="preserve">kontejner vybaven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3C46E9">
        <w:rPr>
          <w:rFonts w:asciiTheme="minorHAnsi" w:hAnsiTheme="minorHAnsi"/>
        </w:rPr>
        <w:t xml:space="preserve"> ks (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3C46E9">
        <w:rPr>
          <w:rFonts w:asciiTheme="minorHAnsi" w:hAnsiTheme="minorHAnsi"/>
        </w:rPr>
        <w:t xml:space="preserve"> vzadu,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3C46E9">
        <w:rPr>
          <w:rFonts w:asciiTheme="minorHAnsi" w:hAnsiTheme="minorHAnsi"/>
        </w:rPr>
        <w:t xml:space="preserve"> uprostřed,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3C46E9">
        <w:rPr>
          <w:rFonts w:asciiTheme="minorHAnsi" w:hAnsiTheme="minorHAnsi"/>
        </w:rPr>
        <w:t xml:space="preserve"> vpředu) zapuštěných ok </w:t>
      </w:r>
      <w:r>
        <w:rPr>
          <w:rFonts w:asciiTheme="minorHAnsi" w:hAnsiTheme="minorHAnsi"/>
        </w:rPr>
        <w:t xml:space="preserve">v podlaze </w:t>
      </w:r>
      <w:r w:rsidRPr="003C46E9">
        <w:rPr>
          <w:rFonts w:asciiTheme="minorHAnsi" w:hAnsiTheme="minorHAnsi"/>
        </w:rPr>
        <w:t>pro připoutání přepravované mechanizace</w:t>
      </w:r>
      <w:r>
        <w:rPr>
          <w:rFonts w:asciiTheme="minorHAnsi" w:hAnsiTheme="minorHAnsi"/>
        </w:rPr>
        <w:t xml:space="preserve">,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rPr>
          <w:rFonts w:asciiTheme="minorHAnsi" w:hAnsiTheme="minorHAnsi"/>
        </w:rPr>
        <w:t xml:space="preserve"> ks ok v horní části bočnic (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rPr>
          <w:rFonts w:asciiTheme="minorHAnsi" w:hAnsiTheme="minorHAnsi"/>
        </w:rPr>
        <w:t xml:space="preserve"> ks levá a </w:t>
      </w:r>
      <w:r w:rsidR="00A459B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>
        <w:rPr>
          <w:rFonts w:asciiTheme="minorHAnsi" w:hAnsiTheme="minorHAnsi"/>
        </w:rPr>
        <w:t xml:space="preserve"> ks pravá bočnice), </w:t>
      </w:r>
      <w:r w:rsidRPr="003C46E9">
        <w:rPr>
          <w:rFonts w:asciiTheme="minorHAnsi" w:hAnsiTheme="minorHAnsi"/>
        </w:rPr>
        <w:t>(detaily poskytne zadavatel pře realizací kontejneru)</w:t>
      </w:r>
    </w:p>
    <w:p w14:paraId="2920E25E" w14:textId="77777777" w:rsidR="00A40CAC" w:rsidRPr="001B32B1" w:rsidRDefault="00A40CAC" w:rsidP="00A40CAC">
      <w:pPr>
        <w:ind w:firstLine="708"/>
        <w:rPr>
          <w:rFonts w:asciiTheme="minorHAnsi" w:hAnsiTheme="minorHAnsi"/>
        </w:rPr>
      </w:pPr>
    </w:p>
    <w:p w14:paraId="6D98FB99" w14:textId="77777777" w:rsidR="00AD22B1" w:rsidRDefault="00AD22B1"/>
    <w:sectPr w:rsidR="00AD22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682840"/>
    <w:multiLevelType w:val="hybridMultilevel"/>
    <w:tmpl w:val="5AA8589A"/>
    <w:lvl w:ilvl="0" w:tplc="0ADC0858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7803713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CAC"/>
    <w:rsid w:val="003019F1"/>
    <w:rsid w:val="0039793C"/>
    <w:rsid w:val="00413364"/>
    <w:rsid w:val="00A40CAC"/>
    <w:rsid w:val="00A459B1"/>
    <w:rsid w:val="00AD22B1"/>
    <w:rsid w:val="00EE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0C2AA"/>
  <w15:chartTrackingRefBased/>
  <w15:docId w15:val="{7F6592E1-B746-4109-AD34-737444E8C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0CA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40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390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6</cp:revision>
  <dcterms:created xsi:type="dcterms:W3CDTF">2023-02-24T21:39:00Z</dcterms:created>
  <dcterms:modified xsi:type="dcterms:W3CDTF">2023-04-17T19:05:00Z</dcterms:modified>
</cp:coreProperties>
</file>