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353D" w14:textId="06578203" w:rsidR="00876A4D" w:rsidRPr="00652276" w:rsidRDefault="004910EE" w:rsidP="00702DBC">
      <w:pPr>
        <w:pStyle w:val="Hlavnnadpis"/>
        <w:spacing w:before="0"/>
      </w:pPr>
      <w:r w:rsidRPr="00652276">
        <w:t>kontroln</w:t>
      </w:r>
      <w:r w:rsidR="00CB23BF" w:rsidRPr="00652276">
        <w:t>Í</w:t>
      </w:r>
      <w:r w:rsidR="008172BF" w:rsidRPr="00652276">
        <w:t xml:space="preserve"> LIST</w:t>
      </w:r>
      <w:r w:rsidR="00CB23BF" w:rsidRPr="00652276">
        <w:t xml:space="preserve"> </w:t>
      </w:r>
      <w:r w:rsidR="000470A2" w:rsidRPr="00652276">
        <w:t>odborné úrovně</w:t>
      </w:r>
      <w:r w:rsidR="00702DBC" w:rsidRPr="00652276">
        <w:rPr>
          <w:rStyle w:val="Znakapoznpodarou"/>
          <w:b w:val="0"/>
        </w:rPr>
        <w:footnoteReference w:id="2"/>
      </w:r>
      <w:r w:rsidR="00246188" w:rsidRPr="00652276" w:rsidDel="00246188">
        <w:rPr>
          <w:b w:val="0"/>
        </w:rPr>
        <w:t xml:space="preserve"> </w:t>
      </w:r>
    </w:p>
    <w:p w14:paraId="4A1FFC8B" w14:textId="5B24BA3E" w:rsidR="00702DBC" w:rsidRPr="00652276" w:rsidRDefault="00702DBC" w:rsidP="00226C4E">
      <w:pPr>
        <w:pStyle w:val="Hlavnnadpis"/>
        <w:rPr>
          <w:caps w:val="0"/>
          <w:sz w:val="22"/>
          <w:szCs w:val="22"/>
        </w:rPr>
      </w:pPr>
      <w:r w:rsidRPr="00652276">
        <w:rPr>
          <w:b w:val="0"/>
          <w:caps w:val="0"/>
          <w:sz w:val="22"/>
          <w:szCs w:val="22"/>
        </w:rPr>
        <w:t>Zadavatel níže zaznamenal výsledek hodnocení nabídky účastníka</w:t>
      </w:r>
      <w:r w:rsidR="002E0464">
        <w:rPr>
          <w:b w:val="0"/>
          <w:caps w:val="0"/>
          <w:sz w:val="22"/>
          <w:szCs w:val="22"/>
        </w:rPr>
        <w:t xml:space="preserve"> v kritériu Odborná úroveň</w:t>
      </w:r>
      <w:r w:rsidRPr="00652276">
        <w:rPr>
          <w:b w:val="0"/>
          <w:caps w:val="0"/>
          <w:sz w:val="22"/>
          <w:szCs w:val="22"/>
        </w:rPr>
        <w:t>.</w:t>
      </w:r>
      <w:r w:rsidRPr="00652276">
        <w:rPr>
          <w:caps w:val="0"/>
          <w:sz w:val="22"/>
          <w:szCs w:val="22"/>
        </w:rPr>
        <w:t xml:space="preserve"> </w:t>
      </w:r>
    </w:p>
    <w:p w14:paraId="5786ABF9" w14:textId="7DDBE9AC" w:rsidR="00BD4F91" w:rsidRPr="00652276" w:rsidRDefault="00C060AA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Theme="minorHAnsi" w:eastAsia="Calibri" w:hAnsiTheme="minorHAnsi" w:cstheme="minorHAnsi"/>
          <w:b/>
          <w:caps/>
          <w:szCs w:val="24"/>
        </w:rPr>
      </w:pPr>
      <w:r w:rsidRPr="00652276">
        <w:rPr>
          <w:rFonts w:asciiTheme="minorHAnsi" w:eastAsia="Calibri" w:hAnsiTheme="minorHAnsi" w:cstheme="minorHAnsi"/>
          <w:b/>
          <w:caps/>
          <w:szCs w:val="24"/>
        </w:rPr>
        <w:t>Základní informace</w:t>
      </w:r>
    </w:p>
    <w:p w14:paraId="64804E2A" w14:textId="77777777" w:rsidR="00BD4F91" w:rsidRPr="00652276" w:rsidRDefault="00BD4F91" w:rsidP="00BD4F91">
      <w:pPr>
        <w:spacing w:before="0" w:after="0"/>
        <w:ind w:left="680"/>
        <w:rPr>
          <w:rFonts w:asciiTheme="minorHAnsi" w:eastAsia="Calibri" w:hAnsiTheme="minorHAnsi" w:cstheme="minorHAnsi"/>
          <w:szCs w:val="24"/>
        </w:rPr>
      </w:pPr>
    </w:p>
    <w:tbl>
      <w:tblPr>
        <w:tblStyle w:val="Mkatabulky11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11453"/>
      </w:tblGrid>
      <w:tr w:rsidR="002E7C17" w:rsidRPr="004D0683" w14:paraId="0182642E" w14:textId="77777777" w:rsidTr="002E7C17">
        <w:trPr>
          <w:trHeight w:val="283"/>
        </w:trPr>
        <w:tc>
          <w:tcPr>
            <w:tcW w:w="2581" w:type="dxa"/>
            <w:shd w:val="clear" w:color="auto" w:fill="F2F2F2"/>
          </w:tcPr>
          <w:p w14:paraId="13DB75EB" w14:textId="7A987017" w:rsidR="002E7C17" w:rsidRPr="004D0683" w:rsidRDefault="00C40ED3" w:rsidP="000F7A54">
            <w:pPr>
              <w:spacing w:before="0" w:after="0"/>
              <w:ind w:left="65"/>
            </w:pPr>
            <w:r>
              <w:t>Smlouva o dílo</w:t>
            </w:r>
          </w:p>
        </w:tc>
        <w:tc>
          <w:tcPr>
            <w:tcW w:w="11453" w:type="dxa"/>
          </w:tcPr>
          <w:p w14:paraId="654775E3" w14:textId="4F6DC575" w:rsidR="002E7C17" w:rsidRPr="006E6DFB" w:rsidRDefault="001667C1" w:rsidP="00C24264">
            <w:pPr>
              <w:spacing w:before="0" w:after="0"/>
              <w:ind w:left="0"/>
              <w:rPr>
                <w:b/>
                <w:bCs/>
              </w:rPr>
            </w:pPr>
            <w:r w:rsidRPr="001667C1">
              <w:rPr>
                <w:rFonts w:asciiTheme="minorHAnsi" w:hAnsiTheme="minorHAnsi" w:cstheme="minorHAnsi"/>
                <w:b/>
                <w:bCs/>
                <w:color w:val="000000"/>
              </w:rPr>
              <w:t>Základna letecké záchranné služby</w:t>
            </w:r>
          </w:p>
        </w:tc>
      </w:tr>
      <w:tr w:rsidR="002E7C17" w:rsidRPr="004D0683" w14:paraId="43D870CD" w14:textId="77777777" w:rsidTr="002E7C17">
        <w:trPr>
          <w:trHeight w:val="283"/>
        </w:trPr>
        <w:tc>
          <w:tcPr>
            <w:tcW w:w="2581" w:type="dxa"/>
            <w:shd w:val="clear" w:color="auto" w:fill="F2F2F2"/>
          </w:tcPr>
          <w:p w14:paraId="0249DC9B" w14:textId="2A3965A4" w:rsidR="002E7C17" w:rsidRPr="004D0683" w:rsidRDefault="00505556" w:rsidP="000F7A54">
            <w:pPr>
              <w:spacing w:before="0" w:after="0"/>
              <w:ind w:left="65"/>
            </w:pPr>
            <w:r>
              <w:t>Nabídka</w:t>
            </w:r>
          </w:p>
        </w:tc>
        <w:tc>
          <w:tcPr>
            <w:tcW w:w="11453" w:type="dxa"/>
          </w:tcPr>
          <w:p w14:paraId="66A0DA02" w14:textId="7662053F" w:rsidR="002E7C17" w:rsidRPr="004D0683" w:rsidRDefault="003E4B95" w:rsidP="000F7A54">
            <w:pPr>
              <w:spacing w:before="0" w:after="0"/>
              <w:ind w:left="108"/>
              <w:rPr>
                <w:b/>
              </w:rPr>
            </w:pPr>
            <w:hyperlink r:id="rId11" w:history="1">
              <w:r w:rsidR="00C060F8">
                <w:t>….</w:t>
              </w:r>
            </w:hyperlink>
          </w:p>
        </w:tc>
      </w:tr>
    </w:tbl>
    <w:p w14:paraId="30FA7807" w14:textId="77777777" w:rsidR="002E7C17" w:rsidRDefault="002E7C17" w:rsidP="00F83209">
      <w:pPr>
        <w:spacing w:before="0" w:after="0"/>
        <w:rPr>
          <w:rFonts w:asciiTheme="minorHAnsi" w:eastAsia="Calibri" w:hAnsiTheme="minorHAnsi" w:cstheme="minorHAnsi"/>
          <w:szCs w:val="24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4111"/>
        <w:gridCol w:w="3402"/>
        <w:gridCol w:w="2693"/>
        <w:gridCol w:w="4111"/>
      </w:tblGrid>
      <w:tr w:rsidR="001638FD" w:rsidRPr="00652276" w14:paraId="2BD5F347" w14:textId="77777777" w:rsidTr="008265FF">
        <w:tc>
          <w:tcPr>
            <w:tcW w:w="14317" w:type="dxa"/>
            <w:gridSpan w:val="4"/>
            <w:shd w:val="clear" w:color="auto" w:fill="8DB3E2" w:themeFill="text2" w:themeFillTint="66"/>
          </w:tcPr>
          <w:p w14:paraId="3D7425AB" w14:textId="1FB45522" w:rsidR="001638FD" w:rsidRPr="00652276" w:rsidRDefault="00FA4AAC" w:rsidP="00F12743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E66DD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Posouzení a hodnocení informací v</w:t>
            </w:r>
            <w:r w:rsidR="00B76141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 </w:t>
            </w:r>
            <w:r w:rsidRPr="00E66DD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dokumentu</w:t>
            </w:r>
            <w:r w:rsidR="00B76141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odborné úrovně</w:t>
            </w:r>
          </w:p>
        </w:tc>
      </w:tr>
      <w:tr w:rsidR="00FA4AAC" w:rsidRPr="00652276" w14:paraId="5B835332" w14:textId="77777777" w:rsidTr="00246663">
        <w:tc>
          <w:tcPr>
            <w:tcW w:w="4111" w:type="dxa"/>
            <w:shd w:val="clear" w:color="auto" w:fill="DDD9C3" w:themeFill="background2" w:themeFillShade="E6"/>
            <w:vAlign w:val="center"/>
          </w:tcPr>
          <w:p w14:paraId="2FA2F598" w14:textId="3D812A73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E66DD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3402" w:type="dxa"/>
            <w:shd w:val="clear" w:color="auto" w:fill="DDD9C3" w:themeFill="background2" w:themeFillShade="E6"/>
          </w:tcPr>
          <w:p w14:paraId="19B49CE4" w14:textId="502664F3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52276">
              <w:rPr>
                <w:rFonts w:asciiTheme="minorHAnsi" w:hAnsiTheme="minorHAnsi"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6804" w:type="dxa"/>
            <w:gridSpan w:val="2"/>
            <w:shd w:val="clear" w:color="auto" w:fill="DDD9C3" w:themeFill="background2" w:themeFillShade="E6"/>
          </w:tcPr>
          <w:p w14:paraId="40F3940B" w14:textId="3BABCAE7" w:rsidR="00FA4AAC" w:rsidRPr="00652276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1638FD" w:rsidRPr="00652276" w14:paraId="44FF7D7E" w14:textId="77777777" w:rsidTr="00246663">
        <w:tc>
          <w:tcPr>
            <w:tcW w:w="4111" w:type="dxa"/>
          </w:tcPr>
          <w:p w14:paraId="49E2C2AF" w14:textId="705197D4" w:rsidR="001638FD" w:rsidRPr="00652276" w:rsidRDefault="000470A2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Tvrzení</w:t>
            </w:r>
            <w:r w:rsidR="00391E9B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391E9B"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uvedeno</w:t>
            </w:r>
            <w:r w:rsidR="001638FD"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402" w:type="dxa"/>
          </w:tcPr>
          <w:p w14:paraId="1B538FE3" w14:textId="0186BE8B" w:rsidR="001638FD" w:rsidRPr="00652276" w:rsidRDefault="003E4B95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665202415"/>
                <w:placeholder>
                  <w:docPart w:val="7D1E90E14B204C40964C24149D1D4325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1638FD" w:rsidRPr="00652276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638FD" w:rsidRPr="00652276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804" w:type="dxa"/>
            <w:gridSpan w:val="2"/>
          </w:tcPr>
          <w:p w14:paraId="6FC3C8E9" w14:textId="19D4C814" w:rsidR="001638FD" w:rsidRPr="00652276" w:rsidRDefault="003E4B95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372229592"/>
                <w:placeholder>
                  <w:docPart w:val="528882DA332949E59EF0362C12379C9D"/>
                </w:placeholder>
                <w:showingPlcHdr/>
                <w:text/>
              </w:sdtPr>
              <w:sdtEndPr/>
              <w:sdtContent>
                <w:r w:rsidR="005B2EB4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A4AAC" w:rsidRPr="00652276" w14:paraId="102C63DA" w14:textId="77777777" w:rsidTr="00246663">
        <w:tc>
          <w:tcPr>
            <w:tcW w:w="4111" w:type="dxa"/>
            <w:vAlign w:val="center"/>
          </w:tcPr>
          <w:p w14:paraId="1C24ED08" w14:textId="61AEA035" w:rsidR="00FA4AAC" w:rsidRDefault="00FA4AAC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66DD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Dodržel účastník </w:t>
            </w:r>
            <w:r w:rsidRPr="00E66DD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stanovený rozsah </w:t>
            </w:r>
            <w:r w:rsidRPr="00E66DDC">
              <w:rPr>
                <w:rFonts w:asciiTheme="minorHAnsi" w:eastAsiaTheme="minorHAnsi" w:hAnsiTheme="minorHAnsi" w:cstheme="minorHAnsi"/>
                <w:sz w:val="20"/>
                <w:szCs w:val="20"/>
              </w:rPr>
              <w:t>dokumentu?</w:t>
            </w:r>
          </w:p>
        </w:tc>
        <w:tc>
          <w:tcPr>
            <w:tcW w:w="3402" w:type="dxa"/>
          </w:tcPr>
          <w:p w14:paraId="4FA5FBEF" w14:textId="0ADE1AD5" w:rsidR="00FA4AAC" w:rsidRDefault="003E4B95" w:rsidP="00FA4AAC">
            <w:pPr>
              <w:widowControl w:val="0"/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527794371"/>
                <w:placeholder>
                  <w:docPart w:val="31A65522C4FB4E5DA0D80B4C8407ADEA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61751E" w:rsidRPr="00103593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61751E" w:rsidRPr="00103593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61751E" w:rsidDel="0061751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</w:tcPr>
          <w:p w14:paraId="2DBEEA39" w14:textId="441FCB3D" w:rsidR="00FA4AAC" w:rsidRDefault="003E4B95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727954955"/>
                <w:placeholder>
                  <w:docPart w:val="5E4F4A0765044BDC8AFF4833ED16CE65"/>
                </w:placeholder>
                <w:showingPlcHdr/>
                <w:text/>
              </w:sdtPr>
              <w:sdtEndPr/>
              <w:sdtContent>
                <w:r w:rsidR="00FA4AAC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E0AD1" w:rsidRPr="00652276" w14:paraId="0B4EF39E" w14:textId="77777777" w:rsidTr="00246663">
        <w:tc>
          <w:tcPr>
            <w:tcW w:w="4111" w:type="dxa"/>
            <w:vAlign w:val="center"/>
          </w:tcPr>
          <w:p w14:paraId="2D8F0392" w14:textId="5A01AF46" w:rsidR="004E0AD1" w:rsidRPr="00E66DDC" w:rsidRDefault="004E0AD1" w:rsidP="004E0AD1">
            <w:pPr>
              <w:widowControl w:val="0"/>
              <w:spacing w:before="60" w:after="60"/>
              <w:jc w:val="left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Je Tvrzení </w:t>
            </w:r>
            <w:r w:rsidRPr="00CF6876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relevantní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Pr="00CF6876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k předmětu </w:t>
            </w:r>
            <w:r w:rsidR="00C40ED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smlouvy o dílo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402" w:type="dxa"/>
          </w:tcPr>
          <w:p w14:paraId="6288B926" w14:textId="411A7692" w:rsidR="004E0AD1" w:rsidRDefault="003E4B95" w:rsidP="004E0AD1">
            <w:pPr>
              <w:widowControl w:val="0"/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2051831195"/>
                <w:placeholder>
                  <w:docPart w:val="078A4C6FEA614FD696684CB40CE5CEF5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E0AD1" w:rsidRPr="009C064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E0AD1" w:rsidRPr="009C064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804" w:type="dxa"/>
            <w:gridSpan w:val="2"/>
          </w:tcPr>
          <w:p w14:paraId="3233E117" w14:textId="52EA8F2F" w:rsidR="004E0AD1" w:rsidRDefault="003E4B95" w:rsidP="004E0AD1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560982663"/>
                <w:placeholder>
                  <w:docPart w:val="FB81799C97C6465BB0B30FA0BBA1D4C3"/>
                </w:placeholder>
                <w:showingPlcHdr/>
                <w:text/>
              </w:sdtPr>
              <w:sdtEndPr/>
              <w:sdtContent>
                <w:r w:rsidR="004E0AD1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E0AD1" w:rsidRPr="00652276" w14:paraId="7D1EED8A" w14:textId="77777777" w:rsidTr="00246663">
        <w:tc>
          <w:tcPr>
            <w:tcW w:w="4111" w:type="dxa"/>
          </w:tcPr>
          <w:p w14:paraId="61790C58" w14:textId="7F5619EA" w:rsidR="004E0AD1" w:rsidRPr="00652276" w:rsidRDefault="004E0AD1" w:rsidP="004E0AD1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Váže se Tvrzení </w:t>
            </w:r>
            <w:r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k Účelu </w:t>
            </w:r>
            <w:r w:rsidR="00964563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smlouvy o dílo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3402" w:type="dxa"/>
          </w:tcPr>
          <w:p w14:paraId="7BDB87F9" w14:textId="51C24516" w:rsidR="004E0AD1" w:rsidRPr="00970590" w:rsidRDefault="003E4B95" w:rsidP="004E0AD1">
            <w:pPr>
              <w:widowControl w:val="0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889233601"/>
                <w:placeholder>
                  <w:docPart w:val="3B22C09DF7EF448E9EA3873FF7A65596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E0AD1" w:rsidRPr="009C064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E0AD1" w:rsidRPr="009C064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804" w:type="dxa"/>
            <w:gridSpan w:val="2"/>
          </w:tcPr>
          <w:p w14:paraId="2FFC4CE6" w14:textId="77777777" w:rsidR="004E0AD1" w:rsidRPr="00652276" w:rsidRDefault="003E4B95" w:rsidP="004E0AD1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739917358"/>
                <w:placeholder>
                  <w:docPart w:val="018942169C924C499118E345FFCD70E4"/>
                </w:placeholder>
                <w:showingPlcHdr/>
                <w:text/>
              </w:sdtPr>
              <w:sdtEndPr/>
              <w:sdtContent>
                <w:r w:rsidR="004E0AD1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B046ED" w:rsidRPr="00652276" w14:paraId="1088D8A8" w14:textId="77777777" w:rsidTr="00DA5464">
        <w:tc>
          <w:tcPr>
            <w:tcW w:w="14317" w:type="dxa"/>
            <w:gridSpan w:val="4"/>
            <w:shd w:val="clear" w:color="auto" w:fill="DDD9C3" w:themeFill="background2" w:themeFillShade="E6"/>
          </w:tcPr>
          <w:p w14:paraId="3120E19D" w14:textId="77777777" w:rsidR="00B046ED" w:rsidRDefault="00B046ED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Míra odborné</w:t>
            </w:r>
            <w:r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úrovně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prokázané</w:t>
            </w: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Tvrzení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m</w:t>
            </w:r>
            <w:r w:rsidRPr="00652276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  <w:p w14:paraId="1BEDE577" w14:textId="3E920926" w:rsidR="00B046ED" w:rsidRPr="00652276" w:rsidRDefault="00B046ED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Každý jeden </w:t>
            </w:r>
            <w:r w:rsidR="001C71E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bod</w:t>
            </w:r>
            <w:r w:rsidR="001C71EC">
              <w:rPr>
                <w:rFonts w:asciiTheme="minorHAnsi" w:eastAsia="Calibri" w:hAnsiTheme="minorHAnsi" w:cstheme="minorHAnsi"/>
                <w:sz w:val="20"/>
                <w:szCs w:val="20"/>
              </w:rPr>
              <w:t>ů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Účelu </w:t>
            </w:r>
            <w:r w:rsidR="00964563">
              <w:rPr>
                <w:rFonts w:asciiTheme="minorHAnsi" w:eastAsia="Calibri" w:hAnsiTheme="minorHAnsi" w:cstheme="minorHAnsi"/>
                <w:sz w:val="20"/>
                <w:szCs w:val="20"/>
              </w:rPr>
              <w:t>smlouvy o dílo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bude ohodnocen na následující stupnici</w:t>
            </w:r>
            <w:r w:rsidR="001C71EC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</w:tr>
      <w:tr w:rsidR="00C42A1D" w:rsidRPr="00652276" w14:paraId="2427313E" w14:textId="77777777" w:rsidTr="00001AD9">
        <w:tc>
          <w:tcPr>
            <w:tcW w:w="4111" w:type="dxa"/>
          </w:tcPr>
          <w:p w14:paraId="033EBF3C" w14:textId="105A6EDF" w:rsidR="00C42A1D" w:rsidRPr="000C1998" w:rsidRDefault="00C42A1D" w:rsidP="00FA4AA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A72B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10</w:t>
            </w:r>
            <w:r w:rsidR="000C199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-</w:t>
            </w:r>
            <w:r w:rsidR="00FA31C4" w:rsidRPr="00A72B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4B569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velmi dobrá</w:t>
            </w:r>
            <w:r w:rsidR="004B5693" w:rsidRPr="00A72B2D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B65B8A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Odborná úroveň</w:t>
            </w:r>
          </w:p>
        </w:tc>
        <w:tc>
          <w:tcPr>
            <w:tcW w:w="10206" w:type="dxa"/>
            <w:gridSpan w:val="3"/>
            <w:vAlign w:val="center"/>
          </w:tcPr>
          <w:p w14:paraId="08D66682" w14:textId="5686524A" w:rsidR="00C42A1D" w:rsidRPr="00FE7C11" w:rsidRDefault="00693CAF" w:rsidP="00FA4AA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Vyčíslený efekt Tvrzení </w:t>
            </w:r>
            <w:r w:rsidR="005F11F5">
              <w:rPr>
                <w:rFonts w:asciiTheme="minorHAnsi" w:hAnsiTheme="minorHAnsi" w:cstheme="minorHAnsi"/>
                <w:bCs/>
                <w:sz w:val="20"/>
                <w:szCs w:val="20"/>
              </w:rPr>
              <w:t>představuje</w:t>
            </w:r>
            <w:r w:rsidR="006B76D3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 w:rsidR="00B76464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velmi dobré </w:t>
            </w:r>
            <w:r w:rsidR="00C42A1D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>naplnění</w:t>
            </w:r>
            <w:r w:rsidR="00B65B8A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příslušného</w:t>
            </w:r>
            <w:r w:rsidR="00551441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bodu Účelu </w:t>
            </w:r>
            <w:r w:rsidR="00C40ED3">
              <w:rPr>
                <w:rFonts w:asciiTheme="minorHAnsi" w:hAnsiTheme="minorHAnsi" w:cstheme="minorHAnsi"/>
                <w:b/>
                <w:sz w:val="20"/>
                <w:szCs w:val="20"/>
              </w:rPr>
              <w:t>smlouvy o dílo</w:t>
            </w:r>
            <w:r w:rsidR="00C42A1D"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41282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B5269C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Lze dovodit, že uvedeného efektu Tvrzení bude i v případě </w:t>
            </w:r>
            <w:r w:rsidR="00E2597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zadávané </w:t>
            </w:r>
            <w:r w:rsidR="005550B9">
              <w:rPr>
                <w:rFonts w:asciiTheme="minorHAnsi" w:hAnsiTheme="minorHAnsi" w:cstheme="minorHAnsi"/>
                <w:bCs/>
                <w:sz w:val="20"/>
                <w:szCs w:val="20"/>
              </w:rPr>
              <w:t>smlouvy o dílo</w:t>
            </w:r>
            <w:r w:rsidR="00B5269C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reálně dosaženo.</w:t>
            </w:r>
          </w:p>
        </w:tc>
      </w:tr>
      <w:tr w:rsidR="00AA3A29" w:rsidRPr="00652276" w14:paraId="246102F1" w14:textId="77777777" w:rsidTr="00001AD9">
        <w:tc>
          <w:tcPr>
            <w:tcW w:w="4111" w:type="dxa"/>
          </w:tcPr>
          <w:p w14:paraId="22ACAC48" w14:textId="421E3BCF" w:rsidR="00AA3A29" w:rsidRPr="006B76D3" w:rsidRDefault="00AA3A29" w:rsidP="00AA3A29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B76D3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8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– dobrá Odborná úroveň</w:t>
            </w:r>
          </w:p>
        </w:tc>
        <w:tc>
          <w:tcPr>
            <w:tcW w:w="10206" w:type="dxa"/>
            <w:gridSpan w:val="3"/>
            <w:vAlign w:val="center"/>
          </w:tcPr>
          <w:p w14:paraId="7A798E9C" w14:textId="264BFF98" w:rsidR="00AA3A29" w:rsidRDefault="00B4693C" w:rsidP="00AA3A29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Vyčíslený efekt Tvrzení </w:t>
            </w:r>
            <w:r w:rsidR="00D64B86">
              <w:rPr>
                <w:rFonts w:asciiTheme="minorHAnsi" w:hAnsiTheme="minorHAnsi" w:cstheme="minorHAnsi"/>
                <w:bCs/>
                <w:sz w:val="20"/>
                <w:szCs w:val="20"/>
              </w:rPr>
              <w:t>představuje</w:t>
            </w:r>
            <w:r w:rsidR="00AA3A29"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 w:rsidR="00AA3A29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dobré naplnění příslušného bodu Účelu </w:t>
            </w:r>
            <w:r w:rsidR="00C40ED3">
              <w:rPr>
                <w:rFonts w:asciiTheme="minorHAnsi" w:hAnsiTheme="minorHAnsi" w:cstheme="minorHAnsi"/>
                <w:b/>
                <w:sz w:val="20"/>
                <w:szCs w:val="20"/>
              </w:rPr>
              <w:t>smlouvy o dílo</w:t>
            </w:r>
            <w:r w:rsidR="00AA3A29" w:rsidRPr="00FE7C1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AA3A2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AA3A29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Lze dovodit, že uvedeného efektu Tvrzení bude i v případě </w:t>
            </w:r>
            <w:r w:rsidR="007269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zadávané </w:t>
            </w:r>
            <w:r w:rsidR="005550B9">
              <w:rPr>
                <w:rFonts w:asciiTheme="minorHAnsi" w:hAnsiTheme="minorHAnsi" w:cstheme="minorHAnsi"/>
                <w:bCs/>
                <w:sz w:val="20"/>
                <w:szCs w:val="20"/>
              </w:rPr>
              <w:t>smlouvy o dílo</w:t>
            </w:r>
            <w:r w:rsidR="00AA3A29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reálně dosaženo.</w:t>
            </w:r>
          </w:p>
        </w:tc>
      </w:tr>
      <w:tr w:rsidR="00AA1F8E" w:rsidRPr="00652276" w14:paraId="46EF4E8D" w14:textId="77777777" w:rsidTr="00001AD9">
        <w:tc>
          <w:tcPr>
            <w:tcW w:w="4111" w:type="dxa"/>
          </w:tcPr>
          <w:p w14:paraId="4DF96DFB" w14:textId="7F20CABA" w:rsidR="00AA1F8E" w:rsidRPr="008B05DF" w:rsidRDefault="00AA1F8E" w:rsidP="00AA3A29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8B05D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6 – neutrální Odborná úroveň</w:t>
            </w:r>
          </w:p>
        </w:tc>
        <w:tc>
          <w:tcPr>
            <w:tcW w:w="10206" w:type="dxa"/>
            <w:gridSpan w:val="3"/>
            <w:vAlign w:val="center"/>
          </w:tcPr>
          <w:p w14:paraId="1F9E929E" w14:textId="596C983B" w:rsidR="00B4693C" w:rsidRPr="00B4693C" w:rsidRDefault="00CC0766" w:rsidP="00B4693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Nelze </w:t>
            </w:r>
            <w:r w:rsidR="00A0005F"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dospět k závěru</w:t>
            </w:r>
            <w:r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, zda</w:t>
            </w:r>
            <w:r w:rsidR="006B347B"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 vyčíslený efekt</w:t>
            </w:r>
            <w:r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B4693C"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Tvrzení</w:t>
            </w:r>
            <w:r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D64B8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představuje dobré</w:t>
            </w:r>
            <w:r w:rsidR="00FF0659" w:rsidRPr="00AF543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 xml:space="preserve"> naplnění příslušného bodu Účelu </w:t>
            </w:r>
            <w:r w:rsidR="005550B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smlouvy o dílo</w:t>
            </w:r>
            <w:r w:rsidR="00FF0659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či nikoli. Odbornou úroveň účastníka</w:t>
            </w:r>
            <w:r w:rsidR="00B4693C" w:rsidRPr="00B4693C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nelze považovat </w:t>
            </w:r>
            <w:r w:rsidR="00B4693C" w:rsidRPr="007A3AD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cs-CZ"/>
              </w:rPr>
              <w:t>ani za dobrou, ani za negativní</w:t>
            </w:r>
            <w:r w:rsidR="00B4693C" w:rsidRPr="00B4693C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.</w:t>
            </w:r>
          </w:p>
          <w:p w14:paraId="216B7644" w14:textId="73D5F80E" w:rsidR="00B4693C" w:rsidRPr="00B4693C" w:rsidRDefault="00B4693C" w:rsidP="00B4693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B4693C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Neutrální hodnocení je udělováno rovněž v těch případech, kdy nelze udělit jinou hodnotu uvedenou v této stupnici, a to zejména </w:t>
            </w:r>
            <w:r w:rsidR="00D7267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pokud</w:t>
            </w:r>
            <w:r w:rsidRPr="00B4693C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:</w:t>
            </w:r>
          </w:p>
          <w:p w14:paraId="3A5D869C" w14:textId="60B8FEDD" w:rsidR="002C0041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2C0041">
              <w:rPr>
                <w:rFonts w:asciiTheme="minorHAnsi" w:hAnsiTheme="minorHAnsi" w:cstheme="minorHAnsi"/>
                <w:sz w:val="20"/>
                <w:szCs w:val="20"/>
              </w:rPr>
              <w:t>účastník nepředložil</w:t>
            </w:r>
            <w:r w:rsidR="00EA2858" w:rsidRPr="002C0041">
              <w:rPr>
                <w:rFonts w:asciiTheme="minorHAnsi" w:hAnsiTheme="minorHAnsi" w:cstheme="minorHAnsi"/>
                <w:sz w:val="20"/>
                <w:szCs w:val="20"/>
              </w:rPr>
              <w:t xml:space="preserve"> Tvrzení</w:t>
            </w:r>
            <w:r w:rsidR="004304C4">
              <w:rPr>
                <w:rFonts w:asciiTheme="minorHAnsi" w:hAnsiTheme="minorHAnsi" w:cstheme="minorHAnsi"/>
                <w:sz w:val="20"/>
                <w:szCs w:val="20"/>
              </w:rPr>
              <w:t>, pří</w:t>
            </w:r>
            <w:r w:rsidR="00457EEB">
              <w:rPr>
                <w:rFonts w:asciiTheme="minorHAnsi" w:hAnsiTheme="minorHAnsi" w:cstheme="minorHAnsi"/>
                <w:sz w:val="20"/>
                <w:szCs w:val="20"/>
              </w:rPr>
              <w:t>p. Tvrzení se</w:t>
            </w:r>
            <w:r w:rsidR="00B12322">
              <w:rPr>
                <w:rFonts w:asciiTheme="minorHAnsi" w:hAnsiTheme="minorHAnsi" w:cstheme="minorHAnsi"/>
                <w:sz w:val="20"/>
                <w:szCs w:val="20"/>
              </w:rPr>
              <w:t xml:space="preserve"> nevztahuje</w:t>
            </w:r>
            <w:r w:rsidR="00304093">
              <w:rPr>
                <w:rFonts w:asciiTheme="minorHAnsi" w:hAnsiTheme="minorHAnsi" w:cstheme="minorHAnsi"/>
                <w:sz w:val="20"/>
                <w:szCs w:val="20"/>
              </w:rPr>
              <w:t xml:space="preserve"> k</w:t>
            </w:r>
            <w:r w:rsidR="00457E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2858" w:rsidRPr="002C0041">
              <w:rPr>
                <w:rFonts w:asciiTheme="minorHAnsi" w:hAnsiTheme="minorHAnsi" w:cstheme="minorHAnsi"/>
                <w:sz w:val="20"/>
                <w:szCs w:val="20"/>
              </w:rPr>
              <w:t xml:space="preserve">příslušnému bodu Účelu </w:t>
            </w:r>
            <w:r w:rsidR="005550B9">
              <w:rPr>
                <w:rFonts w:asciiTheme="minorHAnsi" w:hAnsiTheme="minorHAnsi" w:cstheme="minorHAnsi"/>
                <w:sz w:val="20"/>
                <w:szCs w:val="20"/>
              </w:rPr>
              <w:t>smlouvy o dílo</w:t>
            </w:r>
            <w:r w:rsidRPr="002C0041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1F444F6B" w14:textId="2F763F82" w:rsidR="00371765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2C004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Tvrzení </w:t>
            </w:r>
            <w:r w:rsidR="00DF7F91">
              <w:rPr>
                <w:rFonts w:asciiTheme="minorHAnsi" w:hAnsiTheme="minorHAnsi" w:cstheme="minorHAnsi"/>
                <w:sz w:val="20"/>
                <w:szCs w:val="20"/>
              </w:rPr>
              <w:t xml:space="preserve">(ve vztahu k </w:t>
            </w:r>
            <w:r w:rsidR="00DF7F91" w:rsidRPr="002C0041">
              <w:rPr>
                <w:rFonts w:asciiTheme="minorHAnsi" w:hAnsiTheme="minorHAnsi" w:cstheme="minorHAnsi"/>
                <w:sz w:val="20"/>
                <w:szCs w:val="20"/>
              </w:rPr>
              <w:t xml:space="preserve">příslušnému bodu Účelu </w:t>
            </w:r>
            <w:r w:rsidR="005550B9">
              <w:rPr>
                <w:rFonts w:asciiTheme="minorHAnsi" w:hAnsiTheme="minorHAnsi" w:cstheme="minorHAnsi"/>
                <w:sz w:val="20"/>
                <w:szCs w:val="20"/>
              </w:rPr>
              <w:t>smlouvy o dílo</w:t>
            </w:r>
            <w:r w:rsidR="00DF7F91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2C0041">
              <w:rPr>
                <w:rFonts w:asciiTheme="minorHAnsi" w:hAnsiTheme="minorHAnsi" w:cstheme="minorHAnsi"/>
                <w:sz w:val="20"/>
                <w:szCs w:val="20"/>
              </w:rPr>
              <w:t>není relevantní;</w:t>
            </w:r>
          </w:p>
          <w:p w14:paraId="4BB846DA" w14:textId="79343F9A" w:rsidR="00D36DA9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371765">
              <w:rPr>
                <w:rFonts w:asciiTheme="minorHAnsi" w:hAnsiTheme="minorHAnsi" w:cstheme="minorHAnsi"/>
                <w:sz w:val="20"/>
                <w:szCs w:val="20"/>
              </w:rPr>
              <w:t>účastník (byť nepodstat</w:t>
            </w:r>
            <w:r w:rsidR="001B046B">
              <w:rPr>
                <w:rFonts w:asciiTheme="minorHAnsi" w:hAnsiTheme="minorHAnsi" w:cstheme="minorHAnsi"/>
                <w:sz w:val="20"/>
                <w:szCs w:val="20"/>
              </w:rPr>
              <w:t>ně</w:t>
            </w:r>
            <w:r w:rsidRPr="00371765">
              <w:rPr>
                <w:rFonts w:asciiTheme="minorHAnsi" w:hAnsiTheme="minorHAnsi" w:cstheme="minorHAnsi"/>
                <w:sz w:val="20"/>
                <w:szCs w:val="20"/>
              </w:rPr>
              <w:t>) překročil maximální rozsah dokumentu;</w:t>
            </w:r>
          </w:p>
          <w:p w14:paraId="5C868FA9" w14:textId="67362C2C" w:rsidR="00B4693C" w:rsidRPr="00D36DA9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D36DA9">
              <w:rPr>
                <w:rFonts w:asciiTheme="minorHAnsi" w:hAnsiTheme="minorHAnsi" w:cstheme="minorHAnsi"/>
                <w:sz w:val="20"/>
                <w:szCs w:val="20"/>
              </w:rPr>
              <w:t>dokument Odborné úrovně neobsahuje informace požadované v povinných polích</w:t>
            </w:r>
            <w:r w:rsidR="00AF4A92" w:rsidRPr="00D36DA9">
              <w:rPr>
                <w:rFonts w:asciiTheme="minorHAnsi" w:hAnsiTheme="minorHAnsi" w:cstheme="minorHAnsi"/>
                <w:sz w:val="20"/>
                <w:szCs w:val="20"/>
              </w:rPr>
              <w:t xml:space="preserve"> (ve</w:t>
            </w:r>
            <w:r w:rsidR="00D4442C">
              <w:rPr>
                <w:rFonts w:asciiTheme="minorHAnsi" w:hAnsiTheme="minorHAnsi" w:cstheme="minorHAnsi"/>
                <w:sz w:val="20"/>
                <w:szCs w:val="20"/>
              </w:rPr>
              <w:t xml:space="preserve"> vztahu</w:t>
            </w:r>
            <w:r w:rsidR="00AF4A92" w:rsidRPr="00D36DA9">
              <w:rPr>
                <w:rFonts w:asciiTheme="minorHAnsi" w:hAnsiTheme="minorHAnsi" w:cstheme="minorHAnsi"/>
                <w:sz w:val="20"/>
                <w:szCs w:val="20"/>
              </w:rPr>
              <w:t xml:space="preserve"> k příslušnému bodu Účelu</w:t>
            </w:r>
            <w:r w:rsidR="005550B9">
              <w:rPr>
                <w:rFonts w:asciiTheme="minorHAnsi" w:hAnsiTheme="minorHAnsi" w:cstheme="minorHAnsi"/>
                <w:sz w:val="20"/>
                <w:szCs w:val="20"/>
              </w:rPr>
              <w:t xml:space="preserve"> smlouvy o dílo</w:t>
            </w:r>
            <w:r w:rsidR="00D17DC2" w:rsidRPr="00D36DA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D36DA9">
              <w:rPr>
                <w:rFonts w:asciiTheme="minorHAnsi" w:hAnsiTheme="minorHAnsi" w:cstheme="minorHAnsi"/>
                <w:sz w:val="20"/>
                <w:szCs w:val="20"/>
              </w:rPr>
              <w:t xml:space="preserve">, příp. tyto informace neodpovídají požadavkům </w:t>
            </w:r>
            <w:r w:rsidR="007C6CE1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36DA9">
              <w:rPr>
                <w:rFonts w:asciiTheme="minorHAnsi" w:hAnsiTheme="minorHAnsi" w:cstheme="minorHAnsi"/>
                <w:sz w:val="20"/>
                <w:szCs w:val="20"/>
              </w:rPr>
              <w:t xml:space="preserve">adavatele; informace přitom nelze vyčíst </w:t>
            </w:r>
            <w:r w:rsidR="00051013">
              <w:rPr>
                <w:rFonts w:asciiTheme="minorHAnsi" w:hAnsiTheme="minorHAnsi" w:cstheme="minorHAnsi"/>
                <w:sz w:val="20"/>
                <w:szCs w:val="20"/>
              </w:rPr>
              <w:t xml:space="preserve">ani </w:t>
            </w:r>
            <w:r w:rsidRPr="00D36DA9">
              <w:rPr>
                <w:rFonts w:asciiTheme="minorHAnsi" w:hAnsiTheme="minorHAnsi" w:cstheme="minorHAnsi"/>
                <w:sz w:val="20"/>
                <w:szCs w:val="20"/>
              </w:rPr>
              <w:t>z jiných polí dokumentu;</w:t>
            </w:r>
          </w:p>
          <w:p w14:paraId="2C4DFCFD" w14:textId="64790143" w:rsidR="00AA1F8E" w:rsidRDefault="00B4693C" w:rsidP="00BE2F79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B4693C">
              <w:rPr>
                <w:rFonts w:asciiTheme="minorHAnsi" w:hAnsiTheme="minorHAnsi" w:cstheme="minorHAnsi"/>
                <w:sz w:val="20"/>
                <w:szCs w:val="20"/>
              </w:rPr>
              <w:t>efekt Tvrzení je vyjádřen číselnou hodnotou, která však neodpovídá uvedenému Tvrzení.</w:t>
            </w:r>
          </w:p>
        </w:tc>
      </w:tr>
      <w:tr w:rsidR="00161E06" w:rsidRPr="00652276" w14:paraId="40BD348B" w14:textId="77777777" w:rsidTr="00001AD9">
        <w:tc>
          <w:tcPr>
            <w:tcW w:w="4111" w:type="dxa"/>
          </w:tcPr>
          <w:p w14:paraId="65A54C7D" w14:textId="74B56607" w:rsidR="00161E06" w:rsidRPr="00137F82" w:rsidRDefault="00161E06" w:rsidP="00AA3A29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37F8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lastRenderedPageBreak/>
              <w:t>1 – negativní Odborná úroveň</w:t>
            </w:r>
          </w:p>
        </w:tc>
        <w:tc>
          <w:tcPr>
            <w:tcW w:w="10206" w:type="dxa"/>
            <w:gridSpan w:val="3"/>
            <w:vAlign w:val="center"/>
          </w:tcPr>
          <w:p w14:paraId="35A2C71B" w14:textId="4A449085" w:rsidR="00161E06" w:rsidRDefault="005B4163" w:rsidP="00AA3A29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Vyčíslený efekt Tvrzení </w:t>
            </w:r>
            <w:r w:rsidR="00702C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představuje </w:t>
            </w:r>
            <w:r w:rsidR="00161E06" w:rsidRPr="00AF54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až popření příslušného bodu Účelu </w:t>
            </w:r>
            <w:r w:rsidR="005550B9">
              <w:rPr>
                <w:rFonts w:asciiTheme="minorHAnsi" w:hAnsiTheme="minorHAnsi" w:cstheme="minorHAnsi"/>
                <w:b/>
                <w:sz w:val="20"/>
                <w:szCs w:val="20"/>
              </w:rPr>
              <w:t>smlouvy o dílo</w:t>
            </w:r>
            <w:r w:rsidR="0040248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="00402481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Lze dovodit, že uvedeného efektu Tvrzení bude i v případě </w:t>
            </w:r>
            <w:r w:rsidR="0026273E">
              <w:rPr>
                <w:rFonts w:asciiTheme="minorHAnsi" w:hAnsiTheme="minorHAnsi" w:cstheme="minorHAnsi"/>
                <w:bCs/>
                <w:sz w:val="20"/>
                <w:szCs w:val="20"/>
              </w:rPr>
              <w:t>zadávané</w:t>
            </w:r>
            <w:r w:rsidR="005550B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smlouvy o dílo</w:t>
            </w:r>
            <w:r w:rsidR="00402481" w:rsidRPr="00B526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reálně dosaženo.</w:t>
            </w:r>
          </w:p>
        </w:tc>
      </w:tr>
      <w:tr w:rsidR="00DA5464" w:rsidRPr="00652276" w14:paraId="3BFF6F04" w14:textId="77777777" w:rsidTr="00BE2F79">
        <w:tc>
          <w:tcPr>
            <w:tcW w:w="14317" w:type="dxa"/>
            <w:gridSpan w:val="4"/>
            <w:shd w:val="clear" w:color="auto" w:fill="DDD9C3" w:themeFill="background2" w:themeFillShade="E6"/>
            <w:vAlign w:val="center"/>
          </w:tcPr>
          <w:p w14:paraId="2BE99B81" w14:textId="182DF30A" w:rsidR="00DA5464" w:rsidRPr="008D7BB6" w:rsidRDefault="00DA5464" w:rsidP="00BB1C9E">
            <w:p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BE2F79">
              <w:rPr>
                <w:rFonts w:asciiTheme="minorHAnsi" w:hAnsiTheme="minorHAnsi" w:cstheme="minorHAnsi"/>
                <w:sz w:val="20"/>
                <w:szCs w:val="20"/>
              </w:rPr>
              <w:t>Ve vztahu k</w:t>
            </w:r>
            <w:r w:rsidR="004703D4">
              <w:rPr>
                <w:rFonts w:asciiTheme="minorHAnsi" w:hAnsiTheme="minorHAnsi" w:cstheme="minorHAnsi"/>
                <w:sz w:val="20"/>
                <w:szCs w:val="20"/>
              </w:rPr>
              <w:t xml:space="preserve"> bodu Účelu </w:t>
            </w:r>
            <w:r w:rsidR="004703D4"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dle </w:t>
            </w:r>
            <w:r w:rsidR="00A42669"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čl. </w:t>
            </w:r>
            <w:r w:rsidR="005B0A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  <w:r w:rsidR="004703D4"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="00DA2D06"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odst. </w:t>
            </w:r>
            <w:r w:rsidR="005B0A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4703D4"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="002B61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  <w:r w:rsidR="005B0A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C559A">
              <w:rPr>
                <w:rFonts w:asciiTheme="minorHAnsi" w:hAnsiTheme="minorHAnsi" w:cstheme="minorHAnsi"/>
                <w:sz w:val="20"/>
                <w:szCs w:val="20"/>
              </w:rPr>
              <w:t>Smlouvy o dílo</w:t>
            </w:r>
            <w:r w:rsidR="00DA2D06" w:rsidRPr="004703D4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DB1227" w:rsidRPr="00DB1227">
              <w:rPr>
                <w:rFonts w:ascii="Calibri" w:hAnsi="Calibri" w:cs="Calibri"/>
                <w:b/>
                <w:sz w:val="20"/>
                <w:szCs w:val="20"/>
              </w:rPr>
              <w:t>provádět dílo</w:t>
            </w:r>
            <w:r w:rsidR="00DB1227" w:rsidRPr="00F4789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4703D4"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 co nejvyšší míře</w:t>
            </w:r>
            <w:r w:rsidR="00DA2D06" w:rsidRPr="004703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F350F3" w:rsidRPr="007076D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kvalitně, efekt</w:t>
            </w:r>
            <w:r w:rsidR="007076D3" w:rsidRPr="007076D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</w:t>
            </w:r>
            <w:r w:rsidR="00F350F3" w:rsidRPr="007076D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vně a funkčně</w:t>
            </w:r>
            <w:r w:rsidR="00DA2D06" w:rsidRPr="004703D4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r w:rsidR="00AF265C" w:rsidRPr="00AF265C">
              <w:rPr>
                <w:rFonts w:asciiTheme="minorHAnsi" w:hAnsiTheme="minorHAnsi" w:cstheme="minorHAnsi"/>
                <w:sz w:val="20"/>
                <w:szCs w:val="20"/>
              </w:rPr>
              <w:t>Objednatel očekává, že</w:t>
            </w:r>
            <w:r w:rsidR="002F056A">
              <w:rPr>
                <w:rFonts w:asciiTheme="minorHAnsi" w:hAnsiTheme="minorHAnsi" w:cstheme="minorHAnsi"/>
                <w:sz w:val="20"/>
                <w:szCs w:val="20"/>
              </w:rPr>
              <w:t xml:space="preserve"> Zhotovitel</w:t>
            </w:r>
            <w:r w:rsidR="00F546C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B1C9E" w:rsidRPr="00BB1C9E">
              <w:rPr>
                <w:rFonts w:asciiTheme="minorHAnsi" w:hAnsiTheme="minorHAnsi" w:cstheme="minorHAnsi"/>
                <w:sz w:val="20"/>
                <w:szCs w:val="20"/>
              </w:rPr>
              <w:t xml:space="preserve">provede dílo v nejvyšší možné kvalitě, s minimem vad, že si dílo kvalitu </w:t>
            </w:r>
            <w:proofErr w:type="gramStart"/>
            <w:r w:rsidR="00BB1C9E" w:rsidRPr="00BB1C9E">
              <w:rPr>
                <w:rFonts w:asciiTheme="minorHAnsi" w:hAnsiTheme="minorHAnsi" w:cstheme="minorHAnsi"/>
                <w:sz w:val="20"/>
                <w:szCs w:val="20"/>
              </w:rPr>
              <w:t>udrží</w:t>
            </w:r>
            <w:proofErr w:type="gramEnd"/>
            <w:r w:rsidR="00BB1C9E" w:rsidRPr="00BB1C9E">
              <w:rPr>
                <w:rFonts w:asciiTheme="minorHAnsi" w:hAnsiTheme="minorHAnsi" w:cstheme="minorHAnsi"/>
                <w:sz w:val="20"/>
                <w:szCs w:val="20"/>
              </w:rPr>
              <w:t xml:space="preserve"> i po jeho provedení, což se projeví zejména minimem vad, které na něm poté vzniknou, přičemž si udrží dlouhou životnost a bude odolný vůči opotřebení</w:t>
            </w:r>
            <w:r w:rsidR="00DA2D06" w:rsidRPr="00BB1C9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</w:tr>
      <w:tr w:rsidR="00183957" w:rsidRPr="00652276" w14:paraId="2EBA93FA" w14:textId="77777777" w:rsidTr="00001AD9">
        <w:tc>
          <w:tcPr>
            <w:tcW w:w="4111" w:type="dxa"/>
            <w:vAlign w:val="center"/>
          </w:tcPr>
          <w:p w14:paraId="7A7193D0" w14:textId="266C364B" w:rsidR="00183957" w:rsidRPr="00137F82" w:rsidRDefault="003E4B95" w:rsidP="0018395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94698578"/>
                <w:placeholder>
                  <w:docPart w:val="6C4E5E91424E4ED0B999B8866AEF9E7E"/>
                </w:placeholder>
                <w:showingPlcHdr/>
                <w:comboBox>
                  <w:listItem w:value="zvolte položku"/>
                  <w:listItem w:displayText="10 - velmi dobrá Odborná úroveň" w:value="10 - velmi dobrá Odborná úroveň"/>
                  <w:listItem w:displayText="8 - dobrá Odborná úroveň" w:value="8 - dobrá Odborná úroveň"/>
                  <w:listItem w:displayText="6 - neutrální Odborná úroveň" w:value="6 - neutrální Odborná úroveň"/>
                  <w:listItem w:displayText="1 - negativní Odborná úroveň" w:value="1 - negativní Odborná úroveň"/>
                </w:comboBox>
              </w:sdtPr>
              <w:sdtEndPr/>
              <w:sdtContent>
                <w:r w:rsidR="00025F24" w:rsidRPr="00E66DD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025F24" w:rsidRPr="00E66DD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10206" w:type="dxa"/>
            <w:gridSpan w:val="3"/>
            <w:vAlign w:val="center"/>
          </w:tcPr>
          <w:p w14:paraId="72407AF9" w14:textId="112DD55E" w:rsidR="00183957" w:rsidRDefault="003E4B95" w:rsidP="0018395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510105829"/>
                <w:placeholder>
                  <w:docPart w:val="F0A18EDC01594054A13D3D9A2F9FD3A9"/>
                </w:placeholder>
                <w:showingPlcHdr/>
                <w:text/>
              </w:sdtPr>
              <w:sdtEndPr/>
              <w:sdtContent>
                <w:r w:rsidR="00183957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342971" w:rsidRPr="008D7BB6" w14:paraId="6BCBEAD4" w14:textId="77777777" w:rsidTr="00FC391C">
        <w:tc>
          <w:tcPr>
            <w:tcW w:w="14317" w:type="dxa"/>
            <w:gridSpan w:val="4"/>
            <w:shd w:val="clear" w:color="auto" w:fill="DDD9C3" w:themeFill="background2" w:themeFillShade="E6"/>
            <w:vAlign w:val="center"/>
          </w:tcPr>
          <w:p w14:paraId="09004E63" w14:textId="10C364A8" w:rsidR="00342971" w:rsidRPr="004934CF" w:rsidRDefault="005C4E4A" w:rsidP="009D7D9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934CF">
              <w:rPr>
                <w:rFonts w:asciiTheme="minorHAnsi" w:hAnsiTheme="minorHAnsi" w:cstheme="minorHAnsi"/>
                <w:sz w:val="20"/>
                <w:szCs w:val="20"/>
              </w:rPr>
              <w:t>Ve vztahu k bodu Účelu</w:t>
            </w:r>
            <w:r w:rsidR="000A1FC6" w:rsidRPr="004934C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1FC6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dle čl.</w:t>
            </w:r>
            <w:r w:rsidR="008C7566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III</w:t>
            </w:r>
            <w:r w:rsidR="000A1FC6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odst. </w:t>
            </w:r>
            <w:r w:rsidR="008C7566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  <w:r w:rsidR="009C40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2B61BF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="000A1FC6" w:rsidRPr="004934CF">
              <w:rPr>
                <w:rFonts w:asciiTheme="minorHAnsi" w:hAnsiTheme="minorHAnsi" w:cstheme="minorHAnsi"/>
                <w:sz w:val="20"/>
                <w:szCs w:val="20"/>
              </w:rPr>
              <w:t xml:space="preserve"> Smlouvy o dílo</w:t>
            </w:r>
            <w:r w:rsidRPr="004934CF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DB1227" w:rsidRPr="004934CF">
              <w:rPr>
                <w:rFonts w:ascii="Calibri" w:hAnsi="Calibri" w:cs="Calibri"/>
                <w:b/>
                <w:sz w:val="20"/>
                <w:szCs w:val="20"/>
              </w:rPr>
              <w:t>provádět dílo</w:t>
            </w:r>
            <w:r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 co nejvyšší míře </w:t>
            </w:r>
            <w:r w:rsidR="009D7D97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</w:t>
            </w:r>
            <w:r w:rsidR="00A4312C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ři zajištění rychlé, snadné a efektivní komunikace v souvislosti s plněním závazků dle Smlouvy</w:t>
            </w:r>
            <w:r w:rsidR="004934CF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o dílo</w:t>
            </w:r>
            <w:r w:rsidR="00284E92" w:rsidRPr="004934C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284E92" w:rsidRPr="004934CF">
              <w:rPr>
                <w:rFonts w:asciiTheme="minorHAnsi" w:hAnsiTheme="minorHAnsi" w:cstheme="minorHAnsi"/>
                <w:sz w:val="20"/>
                <w:szCs w:val="20"/>
              </w:rPr>
              <w:t>jak mezi personálem zhotovitele a objednatele, tak mezi personálem zhotovitele (včetně jeho poddodavatelů) navzájem</w:t>
            </w:r>
            <w:r w:rsidR="00AB319D" w:rsidRPr="004934CF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</w:tc>
      </w:tr>
      <w:tr w:rsidR="00342971" w14:paraId="23313F5F" w14:textId="77777777" w:rsidTr="00FC391C">
        <w:tc>
          <w:tcPr>
            <w:tcW w:w="4111" w:type="dxa"/>
            <w:vAlign w:val="center"/>
          </w:tcPr>
          <w:p w14:paraId="08FCB012" w14:textId="77777777" w:rsidR="00342971" w:rsidRPr="00137F82" w:rsidRDefault="003E4B95" w:rsidP="00FC391C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041329452"/>
                <w:placeholder>
                  <w:docPart w:val="036D7D0498D949A2AF32913BBE2E90F8"/>
                </w:placeholder>
                <w:showingPlcHdr/>
                <w:comboBox>
                  <w:listItem w:value="zvolte položku"/>
                  <w:listItem w:displayText="10 - velmi dobrá Odborná úroveň" w:value="10 - velmi dobrá Odborná úroveň"/>
                  <w:listItem w:displayText="8 - dobrá Odborná úroveň" w:value="8 - dobrá Odborná úroveň"/>
                  <w:listItem w:displayText="6 - neutrální Odborná úroveň" w:value="6 - neutrální Odborná úroveň"/>
                  <w:listItem w:displayText="1 - negativní Odborná úroveň" w:value="1 - negativní Odborná úroveň"/>
                </w:comboBox>
              </w:sdtPr>
              <w:sdtEndPr/>
              <w:sdtContent>
                <w:r w:rsidR="00342971" w:rsidRPr="00E66DD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342971" w:rsidRPr="00E66DD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10206" w:type="dxa"/>
            <w:gridSpan w:val="3"/>
            <w:vAlign w:val="center"/>
          </w:tcPr>
          <w:p w14:paraId="60FB4920" w14:textId="77777777" w:rsidR="00342971" w:rsidRDefault="003E4B95" w:rsidP="00FC391C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815875481"/>
                <w:placeholder>
                  <w:docPart w:val="11F41E24793F4CF79137A7C6A8BF6945"/>
                </w:placeholder>
                <w:showingPlcHdr/>
                <w:text/>
              </w:sdtPr>
              <w:sdtEndPr/>
              <w:sdtContent>
                <w:r w:rsidR="00342971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9D7D97" w:rsidRPr="009D7D97" w14:paraId="0E1FA0E4" w14:textId="77777777" w:rsidTr="004A25EE">
        <w:tc>
          <w:tcPr>
            <w:tcW w:w="14317" w:type="dxa"/>
            <w:gridSpan w:val="4"/>
            <w:shd w:val="clear" w:color="auto" w:fill="DDD9C3" w:themeFill="background2" w:themeFillShade="E6"/>
            <w:vAlign w:val="center"/>
          </w:tcPr>
          <w:p w14:paraId="06052315" w14:textId="1CE1B697" w:rsidR="009D7D97" w:rsidRPr="009D7D97" w:rsidRDefault="009D7D97" w:rsidP="004A25EE">
            <w:pPr>
              <w:rPr>
                <w:rFonts w:asciiTheme="minorHAnsi" w:hAnsiTheme="minorHAnsi" w:cstheme="minorHAnsi"/>
                <w:b/>
                <w:bCs/>
              </w:rPr>
            </w:pPr>
            <w:r w:rsidRPr="00A4312C">
              <w:rPr>
                <w:rFonts w:asciiTheme="minorHAnsi" w:hAnsiTheme="minorHAnsi" w:cstheme="minorHAnsi"/>
                <w:sz w:val="20"/>
                <w:szCs w:val="20"/>
              </w:rPr>
              <w:t xml:space="preserve">Ve vztahu k bodu Účelu </w:t>
            </w:r>
            <w:r w:rsidRPr="00A4312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dle čl. </w:t>
            </w:r>
            <w:r w:rsidR="008C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  <w:r w:rsidRPr="00A4312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odst. </w:t>
            </w:r>
            <w:r w:rsidR="008C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  <w:r w:rsidR="009C40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 w:rsidR="002B61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Pr="00A4312C">
              <w:rPr>
                <w:rFonts w:asciiTheme="minorHAnsi" w:hAnsiTheme="minorHAnsi" w:cstheme="minorHAnsi"/>
                <w:sz w:val="20"/>
                <w:szCs w:val="20"/>
              </w:rPr>
              <w:t xml:space="preserve"> Smlouvy o dílo – </w:t>
            </w:r>
            <w:r w:rsidR="00DB1227" w:rsidRPr="00DB1227">
              <w:rPr>
                <w:rFonts w:ascii="Calibri" w:hAnsi="Calibri" w:cs="Calibri"/>
                <w:b/>
                <w:sz w:val="20"/>
                <w:szCs w:val="20"/>
              </w:rPr>
              <w:t>provádět dílo</w:t>
            </w:r>
            <w:r w:rsidRPr="00A4312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 co nejvyšší míře </w:t>
            </w:r>
            <w:r w:rsidR="00B71160" w:rsidRPr="00B7116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udržitelně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; </w:t>
            </w:r>
            <w:r w:rsidRPr="001D7619">
              <w:rPr>
                <w:rFonts w:ascii="Calibri" w:eastAsia="Calibri" w:hAnsi="Calibri" w:cs="Calibri"/>
                <w:sz w:val="20"/>
                <w:szCs w:val="20"/>
              </w:rPr>
              <w:t>Objednatel očekává, že</w:t>
            </w:r>
            <w:r w:rsidR="007057B8" w:rsidRPr="001D761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1D7619" w:rsidRPr="001D7619">
              <w:rPr>
                <w:rFonts w:asciiTheme="minorHAnsi" w:hAnsiTheme="minorHAnsi" w:cstheme="minorHAnsi"/>
                <w:sz w:val="20"/>
                <w:szCs w:val="20"/>
              </w:rPr>
              <w:t xml:space="preserve">budou zohledněny principy šetrnosti k životnímu prostředí jak při výstavbě, tak při provozu objektu, přičemž očekává, že se zhotovitel zaměří zejména na to, aby použité materiály byly ekologicky šetrné, podporovaly efektivní využití zdrojů a umožňovaly (v případě budoucích úprav, rekonstrukcí nebo demontáže) snadnou </w:t>
            </w:r>
            <w:proofErr w:type="spellStart"/>
            <w:r w:rsidR="001D7619" w:rsidRPr="001D7619">
              <w:rPr>
                <w:rFonts w:asciiTheme="minorHAnsi" w:hAnsiTheme="minorHAnsi" w:cstheme="minorHAnsi"/>
                <w:sz w:val="20"/>
                <w:szCs w:val="20"/>
              </w:rPr>
              <w:t>rozebratelnost</w:t>
            </w:r>
            <w:proofErr w:type="spellEnd"/>
            <w:r w:rsidR="001D7619" w:rsidRPr="001D7619">
              <w:rPr>
                <w:rFonts w:asciiTheme="minorHAnsi" w:hAnsiTheme="minorHAnsi" w:cstheme="minorHAnsi"/>
                <w:sz w:val="20"/>
                <w:szCs w:val="20"/>
              </w:rPr>
              <w:t>, recyklaci a opětovné využití nebo návrat do materiálového oběhu, s cílem minimalizovat negativní dopad na životní prostředí a spotřebu primárních surovin</w:t>
            </w:r>
            <w:r w:rsidRPr="001D761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</w:tc>
      </w:tr>
      <w:tr w:rsidR="009D7D97" w14:paraId="42C24895" w14:textId="77777777" w:rsidTr="004A25EE">
        <w:trPr>
          <w:gridAfter w:val="1"/>
          <w:wAfter w:w="4111" w:type="dxa"/>
        </w:trPr>
        <w:tc>
          <w:tcPr>
            <w:tcW w:w="10206" w:type="dxa"/>
            <w:gridSpan w:val="3"/>
            <w:vAlign w:val="center"/>
          </w:tcPr>
          <w:p w14:paraId="6E6C1082" w14:textId="77777777" w:rsidR="009D7D97" w:rsidRDefault="003E4B95" w:rsidP="004A25EE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54997327"/>
                <w:placeholder>
                  <w:docPart w:val="76AAC665F8AB4F2196BB0A8B82EEB50C"/>
                </w:placeholder>
                <w:showingPlcHdr/>
                <w:text/>
              </w:sdtPr>
              <w:sdtEndPr/>
              <w:sdtContent>
                <w:r w:rsidR="009D7D97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5F44F158" w14:textId="06399E9F" w:rsidR="001638FD" w:rsidRDefault="001638FD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4111"/>
        <w:gridCol w:w="10206"/>
      </w:tblGrid>
      <w:tr w:rsidR="00FA4AAC" w:rsidRPr="00652276" w14:paraId="2EC3411E" w14:textId="77777777" w:rsidTr="00E84B6E">
        <w:tc>
          <w:tcPr>
            <w:tcW w:w="4111" w:type="dxa"/>
            <w:shd w:val="clear" w:color="auto" w:fill="8DB3E2" w:themeFill="text2" w:themeFillTint="66"/>
          </w:tcPr>
          <w:p w14:paraId="49B97F38" w14:textId="77777777" w:rsidR="00FA4AAC" w:rsidRPr="00652276" w:rsidRDefault="00FA4AAC" w:rsidP="00001AD9">
            <w:pPr>
              <w:pStyle w:val="FormtovanvHTML"/>
              <w:widowControl w:val="0"/>
              <w:jc w:val="left"/>
              <w:rPr>
                <w:rFonts w:asciiTheme="minorHAnsi" w:hAnsiTheme="minorHAnsi" w:cstheme="minorHAnsi"/>
                <w:b/>
                <w:caps/>
              </w:rPr>
            </w:pPr>
            <w:r w:rsidRPr="00652276">
              <w:rPr>
                <w:rFonts w:asciiTheme="minorHAnsi" w:hAnsiTheme="minorHAnsi" w:cstheme="minorHAnsi"/>
                <w:b/>
                <w:caps/>
              </w:rPr>
              <w:t>Počet přidělených bodů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3D968979" w14:textId="33051EEF" w:rsidR="00016D56" w:rsidRDefault="002117FF" w:rsidP="002117FF">
            <w:pPr>
              <w:tabs>
                <w:tab w:val="left" w:pos="1832"/>
              </w:tabs>
              <w:spacing w:before="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O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dpovídá aritmetickému průměru bodů přidělených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výše ve vztahu k 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jednotliv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ým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bod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ům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Účelu</w:t>
            </w:r>
            <w:r w:rsidR="000D398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r w:rsidR="005550B9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smlouvy o dílo</w:t>
            </w:r>
            <w:r w:rsidR="000D398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.</w:t>
            </w:r>
            <w:r w:rsidR="00C57C93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 </w:t>
            </w:r>
          </w:p>
          <w:p w14:paraId="6C525CE9" w14:textId="64020C16" w:rsidR="00FA4AAC" w:rsidRPr="00652276" w:rsidRDefault="003E4B95" w:rsidP="002117FF">
            <w:pPr>
              <w:tabs>
                <w:tab w:val="left" w:pos="1832"/>
              </w:tabs>
              <w:spacing w:before="0"/>
              <w:jc w:val="left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04938608"/>
                <w:placeholder>
                  <w:docPart w:val="0D44618F2EDB465E8F3C4B3804E37E16"/>
                </w:placeholder>
                <w:showingPlcHdr/>
                <w:text/>
              </w:sdtPr>
              <w:sdtEndPr/>
              <w:sdtContent>
                <w:r w:rsidR="00016D56" w:rsidRPr="00652276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  <w:r w:rsidR="00E84B6E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</w:tc>
      </w:tr>
    </w:tbl>
    <w:p w14:paraId="6B86E165" w14:textId="0CD72E44" w:rsidR="00FA4AAC" w:rsidRDefault="00FA4AAC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BCE2BC8" w14:textId="26DA68D0" w:rsidR="00830FD1" w:rsidRDefault="008F6352" w:rsidP="00521CAE">
      <w:pPr>
        <w:rPr>
          <w:rFonts w:asciiTheme="minorHAnsi" w:hAnsiTheme="minorHAnsi" w:cstheme="minorHAnsi"/>
          <w:sz w:val="20"/>
          <w:szCs w:val="20"/>
        </w:rPr>
      </w:pPr>
      <w:r w:rsidRPr="00652276">
        <w:rPr>
          <w:rFonts w:asciiTheme="minorHAnsi" w:hAnsiTheme="minorHAnsi" w:cstheme="minorHAnsi"/>
          <w:sz w:val="20"/>
          <w:szCs w:val="20"/>
        </w:rPr>
        <w:t xml:space="preserve">Vyhotovil: </w:t>
      </w:r>
      <w:sdt>
        <w:sdtPr>
          <w:rPr>
            <w:rFonts w:asciiTheme="minorHAnsi" w:hAnsiTheme="minorHAnsi" w:cstheme="minorHAnsi"/>
            <w:sz w:val="20"/>
            <w:szCs w:val="20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sdtContent>
      </w:sdt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7144"/>
        <w:gridCol w:w="7173"/>
      </w:tblGrid>
      <w:tr w:rsidR="00C45C11" w14:paraId="4F62C216" w14:textId="77777777" w:rsidTr="00DE475D">
        <w:trPr>
          <w:trHeight w:val="515"/>
        </w:trPr>
        <w:tc>
          <w:tcPr>
            <w:tcW w:w="7144" w:type="dxa"/>
            <w:shd w:val="clear" w:color="auto" w:fill="DDD9C3" w:themeFill="background2" w:themeFillShade="E6"/>
          </w:tcPr>
          <w:p w14:paraId="235BEF87" w14:textId="25B728CE" w:rsidR="00C45C11" w:rsidRPr="00DE475D" w:rsidRDefault="00954DA2" w:rsidP="00521CA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  <w:r w:rsidR="00D46DFA" w:rsidRPr="00D46DF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sob</w:t>
            </w:r>
            <w:r w:rsidR="001503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</w:t>
            </w:r>
            <w:r w:rsidR="00D46DFA" w:rsidRPr="00D46DF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které se na hodnocení podílely</w:t>
            </w:r>
          </w:p>
        </w:tc>
        <w:tc>
          <w:tcPr>
            <w:tcW w:w="7173" w:type="dxa"/>
            <w:shd w:val="clear" w:color="auto" w:fill="DDD9C3" w:themeFill="background2" w:themeFillShade="E6"/>
          </w:tcPr>
          <w:p w14:paraId="1900D11B" w14:textId="2C668DF0" w:rsidR="00C45C11" w:rsidRPr="00DE475D" w:rsidRDefault="00DE475D" w:rsidP="00521CA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Podpisy</w:t>
            </w:r>
          </w:p>
        </w:tc>
      </w:tr>
      <w:tr w:rsidR="00C45C11" w14:paraId="259DCC08" w14:textId="77777777" w:rsidTr="00DE475D">
        <w:trPr>
          <w:trHeight w:val="69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1022087151"/>
            <w:placeholder>
              <w:docPart w:val="CFE48FCDF6F6412CB49D1DE5E043C98E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1ABCB88F" w14:textId="7F27B4E2" w:rsidR="00C45C11" w:rsidRDefault="00C51563" w:rsidP="00521CAE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</w:t>
                </w:r>
                <w:r w:rsidR="00150374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 xml:space="preserve">, </w:t>
                </w: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příjmení</w:t>
                </w:r>
                <w:r w:rsidR="00150374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 xml:space="preserve"> a </w:t>
                </w:r>
                <w:r w:rsidR="00150374" w:rsidRPr="00150374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funkce/pozice</w:t>
                </w:r>
              </w:p>
            </w:tc>
          </w:sdtContent>
        </w:sdt>
        <w:tc>
          <w:tcPr>
            <w:tcW w:w="7173" w:type="dxa"/>
          </w:tcPr>
          <w:p w14:paraId="5501155F" w14:textId="77777777" w:rsidR="00C45C11" w:rsidRDefault="00C45C11" w:rsidP="00521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5C11" w14:paraId="2EF49853" w14:textId="77777777" w:rsidTr="00DE475D">
        <w:trPr>
          <w:trHeight w:val="70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562180760"/>
            <w:placeholder>
              <w:docPart w:val="99BB8567B0794F8C8DBBA70DFCADD718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31A925AD" w14:textId="6E724F93" w:rsidR="00C45C11" w:rsidRDefault="00150374" w:rsidP="00521CAE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 xml:space="preserve">Jméno, příjmení a </w:t>
                </w:r>
                <w:r w:rsidRPr="00150374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funkce/pozice</w:t>
                </w:r>
              </w:p>
            </w:tc>
          </w:sdtContent>
        </w:sdt>
        <w:tc>
          <w:tcPr>
            <w:tcW w:w="7173" w:type="dxa"/>
          </w:tcPr>
          <w:p w14:paraId="41171E5C" w14:textId="77777777" w:rsidR="00C45C11" w:rsidRDefault="00C45C11" w:rsidP="00521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5FD1" w14:paraId="7746DF6E" w14:textId="77777777" w:rsidTr="00DE475D">
        <w:trPr>
          <w:trHeight w:val="70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1703926578"/>
            <w:placeholder>
              <w:docPart w:val="FA83EE0382314783971BCCEF801288F1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7B651382" w14:textId="33EFA107" w:rsidR="00285FD1" w:rsidRDefault="00150374" w:rsidP="00521CAE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 xml:space="preserve">Jméno, příjmení a </w:t>
                </w:r>
                <w:r w:rsidRPr="00150374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funkce/pozice</w:t>
                </w:r>
              </w:p>
            </w:tc>
          </w:sdtContent>
        </w:sdt>
        <w:tc>
          <w:tcPr>
            <w:tcW w:w="7173" w:type="dxa"/>
          </w:tcPr>
          <w:p w14:paraId="6FAA6739" w14:textId="77777777" w:rsidR="00285FD1" w:rsidRDefault="00285FD1" w:rsidP="00521CA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4C8338C" w14:textId="77777777" w:rsidR="00C45C11" w:rsidRPr="00652276" w:rsidRDefault="00C45C11" w:rsidP="00521CAE">
      <w:pPr>
        <w:rPr>
          <w:rFonts w:asciiTheme="minorHAnsi" w:hAnsiTheme="minorHAnsi" w:cstheme="minorHAnsi"/>
          <w:sz w:val="20"/>
          <w:szCs w:val="20"/>
        </w:rPr>
      </w:pPr>
    </w:p>
    <w:sectPr w:rsidR="00C45C11" w:rsidRPr="00652276" w:rsidSect="00652276">
      <w:footerReference w:type="default" r:id="rId12"/>
      <w:headerReference w:type="first" r:id="rId13"/>
      <w:footerReference w:type="first" r:id="rId14"/>
      <w:pgSz w:w="16838" w:h="11906" w:orient="landscape"/>
      <w:pgMar w:top="567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A5AE0" w14:textId="77777777" w:rsidR="00C17CF9" w:rsidRDefault="00C17CF9" w:rsidP="00EE2E6A">
      <w:pPr>
        <w:spacing w:before="0" w:after="0"/>
      </w:pPr>
      <w:r>
        <w:separator/>
      </w:r>
    </w:p>
  </w:endnote>
  <w:endnote w:type="continuationSeparator" w:id="0">
    <w:p w14:paraId="37DC227B" w14:textId="77777777" w:rsidR="00C17CF9" w:rsidRDefault="00C17CF9" w:rsidP="00EE2E6A">
      <w:pPr>
        <w:spacing w:before="0" w:after="0"/>
      </w:pPr>
      <w:r>
        <w:continuationSeparator/>
      </w:r>
    </w:p>
  </w:endnote>
  <w:endnote w:type="continuationNotice" w:id="1">
    <w:p w14:paraId="59FEF643" w14:textId="77777777" w:rsidR="00C17CF9" w:rsidRDefault="00C17CF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6898" w14:textId="7FB4EB88" w:rsidR="00EE2E6A" w:rsidRPr="00A97508" w:rsidRDefault="002555DF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9073E8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E429" w14:textId="01C650D5" w:rsidR="00EE2E6A" w:rsidRPr="006144D6" w:rsidRDefault="00EE2E6A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6144D6">
      <w:rPr>
        <w:rFonts w:asciiTheme="minorHAnsi" w:hAnsiTheme="minorHAnsi" w:cstheme="minorHAnsi"/>
        <w:sz w:val="16"/>
        <w:szCs w:val="16"/>
      </w:rPr>
      <w:t xml:space="preserve">Strana </w:t>
    </w:r>
    <w:r w:rsidRPr="006144D6">
      <w:rPr>
        <w:rFonts w:asciiTheme="minorHAnsi" w:hAnsiTheme="minorHAnsi" w:cstheme="minorHAnsi"/>
        <w:sz w:val="16"/>
        <w:szCs w:val="16"/>
      </w:rPr>
      <w:fldChar w:fldCharType="begin"/>
    </w:r>
    <w:r w:rsidRPr="006144D6">
      <w:rPr>
        <w:rFonts w:asciiTheme="minorHAnsi" w:hAnsiTheme="minorHAnsi" w:cstheme="minorHAnsi"/>
        <w:sz w:val="16"/>
        <w:szCs w:val="16"/>
      </w:rPr>
      <w:instrText xml:space="preserve"> PAGE </w:instrText>
    </w:r>
    <w:r w:rsidRPr="006144D6">
      <w:rPr>
        <w:rFonts w:asciiTheme="minorHAnsi" w:hAnsiTheme="minorHAnsi" w:cstheme="minorHAnsi"/>
        <w:sz w:val="16"/>
        <w:szCs w:val="16"/>
      </w:rPr>
      <w:fldChar w:fldCharType="separate"/>
    </w:r>
    <w:r w:rsidR="008F7E7D">
      <w:rPr>
        <w:rFonts w:asciiTheme="minorHAnsi" w:hAnsiTheme="minorHAnsi" w:cstheme="minorHAnsi"/>
        <w:noProof/>
        <w:sz w:val="16"/>
        <w:szCs w:val="16"/>
      </w:rPr>
      <w:t>1</w:t>
    </w:r>
    <w:r w:rsidRPr="006144D6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1CC6B" w14:textId="77777777" w:rsidR="00C17CF9" w:rsidRDefault="00C17CF9" w:rsidP="00EE2E6A">
      <w:pPr>
        <w:spacing w:before="0" w:after="0"/>
      </w:pPr>
      <w:r>
        <w:separator/>
      </w:r>
    </w:p>
  </w:footnote>
  <w:footnote w:type="continuationSeparator" w:id="0">
    <w:p w14:paraId="5BC0C665" w14:textId="77777777" w:rsidR="00C17CF9" w:rsidRDefault="00C17CF9" w:rsidP="00EE2E6A">
      <w:pPr>
        <w:spacing w:before="0" w:after="0"/>
      </w:pPr>
      <w:r>
        <w:continuationSeparator/>
      </w:r>
    </w:p>
  </w:footnote>
  <w:footnote w:type="continuationNotice" w:id="1">
    <w:p w14:paraId="365F057D" w14:textId="77777777" w:rsidR="00C17CF9" w:rsidRDefault="00C17CF9">
      <w:pPr>
        <w:spacing w:before="0" w:after="0"/>
      </w:pPr>
    </w:p>
  </w:footnote>
  <w:footnote w:id="2">
    <w:p w14:paraId="076834EB" w14:textId="1E16603A" w:rsidR="00702DBC" w:rsidRPr="00702DBC" w:rsidRDefault="00702DBC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 zadávací dokumentaci přiložen pro</w:t>
      </w:r>
      <w:r w:rsidR="00423D0E">
        <w:rPr>
          <w:rFonts w:asciiTheme="minorHAnsi" w:hAnsiTheme="minorHAnsi" w:cstheme="minorHAnsi"/>
          <w:sz w:val="16"/>
          <w:szCs w:val="16"/>
        </w:rPr>
        <w:t xml:space="preserve"> seznámení </w:t>
      </w:r>
      <w:r w:rsidR="00974C8A">
        <w:rPr>
          <w:rFonts w:asciiTheme="minorHAnsi" w:hAnsiTheme="minorHAnsi" w:cstheme="minorHAnsi"/>
          <w:sz w:val="16"/>
          <w:szCs w:val="16"/>
        </w:rPr>
        <w:t>dodavatelů</w:t>
      </w:r>
      <w:r w:rsidR="00423D0E">
        <w:rPr>
          <w:rFonts w:asciiTheme="minorHAnsi" w:hAnsiTheme="minorHAnsi" w:cstheme="minorHAnsi"/>
          <w:sz w:val="16"/>
          <w:szCs w:val="16"/>
        </w:rPr>
        <w:t xml:space="preserve"> s postupem hodnocení v příslušném kritériu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="00974C8A">
        <w:rPr>
          <w:rFonts w:asciiTheme="minorHAnsi" w:hAnsiTheme="minorHAnsi" w:cstheme="minorHAnsi"/>
          <w:sz w:val="16"/>
          <w:szCs w:val="16"/>
        </w:rPr>
        <w:t>Dodavatelé</w:t>
      </w:r>
      <w:r w:rsidR="00423D0E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kontrolní list nevyplňuj</w:t>
      </w:r>
      <w:r w:rsidR="00423D0E">
        <w:rPr>
          <w:rFonts w:asciiTheme="minorHAnsi" w:hAnsiTheme="minorHAnsi" w:cstheme="minorHAnsi"/>
          <w:sz w:val="16"/>
          <w:szCs w:val="16"/>
        </w:rPr>
        <w:t>í</w:t>
      </w:r>
      <w:r>
        <w:rPr>
          <w:rFonts w:asciiTheme="minorHAnsi" w:hAnsiTheme="minorHAnsi" w:cstheme="minorHAnsi"/>
          <w:sz w:val="16"/>
          <w:szCs w:val="16"/>
        </w:rPr>
        <w:t xml:space="preserve"> ani nepřiklád</w:t>
      </w:r>
      <w:r w:rsidR="00423D0E">
        <w:rPr>
          <w:rFonts w:asciiTheme="minorHAnsi" w:hAnsiTheme="minorHAnsi" w:cstheme="minorHAnsi"/>
          <w:sz w:val="16"/>
          <w:szCs w:val="16"/>
        </w:rPr>
        <w:t>ají</w:t>
      </w:r>
      <w:r>
        <w:rPr>
          <w:rFonts w:asciiTheme="minorHAnsi" w:hAnsiTheme="minorHAnsi" w:cstheme="minorHAnsi"/>
          <w:sz w:val="16"/>
          <w:szCs w:val="16"/>
        </w:rPr>
        <w:t xml:space="preserve">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F0886" w14:textId="6EAB8529" w:rsidR="00F85643" w:rsidRPr="00A97508" w:rsidRDefault="00F85643" w:rsidP="00F85643">
    <w:pPr>
      <w:tabs>
        <w:tab w:val="center" w:pos="4536"/>
        <w:tab w:val="right" w:pos="9072"/>
      </w:tabs>
      <w:spacing w:before="0" w:after="0"/>
      <w:ind w:left="680"/>
      <w:jc w:val="right"/>
      <w:rPr>
        <w:rFonts w:ascii="Calibri" w:eastAsia="Calibri" w:hAnsi="Calibri"/>
        <w:sz w:val="18"/>
        <w:szCs w:val="20"/>
      </w:rPr>
    </w:pPr>
    <w:r>
      <w:rPr>
        <w:rFonts w:ascii="Calibri" w:eastAsia="Calibri" w:hAnsi="Calibri"/>
        <w:sz w:val="18"/>
        <w:szCs w:val="20"/>
      </w:rPr>
      <w:t xml:space="preserve">Příloha č. </w:t>
    </w:r>
    <w:r w:rsidR="00914AE4">
      <w:rPr>
        <w:rFonts w:ascii="Calibri" w:eastAsia="Calibri" w:hAnsi="Calibri"/>
        <w:sz w:val="18"/>
        <w:szCs w:val="20"/>
      </w:rPr>
      <w:t>3</w:t>
    </w:r>
    <w:r>
      <w:rPr>
        <w:rFonts w:ascii="Calibri" w:eastAsia="Calibri" w:hAnsi="Calibri"/>
        <w:sz w:val="18"/>
        <w:szCs w:val="20"/>
      </w:rPr>
      <w:t xml:space="preserve"> zadávací dokumentace</w:t>
    </w:r>
  </w:p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1A163CD"/>
    <w:multiLevelType w:val="hybridMultilevel"/>
    <w:tmpl w:val="23E221D6"/>
    <w:lvl w:ilvl="0" w:tplc="6B842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4C8F3CDE"/>
    <w:multiLevelType w:val="hybridMultilevel"/>
    <w:tmpl w:val="51E66098"/>
    <w:lvl w:ilvl="0" w:tplc="1C8469D0">
      <w:start w:val="1"/>
      <w:numFmt w:val="decimal"/>
      <w:lvlText w:val="1.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51E61845"/>
    <w:multiLevelType w:val="hybridMultilevel"/>
    <w:tmpl w:val="B7969DFE"/>
    <w:lvl w:ilvl="0" w:tplc="C3BA41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E14E4"/>
    <w:multiLevelType w:val="hybridMultilevel"/>
    <w:tmpl w:val="4642BE82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2" w15:restartNumberingAfterBreak="0">
    <w:nsid w:val="5427255D"/>
    <w:multiLevelType w:val="hybridMultilevel"/>
    <w:tmpl w:val="2A7646A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71641AB"/>
    <w:multiLevelType w:val="hybridMultilevel"/>
    <w:tmpl w:val="8DC68FC6"/>
    <w:lvl w:ilvl="0" w:tplc="12F0EF7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6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7" w15:restartNumberingAfterBreak="0">
    <w:nsid w:val="62116222"/>
    <w:multiLevelType w:val="hybridMultilevel"/>
    <w:tmpl w:val="E3ACF528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A71533"/>
    <w:multiLevelType w:val="hybridMultilevel"/>
    <w:tmpl w:val="0B2857DA"/>
    <w:lvl w:ilvl="0" w:tplc="CB9811D6">
      <w:start w:val="1"/>
      <w:numFmt w:val="lowerLetter"/>
      <w:lvlText w:val="%1)"/>
      <w:lvlJc w:val="left"/>
      <w:pPr>
        <w:ind w:left="1428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31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2" w15:restartNumberingAfterBreak="0">
    <w:nsid w:val="70315C58"/>
    <w:multiLevelType w:val="hybridMultilevel"/>
    <w:tmpl w:val="CD8884CC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5747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 w16cid:durableId="1574386625">
    <w:abstractNumId w:val="13"/>
  </w:num>
  <w:num w:numId="2" w16cid:durableId="77756719">
    <w:abstractNumId w:val="31"/>
  </w:num>
  <w:num w:numId="3" w16cid:durableId="1689987091">
    <w:abstractNumId w:val="8"/>
  </w:num>
  <w:num w:numId="4" w16cid:durableId="1275019100">
    <w:abstractNumId w:val="8"/>
  </w:num>
  <w:num w:numId="5" w16cid:durableId="608464433">
    <w:abstractNumId w:val="8"/>
  </w:num>
  <w:num w:numId="6" w16cid:durableId="348603897">
    <w:abstractNumId w:val="8"/>
  </w:num>
  <w:num w:numId="7" w16cid:durableId="361788636">
    <w:abstractNumId w:val="8"/>
  </w:num>
  <w:num w:numId="8" w16cid:durableId="1303583811">
    <w:abstractNumId w:val="8"/>
  </w:num>
  <w:num w:numId="9" w16cid:durableId="460266849">
    <w:abstractNumId w:val="8"/>
  </w:num>
  <w:num w:numId="10" w16cid:durableId="1941719688">
    <w:abstractNumId w:val="8"/>
  </w:num>
  <w:num w:numId="11" w16cid:durableId="2102751691">
    <w:abstractNumId w:val="5"/>
  </w:num>
  <w:num w:numId="12" w16cid:durableId="1062602351">
    <w:abstractNumId w:val="37"/>
  </w:num>
  <w:num w:numId="13" w16cid:durableId="592587767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5544743">
    <w:abstractNumId w:val="0"/>
  </w:num>
  <w:num w:numId="15" w16cid:durableId="655960376">
    <w:abstractNumId w:val="36"/>
  </w:num>
  <w:num w:numId="16" w16cid:durableId="1868978352">
    <w:abstractNumId w:val="21"/>
  </w:num>
  <w:num w:numId="17" w16cid:durableId="686490165">
    <w:abstractNumId w:val="30"/>
  </w:num>
  <w:num w:numId="18" w16cid:durableId="682827756">
    <w:abstractNumId w:val="8"/>
  </w:num>
  <w:num w:numId="19" w16cid:durableId="1739935349">
    <w:abstractNumId w:val="14"/>
  </w:num>
  <w:num w:numId="20" w16cid:durableId="1051002475">
    <w:abstractNumId w:val="10"/>
  </w:num>
  <w:num w:numId="21" w16cid:durableId="1688020638">
    <w:abstractNumId w:val="26"/>
  </w:num>
  <w:num w:numId="22" w16cid:durableId="917904422">
    <w:abstractNumId w:val="8"/>
  </w:num>
  <w:num w:numId="23" w16cid:durableId="260458729">
    <w:abstractNumId w:val="18"/>
  </w:num>
  <w:num w:numId="24" w16cid:durableId="1162965071">
    <w:abstractNumId w:val="33"/>
  </w:num>
  <w:num w:numId="25" w16cid:durableId="1202984669">
    <w:abstractNumId w:val="34"/>
  </w:num>
  <w:num w:numId="26" w16cid:durableId="361521844">
    <w:abstractNumId w:val="7"/>
  </w:num>
  <w:num w:numId="27" w16cid:durableId="1906453080">
    <w:abstractNumId w:val="11"/>
  </w:num>
  <w:num w:numId="28" w16cid:durableId="275870138">
    <w:abstractNumId w:val="1"/>
  </w:num>
  <w:num w:numId="29" w16cid:durableId="1706826869">
    <w:abstractNumId w:val="25"/>
  </w:num>
  <w:num w:numId="30" w16cid:durableId="397094743">
    <w:abstractNumId w:val="12"/>
  </w:num>
  <w:num w:numId="31" w16cid:durableId="1265768214">
    <w:abstractNumId w:val="3"/>
  </w:num>
  <w:num w:numId="32" w16cid:durableId="960840006">
    <w:abstractNumId w:val="24"/>
  </w:num>
  <w:num w:numId="33" w16cid:durableId="1942375681">
    <w:abstractNumId w:val="15"/>
  </w:num>
  <w:num w:numId="34" w16cid:durableId="39208774">
    <w:abstractNumId w:val="17"/>
  </w:num>
  <w:num w:numId="35" w16cid:durableId="1076976537">
    <w:abstractNumId w:val="17"/>
  </w:num>
  <w:num w:numId="36" w16cid:durableId="1865244340">
    <w:abstractNumId w:val="4"/>
  </w:num>
  <w:num w:numId="37" w16cid:durableId="221865811">
    <w:abstractNumId w:val="9"/>
  </w:num>
  <w:num w:numId="38" w16cid:durableId="10104954">
    <w:abstractNumId w:val="2"/>
  </w:num>
  <w:num w:numId="39" w16cid:durableId="986401922">
    <w:abstractNumId w:val="28"/>
  </w:num>
  <w:num w:numId="40" w16cid:durableId="494758555">
    <w:abstractNumId w:val="6"/>
  </w:num>
  <w:num w:numId="41" w16cid:durableId="609895976">
    <w:abstractNumId w:val="22"/>
  </w:num>
  <w:num w:numId="42" w16cid:durableId="1627008977">
    <w:abstractNumId w:val="27"/>
  </w:num>
  <w:num w:numId="43" w16cid:durableId="478041759">
    <w:abstractNumId w:val="32"/>
  </w:num>
  <w:num w:numId="44" w16cid:durableId="17895461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54782145">
    <w:abstractNumId w:val="23"/>
  </w:num>
  <w:num w:numId="46" w16cid:durableId="894701692">
    <w:abstractNumId w:val="20"/>
  </w:num>
  <w:num w:numId="47" w16cid:durableId="272904003">
    <w:abstractNumId w:val="19"/>
  </w:num>
  <w:num w:numId="48" w16cid:durableId="121924063">
    <w:abstractNumId w:val="35"/>
  </w:num>
  <w:num w:numId="49" w16cid:durableId="9330505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1AD9"/>
    <w:rsid w:val="00005156"/>
    <w:rsid w:val="00006FA3"/>
    <w:rsid w:val="0001008E"/>
    <w:rsid w:val="00016D56"/>
    <w:rsid w:val="00024752"/>
    <w:rsid w:val="00025F24"/>
    <w:rsid w:val="000333AD"/>
    <w:rsid w:val="000344A4"/>
    <w:rsid w:val="00043B87"/>
    <w:rsid w:val="000449B5"/>
    <w:rsid w:val="00044DE8"/>
    <w:rsid w:val="000470A2"/>
    <w:rsid w:val="000475B1"/>
    <w:rsid w:val="00051013"/>
    <w:rsid w:val="00052F67"/>
    <w:rsid w:val="00054C02"/>
    <w:rsid w:val="000628C3"/>
    <w:rsid w:val="00064491"/>
    <w:rsid w:val="000645C6"/>
    <w:rsid w:val="000672C9"/>
    <w:rsid w:val="00084D06"/>
    <w:rsid w:val="00086959"/>
    <w:rsid w:val="0009034A"/>
    <w:rsid w:val="0009388D"/>
    <w:rsid w:val="0009734F"/>
    <w:rsid w:val="000A1FC6"/>
    <w:rsid w:val="000A63F1"/>
    <w:rsid w:val="000B09C3"/>
    <w:rsid w:val="000B5172"/>
    <w:rsid w:val="000B53C8"/>
    <w:rsid w:val="000B59AC"/>
    <w:rsid w:val="000C1998"/>
    <w:rsid w:val="000C5165"/>
    <w:rsid w:val="000C773F"/>
    <w:rsid w:val="000D3988"/>
    <w:rsid w:val="000D5DC9"/>
    <w:rsid w:val="000E00FE"/>
    <w:rsid w:val="000E0BAA"/>
    <w:rsid w:val="000E21C0"/>
    <w:rsid w:val="000E3927"/>
    <w:rsid w:val="000E58A9"/>
    <w:rsid w:val="000F074F"/>
    <w:rsid w:val="000F0893"/>
    <w:rsid w:val="000F1089"/>
    <w:rsid w:val="000F667B"/>
    <w:rsid w:val="00100C2E"/>
    <w:rsid w:val="001028DF"/>
    <w:rsid w:val="00113101"/>
    <w:rsid w:val="001170AA"/>
    <w:rsid w:val="00117881"/>
    <w:rsid w:val="001215F2"/>
    <w:rsid w:val="001273E0"/>
    <w:rsid w:val="0013267D"/>
    <w:rsid w:val="00134592"/>
    <w:rsid w:val="001364D4"/>
    <w:rsid w:val="00137F82"/>
    <w:rsid w:val="00143E97"/>
    <w:rsid w:val="00146B15"/>
    <w:rsid w:val="00150374"/>
    <w:rsid w:val="00152046"/>
    <w:rsid w:val="00155165"/>
    <w:rsid w:val="00157035"/>
    <w:rsid w:val="00161BB7"/>
    <w:rsid w:val="00161E06"/>
    <w:rsid w:val="0016245B"/>
    <w:rsid w:val="001638FD"/>
    <w:rsid w:val="001667C1"/>
    <w:rsid w:val="0017092B"/>
    <w:rsid w:val="00174FB4"/>
    <w:rsid w:val="0018203A"/>
    <w:rsid w:val="00183957"/>
    <w:rsid w:val="001859E2"/>
    <w:rsid w:val="00186B60"/>
    <w:rsid w:val="001A4E85"/>
    <w:rsid w:val="001A5D1C"/>
    <w:rsid w:val="001A7EE6"/>
    <w:rsid w:val="001B046B"/>
    <w:rsid w:val="001B0E87"/>
    <w:rsid w:val="001B698E"/>
    <w:rsid w:val="001C71EC"/>
    <w:rsid w:val="001D006C"/>
    <w:rsid w:val="001D13D4"/>
    <w:rsid w:val="001D63D2"/>
    <w:rsid w:val="001D7619"/>
    <w:rsid w:val="001F2ED2"/>
    <w:rsid w:val="00201803"/>
    <w:rsid w:val="00201AD6"/>
    <w:rsid w:val="00202CCF"/>
    <w:rsid w:val="002059E5"/>
    <w:rsid w:val="002116B8"/>
    <w:rsid w:val="002117FF"/>
    <w:rsid w:val="002149E3"/>
    <w:rsid w:val="002170A8"/>
    <w:rsid w:val="0021712D"/>
    <w:rsid w:val="002245C1"/>
    <w:rsid w:val="00226C4E"/>
    <w:rsid w:val="00230F94"/>
    <w:rsid w:val="00232DA2"/>
    <w:rsid w:val="002334F0"/>
    <w:rsid w:val="00237117"/>
    <w:rsid w:val="00246142"/>
    <w:rsid w:val="00246188"/>
    <w:rsid w:val="00246663"/>
    <w:rsid w:val="00254988"/>
    <w:rsid w:val="002555DF"/>
    <w:rsid w:val="0026273E"/>
    <w:rsid w:val="00266E55"/>
    <w:rsid w:val="00271E1E"/>
    <w:rsid w:val="00274E16"/>
    <w:rsid w:val="00277E7A"/>
    <w:rsid w:val="00280806"/>
    <w:rsid w:val="002833CF"/>
    <w:rsid w:val="00284E92"/>
    <w:rsid w:val="00285FD1"/>
    <w:rsid w:val="002945EE"/>
    <w:rsid w:val="002A52F4"/>
    <w:rsid w:val="002A5E09"/>
    <w:rsid w:val="002A758F"/>
    <w:rsid w:val="002B1FB5"/>
    <w:rsid w:val="002B61BF"/>
    <w:rsid w:val="002C0041"/>
    <w:rsid w:val="002C01D0"/>
    <w:rsid w:val="002C0998"/>
    <w:rsid w:val="002C7CCD"/>
    <w:rsid w:val="002D16AE"/>
    <w:rsid w:val="002D734D"/>
    <w:rsid w:val="002E0464"/>
    <w:rsid w:val="002E15EB"/>
    <w:rsid w:val="002E54A9"/>
    <w:rsid w:val="002E6A7B"/>
    <w:rsid w:val="002E7C17"/>
    <w:rsid w:val="002F0084"/>
    <w:rsid w:val="002F056A"/>
    <w:rsid w:val="002F340D"/>
    <w:rsid w:val="002F74B1"/>
    <w:rsid w:val="00300D22"/>
    <w:rsid w:val="00304093"/>
    <w:rsid w:val="0031157F"/>
    <w:rsid w:val="00312399"/>
    <w:rsid w:val="0031281C"/>
    <w:rsid w:val="00313364"/>
    <w:rsid w:val="003168D2"/>
    <w:rsid w:val="00330393"/>
    <w:rsid w:val="0033384B"/>
    <w:rsid w:val="00337AB7"/>
    <w:rsid w:val="00342971"/>
    <w:rsid w:val="003452C0"/>
    <w:rsid w:val="003561B5"/>
    <w:rsid w:val="00357362"/>
    <w:rsid w:val="003578BC"/>
    <w:rsid w:val="00361288"/>
    <w:rsid w:val="00361DE4"/>
    <w:rsid w:val="00371765"/>
    <w:rsid w:val="00372F8D"/>
    <w:rsid w:val="00374B09"/>
    <w:rsid w:val="003777EF"/>
    <w:rsid w:val="00385357"/>
    <w:rsid w:val="00385D7D"/>
    <w:rsid w:val="00391028"/>
    <w:rsid w:val="00391E9B"/>
    <w:rsid w:val="00394F0C"/>
    <w:rsid w:val="003A127D"/>
    <w:rsid w:val="003A24DE"/>
    <w:rsid w:val="003A4EBA"/>
    <w:rsid w:val="003A7B21"/>
    <w:rsid w:val="003A7D74"/>
    <w:rsid w:val="003B0130"/>
    <w:rsid w:val="003B0BFD"/>
    <w:rsid w:val="003B460F"/>
    <w:rsid w:val="003C105D"/>
    <w:rsid w:val="003C7FB3"/>
    <w:rsid w:val="003D2780"/>
    <w:rsid w:val="003E4B95"/>
    <w:rsid w:val="003F0348"/>
    <w:rsid w:val="003F0393"/>
    <w:rsid w:val="003F03D5"/>
    <w:rsid w:val="003F0D39"/>
    <w:rsid w:val="003F2381"/>
    <w:rsid w:val="003F7F08"/>
    <w:rsid w:val="00400302"/>
    <w:rsid w:val="00401074"/>
    <w:rsid w:val="00402481"/>
    <w:rsid w:val="00403D45"/>
    <w:rsid w:val="0041066D"/>
    <w:rsid w:val="0041282A"/>
    <w:rsid w:val="004128B8"/>
    <w:rsid w:val="0042234F"/>
    <w:rsid w:val="00422A0A"/>
    <w:rsid w:val="00423D0E"/>
    <w:rsid w:val="004269E2"/>
    <w:rsid w:val="004304C4"/>
    <w:rsid w:val="00430FCB"/>
    <w:rsid w:val="00433C06"/>
    <w:rsid w:val="00437082"/>
    <w:rsid w:val="00447AEC"/>
    <w:rsid w:val="004544C6"/>
    <w:rsid w:val="00457EEB"/>
    <w:rsid w:val="00462DC2"/>
    <w:rsid w:val="00465733"/>
    <w:rsid w:val="004703D4"/>
    <w:rsid w:val="0047064C"/>
    <w:rsid w:val="0047540A"/>
    <w:rsid w:val="004801E3"/>
    <w:rsid w:val="004910EE"/>
    <w:rsid w:val="004934CF"/>
    <w:rsid w:val="004935B4"/>
    <w:rsid w:val="00495C78"/>
    <w:rsid w:val="004A2737"/>
    <w:rsid w:val="004A358C"/>
    <w:rsid w:val="004B1A7C"/>
    <w:rsid w:val="004B2994"/>
    <w:rsid w:val="004B4351"/>
    <w:rsid w:val="004B4C27"/>
    <w:rsid w:val="004B5693"/>
    <w:rsid w:val="004C3362"/>
    <w:rsid w:val="004C4AAF"/>
    <w:rsid w:val="004D0683"/>
    <w:rsid w:val="004D2686"/>
    <w:rsid w:val="004E0AD1"/>
    <w:rsid w:val="004F33EF"/>
    <w:rsid w:val="005009CB"/>
    <w:rsid w:val="0050130E"/>
    <w:rsid w:val="00505556"/>
    <w:rsid w:val="00514CAA"/>
    <w:rsid w:val="00517E40"/>
    <w:rsid w:val="0052120E"/>
    <w:rsid w:val="00521CAE"/>
    <w:rsid w:val="005220F1"/>
    <w:rsid w:val="005240C8"/>
    <w:rsid w:val="00524702"/>
    <w:rsid w:val="005250A6"/>
    <w:rsid w:val="00532C2E"/>
    <w:rsid w:val="0054145A"/>
    <w:rsid w:val="00541711"/>
    <w:rsid w:val="0054718D"/>
    <w:rsid w:val="00551441"/>
    <w:rsid w:val="005550B9"/>
    <w:rsid w:val="00564C90"/>
    <w:rsid w:val="00566503"/>
    <w:rsid w:val="00570181"/>
    <w:rsid w:val="00571490"/>
    <w:rsid w:val="0057291D"/>
    <w:rsid w:val="005755C5"/>
    <w:rsid w:val="005770FB"/>
    <w:rsid w:val="00586D9E"/>
    <w:rsid w:val="00592058"/>
    <w:rsid w:val="005A0202"/>
    <w:rsid w:val="005A2EAA"/>
    <w:rsid w:val="005A4B64"/>
    <w:rsid w:val="005A55CF"/>
    <w:rsid w:val="005A6CE9"/>
    <w:rsid w:val="005A7C53"/>
    <w:rsid w:val="005B0A67"/>
    <w:rsid w:val="005B2EB4"/>
    <w:rsid w:val="005B4163"/>
    <w:rsid w:val="005C103A"/>
    <w:rsid w:val="005C4E4A"/>
    <w:rsid w:val="005D110C"/>
    <w:rsid w:val="005D1EB8"/>
    <w:rsid w:val="005D26FF"/>
    <w:rsid w:val="005F11F5"/>
    <w:rsid w:val="005F3A2E"/>
    <w:rsid w:val="005F4A9F"/>
    <w:rsid w:val="005F5BEE"/>
    <w:rsid w:val="006144D6"/>
    <w:rsid w:val="0061751E"/>
    <w:rsid w:val="00617685"/>
    <w:rsid w:val="0063104E"/>
    <w:rsid w:val="00633EF8"/>
    <w:rsid w:val="0063646A"/>
    <w:rsid w:val="00637931"/>
    <w:rsid w:val="006406BB"/>
    <w:rsid w:val="00652276"/>
    <w:rsid w:val="00652FEE"/>
    <w:rsid w:val="0065783F"/>
    <w:rsid w:val="006617F7"/>
    <w:rsid w:val="006668A7"/>
    <w:rsid w:val="006677A9"/>
    <w:rsid w:val="00670DE8"/>
    <w:rsid w:val="00674CD4"/>
    <w:rsid w:val="00684717"/>
    <w:rsid w:val="006849B5"/>
    <w:rsid w:val="00693CAF"/>
    <w:rsid w:val="00695B87"/>
    <w:rsid w:val="006A66F7"/>
    <w:rsid w:val="006B0192"/>
    <w:rsid w:val="006B2B28"/>
    <w:rsid w:val="006B347B"/>
    <w:rsid w:val="006B37F5"/>
    <w:rsid w:val="006B4084"/>
    <w:rsid w:val="006B42D3"/>
    <w:rsid w:val="006B76D3"/>
    <w:rsid w:val="006C2582"/>
    <w:rsid w:val="006C2FA3"/>
    <w:rsid w:val="006C4E41"/>
    <w:rsid w:val="006C7696"/>
    <w:rsid w:val="006E00EF"/>
    <w:rsid w:val="006E216F"/>
    <w:rsid w:val="006E3395"/>
    <w:rsid w:val="006E38D3"/>
    <w:rsid w:val="006E7809"/>
    <w:rsid w:val="006F17DD"/>
    <w:rsid w:val="006F406B"/>
    <w:rsid w:val="006F4653"/>
    <w:rsid w:val="00702CCB"/>
    <w:rsid w:val="00702DBC"/>
    <w:rsid w:val="007057B8"/>
    <w:rsid w:val="00705CD0"/>
    <w:rsid w:val="007076D3"/>
    <w:rsid w:val="00710413"/>
    <w:rsid w:val="00712771"/>
    <w:rsid w:val="007255E1"/>
    <w:rsid w:val="00725AB5"/>
    <w:rsid w:val="007265E2"/>
    <w:rsid w:val="0072699F"/>
    <w:rsid w:val="007274F2"/>
    <w:rsid w:val="007309AB"/>
    <w:rsid w:val="007415F9"/>
    <w:rsid w:val="007528F5"/>
    <w:rsid w:val="0075367C"/>
    <w:rsid w:val="00756CA4"/>
    <w:rsid w:val="00762853"/>
    <w:rsid w:val="00764B84"/>
    <w:rsid w:val="00781CF7"/>
    <w:rsid w:val="007848D4"/>
    <w:rsid w:val="007A3ADA"/>
    <w:rsid w:val="007A4AC5"/>
    <w:rsid w:val="007A7E6D"/>
    <w:rsid w:val="007B15E2"/>
    <w:rsid w:val="007B5CA5"/>
    <w:rsid w:val="007B63F9"/>
    <w:rsid w:val="007C1162"/>
    <w:rsid w:val="007C6239"/>
    <w:rsid w:val="007C6CE1"/>
    <w:rsid w:val="007D7EAD"/>
    <w:rsid w:val="007E0686"/>
    <w:rsid w:val="007E0B6E"/>
    <w:rsid w:val="007E3241"/>
    <w:rsid w:val="007E34E5"/>
    <w:rsid w:val="007E76EA"/>
    <w:rsid w:val="007F3D9E"/>
    <w:rsid w:val="008107EA"/>
    <w:rsid w:val="008172BF"/>
    <w:rsid w:val="00817D8B"/>
    <w:rsid w:val="00822498"/>
    <w:rsid w:val="0082369F"/>
    <w:rsid w:val="008239EC"/>
    <w:rsid w:val="008250E7"/>
    <w:rsid w:val="0082544D"/>
    <w:rsid w:val="008265FF"/>
    <w:rsid w:val="00830FD1"/>
    <w:rsid w:val="00845755"/>
    <w:rsid w:val="00845B99"/>
    <w:rsid w:val="0085419E"/>
    <w:rsid w:val="008558A0"/>
    <w:rsid w:val="00875169"/>
    <w:rsid w:val="00876A4D"/>
    <w:rsid w:val="008923D8"/>
    <w:rsid w:val="008A36F8"/>
    <w:rsid w:val="008B05DF"/>
    <w:rsid w:val="008B3675"/>
    <w:rsid w:val="008B5F0A"/>
    <w:rsid w:val="008C1880"/>
    <w:rsid w:val="008C4DC1"/>
    <w:rsid w:val="008C4F6E"/>
    <w:rsid w:val="008C7566"/>
    <w:rsid w:val="008D17F7"/>
    <w:rsid w:val="008D3288"/>
    <w:rsid w:val="008D7BB6"/>
    <w:rsid w:val="008F0749"/>
    <w:rsid w:val="008F6352"/>
    <w:rsid w:val="008F6B5B"/>
    <w:rsid w:val="008F7E7D"/>
    <w:rsid w:val="00903136"/>
    <w:rsid w:val="009073E8"/>
    <w:rsid w:val="00912B5C"/>
    <w:rsid w:val="00914AE4"/>
    <w:rsid w:val="00930612"/>
    <w:rsid w:val="00936CB7"/>
    <w:rsid w:val="00937E16"/>
    <w:rsid w:val="0094191E"/>
    <w:rsid w:val="00954DA2"/>
    <w:rsid w:val="00964563"/>
    <w:rsid w:val="0096484D"/>
    <w:rsid w:val="00964A88"/>
    <w:rsid w:val="00970590"/>
    <w:rsid w:val="00974C8A"/>
    <w:rsid w:val="00977328"/>
    <w:rsid w:val="0099130C"/>
    <w:rsid w:val="009B507B"/>
    <w:rsid w:val="009C4025"/>
    <w:rsid w:val="009C44FE"/>
    <w:rsid w:val="009D08E3"/>
    <w:rsid w:val="009D1153"/>
    <w:rsid w:val="009D2126"/>
    <w:rsid w:val="009D5ECE"/>
    <w:rsid w:val="009D7D97"/>
    <w:rsid w:val="009E4075"/>
    <w:rsid w:val="009E411C"/>
    <w:rsid w:val="009E6CF8"/>
    <w:rsid w:val="009E6EBE"/>
    <w:rsid w:val="009F67EB"/>
    <w:rsid w:val="00A0005F"/>
    <w:rsid w:val="00A16427"/>
    <w:rsid w:val="00A2060D"/>
    <w:rsid w:val="00A2177D"/>
    <w:rsid w:val="00A220C9"/>
    <w:rsid w:val="00A42669"/>
    <w:rsid w:val="00A4312C"/>
    <w:rsid w:val="00A50786"/>
    <w:rsid w:val="00A5412B"/>
    <w:rsid w:val="00A57274"/>
    <w:rsid w:val="00A57DE9"/>
    <w:rsid w:val="00A619EC"/>
    <w:rsid w:val="00A703A0"/>
    <w:rsid w:val="00A70D18"/>
    <w:rsid w:val="00A71B58"/>
    <w:rsid w:val="00A72131"/>
    <w:rsid w:val="00A72B2D"/>
    <w:rsid w:val="00A73277"/>
    <w:rsid w:val="00A855A8"/>
    <w:rsid w:val="00A85E2E"/>
    <w:rsid w:val="00A90747"/>
    <w:rsid w:val="00A91E09"/>
    <w:rsid w:val="00A963F0"/>
    <w:rsid w:val="00A97486"/>
    <w:rsid w:val="00A97508"/>
    <w:rsid w:val="00AA1F8E"/>
    <w:rsid w:val="00AA2402"/>
    <w:rsid w:val="00AA3A29"/>
    <w:rsid w:val="00AA3E25"/>
    <w:rsid w:val="00AA4BB8"/>
    <w:rsid w:val="00AB319D"/>
    <w:rsid w:val="00AB4203"/>
    <w:rsid w:val="00AB7F9B"/>
    <w:rsid w:val="00AC648B"/>
    <w:rsid w:val="00AD6613"/>
    <w:rsid w:val="00AD6EB7"/>
    <w:rsid w:val="00AE0389"/>
    <w:rsid w:val="00AE11B4"/>
    <w:rsid w:val="00AF2465"/>
    <w:rsid w:val="00AF265C"/>
    <w:rsid w:val="00AF27BF"/>
    <w:rsid w:val="00AF4A92"/>
    <w:rsid w:val="00AF543F"/>
    <w:rsid w:val="00AF6235"/>
    <w:rsid w:val="00B00AF8"/>
    <w:rsid w:val="00B046ED"/>
    <w:rsid w:val="00B10657"/>
    <w:rsid w:val="00B114C1"/>
    <w:rsid w:val="00B12231"/>
    <w:rsid w:val="00B12322"/>
    <w:rsid w:val="00B147A9"/>
    <w:rsid w:val="00B15042"/>
    <w:rsid w:val="00B20515"/>
    <w:rsid w:val="00B214F5"/>
    <w:rsid w:val="00B2644E"/>
    <w:rsid w:val="00B337DA"/>
    <w:rsid w:val="00B34A17"/>
    <w:rsid w:val="00B35DCD"/>
    <w:rsid w:val="00B366D8"/>
    <w:rsid w:val="00B374BA"/>
    <w:rsid w:val="00B4078E"/>
    <w:rsid w:val="00B45A12"/>
    <w:rsid w:val="00B4693C"/>
    <w:rsid w:val="00B47379"/>
    <w:rsid w:val="00B50C58"/>
    <w:rsid w:val="00B5269C"/>
    <w:rsid w:val="00B527D7"/>
    <w:rsid w:val="00B5285B"/>
    <w:rsid w:val="00B546CC"/>
    <w:rsid w:val="00B635EB"/>
    <w:rsid w:val="00B65B8A"/>
    <w:rsid w:val="00B67720"/>
    <w:rsid w:val="00B71160"/>
    <w:rsid w:val="00B73DFC"/>
    <w:rsid w:val="00B76141"/>
    <w:rsid w:val="00B76464"/>
    <w:rsid w:val="00B76DF6"/>
    <w:rsid w:val="00B77546"/>
    <w:rsid w:val="00B85462"/>
    <w:rsid w:val="00B85C7E"/>
    <w:rsid w:val="00B9110B"/>
    <w:rsid w:val="00B971B4"/>
    <w:rsid w:val="00BA19E5"/>
    <w:rsid w:val="00BA3322"/>
    <w:rsid w:val="00BA48A4"/>
    <w:rsid w:val="00BB1C9E"/>
    <w:rsid w:val="00BB4A05"/>
    <w:rsid w:val="00BB5EAD"/>
    <w:rsid w:val="00BC23AA"/>
    <w:rsid w:val="00BC6EA2"/>
    <w:rsid w:val="00BD220D"/>
    <w:rsid w:val="00BD2308"/>
    <w:rsid w:val="00BD4F91"/>
    <w:rsid w:val="00BD7D1F"/>
    <w:rsid w:val="00BE2F79"/>
    <w:rsid w:val="00BE6DB7"/>
    <w:rsid w:val="00BF4559"/>
    <w:rsid w:val="00BF464A"/>
    <w:rsid w:val="00C00E61"/>
    <w:rsid w:val="00C019DB"/>
    <w:rsid w:val="00C05F77"/>
    <w:rsid w:val="00C060AA"/>
    <w:rsid w:val="00C060F8"/>
    <w:rsid w:val="00C121E1"/>
    <w:rsid w:val="00C14121"/>
    <w:rsid w:val="00C14275"/>
    <w:rsid w:val="00C149A9"/>
    <w:rsid w:val="00C17CF9"/>
    <w:rsid w:val="00C21669"/>
    <w:rsid w:val="00C24264"/>
    <w:rsid w:val="00C37019"/>
    <w:rsid w:val="00C40BE2"/>
    <w:rsid w:val="00C40ED3"/>
    <w:rsid w:val="00C42179"/>
    <w:rsid w:val="00C42609"/>
    <w:rsid w:val="00C42A1D"/>
    <w:rsid w:val="00C45C11"/>
    <w:rsid w:val="00C51563"/>
    <w:rsid w:val="00C517B3"/>
    <w:rsid w:val="00C51D14"/>
    <w:rsid w:val="00C56159"/>
    <w:rsid w:val="00C5651A"/>
    <w:rsid w:val="00C57C93"/>
    <w:rsid w:val="00C6435C"/>
    <w:rsid w:val="00C71C46"/>
    <w:rsid w:val="00C76AF4"/>
    <w:rsid w:val="00C76D79"/>
    <w:rsid w:val="00C8262F"/>
    <w:rsid w:val="00C86728"/>
    <w:rsid w:val="00C8771B"/>
    <w:rsid w:val="00C87A44"/>
    <w:rsid w:val="00C975D1"/>
    <w:rsid w:val="00CB23BF"/>
    <w:rsid w:val="00CC0766"/>
    <w:rsid w:val="00CC1405"/>
    <w:rsid w:val="00CC263A"/>
    <w:rsid w:val="00CC3B2A"/>
    <w:rsid w:val="00CD0D94"/>
    <w:rsid w:val="00CD31C4"/>
    <w:rsid w:val="00CF1193"/>
    <w:rsid w:val="00CF6876"/>
    <w:rsid w:val="00D02C8D"/>
    <w:rsid w:val="00D05DD3"/>
    <w:rsid w:val="00D05ED4"/>
    <w:rsid w:val="00D11AC9"/>
    <w:rsid w:val="00D14EC5"/>
    <w:rsid w:val="00D15776"/>
    <w:rsid w:val="00D17DC2"/>
    <w:rsid w:val="00D31552"/>
    <w:rsid w:val="00D341DF"/>
    <w:rsid w:val="00D36DA9"/>
    <w:rsid w:val="00D37859"/>
    <w:rsid w:val="00D41867"/>
    <w:rsid w:val="00D4442C"/>
    <w:rsid w:val="00D46DFA"/>
    <w:rsid w:val="00D54A5E"/>
    <w:rsid w:val="00D60448"/>
    <w:rsid w:val="00D63EEE"/>
    <w:rsid w:val="00D64B86"/>
    <w:rsid w:val="00D65007"/>
    <w:rsid w:val="00D6760D"/>
    <w:rsid w:val="00D7267F"/>
    <w:rsid w:val="00D74778"/>
    <w:rsid w:val="00D80E6C"/>
    <w:rsid w:val="00D810DB"/>
    <w:rsid w:val="00D863C3"/>
    <w:rsid w:val="00DA278D"/>
    <w:rsid w:val="00DA2D06"/>
    <w:rsid w:val="00DA402E"/>
    <w:rsid w:val="00DA48FB"/>
    <w:rsid w:val="00DA4900"/>
    <w:rsid w:val="00DA4DF6"/>
    <w:rsid w:val="00DA5464"/>
    <w:rsid w:val="00DA7451"/>
    <w:rsid w:val="00DB1227"/>
    <w:rsid w:val="00DB180F"/>
    <w:rsid w:val="00DC0C38"/>
    <w:rsid w:val="00DC0F29"/>
    <w:rsid w:val="00DD1133"/>
    <w:rsid w:val="00DD3D34"/>
    <w:rsid w:val="00DD4ACD"/>
    <w:rsid w:val="00DD569A"/>
    <w:rsid w:val="00DD5B78"/>
    <w:rsid w:val="00DE0D62"/>
    <w:rsid w:val="00DE1E10"/>
    <w:rsid w:val="00DE475D"/>
    <w:rsid w:val="00DF1A4E"/>
    <w:rsid w:val="00DF4A04"/>
    <w:rsid w:val="00DF5BAA"/>
    <w:rsid w:val="00DF7F91"/>
    <w:rsid w:val="00E04855"/>
    <w:rsid w:val="00E07043"/>
    <w:rsid w:val="00E11951"/>
    <w:rsid w:val="00E15201"/>
    <w:rsid w:val="00E25977"/>
    <w:rsid w:val="00E275A1"/>
    <w:rsid w:val="00E316B2"/>
    <w:rsid w:val="00E31D52"/>
    <w:rsid w:val="00E37265"/>
    <w:rsid w:val="00E3746F"/>
    <w:rsid w:val="00E44723"/>
    <w:rsid w:val="00E50683"/>
    <w:rsid w:val="00E603B1"/>
    <w:rsid w:val="00E65577"/>
    <w:rsid w:val="00E67E4F"/>
    <w:rsid w:val="00E72D03"/>
    <w:rsid w:val="00E84B6E"/>
    <w:rsid w:val="00E91FF1"/>
    <w:rsid w:val="00E97905"/>
    <w:rsid w:val="00EA0B7E"/>
    <w:rsid w:val="00EA2156"/>
    <w:rsid w:val="00EA2858"/>
    <w:rsid w:val="00EA574E"/>
    <w:rsid w:val="00EA73F0"/>
    <w:rsid w:val="00EB4E8A"/>
    <w:rsid w:val="00EC160F"/>
    <w:rsid w:val="00EC473C"/>
    <w:rsid w:val="00EC5416"/>
    <w:rsid w:val="00EC7763"/>
    <w:rsid w:val="00ED60B4"/>
    <w:rsid w:val="00ED7F02"/>
    <w:rsid w:val="00EE1144"/>
    <w:rsid w:val="00EE2E6A"/>
    <w:rsid w:val="00EE3070"/>
    <w:rsid w:val="00EF0935"/>
    <w:rsid w:val="00EF3DDB"/>
    <w:rsid w:val="00EF4FF7"/>
    <w:rsid w:val="00EF7001"/>
    <w:rsid w:val="00F01D34"/>
    <w:rsid w:val="00F06351"/>
    <w:rsid w:val="00F07D69"/>
    <w:rsid w:val="00F12743"/>
    <w:rsid w:val="00F23011"/>
    <w:rsid w:val="00F27D17"/>
    <w:rsid w:val="00F350F3"/>
    <w:rsid w:val="00F43383"/>
    <w:rsid w:val="00F504F3"/>
    <w:rsid w:val="00F524AC"/>
    <w:rsid w:val="00F546C0"/>
    <w:rsid w:val="00F6229B"/>
    <w:rsid w:val="00F643C6"/>
    <w:rsid w:val="00F64E07"/>
    <w:rsid w:val="00F71D39"/>
    <w:rsid w:val="00F76DA7"/>
    <w:rsid w:val="00F83209"/>
    <w:rsid w:val="00F85643"/>
    <w:rsid w:val="00F8697E"/>
    <w:rsid w:val="00F956C2"/>
    <w:rsid w:val="00FA31C4"/>
    <w:rsid w:val="00FA4529"/>
    <w:rsid w:val="00FA4AAC"/>
    <w:rsid w:val="00FA533B"/>
    <w:rsid w:val="00FA7CC0"/>
    <w:rsid w:val="00FB14D0"/>
    <w:rsid w:val="00FB5773"/>
    <w:rsid w:val="00FC2637"/>
    <w:rsid w:val="00FC3ECA"/>
    <w:rsid w:val="00FC559A"/>
    <w:rsid w:val="00FE29BB"/>
    <w:rsid w:val="00FE481E"/>
    <w:rsid w:val="00FE7C11"/>
    <w:rsid w:val="00FF0659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E976D"/>
  <w15:docId w15:val="{3390A03B-9215-41C7-93CD-44D3801B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226C4E"/>
    <w:pPr>
      <w:framePr w:wrap="auto"/>
      <w:numPr>
        <w:ilvl w:val="0"/>
        <w:numId w:val="0"/>
      </w:numPr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226C4E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paragraph" w:styleId="FormtovanvHTML">
    <w:name w:val="HTML Preformatted"/>
    <w:basedOn w:val="Normln"/>
    <w:link w:val="FormtovanvHTMLChar"/>
    <w:uiPriority w:val="99"/>
    <w:unhideWhenUsed/>
    <w:rsid w:val="00FE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E29BB"/>
    <w:rPr>
      <w:rFonts w:ascii="Courier New" w:hAnsi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2DB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2D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02DBC"/>
    <w:rPr>
      <w:vertAlign w:val="superscript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A4312C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krajbezkorupce.cz/contract_display_24762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45142E" w:rsidP="0045142E">
          <w:pPr>
            <w:pStyle w:val="1631E9D1CA2745FB9F26FBF75FC83F7C35"/>
          </w:pP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p>
      </w:docPartBody>
    </w:docPart>
    <w:docPart>
      <w:docPartPr>
        <w:name w:val="7D1E90E14B204C40964C24149D1D43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DE067-951C-44F8-8887-7936E3C93491}"/>
      </w:docPartPr>
      <w:docPartBody>
        <w:p w:rsidR="00E927D0" w:rsidRDefault="0045142E" w:rsidP="0045142E">
          <w:pPr>
            <w:pStyle w:val="7D1E90E14B204C40964C24149D1D432534"/>
          </w:pPr>
          <w:r w:rsidRPr="00652276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28882DA332949E59EF0362C12379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3E542-91D7-4648-B7DA-F5329E22D77C}"/>
      </w:docPartPr>
      <w:docPartBody>
        <w:p w:rsidR="00E927D0" w:rsidRDefault="0045142E" w:rsidP="0045142E">
          <w:pPr>
            <w:pStyle w:val="528882DA332949E59EF0362C12379C9D30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5E4F4A0765044BDC8AFF4833ED16C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215E3-CB25-4656-A2AA-0471DB30D60E}"/>
      </w:docPartPr>
      <w:docPartBody>
        <w:p w:rsidR="00065EAB" w:rsidRDefault="0045142E" w:rsidP="0045142E">
          <w:pPr>
            <w:pStyle w:val="5E4F4A0765044BDC8AFF4833ED16CE6522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6C4E5E91424E4ED0B999B8866AEF9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0B0D7E-3DD6-4943-AA5A-2B9B970C76BD}"/>
      </w:docPartPr>
      <w:docPartBody>
        <w:p w:rsidR="00AF4283" w:rsidRDefault="0045142E" w:rsidP="0045142E">
          <w:pPr>
            <w:pStyle w:val="6C4E5E91424E4ED0B999B8866AEF9E7E22"/>
          </w:pPr>
          <w:r w:rsidRPr="00E66DDC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F0A18EDC01594054A13D3D9A2F9FD3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E8803E-6D92-48A2-8187-EE14873FE7ED}"/>
      </w:docPartPr>
      <w:docPartBody>
        <w:p w:rsidR="00AF4283" w:rsidRDefault="0045142E" w:rsidP="0045142E">
          <w:pPr>
            <w:pStyle w:val="F0A18EDC01594054A13D3D9A2F9FD3A922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0D44618F2EDB465E8F3C4B3804E37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6FC59-50C4-498D-B6E4-9BF7EDFBB6F2}"/>
      </w:docPartPr>
      <w:docPartBody>
        <w:p w:rsidR="00AF4283" w:rsidRDefault="0045142E" w:rsidP="0045142E">
          <w:pPr>
            <w:pStyle w:val="0D44618F2EDB465E8F3C4B3804E37E1620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CFE48FCDF6F6412CB49D1DE5E043C9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7B5404-F175-4D11-9AFA-6678533EEBCF}"/>
      </w:docPartPr>
      <w:docPartBody>
        <w:p w:rsidR="00386D1D" w:rsidRDefault="0045142E" w:rsidP="0045142E">
          <w:pPr>
            <w:pStyle w:val="CFE48FCDF6F6412CB49D1DE5E043C98E5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 xml:space="preserve">Jméno, příjmení a </w:t>
          </w:r>
          <w:r w:rsidRPr="00150374"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funkce/pozice</w:t>
          </w:r>
        </w:p>
      </w:docPartBody>
    </w:docPart>
    <w:docPart>
      <w:docPartPr>
        <w:name w:val="99BB8567B0794F8C8DBBA70DFCADD7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AAD218-A57A-40E1-8D66-B4B50B7D22F5}"/>
      </w:docPartPr>
      <w:docPartBody>
        <w:p w:rsidR="00386D1D" w:rsidRDefault="0045142E" w:rsidP="0045142E">
          <w:pPr>
            <w:pStyle w:val="99BB8567B0794F8C8DBBA70DFCADD7185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 xml:space="preserve">Jméno, příjmení a </w:t>
          </w:r>
          <w:r w:rsidRPr="00150374"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funkce/pozice</w:t>
          </w:r>
        </w:p>
      </w:docPartBody>
    </w:docPart>
    <w:docPart>
      <w:docPartPr>
        <w:name w:val="FA83EE0382314783971BCCEF801288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25076A-5272-4562-8FEB-D98C848685C9}"/>
      </w:docPartPr>
      <w:docPartBody>
        <w:p w:rsidR="00386D1D" w:rsidRDefault="0045142E" w:rsidP="0045142E">
          <w:pPr>
            <w:pStyle w:val="FA83EE0382314783971BCCEF801288F15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 xml:space="preserve">Jméno, příjmení a </w:t>
          </w:r>
          <w:r w:rsidRPr="00150374"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funkce/pozice</w:t>
          </w:r>
        </w:p>
      </w:docPartBody>
    </w:docPart>
    <w:docPart>
      <w:docPartPr>
        <w:name w:val="31A65522C4FB4E5DA0D80B4C8407AD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94AA2-015F-41A1-80B5-66EACCF68AB6}"/>
      </w:docPartPr>
      <w:docPartBody>
        <w:p w:rsidR="0065462D" w:rsidRDefault="0045142E" w:rsidP="0045142E">
          <w:pPr>
            <w:pStyle w:val="31A65522C4FB4E5DA0D80B4C8407ADEA4"/>
          </w:pPr>
          <w:r w:rsidRPr="00103593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078A4C6FEA614FD696684CB40CE5C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7C03A-8B53-47A8-8352-E92B3665646D}"/>
      </w:docPartPr>
      <w:docPartBody>
        <w:p w:rsidR="0065462D" w:rsidRDefault="0045142E" w:rsidP="0045142E">
          <w:pPr>
            <w:pStyle w:val="078A4C6FEA614FD696684CB40CE5CEF53"/>
          </w:pPr>
          <w:r w:rsidRPr="009C064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9C064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FB81799C97C6465BB0B30FA0BBA1D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E12E49-EEFF-4ACA-A477-4D4E559F3A4C}"/>
      </w:docPartPr>
      <w:docPartBody>
        <w:p w:rsidR="0065462D" w:rsidRDefault="0045142E" w:rsidP="0045142E">
          <w:pPr>
            <w:pStyle w:val="FB81799C97C6465BB0B30FA0BBA1D4C33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3B22C09DF7EF448E9EA3873FF7A655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865EB-CAA8-489C-B02E-B1502BF706F3}"/>
      </w:docPartPr>
      <w:docPartBody>
        <w:p w:rsidR="0065462D" w:rsidRDefault="0045142E" w:rsidP="0045142E">
          <w:pPr>
            <w:pStyle w:val="3B22C09DF7EF448E9EA3873FF7A655963"/>
          </w:pPr>
          <w:r w:rsidRPr="009C064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9C064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018942169C924C499118E345FFCD70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E2E6FB-DA06-4E2E-99F4-B8ACCDAF42BF}"/>
      </w:docPartPr>
      <w:docPartBody>
        <w:p w:rsidR="0065462D" w:rsidRDefault="0045142E" w:rsidP="0045142E">
          <w:pPr>
            <w:pStyle w:val="018942169C924C499118E345FFCD70E43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036D7D0498D949A2AF32913BBE2E90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2E12A-B0E3-48AF-A4E5-41B3C706E429}"/>
      </w:docPartPr>
      <w:docPartBody>
        <w:p w:rsidR="00472CA9" w:rsidRDefault="0045142E" w:rsidP="0045142E">
          <w:pPr>
            <w:pStyle w:val="036D7D0498D949A2AF32913BBE2E90F81"/>
          </w:pPr>
          <w:r w:rsidRPr="00E66DDC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11F41E24793F4CF79137A7C6A8BF69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D0A2A8-F3D1-4FA3-8F38-6FD7A23F462E}"/>
      </w:docPartPr>
      <w:docPartBody>
        <w:p w:rsidR="00472CA9" w:rsidRDefault="0045142E" w:rsidP="0045142E">
          <w:pPr>
            <w:pStyle w:val="11F41E24793F4CF79137A7C6A8BF69451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76AAC665F8AB4F2196BB0A8B82EEB5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7C2C9B-61DB-485E-A453-2BEFAE27730E}"/>
      </w:docPartPr>
      <w:docPartBody>
        <w:p w:rsidR="005E52F5" w:rsidRDefault="008C74E7" w:rsidP="008C74E7">
          <w:pPr>
            <w:pStyle w:val="76AAC665F8AB4F2196BB0A8B82EEB50C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10964"/>
    <w:rsid w:val="000133CE"/>
    <w:rsid w:val="000239E6"/>
    <w:rsid w:val="00024ADF"/>
    <w:rsid w:val="0004181B"/>
    <w:rsid w:val="00042BD4"/>
    <w:rsid w:val="0005342F"/>
    <w:rsid w:val="00065EAB"/>
    <w:rsid w:val="000717E7"/>
    <w:rsid w:val="000719FE"/>
    <w:rsid w:val="00071C1C"/>
    <w:rsid w:val="0009005A"/>
    <w:rsid w:val="000A60F9"/>
    <w:rsid w:val="000C4C73"/>
    <w:rsid w:val="000F17B3"/>
    <w:rsid w:val="00100A61"/>
    <w:rsid w:val="00101CE7"/>
    <w:rsid w:val="00114677"/>
    <w:rsid w:val="00115F06"/>
    <w:rsid w:val="001179C0"/>
    <w:rsid w:val="001218A4"/>
    <w:rsid w:val="001464C2"/>
    <w:rsid w:val="001723E1"/>
    <w:rsid w:val="00181081"/>
    <w:rsid w:val="00184C07"/>
    <w:rsid w:val="001E65FA"/>
    <w:rsid w:val="001F1984"/>
    <w:rsid w:val="001F420F"/>
    <w:rsid w:val="00205FC1"/>
    <w:rsid w:val="0021728C"/>
    <w:rsid w:val="00226DBC"/>
    <w:rsid w:val="00231177"/>
    <w:rsid w:val="002649E1"/>
    <w:rsid w:val="00271FC6"/>
    <w:rsid w:val="00285ACB"/>
    <w:rsid w:val="002A2AB9"/>
    <w:rsid w:val="002C1814"/>
    <w:rsid w:val="002C76A7"/>
    <w:rsid w:val="002D75EB"/>
    <w:rsid w:val="002E5760"/>
    <w:rsid w:val="002F456F"/>
    <w:rsid w:val="00300104"/>
    <w:rsid w:val="00325E1A"/>
    <w:rsid w:val="0033111C"/>
    <w:rsid w:val="0034051F"/>
    <w:rsid w:val="0034394B"/>
    <w:rsid w:val="00350EEC"/>
    <w:rsid w:val="00386D1D"/>
    <w:rsid w:val="003A20FA"/>
    <w:rsid w:val="003A2DA6"/>
    <w:rsid w:val="003C1948"/>
    <w:rsid w:val="003D07D2"/>
    <w:rsid w:val="003D09EE"/>
    <w:rsid w:val="003D2CD8"/>
    <w:rsid w:val="003E3073"/>
    <w:rsid w:val="0045142E"/>
    <w:rsid w:val="00455F79"/>
    <w:rsid w:val="00457488"/>
    <w:rsid w:val="0046049F"/>
    <w:rsid w:val="00472CA9"/>
    <w:rsid w:val="00493494"/>
    <w:rsid w:val="004B083B"/>
    <w:rsid w:val="004B7E71"/>
    <w:rsid w:val="004D740E"/>
    <w:rsid w:val="004F6694"/>
    <w:rsid w:val="00503EE4"/>
    <w:rsid w:val="00507D4F"/>
    <w:rsid w:val="00523505"/>
    <w:rsid w:val="0053536B"/>
    <w:rsid w:val="00543D9F"/>
    <w:rsid w:val="00577136"/>
    <w:rsid w:val="00581CC6"/>
    <w:rsid w:val="00585C0A"/>
    <w:rsid w:val="0059219A"/>
    <w:rsid w:val="00595FB7"/>
    <w:rsid w:val="005E52F5"/>
    <w:rsid w:val="006207B1"/>
    <w:rsid w:val="00640F9C"/>
    <w:rsid w:val="006438CC"/>
    <w:rsid w:val="00644387"/>
    <w:rsid w:val="006505BF"/>
    <w:rsid w:val="0065462D"/>
    <w:rsid w:val="00660648"/>
    <w:rsid w:val="00685A69"/>
    <w:rsid w:val="006A2D4A"/>
    <w:rsid w:val="006B4386"/>
    <w:rsid w:val="006D0965"/>
    <w:rsid w:val="006F11E4"/>
    <w:rsid w:val="00700779"/>
    <w:rsid w:val="0070233B"/>
    <w:rsid w:val="00705CF9"/>
    <w:rsid w:val="00720305"/>
    <w:rsid w:val="00721FA8"/>
    <w:rsid w:val="007435BE"/>
    <w:rsid w:val="00746E4F"/>
    <w:rsid w:val="00763501"/>
    <w:rsid w:val="0076416A"/>
    <w:rsid w:val="00772228"/>
    <w:rsid w:val="007B0794"/>
    <w:rsid w:val="007B3CF7"/>
    <w:rsid w:val="007C78B8"/>
    <w:rsid w:val="00801544"/>
    <w:rsid w:val="00810604"/>
    <w:rsid w:val="00887BEB"/>
    <w:rsid w:val="00891178"/>
    <w:rsid w:val="00894D93"/>
    <w:rsid w:val="008C74E7"/>
    <w:rsid w:val="008D66D2"/>
    <w:rsid w:val="008F4FDC"/>
    <w:rsid w:val="00906B31"/>
    <w:rsid w:val="00914CEF"/>
    <w:rsid w:val="009435FA"/>
    <w:rsid w:val="0094654B"/>
    <w:rsid w:val="00955470"/>
    <w:rsid w:val="009704DB"/>
    <w:rsid w:val="0099680D"/>
    <w:rsid w:val="009A57D0"/>
    <w:rsid w:val="009D519D"/>
    <w:rsid w:val="009E5DC7"/>
    <w:rsid w:val="00A05724"/>
    <w:rsid w:val="00A256CB"/>
    <w:rsid w:val="00A411BF"/>
    <w:rsid w:val="00A518C2"/>
    <w:rsid w:val="00A65C21"/>
    <w:rsid w:val="00A70E57"/>
    <w:rsid w:val="00A76259"/>
    <w:rsid w:val="00AC3D0E"/>
    <w:rsid w:val="00AF4283"/>
    <w:rsid w:val="00B02F32"/>
    <w:rsid w:val="00B073AF"/>
    <w:rsid w:val="00B255F4"/>
    <w:rsid w:val="00B32DB2"/>
    <w:rsid w:val="00B409BD"/>
    <w:rsid w:val="00B4444C"/>
    <w:rsid w:val="00B52083"/>
    <w:rsid w:val="00B6044E"/>
    <w:rsid w:val="00B850DF"/>
    <w:rsid w:val="00BC0A96"/>
    <w:rsid w:val="00BE1309"/>
    <w:rsid w:val="00BE5252"/>
    <w:rsid w:val="00BE70F0"/>
    <w:rsid w:val="00BF0BB4"/>
    <w:rsid w:val="00BF3324"/>
    <w:rsid w:val="00C0526C"/>
    <w:rsid w:val="00C1152A"/>
    <w:rsid w:val="00C16FFC"/>
    <w:rsid w:val="00C452D8"/>
    <w:rsid w:val="00C85ABD"/>
    <w:rsid w:val="00C97CF1"/>
    <w:rsid w:val="00C97D7D"/>
    <w:rsid w:val="00CF272B"/>
    <w:rsid w:val="00D507DB"/>
    <w:rsid w:val="00D547C7"/>
    <w:rsid w:val="00D57989"/>
    <w:rsid w:val="00D64AD9"/>
    <w:rsid w:val="00D84357"/>
    <w:rsid w:val="00DB169E"/>
    <w:rsid w:val="00DB1EFB"/>
    <w:rsid w:val="00E12C2F"/>
    <w:rsid w:val="00E25E21"/>
    <w:rsid w:val="00E42332"/>
    <w:rsid w:val="00E571FB"/>
    <w:rsid w:val="00E74DEC"/>
    <w:rsid w:val="00E927D0"/>
    <w:rsid w:val="00E945DD"/>
    <w:rsid w:val="00E97D17"/>
    <w:rsid w:val="00EF2039"/>
    <w:rsid w:val="00EF5F9F"/>
    <w:rsid w:val="00F2491D"/>
    <w:rsid w:val="00F5370E"/>
    <w:rsid w:val="00F61D75"/>
    <w:rsid w:val="00F6409A"/>
    <w:rsid w:val="00F96E81"/>
    <w:rsid w:val="00FA038F"/>
    <w:rsid w:val="00FC4684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14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D1E90E14B204C40964C24149D1D432534">
    <w:name w:val="7D1E90E14B204C40964C24149D1D432534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30">
    <w:name w:val="528882DA332949E59EF0362C12379C9D30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A65522C4FB4E5DA0D80B4C8407ADEA4">
    <w:name w:val="31A65522C4FB4E5DA0D80B4C8407ADEA4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22">
    <w:name w:val="5E4F4A0765044BDC8AFF4833ED16CE6522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8A4C6FEA614FD696684CB40CE5CEF53">
    <w:name w:val="078A4C6FEA614FD696684CB40CE5CEF53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B81799C97C6465BB0B30FA0BBA1D4C33">
    <w:name w:val="FB81799C97C6465BB0B30FA0BBA1D4C33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22C09DF7EF448E9EA3873FF7A655963">
    <w:name w:val="3B22C09DF7EF448E9EA3873FF7A655963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18942169C924C499118E345FFCD70E43">
    <w:name w:val="018942169C924C499118E345FFCD70E43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22">
    <w:name w:val="6C4E5E91424E4ED0B999B8866AEF9E7E22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22">
    <w:name w:val="F0A18EDC01594054A13D3D9A2F9FD3A922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36D7D0498D949A2AF32913BBE2E90F81">
    <w:name w:val="036D7D0498D949A2AF32913BBE2E90F81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1F41E24793F4CF79137A7C6A8BF69451">
    <w:name w:val="11F41E24793F4CF79137A7C6A8BF69451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20">
    <w:name w:val="0D44618F2EDB465E8F3C4B3804E37E1620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5">
    <w:name w:val="1631E9D1CA2745FB9F26FBF75FC83F7C35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FE48FCDF6F6412CB49D1DE5E043C98E5">
    <w:name w:val="CFE48FCDF6F6412CB49D1DE5E043C98E5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BB8567B0794F8C8DBBA70DFCADD7185">
    <w:name w:val="99BB8567B0794F8C8DBBA70DFCADD7185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83EE0382314783971BCCEF801288F15">
    <w:name w:val="FA83EE0382314783971BCCEF801288F15"/>
    <w:rsid w:val="0045142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6AAC665F8AB4F2196BB0A8B82EEB50C">
    <w:name w:val="76AAC665F8AB4F2196BB0A8B82EEB50C"/>
    <w:rsid w:val="008C74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b7d2623-97ce-4d3d-b38b-e619fa1cf8e4">
      <UserInfo>
        <DisplayName>Ingrová Lenka</DisplayName>
        <AccountId>23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7F9CBD517D82478C04156C2128DDAB" ma:contentTypeVersion="5" ma:contentTypeDescription="Vytvoří nový dokument" ma:contentTypeScope="" ma:versionID="ff8590a3be5a62b128817e52ab8a4129">
  <xsd:schema xmlns:xsd="http://www.w3.org/2001/XMLSchema" xmlns:xs="http://www.w3.org/2001/XMLSchema" xmlns:p="http://schemas.microsoft.com/office/2006/metadata/properties" xmlns:ns2="3c3db478-5397-4d9d-b8f4-aeb2c9f9ebf8" xmlns:ns3="8b7d2623-97ce-4d3d-b38b-e619fa1cf8e4" targetNamespace="http://schemas.microsoft.com/office/2006/metadata/properties" ma:root="true" ma:fieldsID="88010e7a7f7dcb285c2276a367aae6de" ns2:_="" ns3:_="">
    <xsd:import namespace="3c3db478-5397-4d9d-b8f4-aeb2c9f9ebf8"/>
    <xsd:import namespace="8b7d2623-97ce-4d3d-b38b-e619fa1cf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b478-5397-4d9d-b8f4-aeb2c9f9e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d2623-97ce-4d3d-b38b-e619fa1cf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4EC4C2-C69B-4A1F-95CE-15B6C0FE34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09B264-F26C-4848-8E17-79C87CD5BFEE}">
  <ds:schemaRefs>
    <ds:schemaRef ds:uri="http://schemas.microsoft.com/office/2006/metadata/properties"/>
    <ds:schemaRef ds:uri="http://schemas.microsoft.com/office/infopath/2007/PartnerControls"/>
    <ds:schemaRef ds:uri="8b7d2623-97ce-4d3d-b38b-e619fa1cf8e4"/>
  </ds:schemaRefs>
</ds:datastoreItem>
</file>

<file path=customXml/itemProps3.xml><?xml version="1.0" encoding="utf-8"?>
<ds:datastoreItem xmlns:ds="http://schemas.openxmlformats.org/officeDocument/2006/customXml" ds:itemID="{FEB8B72E-E965-4580-9A70-28164501B5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5BED0D-A8E8-4EEF-9174-63D54922E8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b478-5397-4d9d-b8f4-aeb2c9f9ebf8"/>
    <ds:schemaRef ds:uri="8b7d2623-97ce-4d3d-b38b-e619fa1cf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Ingrová Lenka</dc:creator>
  <cp:keywords/>
  <cp:lastModifiedBy>Ingrová Lenka</cp:lastModifiedBy>
  <cp:revision>2</cp:revision>
  <cp:lastPrinted>2022-06-06T12:24:00Z</cp:lastPrinted>
  <dcterms:created xsi:type="dcterms:W3CDTF">2023-10-25T11:15:00Z</dcterms:created>
  <dcterms:modified xsi:type="dcterms:W3CDTF">2023-10-25T11:15:00Z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0x0101006E7F9CBD517D82478C04156C2128DDAB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2023-07-17T12:08:06Z</vt:lpwstr>
  </property>
  <property fmtid="{D5CDD505-2E9C-101B-9397-08002B2CF9AE}" pid="5" name="MSIP_Label_690ebb53-23a2-471a-9c6e-17bd0d11311e_Method">
    <vt:lpwstr>Standard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53fcdeee-dc3f-4f45-bfca-467f966e130e</vt:lpwstr>
  </property>
  <property fmtid="{D5CDD505-2E9C-101B-9397-08002B2CF9AE}" pid="9" name="MSIP_Label_690ebb53-23a2-471a-9c6e-17bd0d11311e_ContentBits">
    <vt:lpwstr>0</vt:lpwstr>
  </property>
</Properties>
</file>