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default" r:id="rId7"/>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5314089D"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C23F47">
        <w:rPr>
          <w:szCs w:val="22"/>
        </w:rPr>
        <w:t>………………………</w:t>
      </w:r>
      <w:r w:rsidR="00AF0BBD" w:rsidRPr="00C97D38">
        <w:rPr>
          <w:szCs w:val="22"/>
        </w:rPr>
        <w:t>……………………………………………….</w:t>
      </w:r>
      <w:r w:rsidR="00C23F47">
        <w:rPr>
          <w:sz w:val="22"/>
          <w:szCs w:val="22"/>
        </w:rPr>
        <w:t>,</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7777777" w:rsidR="00AF377A" w:rsidRPr="00C97D38" w:rsidRDefault="00AF377A" w:rsidP="00AF377A">
      <w:pPr>
        <w:pStyle w:val="Zkladntext0"/>
        <w:ind w:left="567"/>
        <w:rPr>
          <w:sz w:val="22"/>
          <w:szCs w:val="22"/>
        </w:rPr>
      </w:pPr>
      <w:r w:rsidRPr="00C97D38">
        <w:rPr>
          <w:sz w:val="22"/>
          <w:szCs w:val="22"/>
        </w:rPr>
        <w:t>bankovní spojení:</w:t>
      </w:r>
      <w:r w:rsidRPr="00C97D38">
        <w:rPr>
          <w:sz w:val="22"/>
          <w:szCs w:val="22"/>
        </w:rPr>
        <w:tab/>
      </w:r>
      <w:r w:rsidRPr="00C97D38">
        <w:rPr>
          <w:sz w:val="22"/>
          <w:szCs w:val="22"/>
        </w:rPr>
        <w:tab/>
        <w:t>Komerční banka, a.s., pobočka Brno-město</w:t>
      </w:r>
    </w:p>
    <w:p w14:paraId="681C769B" w14:textId="77777777" w:rsidR="00AF377A" w:rsidRPr="00C97D38" w:rsidRDefault="00AF377A" w:rsidP="00AF377A">
      <w:pPr>
        <w:pStyle w:val="Zkladntext0"/>
        <w:ind w:left="2727" w:firstLine="153"/>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AF377A">
      <w:pPr>
        <w:pStyle w:val="Zkladntext0"/>
        <w:ind w:left="2574" w:firstLine="306"/>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AF377A">
      <w:pPr>
        <w:pStyle w:val="Zkladntext0"/>
        <w:ind w:left="2574" w:firstLine="306"/>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AF377A">
      <w:pPr>
        <w:pStyle w:val="Zkladntext0"/>
        <w:ind w:left="2421"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69E189F9"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má zájem podílet se na zajištění dopravní obslužnosti v Jihomoravském kraji a poskytovat</w:t>
      </w:r>
      <w:r w:rsidR="00EA5F5B" w:rsidRPr="00C97D38">
        <w:rPr>
          <w:szCs w:val="22"/>
        </w:rPr>
        <w:t xml:space="preserve"> </w:t>
      </w:r>
      <w:r w:rsidR="006870CA" w:rsidRPr="00C97D38">
        <w:rPr>
          <w:szCs w:val="22"/>
        </w:rPr>
        <w:t>v této souvislosti veřejné služby ve veřejné linkové</w:t>
      </w:r>
      <w:r w:rsidR="00BF2BFF" w:rsidRPr="00C97D38">
        <w:rPr>
          <w:szCs w:val="22"/>
        </w:rPr>
        <w:t xml:space="preserve"> </w:t>
      </w:r>
      <w:r w:rsidR="002D6A2A" w:rsidRPr="00C97D38">
        <w:rPr>
          <w:szCs w:val="22"/>
        </w:rPr>
        <w:t>autobusové</w:t>
      </w:r>
      <w:r w:rsidR="006870CA" w:rsidRPr="00C97D38">
        <w:rPr>
          <w:szCs w:val="22"/>
        </w:rPr>
        <w:t xml:space="preserve"> dopravě;</w:t>
      </w:r>
    </w:p>
    <w:p w14:paraId="0D3F0B3B" w14:textId="28C24C31"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3F0386" w:rsidRPr="003F0386">
        <w:t>Výběr autobusových dopravců od 2021 – část 35</w:t>
      </w:r>
      <w:r w:rsidRPr="00C97D38">
        <w:rPr>
          <w:szCs w:val="22"/>
        </w:rPr>
        <w:t>“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7BFA8648"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2D243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lastRenderedPageBreak/>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27DB4A47" w14:textId="2248761F" w:rsidR="000A29C6" w:rsidRPr="00C97D38" w:rsidRDefault="000A29C6" w:rsidP="00B17E4C">
      <w:pPr>
        <w:keepNext/>
        <w:ind w:left="720"/>
        <w:rPr>
          <w:b/>
          <w:i/>
        </w:rPr>
      </w:pPr>
      <w:r w:rsidRPr="00C97D38">
        <w:rPr>
          <w:b/>
          <w:i/>
        </w:rPr>
        <w:t>„</w:t>
      </w:r>
      <w:r w:rsidR="00E600C2" w:rsidRPr="00C97D38">
        <w:rPr>
          <w:b/>
          <w:i/>
        </w:rPr>
        <w:t>Pravidla technologických postupů,</w:t>
      </w:r>
      <w:r w:rsidRPr="00C97D38">
        <w:rPr>
          <w:b/>
          <w:i/>
        </w:rPr>
        <w:t> organizační</w:t>
      </w:r>
      <w:r w:rsidR="00E600C2" w:rsidRPr="00C97D38">
        <w:rPr>
          <w:b/>
          <w:i/>
        </w:rPr>
        <w:t>ho</w:t>
      </w:r>
      <w:r w:rsidRPr="00C97D38">
        <w:rPr>
          <w:b/>
          <w:i/>
        </w:rPr>
        <w:t xml:space="preserve"> a technické</w:t>
      </w:r>
      <w:r w:rsidR="00E600C2" w:rsidRPr="00C97D38">
        <w:rPr>
          <w:b/>
          <w:i/>
        </w:rPr>
        <w:t>ho</w:t>
      </w:r>
      <w:r w:rsidRPr="00C97D38">
        <w:rPr>
          <w:b/>
          <w:i/>
        </w:rPr>
        <w:t xml:space="preserve"> zabezpečení provozu“</w:t>
      </w:r>
    </w:p>
    <w:p w14:paraId="22BD4615" w14:textId="139369C9" w:rsidR="000A29C6" w:rsidRPr="00C97D38" w:rsidRDefault="000A29C6" w:rsidP="000A29C6">
      <w:pPr>
        <w:ind w:left="720"/>
      </w:pPr>
      <w:r w:rsidRPr="00C97D38">
        <w:t>znamen</w:t>
      </w:r>
      <w:r w:rsidR="00AC4979" w:rsidRPr="00C97D38">
        <w:t>á dokument zpracovaný Dopravcem</w:t>
      </w:r>
      <w:r w:rsidRPr="00C97D38">
        <w:t>, který obsahuje závazky Dopravce týkající se personálního</w:t>
      </w:r>
      <w:r w:rsidR="00471C50" w:rsidRPr="00C97D38">
        <w:t>, organizačního</w:t>
      </w:r>
      <w:r w:rsidRPr="00C97D38">
        <w:t xml:space="preserve"> a technického zabezpečení služeb poskytovaných Dopravcem, a</w:t>
      </w:r>
      <w:r w:rsidR="00AD2F75">
        <w:t> </w:t>
      </w:r>
      <w:r w:rsidRPr="00C97D38">
        <w:t xml:space="preserve">servisu poskytovaného Dopravcem zákazníkům. </w:t>
      </w:r>
      <w:r w:rsidR="00C53484" w:rsidRPr="00C97D38">
        <w:t>Pravidla technologických postupů, organizačního</w:t>
      </w:r>
      <w:r w:rsidRPr="00C97D38">
        <w:t xml:space="preserve"> a </w:t>
      </w:r>
      <w:r w:rsidR="00C53484" w:rsidRPr="00C97D38">
        <w:t>technického</w:t>
      </w:r>
      <w:r w:rsidRPr="00C97D38">
        <w:t xml:space="preserve"> zabezpečení provozu tvoří Přílohu č. </w:t>
      </w:r>
      <w:r w:rsidRPr="004719C5">
        <w:t>8</w:t>
      </w:r>
      <w:r w:rsidR="00C13B07" w:rsidRPr="00C97D38">
        <w:t xml:space="preserve"> </w:t>
      </w:r>
      <w:r w:rsidRPr="00C97D38">
        <w:t xml:space="preserve">této </w:t>
      </w:r>
      <w:r w:rsidR="00AD2F75">
        <w:t>S</w:t>
      </w:r>
      <w:r w:rsidRPr="00C97D38">
        <w:t>mlouvy;</w:t>
      </w:r>
    </w:p>
    <w:p w14:paraId="5236679F" w14:textId="77777777" w:rsidR="00F76ABF" w:rsidRPr="00C97D38" w:rsidRDefault="00F76ABF" w:rsidP="00B17E4C">
      <w:pPr>
        <w:keepNext/>
        <w:ind w:left="720"/>
        <w:rPr>
          <w:b/>
          <w:i/>
        </w:rPr>
      </w:pPr>
      <w:r w:rsidRPr="00C97D38">
        <w:rPr>
          <w:b/>
          <w:i/>
        </w:rPr>
        <w:t>„Nabídková cena“</w:t>
      </w:r>
    </w:p>
    <w:p w14:paraId="0C32305B" w14:textId="194DEE35"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9CEF217"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 xml:space="preserve">Brno, Nové sady č. 946/30, PSČ 60200, </w:t>
      </w:r>
      <w:r w:rsidRPr="00C97D38">
        <w:rPr>
          <w:bCs/>
          <w:szCs w:val="22"/>
        </w:rPr>
        <w:lastRenderedPageBreak/>
        <w:t>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3DC499B0"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77777777" w:rsidR="003B78DD" w:rsidRPr="00C97D38"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lastRenderedPageBreak/>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t>„Veřejná zakázka“</w:t>
      </w:r>
    </w:p>
    <w:p w14:paraId="16857532" w14:textId="14D5BBFF"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BE57EB" w:rsidRPr="00BE57EB">
        <w:t xml:space="preserve">Výběr autobusových dopravců od 2021 – část </w:t>
      </w:r>
      <w:bookmarkEnd w:id="6"/>
      <w:bookmarkEnd w:id="7"/>
      <w:r w:rsidR="00C5170B">
        <w:t>35</w:t>
      </w:r>
      <w:r w:rsidR="00776F72" w:rsidRPr="00DD06F2">
        <w:rPr>
          <w:szCs w:val="22"/>
        </w:rPr>
        <w:t>“</w:t>
      </w:r>
      <w:r w:rsidRPr="006725B4">
        <w:t xml:space="preserve"> zadávanou Objednatelem</w:t>
      </w:r>
      <w:r w:rsidR="00776F72" w:rsidRPr="006725B4">
        <w:t xml:space="preserve"> a definovanou v preambuli této Smlouvy</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113F3AFD"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 T</w:t>
      </w:r>
      <w:r w:rsidR="00BD478C" w:rsidRPr="00BD478C">
        <w:t xml:space="preserve">ermín </w:t>
      </w:r>
      <w:r w:rsidR="00BD478C">
        <w:t>Z</w:t>
      </w:r>
      <w:r w:rsidR="00BD478C" w:rsidRPr="00BD478C">
        <w:t xml:space="preserve">ahájení </w:t>
      </w:r>
      <w:r w:rsidR="00BD478C">
        <w:t>provozu</w:t>
      </w:r>
      <w:r w:rsidR="00BD478C" w:rsidRPr="00BD478C">
        <w:t xml:space="preserve"> je 01.05.2021</w:t>
      </w:r>
      <w:r w:rsidR="00BD478C">
        <w:t xml:space="preserve">. Termín Zahájení provozu dle předchozí věty </w:t>
      </w:r>
      <w:r w:rsidR="00BD478C" w:rsidRPr="00A823B4">
        <w:t xml:space="preserve">vychází z předpokladu uzavření </w:t>
      </w:r>
      <w:r w:rsidR="00BD478C">
        <w:t>této S</w:t>
      </w:r>
      <w:r w:rsidR="00BD478C" w:rsidRPr="00A823B4">
        <w:t>mlouvy</w:t>
      </w:r>
      <w:r w:rsidR="00BD478C">
        <w:t xml:space="preserve"> </w:t>
      </w:r>
      <w:r w:rsidR="00BD478C" w:rsidRPr="00A823B4">
        <w:t xml:space="preserve">nejpozději do </w:t>
      </w:r>
      <w:r w:rsidR="00BD478C">
        <w:t xml:space="preserve">31.07.2020. V případě, kdy </w:t>
      </w:r>
      <w:r w:rsidR="00BD478C" w:rsidRPr="0089625C">
        <w:t xml:space="preserve">nedojde k uzavření </w:t>
      </w:r>
      <w:r w:rsidR="00BD478C">
        <w:t>této S</w:t>
      </w:r>
      <w:r w:rsidR="00BD478C" w:rsidRPr="0089625C">
        <w:t xml:space="preserve">mlouvy v termínu nejpozději do </w:t>
      </w:r>
      <w:r w:rsidR="00BD478C">
        <w:t xml:space="preserve">31.07.2020, </w:t>
      </w:r>
      <w:r w:rsidR="00BD478C" w:rsidRPr="0089625C">
        <w:t xml:space="preserve">bude termín </w:t>
      </w:r>
      <w:r w:rsidR="00BD478C">
        <w:t>Z</w:t>
      </w:r>
      <w:r w:rsidR="00BD478C" w:rsidRPr="0089625C">
        <w:t xml:space="preserve">ahájení </w:t>
      </w:r>
      <w:r w:rsidR="00BD478C">
        <w:t>provozu</w:t>
      </w:r>
      <w:r w:rsidR="00BD478C" w:rsidRPr="0089625C">
        <w:t xml:space="preserve"> automaticky posunut tak, aby</w:t>
      </w:r>
      <w:r w:rsidR="00BD478C">
        <w:t xml:space="preserve"> začínal prvním dnem kalendářního měsíce a aby</w:t>
      </w:r>
      <w:r w:rsidR="00BD478C" w:rsidRPr="0089625C">
        <w:t xml:space="preserve"> doba od podpisu </w:t>
      </w:r>
      <w:r w:rsidR="00BD478C">
        <w:t>této S</w:t>
      </w:r>
      <w:r w:rsidR="00BD478C" w:rsidRPr="0089625C">
        <w:t xml:space="preserve">mlouvy do </w:t>
      </w:r>
      <w:r w:rsidR="00BD478C">
        <w:t>Z</w:t>
      </w:r>
      <w:r w:rsidR="00BD478C" w:rsidRPr="0089625C">
        <w:t xml:space="preserve">ahájení </w:t>
      </w:r>
      <w:r w:rsidR="00BD478C">
        <w:t>provozu</w:t>
      </w:r>
      <w:r w:rsidR="00BD478C" w:rsidRPr="0089625C">
        <w:t xml:space="preserve"> činila vždy alespoň </w:t>
      </w:r>
      <w:r w:rsidR="00BD478C">
        <w:t>9</w:t>
      </w:r>
      <w:r w:rsidR="00BD478C" w:rsidRPr="0089625C">
        <w:t xml:space="preserve"> kalendářních měsíců, nedohodne-li se </w:t>
      </w:r>
      <w:r w:rsidR="00BD478C">
        <w:t>Objednatel</w:t>
      </w:r>
      <w:r w:rsidR="00BD478C" w:rsidRPr="0089625C">
        <w:t xml:space="preserve"> </w:t>
      </w:r>
      <w:r w:rsidR="00BD478C">
        <w:t>s Dopravcem písemně</w:t>
      </w:r>
      <w:r w:rsidR="00BD478C" w:rsidRPr="0089625C">
        <w:t xml:space="preserve"> na termínu dřívějším</w:t>
      </w:r>
      <w:r w:rsidR="00BD478C">
        <w:t>. Objednatel</w:t>
      </w:r>
      <w:r w:rsidR="00BD478C" w:rsidRPr="00BD478C">
        <w:t xml:space="preserve"> se s </w:t>
      </w:r>
      <w:r w:rsidR="00BD478C">
        <w:t>Dopravcem</w:t>
      </w:r>
      <w:r w:rsidR="00BD478C" w:rsidRPr="00BD478C">
        <w:t xml:space="preserve"> může dohodnout na termínu </w:t>
      </w:r>
      <w:r w:rsidR="00BD478C">
        <w:t>Zahájení provozu</w:t>
      </w:r>
      <w:r w:rsidR="00BD478C" w:rsidRPr="00BD478C">
        <w:t xml:space="preserve"> dřívějším než 01.05.2021.</w:t>
      </w:r>
      <w:r w:rsidR="00312B5B">
        <w:t xml:space="preserve"> </w:t>
      </w:r>
      <w:r w:rsidR="00312B5B" w:rsidRPr="00312B5B">
        <w:t xml:space="preserve">Nejdřívější možné termíny </w:t>
      </w:r>
      <w:r w:rsidR="00312B5B">
        <w:t>Z</w:t>
      </w:r>
      <w:r w:rsidR="00312B5B" w:rsidRPr="00312B5B">
        <w:t xml:space="preserve">ahájení </w:t>
      </w:r>
      <w:r w:rsidR="00312B5B">
        <w:t>provozu</w:t>
      </w:r>
      <w:r w:rsidR="00383237">
        <w:t>, na nichž se Objednatel s Dopravcem může dohodnout,</w:t>
      </w:r>
      <w:r w:rsidR="00312B5B" w:rsidRPr="00312B5B">
        <w:t xml:space="preserve"> jsou stanoveny ve </w:t>
      </w:r>
      <w:r w:rsidR="00312B5B">
        <w:t>S</w:t>
      </w:r>
      <w:r w:rsidR="00312B5B" w:rsidRPr="00312B5B">
        <w:t>pecifikaci jednotlivých částí veřejné zakázky (Příloha č. 8 dokumentace zadávacího řízení).</w:t>
      </w:r>
    </w:p>
    <w:p w14:paraId="7D9690F8" w14:textId="1EDFF892" w:rsidR="00F76ABF" w:rsidRPr="006725B4" w:rsidRDefault="00312B5B" w:rsidP="00B17E4C">
      <w:pPr>
        <w:keepNext/>
        <w:ind w:left="720"/>
        <w:rPr>
          <w:b/>
          <w:i/>
        </w:rPr>
      </w:pPr>
      <w:r w:rsidRPr="006725B4" w:rsidDel="00312B5B">
        <w:lastRenderedPageBreak/>
        <w:t xml:space="preserve"> </w:t>
      </w:r>
      <w:r w:rsidR="00F76ABF" w:rsidRPr="006725B4">
        <w:rPr>
          <w:b/>
          <w:i/>
        </w:rPr>
        <w:t>„Základní roční proběh“</w:t>
      </w:r>
    </w:p>
    <w:p w14:paraId="14446998" w14:textId="5F69ABC8" w:rsidR="00F76ABF" w:rsidRPr="00C97D38" w:rsidRDefault="00F76ABF" w:rsidP="005C45A7">
      <w:pPr>
        <w:ind w:left="720"/>
      </w:pPr>
      <w:r w:rsidRPr="006725B4">
        <w:t>znamená výchozí průměrný roční počet kilometrů na jedno Vozidlo</w:t>
      </w:r>
      <w:r w:rsidR="000315AA" w:rsidRPr="006725B4">
        <w:t xml:space="preserve"> </w:t>
      </w:r>
      <w:r w:rsidRPr="006725B4">
        <w:t>v příslušné Výběrové skupině, stanovený pro každou Výběrovou skupinu</w:t>
      </w:r>
      <w:r w:rsidRPr="004719C5">
        <w:t xml:space="preserve"> v </w:t>
      </w:r>
      <w:r w:rsidR="00515D60" w:rsidRPr="004719C5">
        <w:t>Příloze č. 2</w:t>
      </w:r>
      <w:r w:rsidRPr="004719C5">
        <w:t xml:space="preserve"> této Smlouvy</w:t>
      </w:r>
      <w:r w:rsidR="00DC3C06">
        <w:t>. Do Základního ročního proběhu se nezahrnují Spoje</w:t>
      </w:r>
      <w:r w:rsidR="004578C2">
        <w:t xml:space="preserve"> (nebo jejich části)</w:t>
      </w:r>
      <w:r w:rsidR="00DC3C06">
        <w:t xml:space="preserve"> na o</w:t>
      </w:r>
      <w:r w:rsidR="002823E5">
        <w:t>bjedn</w:t>
      </w:r>
      <w:r w:rsidR="00DC3C06">
        <w:t>ání vyznačené v Jízdních řádech</w:t>
      </w:r>
      <w:r w:rsidR="00E51DE3" w:rsidRPr="00C97D38">
        <w:t>;</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43DF032"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přepra</w:t>
      </w:r>
      <w:r w:rsidRPr="006725B4">
        <w:t>vě cestujících a o změně dalších zákonů</w:t>
      </w:r>
      <w:r w:rsidR="0053353C" w:rsidRPr="006725B4">
        <w:t>,</w:t>
      </w:r>
      <w:r w:rsidR="006E58A7">
        <w:t xml:space="preserve"> ve znění pozdějších předpisů,</w:t>
      </w:r>
      <w:r w:rsidRPr="006725B4">
        <w:t xml:space="preserve"> v období od </w:t>
      </w:r>
      <w:r w:rsidR="000E0DAF" w:rsidRPr="006725B4">
        <w:t xml:space="preserve">Zahájení provozu </w:t>
      </w:r>
      <w:r w:rsidRPr="006725B4">
        <w:t xml:space="preserve">do </w:t>
      </w:r>
      <w:r w:rsidR="002B6B91">
        <w:t>30.9.2030</w:t>
      </w:r>
      <w:r w:rsidR="008E382A" w:rsidRPr="006725B4">
        <w:t>, to vše v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452D0CCA" w:rsidR="0066226A" w:rsidRPr="006725B4" w:rsidRDefault="00BB1A8A" w:rsidP="0066226A">
      <w:pPr>
        <w:pStyle w:val="Claneki"/>
      </w:pPr>
      <w:r>
        <w:t>povinnost</w:t>
      </w:r>
      <w:r w:rsidRPr="006725B4">
        <w:t xml:space="preserve"> </w:t>
      </w:r>
      <w:r w:rsidR="0066226A" w:rsidRPr="006725B4">
        <w:t xml:space="preserve">Dopravce plnit Závazek veřejné služby v období od </w:t>
      </w:r>
      <w:r w:rsidR="00913348" w:rsidRPr="006725B4">
        <w:t>Zahájení provozu</w:t>
      </w:r>
      <w:r w:rsidR="00721E71" w:rsidRPr="006725B4">
        <w:t xml:space="preserve"> </w:t>
      </w:r>
      <w:r w:rsidR="0066226A" w:rsidRPr="006725B4">
        <w:t xml:space="preserve">do </w:t>
      </w:r>
      <w:bookmarkStart w:id="10" w:name="_Hlk36028354"/>
      <w:r w:rsidR="00B44D6F">
        <w:t>30.</w:t>
      </w:r>
      <w:r w:rsidR="00D86F55">
        <w:t>9</w:t>
      </w:r>
      <w:r w:rsidR="00B44D6F">
        <w:t>.</w:t>
      </w:r>
      <w:r w:rsidR="00D86F55">
        <w:t>2030</w:t>
      </w:r>
      <w:bookmarkEnd w:id="10"/>
      <w:r w:rsidR="000240B9" w:rsidRPr="006725B4">
        <w:t xml:space="preserve">, </w:t>
      </w:r>
      <w:r w:rsidR="00706B79" w:rsidRPr="006725B4">
        <w:t>který bude určen orgánem veřejné správy oprávněný</w:t>
      </w:r>
      <w:r w:rsidR="00350BBE" w:rsidRPr="006725B4">
        <w:t>m</w:t>
      </w:r>
      <w:r w:rsidR="00706B79" w:rsidRPr="006725B4">
        <w:t xml:space="preserve"> dle platných právních předpisů</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6755E341"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 xml:space="preserve">části Veřejné zakázky,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2D243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1" w:name="_Ref444697427"/>
      <w:r w:rsidRPr="00C97D38">
        <w:rPr>
          <w:rFonts w:cs="Times New Roman"/>
          <w:szCs w:val="22"/>
        </w:rPr>
        <w:t xml:space="preserve">Výpočet </w:t>
      </w:r>
      <w:r w:rsidR="00EC03FF">
        <w:rPr>
          <w:rFonts w:cs="Times New Roman"/>
          <w:szCs w:val="22"/>
        </w:rPr>
        <w:t>KOMPENZACE</w:t>
      </w:r>
      <w:bookmarkEnd w:id="11"/>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Výpočet Kompenzace (K) za plnění Závazku veřejné služby dle této Smlouvy je dán </w:t>
      </w:r>
      <w:r w:rsidRPr="00AD17DF">
        <w:rPr>
          <w:rFonts w:ascii="Times New Roman" w:hAnsi="Times New Roman"/>
          <w:b w:val="0"/>
          <w:i w:val="0"/>
          <w:szCs w:val="22"/>
        </w:rPr>
        <w:lastRenderedPageBreak/>
        <w:t>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C91216">
      <w:pPr>
        <w:pStyle w:val="Clanek11"/>
        <w:numPr>
          <w:ilvl w:val="0"/>
          <w:numId w:val="0"/>
        </w:numPr>
        <w:spacing w:before="0" w:after="0"/>
        <w:ind w:left="941" w:hanging="567"/>
        <w:rPr>
          <w:rFonts w:ascii="Times New Roman" w:hAnsi="Times New Roman"/>
          <w:b w:val="0"/>
          <w:i w:val="0"/>
          <w:szCs w:val="22"/>
        </w:rPr>
      </w:pPr>
      <w:r>
        <w:rPr>
          <w:rFonts w:ascii="Times New Roman" w:hAnsi="Times New Roman"/>
          <w:b w:val="0"/>
          <w:i w:val="0"/>
          <w:szCs w:val="22"/>
        </w:rPr>
        <w:t>kde</w:t>
      </w:r>
    </w:p>
    <w:p w14:paraId="6D68683A" w14:textId="4E04611E"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7E7672">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446F2B56"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7E7672">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7E7672">
        <w:rPr>
          <w:lang w:val="cs-CZ"/>
        </w:rPr>
        <w:t>4.11</w:t>
      </w:r>
      <w:r w:rsidR="00A87C80">
        <w:rPr>
          <w:lang w:val="cs-CZ"/>
        </w:rPr>
        <w:fldChar w:fldCharType="end"/>
      </w:r>
      <w:r>
        <w:rPr>
          <w:lang w:val="cs-CZ"/>
        </w:rPr>
        <w:t xml:space="preserve">, </w:t>
      </w:r>
      <w:r w:rsidR="00A87C80">
        <w:rPr>
          <w:lang w:val="cs-CZ"/>
        </w:rPr>
        <w:fldChar w:fldCharType="begin"/>
      </w:r>
      <w:r w:rsidR="00A87C80">
        <w:rPr>
          <w:lang w:val="cs-CZ"/>
        </w:rPr>
        <w:instrText xml:space="preserve"> REF _Ref32842199 \r \h </w:instrText>
      </w:r>
      <w:r w:rsidR="00A87C80">
        <w:rPr>
          <w:lang w:val="cs-CZ"/>
        </w:rPr>
      </w:r>
      <w:r w:rsidR="00A87C80">
        <w:rPr>
          <w:lang w:val="cs-CZ"/>
        </w:rPr>
        <w:fldChar w:fldCharType="separate"/>
      </w:r>
      <w:r w:rsidR="007E7672">
        <w:rPr>
          <w:lang w:val="cs-CZ"/>
        </w:rPr>
        <w:t>4.12</w:t>
      </w:r>
      <w:r w:rsidR="00A87C80">
        <w:rPr>
          <w:lang w:val="cs-CZ"/>
        </w:rPr>
        <w:fldChar w:fldCharType="end"/>
      </w:r>
      <w:r w:rsidR="007E7672">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7E7672">
        <w:rPr>
          <w:lang w:val="cs-CZ"/>
        </w:rPr>
        <w:t>4.13</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2" w:name="_Ref444696152"/>
      <w:bookmarkStart w:id="13"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2"/>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3"/>
    </w:p>
    <w:p w14:paraId="5D84C694" w14:textId="3B865CF8"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w:t>
      </w:r>
      <w:del w:id="14" w:author="Autor">
        <w:r w:rsidR="006870CA" w:rsidRPr="00C97D38" w:rsidDel="00475428">
          <w:rPr>
            <w:b/>
            <w:sz w:val="22"/>
            <w:szCs w:val="22"/>
          </w:rPr>
          <w:delText xml:space="preserve"> </w:delText>
        </w:r>
        <w:r w:rsidR="005135CA" w:rsidDel="00475428">
          <w:rPr>
            <w:b/>
            <w:sz w:val="22"/>
            <w:szCs w:val="22"/>
          </w:rPr>
          <w:delText>0,</w:delText>
        </w:r>
        <w:r w:rsidR="00F43047" w:rsidDel="00475428">
          <w:rPr>
            <w:b/>
            <w:sz w:val="22"/>
            <w:szCs w:val="22"/>
          </w:rPr>
          <w:delText>5</w:delText>
        </w:r>
        <w:r w:rsidR="005135CA" w:rsidDel="00475428">
          <w:rPr>
            <w:b/>
            <w:sz w:val="22"/>
            <w:szCs w:val="22"/>
          </w:rPr>
          <w:delText xml:space="preserve"> x </w:delText>
        </w:r>
      </w:del>
      <w:r w:rsidR="006870CA" w:rsidRPr="00C97D38">
        <w:rPr>
          <w:b/>
          <w:sz w:val="22"/>
          <w:szCs w:val="22"/>
        </w:rPr>
        <w:t>DOT</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478CDAB7" w14:textId="375E2BCF" w:rsidR="006870CA" w:rsidRPr="00C97D38" w:rsidRDefault="006870CA" w:rsidP="00EF3109">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7E7672">
        <w:rPr>
          <w:lang w:val="cs-CZ"/>
        </w:rPr>
        <w:t>3.16</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01AF7314" w14:textId="56BC85B5" w:rsidR="00CB24CB" w:rsidRPr="00C97D38" w:rsidRDefault="006870CA" w:rsidP="00EF3109">
      <w:pPr>
        <w:pStyle w:val="Normal2"/>
        <w:spacing w:before="0" w:after="0"/>
        <w:ind w:left="1123"/>
        <w:rPr>
          <w:lang w:val="cs-CZ"/>
        </w:rPr>
      </w:pPr>
      <w:r w:rsidRPr="00C97D38">
        <w:rPr>
          <w:b/>
          <w:lang w:val="cs-CZ"/>
        </w:rPr>
        <w:t>DOT</w:t>
      </w:r>
      <w:r w:rsidRPr="00C97D38">
        <w:rPr>
          <w:lang w:val="cs-CZ"/>
        </w:rPr>
        <w:t xml:space="preserve"> představuje</w:t>
      </w:r>
      <w:r w:rsidR="00EA5F5B" w:rsidRPr="00C97D38">
        <w:rPr>
          <w:lang w:val="cs-CZ"/>
        </w:rPr>
        <w:t xml:space="preserve"> </w:t>
      </w:r>
      <w:r w:rsidRPr="00C97D38">
        <w:rPr>
          <w:lang w:val="cs-CZ"/>
        </w:rPr>
        <w:t xml:space="preserve">poměrnou část </w:t>
      </w:r>
      <w:r w:rsidR="00663FC5" w:rsidRPr="00C97D38">
        <w:rPr>
          <w:lang w:val="cs-CZ"/>
        </w:rPr>
        <w:t xml:space="preserve">investiční dotace </w:t>
      </w:r>
      <w:r w:rsidRPr="00C97D38">
        <w:rPr>
          <w:lang w:val="cs-CZ"/>
        </w:rPr>
        <w:t xml:space="preserve">(na jeden kalendářní </w:t>
      </w:r>
      <w:r w:rsidR="00C931BB" w:rsidRPr="00C97D38">
        <w:rPr>
          <w:lang w:val="cs-CZ"/>
        </w:rPr>
        <w:t xml:space="preserve">měsíc Dopravcem určené doby účetního </w:t>
      </w:r>
      <w:r w:rsidRPr="00C97D38">
        <w:rPr>
          <w:lang w:val="cs-CZ"/>
        </w:rPr>
        <w:t xml:space="preserve">odepisování </w:t>
      </w:r>
      <w:r w:rsidR="00F560B1">
        <w:rPr>
          <w:lang w:val="cs-CZ"/>
        </w:rPr>
        <w:t>Vozidla</w:t>
      </w:r>
      <w:r w:rsidR="007F7CD1">
        <w:rPr>
          <w:lang w:val="cs-CZ"/>
        </w:rPr>
        <w:t>,</w:t>
      </w:r>
      <w:r w:rsidR="00680446" w:rsidRPr="00C97D38">
        <w:rPr>
          <w:lang w:val="cs-CZ"/>
        </w:rPr>
        <w:t xml:space="preserve"> </w:t>
      </w:r>
      <w:r w:rsidR="0003117B" w:rsidRPr="00C97D38">
        <w:rPr>
          <w:lang w:val="cs-CZ"/>
        </w:rPr>
        <w:t xml:space="preserve">a to od </w:t>
      </w:r>
      <w:r w:rsidR="00007104">
        <w:rPr>
          <w:lang w:val="cs-CZ"/>
        </w:rPr>
        <w:t xml:space="preserve">začátku </w:t>
      </w:r>
      <w:r w:rsidR="0003117B" w:rsidRPr="00C97D38">
        <w:rPr>
          <w:lang w:val="cs-CZ"/>
        </w:rPr>
        <w:t>měsíce</w:t>
      </w:r>
      <w:r w:rsidR="00663FC5" w:rsidRPr="00C97D38">
        <w:rPr>
          <w:lang w:val="cs-CZ"/>
        </w:rPr>
        <w:t>,</w:t>
      </w:r>
      <w:r w:rsidR="0003117B" w:rsidRPr="00C97D38">
        <w:rPr>
          <w:lang w:val="cs-CZ"/>
        </w:rPr>
        <w:t xml:space="preserve"> ve kterém došlo ke snížení pořizovací ceny majetku o poskytnutou dotaci do doby ukončení účetního odepisování tohoto </w:t>
      </w:r>
      <w:r w:rsidR="00F560B1">
        <w:rPr>
          <w:lang w:val="cs-CZ"/>
        </w:rPr>
        <w:t>Vozidla</w:t>
      </w:r>
      <w:r w:rsidRPr="00C97D38">
        <w:rPr>
          <w:lang w:val="cs-CZ"/>
        </w:rPr>
        <w:t xml:space="preserve">), kterou </w:t>
      </w:r>
      <w:r w:rsidR="001B5D3F" w:rsidRPr="00C97D38">
        <w:rPr>
          <w:lang w:val="cs-CZ"/>
        </w:rPr>
        <w:t>Dopravc</w:t>
      </w:r>
      <w:r w:rsidRPr="00C97D38">
        <w:rPr>
          <w:lang w:val="cs-CZ"/>
        </w:rPr>
        <w:t xml:space="preserve">e případně získal na pořízení </w:t>
      </w:r>
      <w:r w:rsidR="00F560B1">
        <w:rPr>
          <w:lang w:val="cs-CZ"/>
        </w:rPr>
        <w:t>Vozidla</w:t>
      </w:r>
      <w:r w:rsidRPr="00C97D38">
        <w:rPr>
          <w:lang w:val="cs-CZ"/>
        </w:rPr>
        <w:t>, jenž bude využit</w:t>
      </w:r>
      <w:r w:rsidR="005522B6" w:rsidRPr="00C97D38">
        <w:rPr>
          <w:lang w:val="cs-CZ"/>
        </w:rPr>
        <w:t xml:space="preserve"> </w:t>
      </w:r>
      <w:r w:rsidRPr="00C97D38">
        <w:rPr>
          <w:lang w:val="cs-CZ"/>
        </w:rPr>
        <w:t xml:space="preserve">pro plnění závazku </w:t>
      </w:r>
      <w:r w:rsidR="001B5D3F" w:rsidRPr="00C97D38">
        <w:rPr>
          <w:lang w:val="cs-CZ"/>
        </w:rPr>
        <w:t>Dopravc</w:t>
      </w:r>
      <w:r w:rsidRPr="00C97D38">
        <w:rPr>
          <w:lang w:val="cs-CZ"/>
        </w:rPr>
        <w:t xml:space="preserve">e dle této smlouvy (výpočet DOT je uveden v následujícím odstavci tohoto článku </w:t>
      </w:r>
      <w:r w:rsidR="00C638EC">
        <w:rPr>
          <w:lang w:val="cs-CZ"/>
        </w:rPr>
        <w:t xml:space="preserve">této </w:t>
      </w:r>
      <w:r w:rsidRPr="00C97D38">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15A4A39" w14:textId="0C726882" w:rsidR="006870CA" w:rsidRPr="00C97D38" w:rsidRDefault="006870CA" w:rsidP="00CB24CB">
      <w:pPr>
        <w:pStyle w:val="Clanek11"/>
        <w:ind w:hanging="754"/>
        <w:rPr>
          <w:rFonts w:ascii="Times New Roman" w:hAnsi="Times New Roman" w:cs="Times New Roman"/>
          <w:b w:val="0"/>
          <w:i w:val="0"/>
          <w:szCs w:val="22"/>
        </w:rPr>
      </w:pPr>
      <w:bookmarkStart w:id="15" w:name="_Ref34126653"/>
      <w:r w:rsidRPr="00C97D38">
        <w:rPr>
          <w:rFonts w:ascii="Times New Roman" w:hAnsi="Times New Roman" w:cs="Times New Roman"/>
          <w:b w:val="0"/>
          <w:i w:val="0"/>
          <w:szCs w:val="22"/>
        </w:rPr>
        <w:t>Vý</w:t>
      </w:r>
      <w:r w:rsidR="00002813">
        <w:rPr>
          <w:rFonts w:ascii="Times New Roman" w:hAnsi="Times New Roman" w:cs="Times New Roman"/>
          <w:b w:val="0"/>
          <w:i w:val="0"/>
          <w:szCs w:val="22"/>
        </w:rPr>
        <w:t>počet DOT je dán tímto vzorcem:</w:t>
      </w:r>
      <w:bookmarkEnd w:id="15"/>
    </w:p>
    <w:p w14:paraId="0FDE4A5F" w14:textId="1ED04DE1" w:rsidR="006870CA" w:rsidRPr="00C97D38" w:rsidRDefault="006870CA" w:rsidP="00736A73">
      <w:pPr>
        <w:pStyle w:val="Zkladntext"/>
        <w:spacing w:line="240" w:lineRule="auto"/>
        <w:ind w:left="221" w:firstLine="720"/>
        <w:jc w:val="center"/>
        <w:rPr>
          <w:b/>
          <w:sz w:val="22"/>
          <w:szCs w:val="22"/>
        </w:rPr>
      </w:pPr>
      <w:r w:rsidRPr="00C97D38">
        <w:rPr>
          <w:b/>
          <w:sz w:val="22"/>
          <w:szCs w:val="22"/>
        </w:rPr>
        <w:t>DOT =</w:t>
      </w:r>
      <w:r w:rsidR="00EA5F5B" w:rsidRPr="00C97D38">
        <w:rPr>
          <w:b/>
          <w:sz w:val="22"/>
          <w:szCs w:val="22"/>
        </w:rPr>
        <w:t xml:space="preserve"> </w:t>
      </w:r>
      <w:r w:rsidR="00736A73" w:rsidRPr="00C97D38">
        <w:rPr>
          <w:b/>
          <w:bCs/>
          <w:sz w:val="22"/>
          <w:szCs w:val="22"/>
        </w:rPr>
        <w:t>∑</w:t>
      </w:r>
      <w:r w:rsidRPr="00C97D38">
        <w:rPr>
          <w:b/>
          <w:sz w:val="22"/>
          <w:szCs w:val="22"/>
        </w:rPr>
        <w:t xml:space="preserve"> </w:t>
      </w:r>
      <w:ins w:id="16" w:author="Autor">
        <w:r w:rsidR="00475428">
          <w:rPr>
            <w:b/>
            <w:szCs w:val="22"/>
          </w:rPr>
          <w:t>(</w:t>
        </w:r>
      </w:ins>
      <w:r w:rsidRPr="004719C5">
        <w:rPr>
          <w:b/>
          <w:sz w:val="22"/>
          <w:szCs w:val="22"/>
        </w:rPr>
        <w:t>P</w:t>
      </w:r>
      <w:r w:rsidR="00917F10" w:rsidRPr="004719C5">
        <w:rPr>
          <w:b/>
          <w:sz w:val="22"/>
          <w:szCs w:val="22"/>
          <w:vertAlign w:val="subscript"/>
        </w:rPr>
        <w:t>j</w:t>
      </w:r>
      <w:r w:rsidRPr="004719C5">
        <w:rPr>
          <w:b/>
          <w:sz w:val="22"/>
          <w:szCs w:val="22"/>
        </w:rPr>
        <w:t>/O</w:t>
      </w:r>
      <w:r w:rsidR="00917F10" w:rsidRPr="004719C5">
        <w:rPr>
          <w:b/>
          <w:sz w:val="22"/>
          <w:szCs w:val="22"/>
          <w:vertAlign w:val="subscript"/>
        </w:rPr>
        <w:t>j</w:t>
      </w:r>
      <w:ins w:id="17" w:author="Autor">
        <w:r w:rsidR="00475428" w:rsidRPr="00475428">
          <w:rPr>
            <w:b/>
            <w:szCs w:val="22"/>
          </w:rPr>
          <w:t xml:space="preserve"> </w:t>
        </w:r>
        <w:r w:rsidR="00475428">
          <w:rPr>
            <w:b/>
            <w:szCs w:val="22"/>
          </w:rPr>
          <w:t xml:space="preserve">) + </w:t>
        </w:r>
        <w:r w:rsidR="00475428">
          <w:rPr>
            <w:b/>
            <w:bCs/>
            <w:szCs w:val="22"/>
          </w:rPr>
          <w:t>∑</w:t>
        </w:r>
        <w:r w:rsidR="00475428">
          <w:rPr>
            <w:b/>
            <w:szCs w:val="22"/>
          </w:rPr>
          <w:t xml:space="preserve"> (0,5 x P</w:t>
        </w:r>
        <w:r w:rsidR="00475428">
          <w:rPr>
            <w:b/>
            <w:szCs w:val="22"/>
            <w:vertAlign w:val="subscript"/>
          </w:rPr>
          <w:t>k</w:t>
        </w:r>
        <w:r w:rsidR="00475428">
          <w:rPr>
            <w:b/>
            <w:szCs w:val="22"/>
          </w:rPr>
          <w:t>/O</w:t>
        </w:r>
        <w:r w:rsidR="00475428">
          <w:rPr>
            <w:b/>
            <w:szCs w:val="22"/>
            <w:vertAlign w:val="subscript"/>
          </w:rPr>
          <w:t>k</w:t>
        </w:r>
        <w:r w:rsidR="00475428">
          <w:rPr>
            <w:b/>
            <w:szCs w:val="22"/>
          </w:rPr>
          <w:t>)</w:t>
        </w:r>
      </w:ins>
    </w:p>
    <w:p w14:paraId="5DD7D3EF" w14:textId="77777777" w:rsidR="006870CA" w:rsidRPr="00C97D38" w:rsidRDefault="006870CA" w:rsidP="00736A73">
      <w:pPr>
        <w:pStyle w:val="Zkladntext"/>
        <w:spacing w:line="240" w:lineRule="auto"/>
        <w:ind w:left="187" w:firstLine="748"/>
        <w:jc w:val="both"/>
        <w:rPr>
          <w:sz w:val="22"/>
          <w:szCs w:val="22"/>
        </w:rPr>
      </w:pPr>
      <w:r w:rsidRPr="00C97D38">
        <w:rPr>
          <w:sz w:val="22"/>
          <w:szCs w:val="22"/>
        </w:rPr>
        <w:t>kde</w:t>
      </w:r>
    </w:p>
    <w:p w14:paraId="3BEA6538" w14:textId="55188AA9" w:rsidR="006870CA" w:rsidRPr="00C97D38" w:rsidRDefault="006870CA" w:rsidP="00736A73">
      <w:pPr>
        <w:pStyle w:val="Zkladntext"/>
        <w:spacing w:line="240" w:lineRule="auto"/>
        <w:ind w:left="187" w:firstLine="748"/>
        <w:jc w:val="both"/>
        <w:rPr>
          <w:sz w:val="22"/>
          <w:szCs w:val="22"/>
        </w:rPr>
      </w:pPr>
      <w:r w:rsidRPr="00C97D38">
        <w:rPr>
          <w:b/>
          <w:sz w:val="22"/>
          <w:szCs w:val="22"/>
        </w:rPr>
        <w:t>P</w:t>
      </w:r>
      <w:r w:rsidRPr="00C97D38">
        <w:rPr>
          <w:sz w:val="22"/>
          <w:szCs w:val="22"/>
        </w:rPr>
        <w:t xml:space="preserve"> pře</w:t>
      </w:r>
      <w:r w:rsidR="001C52D5">
        <w:rPr>
          <w:sz w:val="22"/>
          <w:szCs w:val="22"/>
        </w:rPr>
        <w:t>dstavuje výši poskytnuté dotace</w:t>
      </w:r>
      <w:r w:rsidR="00002813">
        <w:rPr>
          <w:sz w:val="22"/>
          <w:szCs w:val="22"/>
        </w:rPr>
        <w:t>.</w:t>
      </w:r>
    </w:p>
    <w:p w14:paraId="2A39F6AD" w14:textId="5384077C" w:rsidR="006870CA" w:rsidRPr="00C97D38" w:rsidRDefault="006870CA" w:rsidP="0003117B">
      <w:pPr>
        <w:pStyle w:val="Zkladntext"/>
        <w:spacing w:line="240" w:lineRule="auto"/>
        <w:ind w:left="935"/>
        <w:jc w:val="both"/>
        <w:rPr>
          <w:sz w:val="22"/>
          <w:szCs w:val="22"/>
        </w:rPr>
      </w:pPr>
      <w:r w:rsidRPr="00C97D38">
        <w:rPr>
          <w:b/>
          <w:sz w:val="22"/>
          <w:szCs w:val="22"/>
        </w:rPr>
        <w:t>O</w:t>
      </w:r>
      <w:r w:rsidRPr="00C97D38">
        <w:rPr>
          <w:sz w:val="22"/>
          <w:szCs w:val="22"/>
        </w:rPr>
        <w:t xml:space="preserve"> představuje počet měsíců</w:t>
      </w:r>
      <w:r w:rsidR="007F4315" w:rsidRPr="00C97D38">
        <w:rPr>
          <w:sz w:val="22"/>
          <w:szCs w:val="22"/>
        </w:rPr>
        <w:t xml:space="preserve"> období začínajícího měsícem</w:t>
      </w:r>
      <w:r w:rsidR="00663FC5" w:rsidRPr="00C97D38">
        <w:rPr>
          <w:sz w:val="22"/>
          <w:szCs w:val="22"/>
        </w:rPr>
        <w:t>,</w:t>
      </w:r>
      <w:r w:rsidR="0003117B" w:rsidRPr="00C97D38">
        <w:rPr>
          <w:sz w:val="22"/>
          <w:szCs w:val="22"/>
        </w:rPr>
        <w:t xml:space="preserve"> ve kterém došlo ke snížení pořizovací ceny </w:t>
      </w:r>
      <w:r w:rsidR="00F560B1">
        <w:rPr>
          <w:sz w:val="22"/>
          <w:szCs w:val="22"/>
        </w:rPr>
        <w:t>Vozidla</w:t>
      </w:r>
      <w:r w:rsidR="00F560B1" w:rsidRPr="00C97D38">
        <w:rPr>
          <w:sz w:val="22"/>
          <w:szCs w:val="22"/>
        </w:rPr>
        <w:t xml:space="preserve"> </w:t>
      </w:r>
      <w:r w:rsidR="0003117B" w:rsidRPr="00C97D38">
        <w:rPr>
          <w:sz w:val="22"/>
          <w:szCs w:val="22"/>
        </w:rPr>
        <w:t xml:space="preserve">o poskytnutou dotaci </w:t>
      </w:r>
      <w:r w:rsidR="007F4315" w:rsidRPr="00C97D38">
        <w:rPr>
          <w:sz w:val="22"/>
          <w:szCs w:val="22"/>
        </w:rPr>
        <w:t>a končícího měsícem, ve kterém dojde k</w:t>
      </w:r>
      <w:r w:rsidR="00225C12">
        <w:rPr>
          <w:sz w:val="22"/>
          <w:szCs w:val="22"/>
        </w:rPr>
        <w:t> </w:t>
      </w:r>
      <w:r w:rsidR="0003117B" w:rsidRPr="00C97D38">
        <w:rPr>
          <w:sz w:val="22"/>
          <w:szCs w:val="22"/>
        </w:rPr>
        <w:t xml:space="preserve">ukončení účetního odepisování </w:t>
      </w:r>
      <w:r w:rsidR="00F560B1">
        <w:rPr>
          <w:sz w:val="22"/>
          <w:szCs w:val="22"/>
        </w:rPr>
        <w:t>Vozidla</w:t>
      </w:r>
      <w:r w:rsidR="00F560B1" w:rsidRPr="00C97D38">
        <w:rPr>
          <w:sz w:val="22"/>
          <w:szCs w:val="22"/>
        </w:rPr>
        <w:t xml:space="preserve"> </w:t>
      </w:r>
      <w:r w:rsidR="007F4315" w:rsidRPr="00C97D38">
        <w:rPr>
          <w:sz w:val="22"/>
          <w:szCs w:val="22"/>
        </w:rPr>
        <w:t>pořízeného s investiční dotací</w:t>
      </w:r>
      <w:r w:rsidR="00002813">
        <w:rPr>
          <w:sz w:val="22"/>
          <w:szCs w:val="22"/>
        </w:rPr>
        <w:t>.</w:t>
      </w:r>
    </w:p>
    <w:p w14:paraId="0CB922D1" w14:textId="529BB0A2" w:rsidR="00D770AB" w:rsidRDefault="006870CA" w:rsidP="00475428">
      <w:pPr>
        <w:pStyle w:val="Zkladntext"/>
        <w:spacing w:line="240" w:lineRule="auto"/>
        <w:ind w:left="935"/>
        <w:jc w:val="both"/>
        <w:rPr>
          <w:ins w:id="18" w:author="Autor"/>
          <w:sz w:val="22"/>
          <w:szCs w:val="22"/>
        </w:rPr>
      </w:pPr>
      <w:r w:rsidRPr="00C97D38">
        <w:rPr>
          <w:b/>
          <w:sz w:val="22"/>
          <w:szCs w:val="22"/>
        </w:rPr>
        <w:t>j</w:t>
      </w:r>
      <w:r w:rsidRPr="00C97D38">
        <w:rPr>
          <w:sz w:val="22"/>
          <w:szCs w:val="22"/>
        </w:rPr>
        <w:t xml:space="preserve"> představuje </w:t>
      </w:r>
      <w:r w:rsidR="00736A73" w:rsidRPr="00C97D38">
        <w:rPr>
          <w:sz w:val="22"/>
          <w:szCs w:val="22"/>
        </w:rPr>
        <w:t xml:space="preserve">index označující </w:t>
      </w:r>
      <w:r w:rsidR="00F560B1">
        <w:rPr>
          <w:sz w:val="22"/>
          <w:szCs w:val="22"/>
        </w:rPr>
        <w:t>Vozidlo</w:t>
      </w:r>
      <w:ins w:id="19" w:author="Autor">
        <w:r w:rsidR="00475428">
          <w:rPr>
            <w:szCs w:val="22"/>
          </w:rPr>
          <w:t>, u kterého byla investiční dotace přidělena před podpisem této Smlouvy</w:t>
        </w:r>
      </w:ins>
      <w:del w:id="20" w:author="Autor">
        <w:r w:rsidR="00F560B1" w:rsidRPr="00C97D38" w:rsidDel="00475428">
          <w:rPr>
            <w:sz w:val="22"/>
            <w:szCs w:val="22"/>
          </w:rPr>
          <w:delText>pořízen</w:delText>
        </w:r>
        <w:r w:rsidR="00F560B1" w:rsidDel="00475428">
          <w:rPr>
            <w:sz w:val="22"/>
            <w:szCs w:val="22"/>
          </w:rPr>
          <w:delText>é</w:delText>
        </w:r>
        <w:r w:rsidR="00F560B1" w:rsidRPr="00C97D38" w:rsidDel="00475428">
          <w:rPr>
            <w:sz w:val="22"/>
            <w:szCs w:val="22"/>
          </w:rPr>
          <w:delText xml:space="preserve"> </w:delText>
        </w:r>
        <w:r w:rsidRPr="00C97D38" w:rsidDel="00475428">
          <w:rPr>
            <w:sz w:val="22"/>
            <w:szCs w:val="22"/>
          </w:rPr>
          <w:delText>s investiční dotací</w:delText>
        </w:r>
      </w:del>
      <w:r w:rsidR="00002813">
        <w:rPr>
          <w:sz w:val="22"/>
          <w:szCs w:val="22"/>
        </w:rPr>
        <w:t>.</w:t>
      </w:r>
    </w:p>
    <w:p w14:paraId="29C5574F" w14:textId="77777777" w:rsidR="00475428" w:rsidRDefault="00475428" w:rsidP="00475428">
      <w:pPr>
        <w:pStyle w:val="Zkladntext"/>
        <w:spacing w:line="240" w:lineRule="auto"/>
        <w:ind w:left="935"/>
        <w:jc w:val="both"/>
        <w:rPr>
          <w:ins w:id="21" w:author="Autor"/>
          <w:szCs w:val="24"/>
        </w:rPr>
      </w:pPr>
      <w:ins w:id="22" w:author="Autor">
        <w:r>
          <w:rPr>
            <w:b/>
            <w:szCs w:val="22"/>
          </w:rPr>
          <w:t xml:space="preserve">k </w:t>
        </w:r>
        <w:r>
          <w:rPr>
            <w:szCs w:val="22"/>
          </w:rPr>
          <w:t>představuje index označující Vozidlo, u kterého byla investiční dotace přidělena po podpisu této Smlouvy.</w:t>
        </w:r>
        <w:r>
          <w:t xml:space="preserve"> </w:t>
        </w:r>
      </w:ins>
    </w:p>
    <w:p w14:paraId="40F1E7C9" w14:textId="77777777" w:rsidR="00475428" w:rsidRPr="00C97D38" w:rsidRDefault="00475428" w:rsidP="00475428">
      <w:pPr>
        <w:pStyle w:val="Zkladntext"/>
        <w:spacing w:line="240" w:lineRule="auto"/>
        <w:ind w:left="935"/>
        <w:jc w:val="both"/>
        <w:rPr>
          <w:szCs w:val="22"/>
        </w:rPr>
      </w:pPr>
    </w:p>
    <w:p w14:paraId="0DB7F3CC" w14:textId="35BC5FB7" w:rsidR="00DB4538" w:rsidRPr="00C97D38" w:rsidRDefault="00D770AB"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831084" w:rsidRPr="00C97D38">
        <w:rPr>
          <w:sz w:val="22"/>
          <w:szCs w:val="22"/>
        </w:rPr>
        <w:t xml:space="preserve">, </w:t>
      </w:r>
      <w:r w:rsidR="00F560B1" w:rsidRPr="00C97D38">
        <w:rPr>
          <w:sz w:val="22"/>
          <w:szCs w:val="22"/>
        </w:rPr>
        <w:t>kter</w:t>
      </w:r>
      <w:r w:rsidR="00F560B1">
        <w:rPr>
          <w:sz w:val="22"/>
          <w:szCs w:val="22"/>
        </w:rPr>
        <w:t>é</w:t>
      </w:r>
      <w:r w:rsidR="00F560B1" w:rsidRPr="00C97D38">
        <w:rPr>
          <w:sz w:val="22"/>
          <w:szCs w:val="22"/>
        </w:rPr>
        <w:t xml:space="preserve"> </w:t>
      </w:r>
      <w:r w:rsidR="00831084" w:rsidRPr="00C97D38">
        <w:rPr>
          <w:sz w:val="22"/>
          <w:szCs w:val="22"/>
        </w:rPr>
        <w:t>není</w:t>
      </w:r>
      <w:r w:rsidRPr="00C97D38">
        <w:rPr>
          <w:sz w:val="22"/>
          <w:szCs w:val="22"/>
        </w:rPr>
        <w:t xml:space="preserve"> v majetku D</w:t>
      </w:r>
      <w:r w:rsidR="00831084" w:rsidRPr="00C97D38">
        <w:rPr>
          <w:sz w:val="22"/>
          <w:szCs w:val="22"/>
        </w:rPr>
        <w:t>opravce (např. je</w:t>
      </w:r>
      <w:r w:rsidRPr="00C97D38">
        <w:rPr>
          <w:sz w:val="22"/>
          <w:szCs w:val="22"/>
        </w:rPr>
        <w:t xml:space="preserve"> </w:t>
      </w:r>
      <w:r w:rsidR="00F560B1" w:rsidRPr="00C97D38">
        <w:rPr>
          <w:sz w:val="22"/>
          <w:szCs w:val="22"/>
        </w:rPr>
        <w:t>pronajat</w:t>
      </w:r>
      <w:r w:rsidR="00F560B1">
        <w:rPr>
          <w:sz w:val="22"/>
          <w:szCs w:val="22"/>
        </w:rPr>
        <w:t>é</w:t>
      </w:r>
      <w:r w:rsidR="00F560B1" w:rsidRPr="00C97D38">
        <w:rPr>
          <w:sz w:val="22"/>
          <w:szCs w:val="22"/>
        </w:rPr>
        <w:t xml:space="preserve"> </w:t>
      </w:r>
      <w:r w:rsidR="00E56F08" w:rsidRPr="00C97D38">
        <w:rPr>
          <w:sz w:val="22"/>
          <w:szCs w:val="22"/>
        </w:rPr>
        <w:t>od jiného subjektu</w:t>
      </w:r>
      <w:r w:rsidRPr="00C97D38">
        <w:rPr>
          <w:sz w:val="22"/>
          <w:szCs w:val="22"/>
        </w:rPr>
        <w:t xml:space="preserve">, případně plnění </w:t>
      </w:r>
      <w:r w:rsidR="00C638EC" w:rsidRPr="00C638EC">
        <w:rPr>
          <w:sz w:val="22"/>
          <w:szCs w:val="22"/>
        </w:rPr>
        <w:t xml:space="preserve">této </w:t>
      </w:r>
      <w:r w:rsidR="00CD029D" w:rsidRPr="00C97D38">
        <w:rPr>
          <w:sz w:val="22"/>
          <w:szCs w:val="22"/>
        </w:rPr>
        <w:t>Smlouvy</w:t>
      </w:r>
      <w:r w:rsidRPr="00C97D38">
        <w:rPr>
          <w:sz w:val="22"/>
          <w:szCs w:val="22"/>
        </w:rPr>
        <w:t xml:space="preserve"> vykonává jiný dopravce formou </w:t>
      </w:r>
      <w:r w:rsidR="007F7CD1">
        <w:rPr>
          <w:sz w:val="22"/>
          <w:szCs w:val="22"/>
        </w:rPr>
        <w:t>pod</w:t>
      </w:r>
      <w:r w:rsidR="007F7CD1" w:rsidRPr="00C97D38">
        <w:rPr>
          <w:sz w:val="22"/>
          <w:szCs w:val="22"/>
        </w:rPr>
        <w:t>dodávky</w:t>
      </w:r>
      <w:r w:rsidRPr="00C97D38">
        <w:rPr>
          <w:sz w:val="22"/>
          <w:szCs w:val="22"/>
        </w:rPr>
        <w:t>).</w:t>
      </w:r>
    </w:p>
    <w:p w14:paraId="49890A29" w14:textId="7C1941E3" w:rsidR="00E56F08" w:rsidRPr="00C97D38" w:rsidRDefault="00DB4538" w:rsidP="001C52D5">
      <w:pPr>
        <w:pStyle w:val="Zkladntext"/>
        <w:spacing w:before="120" w:after="120" w:line="240" w:lineRule="auto"/>
        <w:ind w:left="936"/>
        <w:jc w:val="both"/>
        <w:rPr>
          <w:sz w:val="22"/>
          <w:szCs w:val="22"/>
        </w:rPr>
      </w:pPr>
      <w:r w:rsidRPr="00C97D38">
        <w:rPr>
          <w:sz w:val="22"/>
          <w:szCs w:val="22"/>
        </w:rPr>
        <w:t xml:space="preserve">Obdobný výpočet platí i pro </w:t>
      </w:r>
      <w:r w:rsidR="00F560B1">
        <w:rPr>
          <w:sz w:val="22"/>
          <w:szCs w:val="22"/>
        </w:rPr>
        <w:t>Vozidlo</w:t>
      </w:r>
      <w:r w:rsidR="00F560B1" w:rsidRPr="00C97D38">
        <w:rPr>
          <w:sz w:val="22"/>
          <w:szCs w:val="22"/>
        </w:rPr>
        <w:t xml:space="preserve"> nabyt</w:t>
      </w:r>
      <w:r w:rsidR="00F560B1">
        <w:rPr>
          <w:sz w:val="22"/>
          <w:szCs w:val="22"/>
        </w:rPr>
        <w:t>é</w:t>
      </w:r>
      <w:r w:rsidR="00F560B1" w:rsidRPr="00C97D38">
        <w:rPr>
          <w:sz w:val="22"/>
          <w:szCs w:val="22"/>
        </w:rPr>
        <w:t xml:space="preserve"> </w:t>
      </w:r>
      <w:r w:rsidRPr="00C97D38">
        <w:rPr>
          <w:sz w:val="22"/>
          <w:szCs w:val="22"/>
        </w:rPr>
        <w:t xml:space="preserve">Dopravcem od předchozího vlastníka, který na pořízení </w:t>
      </w:r>
      <w:r w:rsidR="00F560B1">
        <w:rPr>
          <w:sz w:val="22"/>
          <w:szCs w:val="22"/>
        </w:rPr>
        <w:t>Vozidla</w:t>
      </w:r>
      <w:r w:rsidRPr="00C97D38">
        <w:rPr>
          <w:sz w:val="22"/>
          <w:szCs w:val="22"/>
        </w:rPr>
        <w:t xml:space="preserve"> obdržel investiční dotaci, a to pouze pokud neby</w:t>
      </w:r>
      <w:r w:rsidR="00F560B1">
        <w:rPr>
          <w:sz w:val="22"/>
          <w:szCs w:val="22"/>
        </w:rPr>
        <w:t xml:space="preserve">lo Vozidlo </w:t>
      </w:r>
      <w:r w:rsidRPr="00C97D38">
        <w:rPr>
          <w:sz w:val="22"/>
          <w:szCs w:val="22"/>
        </w:rPr>
        <w:t>účetně odepsán</w:t>
      </w:r>
      <w:r w:rsidR="00F560B1">
        <w:rPr>
          <w:sz w:val="22"/>
          <w:szCs w:val="22"/>
        </w:rPr>
        <w:t>o</w:t>
      </w:r>
      <w:r w:rsidRPr="00C97D38">
        <w:rPr>
          <w:sz w:val="22"/>
          <w:szCs w:val="22"/>
        </w:rPr>
        <w:t xml:space="preserve"> </w:t>
      </w:r>
      <w:r w:rsidRPr="00C97D38">
        <w:rPr>
          <w:sz w:val="22"/>
          <w:szCs w:val="22"/>
        </w:rPr>
        <w:lastRenderedPageBreak/>
        <w:t>původním vlastníkem.</w:t>
      </w:r>
    </w:p>
    <w:p w14:paraId="221FD993" w14:textId="1FE3A065" w:rsidR="006870CA" w:rsidRPr="00C97D38" w:rsidRDefault="00D770AB" w:rsidP="001C52D5">
      <w:pPr>
        <w:pStyle w:val="Zkladntext"/>
        <w:spacing w:before="120" w:after="120" w:line="240" w:lineRule="auto"/>
        <w:ind w:left="936"/>
        <w:jc w:val="both"/>
        <w:rPr>
          <w:sz w:val="22"/>
          <w:szCs w:val="22"/>
        </w:rPr>
      </w:pPr>
      <w:r w:rsidRPr="00C97D38">
        <w:rPr>
          <w:sz w:val="22"/>
          <w:szCs w:val="22"/>
        </w:rPr>
        <w:t xml:space="preserve">V případě, že je </w:t>
      </w:r>
      <w:r w:rsidR="00F560B1">
        <w:rPr>
          <w:sz w:val="22"/>
          <w:szCs w:val="22"/>
        </w:rPr>
        <w:t>Vozidlo</w:t>
      </w:r>
      <w:r w:rsidR="00F560B1" w:rsidRPr="00C97D38">
        <w:rPr>
          <w:sz w:val="22"/>
          <w:szCs w:val="22"/>
        </w:rPr>
        <w:t xml:space="preserve"> pořízen</w:t>
      </w:r>
      <w:r w:rsidR="00F560B1">
        <w:rPr>
          <w:sz w:val="22"/>
          <w:szCs w:val="22"/>
        </w:rPr>
        <w:t>é</w:t>
      </w:r>
      <w:r w:rsidR="00F560B1" w:rsidRPr="00C97D38">
        <w:rPr>
          <w:sz w:val="22"/>
          <w:szCs w:val="22"/>
        </w:rPr>
        <w:t xml:space="preserve"> </w:t>
      </w:r>
      <w:r w:rsidRPr="00C97D38">
        <w:rPr>
          <w:sz w:val="22"/>
          <w:szCs w:val="22"/>
        </w:rPr>
        <w:t>s </w:t>
      </w:r>
      <w:r w:rsidR="009D3913" w:rsidRPr="00C97D38">
        <w:rPr>
          <w:sz w:val="22"/>
          <w:szCs w:val="22"/>
        </w:rPr>
        <w:t>použitím dotace</w:t>
      </w:r>
      <w:r w:rsidRPr="00C97D38">
        <w:rPr>
          <w:sz w:val="22"/>
          <w:szCs w:val="22"/>
        </w:rPr>
        <w:t xml:space="preserve"> používán</w:t>
      </w:r>
      <w:r w:rsidR="00F560B1">
        <w:rPr>
          <w:sz w:val="22"/>
          <w:szCs w:val="22"/>
        </w:rPr>
        <w:t>o</w:t>
      </w:r>
      <w:r w:rsidRPr="00C97D38">
        <w:rPr>
          <w:sz w:val="22"/>
          <w:szCs w:val="22"/>
        </w:rPr>
        <w:t xml:space="preserve"> pro plnění více smluv o</w:t>
      </w:r>
      <w:r w:rsidR="006E58A7">
        <w:rPr>
          <w:sz w:val="22"/>
          <w:szCs w:val="22"/>
        </w:rPr>
        <w:t> </w:t>
      </w:r>
      <w:r w:rsidRPr="00C97D38">
        <w:rPr>
          <w:sz w:val="22"/>
          <w:szCs w:val="22"/>
        </w:rPr>
        <w:t>veřejných službách uzavřených s Jihomoravským krajem</w:t>
      </w:r>
      <w:r w:rsidR="003F706D" w:rsidRPr="00C97D38">
        <w:rPr>
          <w:sz w:val="22"/>
          <w:szCs w:val="22"/>
        </w:rPr>
        <w:t>,</w:t>
      </w:r>
      <w:r w:rsidR="00CC5D4B" w:rsidRPr="00C97D38">
        <w:rPr>
          <w:sz w:val="22"/>
          <w:szCs w:val="22"/>
        </w:rPr>
        <w:t xml:space="preserve"> </w:t>
      </w:r>
      <w:r w:rsidR="00CC5D4B" w:rsidRPr="004719C5">
        <w:rPr>
          <w:sz w:val="22"/>
          <w:szCs w:val="22"/>
        </w:rPr>
        <w:t xml:space="preserve">případně je </w:t>
      </w:r>
      <w:r w:rsidR="00F560B1">
        <w:rPr>
          <w:sz w:val="22"/>
          <w:szCs w:val="22"/>
        </w:rPr>
        <w:t>Vozidlo</w:t>
      </w:r>
      <w:r w:rsidR="00F560B1" w:rsidRPr="004719C5">
        <w:rPr>
          <w:sz w:val="22"/>
          <w:szCs w:val="22"/>
        </w:rPr>
        <w:t xml:space="preserve"> pořízen</w:t>
      </w:r>
      <w:r w:rsidR="00F560B1">
        <w:rPr>
          <w:sz w:val="22"/>
          <w:szCs w:val="22"/>
        </w:rPr>
        <w:t>é</w:t>
      </w:r>
      <w:r w:rsidR="00F560B1" w:rsidRPr="004719C5">
        <w:rPr>
          <w:sz w:val="22"/>
          <w:szCs w:val="22"/>
        </w:rPr>
        <w:t xml:space="preserve"> </w:t>
      </w:r>
      <w:r w:rsidR="00CC5D4B" w:rsidRPr="004719C5">
        <w:rPr>
          <w:sz w:val="22"/>
          <w:szCs w:val="22"/>
        </w:rPr>
        <w:t>s dotací používán</w:t>
      </w:r>
      <w:r w:rsidR="00F560B1">
        <w:rPr>
          <w:sz w:val="22"/>
          <w:szCs w:val="22"/>
        </w:rPr>
        <w:t>o</w:t>
      </w:r>
      <w:r w:rsidR="00CC5D4B" w:rsidRPr="004719C5">
        <w:rPr>
          <w:sz w:val="22"/>
          <w:szCs w:val="22"/>
        </w:rPr>
        <w:t xml:space="preserve"> </w:t>
      </w:r>
      <w:r w:rsidR="00C32CBF" w:rsidRPr="004719C5">
        <w:rPr>
          <w:sz w:val="22"/>
          <w:szCs w:val="22"/>
        </w:rPr>
        <w:t>u</w:t>
      </w:r>
      <w:r w:rsidR="00CC5D4B" w:rsidRPr="004719C5">
        <w:rPr>
          <w:sz w:val="22"/>
          <w:szCs w:val="22"/>
        </w:rPr>
        <w:t xml:space="preserve"> více výběrových skupin v rámci jedné smlouvy</w:t>
      </w:r>
      <w:r w:rsidRPr="004719C5">
        <w:rPr>
          <w:sz w:val="22"/>
          <w:szCs w:val="22"/>
        </w:rPr>
        <w:t xml:space="preserve">, </w:t>
      </w:r>
      <w:r w:rsidRPr="00C97D38">
        <w:rPr>
          <w:sz w:val="22"/>
          <w:szCs w:val="22"/>
        </w:rPr>
        <w:t xml:space="preserve">odpočet DOT </w:t>
      </w:r>
      <w:r w:rsidR="00E56F08" w:rsidRPr="00C97D38">
        <w:rPr>
          <w:sz w:val="22"/>
          <w:szCs w:val="22"/>
        </w:rPr>
        <w:t xml:space="preserve">se </w:t>
      </w:r>
      <w:r w:rsidRPr="00C97D38">
        <w:rPr>
          <w:sz w:val="22"/>
          <w:szCs w:val="22"/>
        </w:rPr>
        <w:t>prov</w:t>
      </w:r>
      <w:r w:rsidR="00E56F08" w:rsidRPr="00C97D38">
        <w:rPr>
          <w:sz w:val="22"/>
          <w:szCs w:val="22"/>
        </w:rPr>
        <w:t>ádí</w:t>
      </w:r>
      <w:r w:rsidRPr="00C97D38">
        <w:rPr>
          <w:sz w:val="22"/>
          <w:szCs w:val="22"/>
        </w:rPr>
        <w:t xml:space="preserve"> pouze </w:t>
      </w:r>
      <w:r w:rsidR="00D7694E" w:rsidRPr="00C97D38">
        <w:rPr>
          <w:sz w:val="22"/>
          <w:szCs w:val="22"/>
        </w:rPr>
        <w:t>jednou</w:t>
      </w:r>
      <w:r w:rsidRPr="00C97D38">
        <w:rPr>
          <w:sz w:val="22"/>
          <w:szCs w:val="22"/>
        </w:rPr>
        <w:t>.</w:t>
      </w:r>
    </w:p>
    <w:p w14:paraId="3AEA9CC4" w14:textId="32C38096" w:rsidR="00CB24CB" w:rsidRPr="00C97D38" w:rsidRDefault="00CB24CB" w:rsidP="00CB24CB">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je povinen</w:t>
      </w:r>
      <w:r w:rsidR="005B70D6" w:rsidRPr="00C97D38">
        <w:rPr>
          <w:rFonts w:ascii="Times New Roman" w:hAnsi="Times New Roman" w:cs="Times New Roman"/>
          <w:b w:val="0"/>
          <w:i w:val="0"/>
          <w:szCs w:val="22"/>
        </w:rPr>
        <w:t xml:space="preserve"> neprodleně</w:t>
      </w:r>
      <w:r w:rsidRPr="00C97D38">
        <w:rPr>
          <w:rFonts w:ascii="Times New Roman" w:hAnsi="Times New Roman" w:cs="Times New Roman"/>
          <w:b w:val="0"/>
          <w:i w:val="0"/>
          <w:szCs w:val="22"/>
        </w:rPr>
        <w:t xml:space="preserve"> informovat Objednatele o každé</w:t>
      </w:r>
      <w:r w:rsidR="00513772" w:rsidRPr="00C97D38">
        <w:rPr>
          <w:rFonts w:ascii="Times New Roman" w:hAnsi="Times New Roman" w:cs="Times New Roman"/>
          <w:b w:val="0"/>
          <w:i w:val="0"/>
          <w:szCs w:val="22"/>
        </w:rPr>
        <w:t>m plnění</w:t>
      </w:r>
      <w:r w:rsidRPr="00C97D38">
        <w:rPr>
          <w:rFonts w:ascii="Times New Roman" w:hAnsi="Times New Roman" w:cs="Times New Roman"/>
          <w:b w:val="0"/>
          <w:i w:val="0"/>
          <w:szCs w:val="22"/>
        </w:rPr>
        <w:t>, kter</w:t>
      </w:r>
      <w:r w:rsidR="00513772" w:rsidRPr="00C97D38">
        <w:rPr>
          <w:rFonts w:ascii="Times New Roman" w:hAnsi="Times New Roman" w:cs="Times New Roman"/>
          <w:b w:val="0"/>
          <w:i w:val="0"/>
          <w:szCs w:val="22"/>
        </w:rPr>
        <w:t>é</w:t>
      </w:r>
      <w:r w:rsidRPr="00C97D38">
        <w:rPr>
          <w:rFonts w:ascii="Times New Roman" w:hAnsi="Times New Roman" w:cs="Times New Roman"/>
          <w:b w:val="0"/>
          <w:i w:val="0"/>
          <w:szCs w:val="22"/>
        </w:rPr>
        <w:t xml:space="preserve"> mu byl</w:t>
      </w:r>
      <w:r w:rsidR="00513772"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 </w:t>
      </w:r>
      <w:r w:rsidR="005B70D6" w:rsidRPr="00C97D38">
        <w:rPr>
          <w:rFonts w:ascii="Times New Roman" w:hAnsi="Times New Roman" w:cs="Times New Roman"/>
          <w:b w:val="0"/>
          <w:i w:val="0"/>
          <w:szCs w:val="22"/>
        </w:rPr>
        <w:t>poskytnut</w:t>
      </w:r>
      <w:r w:rsidR="00513772" w:rsidRPr="00C97D38">
        <w:rPr>
          <w:rFonts w:ascii="Times New Roman" w:hAnsi="Times New Roman" w:cs="Times New Roman"/>
          <w:b w:val="0"/>
          <w:i w:val="0"/>
          <w:szCs w:val="22"/>
        </w:rPr>
        <w:t>o</w:t>
      </w:r>
      <w:r w:rsidR="005B70D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 </w:t>
      </w:r>
      <w:r w:rsidR="00706B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ahájením provozu </w:t>
      </w:r>
      <w:r w:rsidR="00C931BB" w:rsidRPr="00C97D38">
        <w:rPr>
          <w:rFonts w:ascii="Times New Roman" w:hAnsi="Times New Roman" w:cs="Times New Roman"/>
          <w:b w:val="0"/>
          <w:i w:val="0"/>
          <w:szCs w:val="22"/>
        </w:rPr>
        <w:t xml:space="preserve">či </w:t>
      </w:r>
      <w:r w:rsidRPr="00C97D38">
        <w:rPr>
          <w:rFonts w:ascii="Times New Roman" w:hAnsi="Times New Roman" w:cs="Times New Roman"/>
          <w:b w:val="0"/>
          <w:i w:val="0"/>
          <w:szCs w:val="22"/>
        </w:rPr>
        <w:t xml:space="preserve">dále za dobu trvání platnosti </w:t>
      </w:r>
      <w:r w:rsidR="00C931BB" w:rsidRPr="00C97D38">
        <w:rPr>
          <w:rFonts w:ascii="Times New Roman" w:hAnsi="Times New Roman" w:cs="Times New Roman"/>
          <w:b w:val="0"/>
          <w:i w:val="0"/>
          <w:szCs w:val="22"/>
        </w:rPr>
        <w:t xml:space="preserve">této Smlouvy </w:t>
      </w:r>
      <w:r w:rsidRPr="00C97D38">
        <w:rPr>
          <w:rFonts w:ascii="Times New Roman" w:hAnsi="Times New Roman" w:cs="Times New Roman"/>
          <w:b w:val="0"/>
          <w:i w:val="0"/>
          <w:szCs w:val="22"/>
        </w:rPr>
        <w:t>z jakéhokoliv dotačního programu či od jakékoliv instituce</w:t>
      </w:r>
      <w:r w:rsidR="00C931BB" w:rsidRPr="00C97D38">
        <w:rPr>
          <w:rFonts w:ascii="Times New Roman" w:hAnsi="Times New Roman" w:cs="Times New Roman"/>
          <w:b w:val="0"/>
          <w:i w:val="0"/>
          <w:szCs w:val="22"/>
        </w:rPr>
        <w:t xml:space="preserve"> </w:t>
      </w:r>
      <w:r w:rsidR="00513772" w:rsidRPr="00C97D38">
        <w:rPr>
          <w:rFonts w:ascii="Times New Roman" w:hAnsi="Times New Roman" w:cs="Times New Roman"/>
          <w:b w:val="0"/>
          <w:i w:val="0"/>
          <w:szCs w:val="22"/>
        </w:rPr>
        <w:t xml:space="preserve">jako dotace </w:t>
      </w:r>
      <w:r w:rsidR="00C931BB" w:rsidRPr="00C97D38">
        <w:rPr>
          <w:rFonts w:ascii="Times New Roman" w:hAnsi="Times New Roman" w:cs="Times New Roman"/>
          <w:b w:val="0"/>
          <w:i w:val="0"/>
          <w:szCs w:val="22"/>
        </w:rPr>
        <w:t>na pořízení</w:t>
      </w:r>
      <w:r w:rsidR="0003117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C931BB" w:rsidRPr="00C97D38">
        <w:rPr>
          <w:rFonts w:ascii="Times New Roman" w:hAnsi="Times New Roman" w:cs="Times New Roman"/>
          <w:b w:val="0"/>
          <w:i w:val="0"/>
          <w:szCs w:val="22"/>
        </w:rPr>
        <w:t xml:space="preserve">a Dopravce v rámci plnění </w:t>
      </w:r>
      <w:r w:rsidR="007D1ADB" w:rsidRPr="00C97D38">
        <w:rPr>
          <w:rFonts w:ascii="Times New Roman" w:hAnsi="Times New Roman" w:cs="Times New Roman"/>
          <w:b w:val="0"/>
          <w:i w:val="0"/>
          <w:szCs w:val="22"/>
        </w:rPr>
        <w:t>Z</w:t>
      </w:r>
      <w:r w:rsidR="00C931BB" w:rsidRPr="00C97D38">
        <w:rPr>
          <w:rFonts w:ascii="Times New Roman" w:hAnsi="Times New Roman" w:cs="Times New Roman"/>
          <w:b w:val="0"/>
          <w:i w:val="0"/>
          <w:szCs w:val="22"/>
        </w:rPr>
        <w:t>ávazk</w:t>
      </w:r>
      <w:r w:rsidR="007D1ADB" w:rsidRPr="00C97D38">
        <w:rPr>
          <w:rFonts w:ascii="Times New Roman" w:hAnsi="Times New Roman" w:cs="Times New Roman"/>
          <w:b w:val="0"/>
          <w:i w:val="0"/>
          <w:szCs w:val="22"/>
        </w:rPr>
        <w:t>u</w:t>
      </w:r>
      <w:r w:rsidR="00C931BB" w:rsidRPr="00C97D38">
        <w:rPr>
          <w:rFonts w:ascii="Times New Roman" w:hAnsi="Times New Roman" w:cs="Times New Roman"/>
          <w:b w:val="0"/>
          <w:i w:val="0"/>
          <w:szCs w:val="22"/>
        </w:rPr>
        <w:t xml:space="preserve"> </w:t>
      </w:r>
      <w:r w:rsidR="007D1ADB" w:rsidRPr="00C97D38">
        <w:rPr>
          <w:rFonts w:ascii="Times New Roman" w:hAnsi="Times New Roman" w:cs="Times New Roman"/>
          <w:b w:val="0"/>
          <w:i w:val="0"/>
          <w:szCs w:val="22"/>
        </w:rPr>
        <w:t xml:space="preserve">veřejné služby </w:t>
      </w:r>
      <w:r w:rsidR="00C931BB" w:rsidRPr="00C97D38">
        <w:rPr>
          <w:rFonts w:ascii="Times New Roman" w:hAnsi="Times New Roman" w:cs="Times New Roman"/>
          <w:b w:val="0"/>
          <w:i w:val="0"/>
          <w:szCs w:val="22"/>
        </w:rPr>
        <w:t>dle této</w:t>
      </w:r>
      <w:r w:rsidR="0060621D" w:rsidRPr="00C97D38">
        <w:rPr>
          <w:rFonts w:ascii="Times New Roman" w:hAnsi="Times New Roman" w:cs="Times New Roman"/>
          <w:b w:val="0"/>
          <w:i w:val="0"/>
          <w:szCs w:val="22"/>
        </w:rPr>
        <w:t xml:space="preserve"> Smlouvy</w:t>
      </w:r>
      <w:r w:rsidR="00C931BB" w:rsidRPr="00C97D38">
        <w:rPr>
          <w:rFonts w:ascii="Times New Roman" w:hAnsi="Times New Roman" w:cs="Times New Roman"/>
          <w:b w:val="0"/>
          <w:i w:val="0"/>
          <w:szCs w:val="22"/>
        </w:rPr>
        <w:t xml:space="preserve"> </w:t>
      </w:r>
      <w:r w:rsidR="00CC3164">
        <w:rPr>
          <w:rFonts w:ascii="Times New Roman" w:hAnsi="Times New Roman" w:cs="Times New Roman"/>
          <w:b w:val="0"/>
          <w:i w:val="0"/>
          <w:szCs w:val="22"/>
        </w:rPr>
        <w:t xml:space="preserve">toto Vozidlo </w:t>
      </w:r>
      <w:r w:rsidR="00E56F08" w:rsidRPr="00C97D38">
        <w:rPr>
          <w:rFonts w:ascii="Times New Roman" w:hAnsi="Times New Roman" w:cs="Times New Roman"/>
          <w:b w:val="0"/>
          <w:i w:val="0"/>
          <w:szCs w:val="22"/>
        </w:rPr>
        <w:t xml:space="preserve">zcela nebo jen částečně </w:t>
      </w:r>
      <w:r w:rsidR="00C931BB" w:rsidRPr="00C97D38">
        <w:rPr>
          <w:rFonts w:ascii="Times New Roman" w:hAnsi="Times New Roman" w:cs="Times New Roman"/>
          <w:b w:val="0"/>
          <w:i w:val="0"/>
          <w:szCs w:val="22"/>
        </w:rPr>
        <w:t>využívá</w:t>
      </w:r>
      <w:r w:rsidR="00736A73" w:rsidRPr="00C97D38">
        <w:rPr>
          <w:rFonts w:ascii="Times New Roman" w:hAnsi="Times New Roman" w:cs="Times New Roman"/>
          <w:b w:val="0"/>
          <w:i w:val="0"/>
          <w:szCs w:val="22"/>
        </w:rPr>
        <w:t xml:space="preserve">, a dále o </w:t>
      </w:r>
      <w:r w:rsidR="0076047B" w:rsidRPr="00C97D38">
        <w:rPr>
          <w:rFonts w:ascii="Times New Roman" w:hAnsi="Times New Roman" w:cs="Times New Roman"/>
          <w:b w:val="0"/>
          <w:i w:val="0"/>
          <w:szCs w:val="22"/>
        </w:rPr>
        <w:t xml:space="preserve">okamžiku snížení pořizovací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také o</w:t>
      </w:r>
      <w:r w:rsidR="00225C12">
        <w:rPr>
          <w:rFonts w:ascii="Times New Roman" w:hAnsi="Times New Roman" w:cs="Times New Roman"/>
          <w:b w:val="0"/>
          <w:i w:val="0"/>
          <w:szCs w:val="22"/>
        </w:rPr>
        <w:t> </w:t>
      </w:r>
      <w:r w:rsidR="00736A73" w:rsidRPr="00C97D38">
        <w:rPr>
          <w:rFonts w:ascii="Times New Roman" w:hAnsi="Times New Roman" w:cs="Times New Roman"/>
          <w:b w:val="0"/>
          <w:i w:val="0"/>
          <w:szCs w:val="22"/>
        </w:rPr>
        <w:t xml:space="preserve">době, po kterou bude </w:t>
      </w:r>
      <w:r w:rsidR="00CC3164">
        <w:rPr>
          <w:rFonts w:ascii="Times New Roman" w:hAnsi="Times New Roman" w:cs="Times New Roman"/>
          <w:b w:val="0"/>
          <w:i w:val="0"/>
          <w:szCs w:val="22"/>
        </w:rPr>
        <w:t>Vozidlo</w:t>
      </w:r>
      <w:r w:rsidR="00CC3164" w:rsidRPr="00C97D38">
        <w:rPr>
          <w:rFonts w:ascii="Times New Roman" w:hAnsi="Times New Roman" w:cs="Times New Roman"/>
          <w:b w:val="0"/>
          <w:i w:val="0"/>
          <w:szCs w:val="22"/>
        </w:rPr>
        <w:t xml:space="preserve"> </w:t>
      </w:r>
      <w:r w:rsidR="00736A73" w:rsidRPr="00C97D38">
        <w:rPr>
          <w:rFonts w:ascii="Times New Roman" w:hAnsi="Times New Roman" w:cs="Times New Roman"/>
          <w:b w:val="0"/>
          <w:i w:val="0"/>
          <w:szCs w:val="22"/>
        </w:rPr>
        <w:t>reálně účetně odepisován</w:t>
      </w:r>
      <w:r w:rsidR="00CC3164">
        <w:rPr>
          <w:rFonts w:ascii="Times New Roman" w:hAnsi="Times New Roman" w:cs="Times New Roman"/>
          <w:b w:val="0"/>
          <w:i w:val="0"/>
          <w:szCs w:val="22"/>
        </w:rPr>
        <w:t>o</w:t>
      </w:r>
      <w:r w:rsidRPr="00C97D38">
        <w:rPr>
          <w:rFonts w:ascii="Times New Roman" w:hAnsi="Times New Roman" w:cs="Times New Roman"/>
          <w:b w:val="0"/>
          <w:i w:val="0"/>
          <w:szCs w:val="22"/>
        </w:rPr>
        <w:t>. Pokud Objednatel zjistí porušení této povinnosti, je Dopravc</w:t>
      </w:r>
      <w:r w:rsidR="00827053"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w:t>
      </w:r>
      <w:r w:rsidR="00827053" w:rsidRPr="00C97D38">
        <w:rPr>
          <w:rFonts w:ascii="Times New Roman" w:hAnsi="Times New Roman" w:cs="Times New Roman"/>
          <w:b w:val="0"/>
          <w:i w:val="0"/>
          <w:szCs w:val="22"/>
        </w:rPr>
        <w:t xml:space="preserve">povinen uhradit </w:t>
      </w:r>
      <w:r w:rsidR="007D1ADB" w:rsidRPr="00C97D38">
        <w:rPr>
          <w:rFonts w:ascii="Times New Roman" w:hAnsi="Times New Roman" w:cs="Times New Roman"/>
          <w:b w:val="0"/>
          <w:i w:val="0"/>
          <w:szCs w:val="22"/>
        </w:rPr>
        <w:t xml:space="preserve">Objednateli </w:t>
      </w:r>
      <w:r w:rsidRPr="00C97D38">
        <w:rPr>
          <w:rFonts w:ascii="Times New Roman" w:hAnsi="Times New Roman" w:cs="Times New Roman"/>
          <w:b w:val="0"/>
          <w:i w:val="0"/>
          <w:szCs w:val="22"/>
        </w:rPr>
        <w:t>smluvní pokutu, která bude dána součinem DOT a počtem</w:t>
      </w:r>
      <w:r w:rsidR="003F7FAC">
        <w:rPr>
          <w:rFonts w:ascii="Times New Roman" w:hAnsi="Times New Roman" w:cs="Times New Roman"/>
          <w:b w:val="0"/>
          <w:i w:val="0"/>
          <w:szCs w:val="22"/>
        </w:rPr>
        <w:t xml:space="preserve"> celých kalendářních</w:t>
      </w:r>
      <w:r w:rsidRPr="00C97D38">
        <w:rPr>
          <w:rFonts w:ascii="Times New Roman" w:hAnsi="Times New Roman" w:cs="Times New Roman"/>
          <w:b w:val="0"/>
          <w:i w:val="0"/>
          <w:szCs w:val="22"/>
        </w:rPr>
        <w:t xml:space="preserve"> měsíců uplynulých od </w:t>
      </w:r>
      <w:r w:rsidR="00F94A45">
        <w:rPr>
          <w:rFonts w:ascii="Times New Roman" w:hAnsi="Times New Roman" w:cs="Times New Roman"/>
          <w:b w:val="0"/>
          <w:i w:val="0"/>
          <w:szCs w:val="22"/>
        </w:rPr>
        <w:t>prvního dne měsíce, ve kterém došlo ke</w:t>
      </w:r>
      <w:r w:rsidR="00F94A45"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snížení poř</w:t>
      </w:r>
      <w:r w:rsidR="004B15C4" w:rsidRPr="00C97D38">
        <w:rPr>
          <w:rFonts w:ascii="Times New Roman" w:hAnsi="Times New Roman" w:cs="Times New Roman"/>
          <w:b w:val="0"/>
          <w:i w:val="0"/>
          <w:szCs w:val="22"/>
        </w:rPr>
        <w:t>i</w:t>
      </w:r>
      <w:r w:rsidR="0076047B" w:rsidRPr="00C97D38">
        <w:rPr>
          <w:rFonts w:ascii="Times New Roman" w:hAnsi="Times New Roman" w:cs="Times New Roman"/>
          <w:b w:val="0"/>
          <w:i w:val="0"/>
          <w:szCs w:val="22"/>
        </w:rPr>
        <w:t xml:space="preserve">zovací hodnoty </w:t>
      </w:r>
      <w:r w:rsidR="00CC3164">
        <w:rPr>
          <w:rFonts w:ascii="Times New Roman" w:hAnsi="Times New Roman" w:cs="Times New Roman"/>
          <w:b w:val="0"/>
          <w:i w:val="0"/>
          <w:szCs w:val="22"/>
        </w:rPr>
        <w:t>Vozidla</w:t>
      </w:r>
      <w:r w:rsidR="00CC3164" w:rsidRPr="00C97D38">
        <w:rPr>
          <w:rFonts w:ascii="Times New Roman" w:hAnsi="Times New Roman" w:cs="Times New Roman"/>
          <w:b w:val="0"/>
          <w:i w:val="0"/>
          <w:szCs w:val="22"/>
        </w:rPr>
        <w:t xml:space="preserve"> </w:t>
      </w:r>
      <w:r w:rsidR="0076047B" w:rsidRPr="00C97D38">
        <w:rPr>
          <w:rFonts w:ascii="Times New Roman" w:hAnsi="Times New Roman" w:cs="Times New Roman"/>
          <w:b w:val="0"/>
          <w:i w:val="0"/>
          <w:szCs w:val="22"/>
        </w:rPr>
        <w:t xml:space="preserve">o </w:t>
      </w:r>
      <w:r w:rsidRPr="00C97D38">
        <w:rPr>
          <w:rFonts w:ascii="Times New Roman" w:hAnsi="Times New Roman" w:cs="Times New Roman"/>
          <w:b w:val="0"/>
          <w:i w:val="0"/>
          <w:szCs w:val="22"/>
        </w:rPr>
        <w:t>poskyt</w:t>
      </w:r>
      <w:r w:rsidR="0076047B" w:rsidRPr="00C97D38">
        <w:rPr>
          <w:rFonts w:ascii="Times New Roman" w:hAnsi="Times New Roman" w:cs="Times New Roman"/>
          <w:b w:val="0"/>
          <w:i w:val="0"/>
          <w:szCs w:val="22"/>
        </w:rPr>
        <w:t>nutou</w:t>
      </w:r>
      <w:r w:rsidRPr="00C97D38">
        <w:rPr>
          <w:rFonts w:ascii="Times New Roman" w:hAnsi="Times New Roman" w:cs="Times New Roman"/>
          <w:b w:val="0"/>
          <w:i w:val="0"/>
          <w:szCs w:val="22"/>
        </w:rPr>
        <w:t xml:space="preserve"> dotac</w:t>
      </w:r>
      <w:r w:rsidR="0076047B" w:rsidRPr="00C97D38">
        <w:rPr>
          <w:rFonts w:ascii="Times New Roman" w:hAnsi="Times New Roman" w:cs="Times New Roman"/>
          <w:b w:val="0"/>
          <w:i w:val="0"/>
          <w:szCs w:val="22"/>
        </w:rPr>
        <w:t>i</w:t>
      </w:r>
      <w:r w:rsidRPr="00C97D38">
        <w:rPr>
          <w:rFonts w:ascii="Times New Roman" w:hAnsi="Times New Roman" w:cs="Times New Roman"/>
          <w:b w:val="0"/>
          <w:i w:val="0"/>
          <w:szCs w:val="22"/>
        </w:rPr>
        <w:t xml:space="preserve"> nebo od okamžiku účinnosti této Smlouvy (podle toho, který z těchto okamžiků nastal později) do okamžiku, kdy Objednatel toto porušení zjistil.</w:t>
      </w:r>
      <w:r w:rsidR="004C5B32" w:rsidRPr="00C97D38">
        <w:rPr>
          <w:rFonts w:ascii="Times New Roman" w:hAnsi="Times New Roman" w:cs="Times New Roman"/>
          <w:b w:val="0"/>
          <w:i w:val="0"/>
          <w:szCs w:val="22"/>
        </w:rPr>
        <w:t xml:space="preserve"> Obdobná pravidla platí pro případ, kdy</w:t>
      </w:r>
      <w:r w:rsidR="00CC3164">
        <w:rPr>
          <w:rFonts w:ascii="Times New Roman" w:hAnsi="Times New Roman" w:cs="Times New Roman"/>
          <w:b w:val="0"/>
          <w:i w:val="0"/>
          <w:szCs w:val="22"/>
        </w:rPr>
        <w:t xml:space="preserve"> takové Vozidlo</w:t>
      </w:r>
      <w:r w:rsidR="004C5B32" w:rsidRPr="00C97D38">
        <w:rPr>
          <w:rFonts w:ascii="Times New Roman" w:hAnsi="Times New Roman" w:cs="Times New Roman"/>
          <w:b w:val="0"/>
          <w:i w:val="0"/>
          <w:szCs w:val="22"/>
        </w:rPr>
        <w:t xml:space="preserve"> není v majetku Dopravce </w:t>
      </w:r>
      <w:r w:rsidR="006C171B" w:rsidRPr="00C97D38">
        <w:rPr>
          <w:rFonts w:ascii="Times New Roman" w:hAnsi="Times New Roman" w:cs="Times New Roman"/>
          <w:b w:val="0"/>
          <w:i w:val="0"/>
          <w:szCs w:val="22"/>
        </w:rPr>
        <w:t xml:space="preserve">(např. je </w:t>
      </w:r>
      <w:r w:rsidR="00CC3164" w:rsidRPr="00C97D38">
        <w:rPr>
          <w:rFonts w:ascii="Times New Roman" w:hAnsi="Times New Roman" w:cs="Times New Roman"/>
          <w:b w:val="0"/>
          <w:i w:val="0"/>
          <w:szCs w:val="22"/>
        </w:rPr>
        <w:t>pronajat</w:t>
      </w:r>
      <w:r w:rsidR="00CC3164">
        <w:rPr>
          <w:rFonts w:ascii="Times New Roman" w:hAnsi="Times New Roman" w:cs="Times New Roman"/>
          <w:b w:val="0"/>
          <w:i w:val="0"/>
          <w:szCs w:val="22"/>
        </w:rPr>
        <w:t>é</w:t>
      </w:r>
      <w:r w:rsidR="00CC3164" w:rsidRPr="00C97D38">
        <w:rPr>
          <w:rFonts w:ascii="Times New Roman" w:hAnsi="Times New Roman" w:cs="Times New Roman"/>
          <w:b w:val="0"/>
          <w:i w:val="0"/>
          <w:szCs w:val="22"/>
        </w:rPr>
        <w:t xml:space="preserve"> </w:t>
      </w:r>
      <w:r w:rsidR="006C171B" w:rsidRPr="00C97D38">
        <w:rPr>
          <w:rFonts w:ascii="Times New Roman" w:hAnsi="Times New Roman" w:cs="Times New Roman"/>
          <w:b w:val="0"/>
          <w:i w:val="0"/>
          <w:szCs w:val="22"/>
        </w:rPr>
        <w:t xml:space="preserve">od jiného subjektu, případně plnění smlouvy vykonává jiný dopravce formou </w:t>
      </w:r>
      <w:r w:rsidR="007F7CD1">
        <w:rPr>
          <w:rFonts w:ascii="Times New Roman" w:hAnsi="Times New Roman" w:cs="Times New Roman"/>
          <w:b w:val="0"/>
          <w:i w:val="0"/>
          <w:szCs w:val="22"/>
        </w:rPr>
        <w:t>pod</w:t>
      </w:r>
      <w:r w:rsidR="007F7CD1" w:rsidRPr="00C97D38">
        <w:rPr>
          <w:rFonts w:ascii="Times New Roman" w:hAnsi="Times New Roman" w:cs="Times New Roman"/>
          <w:b w:val="0"/>
          <w:i w:val="0"/>
          <w:szCs w:val="22"/>
        </w:rPr>
        <w:t>dodávky</w:t>
      </w:r>
      <w:r w:rsidR="006C171B" w:rsidRPr="00C97D38">
        <w:rPr>
          <w:rFonts w:ascii="Times New Roman" w:hAnsi="Times New Roman" w:cs="Times New Roman"/>
          <w:b w:val="0"/>
          <w:i w:val="0"/>
          <w:szCs w:val="22"/>
        </w:rPr>
        <w:t xml:space="preserve">), viz.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_Ref34126653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3.3</w:t>
      </w:r>
      <w:r w:rsidR="007E7672">
        <w:rPr>
          <w:rFonts w:ascii="Times New Roman" w:hAnsi="Times New Roman" w:cs="Times New Roman"/>
          <w:b w:val="0"/>
          <w:i w:val="0"/>
          <w:szCs w:val="22"/>
        </w:rPr>
        <w:fldChar w:fldCharType="end"/>
      </w:r>
      <w:r w:rsidR="006C171B" w:rsidRPr="00C97D38">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006C171B" w:rsidRPr="00C97D38">
        <w:rPr>
          <w:rFonts w:ascii="Times New Roman" w:hAnsi="Times New Roman" w:cs="Times New Roman"/>
          <w:b w:val="0"/>
          <w:i w:val="0"/>
          <w:szCs w:val="22"/>
        </w:rPr>
        <w:t xml:space="preserve">Smlouvy. </w:t>
      </w:r>
      <w:r w:rsidR="00DF5FAF" w:rsidRPr="00C97D38">
        <w:rPr>
          <w:rFonts w:ascii="Times New Roman" w:hAnsi="Times New Roman" w:cs="Times New Roman"/>
          <w:b w:val="0"/>
          <w:i w:val="0"/>
          <w:szCs w:val="22"/>
        </w:rPr>
        <w:t>Uplatnění smluvní pokuty podle tohoto odstavce nemá vliv na právo Objednatele dosud uhrazenou Odměnu za dobu, kdy měla být snížena o</w:t>
      </w:r>
      <w:r w:rsidR="00225C12">
        <w:rPr>
          <w:rFonts w:ascii="Times New Roman" w:hAnsi="Times New Roman" w:cs="Times New Roman"/>
          <w:b w:val="0"/>
          <w:i w:val="0"/>
          <w:szCs w:val="22"/>
        </w:rPr>
        <w:t> </w:t>
      </w:r>
      <w:r w:rsidR="00DF5FAF" w:rsidRPr="00C97D38">
        <w:rPr>
          <w:rFonts w:ascii="Times New Roman" w:hAnsi="Times New Roman" w:cs="Times New Roman"/>
          <w:b w:val="0"/>
          <w:i w:val="0"/>
          <w:szCs w:val="22"/>
        </w:rPr>
        <w:t xml:space="preserve">částku odpovídající DOT, přepočítat a příslušným způsobem snížit o částku DOT a </w:t>
      </w:r>
      <w:r w:rsidR="00D705EE" w:rsidRPr="00C97D38">
        <w:rPr>
          <w:rFonts w:ascii="Times New Roman" w:hAnsi="Times New Roman" w:cs="Times New Roman"/>
          <w:b w:val="0"/>
          <w:i w:val="0"/>
          <w:szCs w:val="22"/>
        </w:rPr>
        <w:t>tento rozdíl</w:t>
      </w:r>
      <w:r w:rsidR="00DF5FAF" w:rsidRPr="00C97D38">
        <w:rPr>
          <w:rFonts w:ascii="Times New Roman" w:hAnsi="Times New Roman" w:cs="Times New Roman"/>
          <w:b w:val="0"/>
          <w:i w:val="0"/>
          <w:szCs w:val="22"/>
        </w:rPr>
        <w:t xml:space="preserve"> následně </w:t>
      </w:r>
      <w:r w:rsidR="00D705EE" w:rsidRPr="00C97D38">
        <w:rPr>
          <w:rFonts w:ascii="Times New Roman" w:hAnsi="Times New Roman" w:cs="Times New Roman"/>
          <w:b w:val="0"/>
          <w:i w:val="0"/>
          <w:szCs w:val="22"/>
        </w:rPr>
        <w:t>jednostranně započítat na Zálohu na odměnu či Doplatek odměny v </w:t>
      </w:r>
      <w:r w:rsidR="00DF5FAF" w:rsidRPr="00C97D38">
        <w:rPr>
          <w:rFonts w:ascii="Times New Roman" w:hAnsi="Times New Roman" w:cs="Times New Roman"/>
          <w:b w:val="0"/>
          <w:i w:val="0"/>
          <w:szCs w:val="22"/>
        </w:rPr>
        <w:t xml:space="preserve">následujících </w:t>
      </w:r>
      <w:r w:rsidR="00D705EE" w:rsidRPr="00C97D38">
        <w:rPr>
          <w:rFonts w:ascii="Times New Roman" w:hAnsi="Times New Roman" w:cs="Times New Roman"/>
          <w:b w:val="0"/>
          <w:i w:val="0"/>
          <w:szCs w:val="22"/>
        </w:rPr>
        <w:t>obdobích</w:t>
      </w:r>
      <w:r w:rsidR="0087382D" w:rsidRPr="00C97D38">
        <w:rPr>
          <w:rFonts w:ascii="Times New Roman" w:hAnsi="Times New Roman" w:cs="Times New Roman"/>
          <w:b w:val="0"/>
          <w:i w:val="0"/>
          <w:szCs w:val="22"/>
        </w:rPr>
        <w:t>.</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2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de ze 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23"/>
    </w:p>
    <w:p w14:paraId="0FFFB6BD" w14:textId="4AABED04"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1128D2E9"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2FF502"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3.7</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58D728B0"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5140D568"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3.8</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5385126A" w:rsidR="00AC4979" w:rsidRPr="00C97D38" w:rsidRDefault="00AC4979" w:rsidP="00002813">
      <w:pPr>
        <w:pStyle w:val="Clanek11"/>
        <w:ind w:hanging="754"/>
        <w:rPr>
          <w:rFonts w:ascii="Times New Roman" w:hAnsi="Times New Roman" w:cs="Times New Roman"/>
          <w:b w:val="0"/>
          <w:i w:val="0"/>
          <w:szCs w:val="22"/>
        </w:rPr>
      </w:pPr>
      <w:bookmarkStart w:id="24" w:name="_Ref524588176"/>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km bude vypočtena dle následujícího vzorce:</w:t>
      </w:r>
      <w:bookmarkEnd w:id="24"/>
    </w:p>
    <w:p w14:paraId="16E2B5E0" w14:textId="5A5EE8AE"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777777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195656A6"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 xml:space="preserve">Část </w:t>
      </w:r>
      <w:r w:rsidR="0027559A">
        <w:rPr>
          <w:rFonts w:ascii="Times New Roman" w:hAnsi="Times New Roman" w:cs="Times New Roman"/>
          <w:b w:val="0"/>
          <w:i w:val="0"/>
          <w:szCs w:val="22"/>
        </w:rPr>
        <w:lastRenderedPageBreak/>
        <w:t>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66214B3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6E4797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indexu spotřebitelských cen Českého statistického úřadu</w:t>
      </w:r>
      <w:r w:rsidR="00D75AF3" w:rsidRPr="00C97D38" w:rsidDel="00D75AF3">
        <w:rPr>
          <w:rFonts w:ascii="Times New Roman" w:hAnsi="Times New Roman" w:cs="Times New Roman"/>
          <w:b w:val="0"/>
          <w:i w:val="0"/>
          <w:szCs w:val="22"/>
        </w:rPr>
        <w:t xml:space="preserve">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264F816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5150151E"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576064">
        <w:rPr>
          <w:rFonts w:ascii="Times New Roman" w:hAnsi="Times New Roman" w:cs="Times New Roman"/>
          <w:b w:val="0"/>
          <w:i w:val="0"/>
          <w:szCs w:val="22"/>
        </w:rPr>
        <w:t>20</w:t>
      </w:r>
      <w:r w:rsidR="000E4812">
        <w:rPr>
          <w:rFonts w:ascii="Times New Roman" w:hAnsi="Times New Roman" w:cs="Times New Roman"/>
          <w:b w:val="0"/>
          <w:i w:val="0"/>
          <w:szCs w:val="22"/>
        </w:rPr>
        <w:t>20</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4E7E7026" w:rsidR="00AC4979" w:rsidRPr="00C97D38" w:rsidRDefault="00AC4979" w:rsidP="00AC4979">
      <w:pPr>
        <w:pStyle w:val="Clanek11"/>
        <w:ind w:hanging="754"/>
        <w:rPr>
          <w:rFonts w:ascii="Times New Roman" w:hAnsi="Times New Roman" w:cs="Times New Roman"/>
          <w:b w:val="0"/>
          <w:i w:val="0"/>
          <w:szCs w:val="22"/>
        </w:rPr>
      </w:pPr>
      <w:bookmarkStart w:id="2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25"/>
    </w:p>
    <w:p w14:paraId="46A74E55" w14:textId="6F824AA2"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77777777"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705978A0" w14:textId="14695E30"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77385E0A"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28F75391"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219ACE4F"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5DA89779"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(bez DPH) mezi obdobím listopad roku 201</w:t>
      </w:r>
      <w:r w:rsidR="000E4812">
        <w:rPr>
          <w:rFonts w:ascii="Times New Roman" w:hAnsi="Times New Roman" w:cs="Times New Roman"/>
          <w:b w:val="0"/>
          <w:i w:val="0"/>
          <w:szCs w:val="22"/>
        </w:rPr>
        <w:t>9</w:t>
      </w:r>
      <w:r w:rsidR="00C06CF5">
        <w:rPr>
          <w:rFonts w:ascii="Times New Roman" w:hAnsi="Times New Roman" w:cs="Times New Roman"/>
          <w:b w:val="0"/>
          <w:i w:val="0"/>
          <w:szCs w:val="22"/>
        </w:rPr>
        <w:t xml:space="preserve"> až říjen roku 20</w:t>
      </w:r>
      <w:r w:rsidR="000E4812">
        <w:rPr>
          <w:rFonts w:ascii="Times New Roman" w:hAnsi="Times New Roman" w:cs="Times New Roman"/>
          <w:b w:val="0"/>
          <w:i w:val="0"/>
          <w:szCs w:val="22"/>
        </w:rPr>
        <w:t>20</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listopad roku 201</w:t>
      </w:r>
      <w:r w:rsidR="000E4812">
        <w:rPr>
          <w:rFonts w:ascii="Times New Roman" w:hAnsi="Times New Roman" w:cs="Times New Roman"/>
          <w:b w:val="0"/>
          <w:i w:val="0"/>
          <w:szCs w:val="22"/>
        </w:rPr>
        <w:t>8</w:t>
      </w:r>
      <w:r w:rsidR="00C06CF5" w:rsidRPr="00E73C15">
        <w:rPr>
          <w:rFonts w:ascii="Times New Roman" w:hAnsi="Times New Roman" w:cs="Times New Roman"/>
          <w:b w:val="0"/>
          <w:i w:val="0"/>
          <w:szCs w:val="22"/>
        </w:rPr>
        <w:t xml:space="preserve"> až říjen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26" w:name="_Ref34126780"/>
      <w:bookmarkStart w:id="27" w:name="_Ref524588193"/>
      <w:bookmarkStart w:id="2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2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0F7D709E"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w:t>
      </w:r>
      <w:r w:rsidRPr="00C97D38">
        <w:rPr>
          <w:rFonts w:ascii="Times New Roman" w:hAnsi="Times New Roman" w:cs="Times New Roman"/>
          <w:b w:val="0"/>
          <w:i w:val="0"/>
          <w:szCs w:val="22"/>
        </w:rPr>
        <w:lastRenderedPageBreak/>
        <w:t xml:space="preserve">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24DD7639"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201</w:t>
      </w:r>
      <w:r w:rsidR="000E4812">
        <w:rPr>
          <w:rFonts w:ascii="Times New Roman" w:hAnsi="Times New Roman" w:cs="Times New Roman"/>
          <w:b w:val="0"/>
          <w:i w:val="0"/>
          <w:szCs w:val="22"/>
        </w:rPr>
        <w:t>9</w:t>
      </w:r>
      <w:r>
        <w:rPr>
          <w:rFonts w:ascii="Times New Roman" w:hAnsi="Times New Roman" w:cs="Times New Roman"/>
          <w:b w:val="0"/>
          <w:i w:val="0"/>
          <w:szCs w:val="22"/>
        </w:rPr>
        <w:t xml:space="preserve"> až září roku 20</w:t>
      </w:r>
      <w:r w:rsidR="000E4812">
        <w:rPr>
          <w:rFonts w:ascii="Times New Roman" w:hAnsi="Times New Roman" w:cs="Times New Roman"/>
          <w:b w:val="0"/>
          <w:i w:val="0"/>
          <w:szCs w:val="22"/>
        </w:rPr>
        <w:t>20</w:t>
      </w:r>
      <w:r>
        <w:rPr>
          <w:rFonts w:ascii="Times New Roman" w:hAnsi="Times New Roman" w:cs="Times New Roman"/>
          <w:b w:val="0"/>
          <w:i w:val="0"/>
          <w:szCs w:val="22"/>
        </w:rPr>
        <w:t xml:space="preserve"> a </w:t>
      </w:r>
      <w:r w:rsidRPr="00E73C15">
        <w:rPr>
          <w:rFonts w:ascii="Times New Roman" w:hAnsi="Times New Roman" w:cs="Times New Roman"/>
          <w:b w:val="0"/>
          <w:i w:val="0"/>
          <w:szCs w:val="22"/>
        </w:rPr>
        <w:t>obdobím říjen roku 201</w:t>
      </w:r>
      <w:r w:rsidR="000E4812">
        <w:rPr>
          <w:rFonts w:ascii="Times New Roman" w:hAnsi="Times New Roman" w:cs="Times New Roman"/>
          <w:b w:val="0"/>
          <w:i w:val="0"/>
          <w:szCs w:val="22"/>
        </w:rPr>
        <w:t>8</w:t>
      </w:r>
      <w:r w:rsidRPr="00E73C15">
        <w:rPr>
          <w:rFonts w:ascii="Times New Roman" w:hAnsi="Times New Roman" w:cs="Times New Roman"/>
          <w:b w:val="0"/>
          <w:i w:val="0"/>
          <w:szCs w:val="22"/>
        </w:rPr>
        <w:t xml:space="preserve"> až září roku 201</w:t>
      </w:r>
      <w:r w:rsidR="000E4812">
        <w:rPr>
          <w:rFonts w:ascii="Times New Roman" w:hAnsi="Times New Roman" w:cs="Times New Roman"/>
          <w:b w:val="0"/>
          <w:i w:val="0"/>
          <w:szCs w:val="22"/>
        </w:rPr>
        <w:t>9</w:t>
      </w:r>
      <w:r w:rsidRPr="00E73C15">
        <w:rPr>
          <w:rFonts w:ascii="Times New Roman" w:hAnsi="Times New Roman" w:cs="Times New Roman"/>
          <w:b w:val="0"/>
          <w:i w:val="0"/>
          <w:szCs w:val="22"/>
        </w:rPr>
        <w:t>, tzn. prvním dnem, v němž dojde ke změně části Nabídkové ceny podle tohoto odstavce, je 1. 1. 202</w:t>
      </w:r>
      <w:r w:rsidR="000E4812">
        <w:rPr>
          <w:rFonts w:ascii="Times New Roman" w:hAnsi="Times New Roman" w:cs="Times New Roman"/>
          <w:b w:val="0"/>
          <w:i w:val="0"/>
          <w:szCs w:val="22"/>
        </w:rPr>
        <w:t>1</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 xml:space="preserve">ěsíční mzdy v odvětví </w:t>
      </w:r>
      <w:r>
        <w:rPr>
          <w:rFonts w:ascii="Times New Roman" w:hAnsi="Times New Roman" w:cs="Times New Roman"/>
          <w:b w:val="0"/>
          <w:i w:val="0"/>
          <w:szCs w:val="22"/>
        </w:rPr>
        <w:lastRenderedPageBreak/>
        <w:t>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6EE23F5C" w:rsidR="00617B87" w:rsidRP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51D43881" w14:textId="24EB4955" w:rsidR="001A0DAE" w:rsidRPr="001A0DAE" w:rsidRDefault="00D00566" w:rsidP="001A0DAE">
      <w:pPr>
        <w:pStyle w:val="Clanek11"/>
        <w:rPr>
          <w:rFonts w:ascii="Times New Roman" w:hAnsi="Times New Roman" w:cs="Times New Roman"/>
          <w:b w:val="0"/>
          <w:i w:val="0"/>
        </w:rPr>
      </w:pPr>
      <w:bookmarkStart w:id="29" w:name="_Ref277539865"/>
      <w:bookmarkStart w:id="30" w:name="_Ref34126988"/>
      <w:bookmarkEnd w:id="27"/>
      <w:bookmarkEnd w:id="28"/>
      <w:r w:rsidRPr="00C97D38">
        <w:rPr>
          <w:rFonts w:ascii="Times New Roman" w:hAnsi="Times New Roman" w:cs="Times New Roman"/>
          <w:b w:val="0"/>
          <w:i w:val="0"/>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rPr>
        <w:t xml:space="preserve"> </w:t>
      </w:r>
      <w:r w:rsidR="00370375" w:rsidRPr="00E73C15">
        <w:rPr>
          <w:rFonts w:ascii="Times New Roman" w:hAnsi="Times New Roman" w:cs="Times New Roman"/>
          <w:b w:val="0"/>
          <w:i w:val="0"/>
          <w:szCs w:val="22"/>
        </w:rPr>
        <w:t>Dopravce za 1 km bude ze strany Objednatele dále každoročně upravena (tzn. zvýšena či snížena) s účinností od 1. 1. roku R</w:t>
      </w:r>
      <w:r w:rsidRPr="00C97D38">
        <w:rPr>
          <w:rFonts w:ascii="Times New Roman" w:hAnsi="Times New Roman" w:cs="Times New Roman"/>
          <w:b w:val="0"/>
          <w:i w:val="0"/>
        </w:rPr>
        <w:t xml:space="preserve"> </w:t>
      </w:r>
      <w:r w:rsidR="00285C68" w:rsidRPr="00C97D38">
        <w:rPr>
          <w:rFonts w:ascii="Times New Roman" w:hAnsi="Times New Roman" w:cs="Times New Roman"/>
          <w:b w:val="0"/>
          <w:i w:val="0"/>
        </w:rPr>
        <w:t>v případě, že dojde v důsledku požadavků Objednatele na změnu rozsahu Závazku ve</w:t>
      </w:r>
      <w:r w:rsidR="00BE1D04" w:rsidRPr="00C97D38">
        <w:rPr>
          <w:rFonts w:ascii="Times New Roman" w:hAnsi="Times New Roman" w:cs="Times New Roman"/>
          <w:b w:val="0"/>
          <w:i w:val="0"/>
        </w:rPr>
        <w:t>řejné služby dle této Smlouvy k</w:t>
      </w:r>
      <w:r w:rsidR="00370375">
        <w:rPr>
          <w:rFonts w:ascii="Times New Roman" w:hAnsi="Times New Roman" w:cs="Times New Roman"/>
          <w:b w:val="0"/>
          <w:i w:val="0"/>
        </w:rPr>
        <w:t>e</w:t>
      </w:r>
      <w:r w:rsidR="00BE1D04" w:rsidRPr="00C97D38">
        <w:rPr>
          <w:rFonts w:ascii="Times New Roman" w:hAnsi="Times New Roman" w:cs="Times New Roman"/>
          <w:b w:val="0"/>
          <w:i w:val="0"/>
        </w:rPr>
        <w:t xml:space="preserve"> </w:t>
      </w:r>
      <w:r w:rsidR="00C82EF2" w:rsidRPr="00C97D38">
        <w:rPr>
          <w:rFonts w:ascii="Times New Roman" w:hAnsi="Times New Roman" w:cs="Times New Roman"/>
          <w:b w:val="0"/>
          <w:i w:val="0"/>
        </w:rPr>
        <w:t>změn</w:t>
      </w:r>
      <w:r w:rsidR="00370375">
        <w:rPr>
          <w:rFonts w:ascii="Times New Roman" w:hAnsi="Times New Roman" w:cs="Times New Roman"/>
          <w:b w:val="0"/>
          <w:i w:val="0"/>
        </w:rPr>
        <w:t>ě</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 xml:space="preserve">aktuálního ročního </w:t>
      </w:r>
      <w:r w:rsidR="00C82EF2" w:rsidRPr="00C97D38">
        <w:rPr>
          <w:rFonts w:ascii="Times New Roman" w:hAnsi="Times New Roman" w:cs="Times New Roman"/>
          <w:b w:val="0"/>
          <w:i w:val="0"/>
        </w:rPr>
        <w:t xml:space="preserve">proběhu na Vozidlo </w:t>
      </w:r>
      <w:r w:rsidR="00370375">
        <w:rPr>
          <w:rFonts w:ascii="Times New Roman" w:hAnsi="Times New Roman" w:cs="Times New Roman"/>
          <w:b w:val="0"/>
          <w:i w:val="0"/>
        </w:rPr>
        <w:t>pro</w:t>
      </w:r>
      <w:r w:rsidR="00C82EF2" w:rsidRPr="00C97D38">
        <w:rPr>
          <w:rFonts w:ascii="Times New Roman" w:hAnsi="Times New Roman" w:cs="Times New Roman"/>
          <w:b w:val="0"/>
          <w:i w:val="0"/>
        </w:rPr>
        <w:t xml:space="preserve"> </w:t>
      </w:r>
      <w:r w:rsidR="00370375">
        <w:rPr>
          <w:rFonts w:ascii="Times New Roman" w:hAnsi="Times New Roman" w:cs="Times New Roman"/>
          <w:b w:val="0"/>
          <w:i w:val="0"/>
        </w:rPr>
        <w:t>kalendářní</w:t>
      </w:r>
      <w:r w:rsidR="00C82EF2" w:rsidRPr="00C97D38">
        <w:rPr>
          <w:rFonts w:ascii="Times New Roman" w:hAnsi="Times New Roman" w:cs="Times New Roman"/>
          <w:b w:val="0"/>
          <w:i w:val="0"/>
        </w:rPr>
        <w:t xml:space="preserve"> rok</w:t>
      </w:r>
      <w:r w:rsidR="00370375">
        <w:rPr>
          <w:rFonts w:ascii="Times New Roman" w:hAnsi="Times New Roman" w:cs="Times New Roman"/>
          <w:b w:val="0"/>
          <w:i w:val="0"/>
        </w:rPr>
        <w:t xml:space="preserve"> R</w:t>
      </w:r>
      <w:r w:rsidR="00C57610" w:rsidRPr="00C97D38">
        <w:rPr>
          <w:rFonts w:ascii="Times New Roman" w:hAnsi="Times New Roman" w:cs="Times New Roman"/>
          <w:b w:val="0"/>
          <w:i w:val="0"/>
        </w:rPr>
        <w:t xml:space="preserve">, přičemž výchozím stavem, se kterým budou změny poměřovány, je </w:t>
      </w:r>
      <w:r w:rsidR="007E7AA0" w:rsidRPr="00C97D38">
        <w:rPr>
          <w:rFonts w:ascii="Times New Roman" w:hAnsi="Times New Roman" w:cs="Times New Roman"/>
          <w:b w:val="0"/>
          <w:i w:val="0"/>
        </w:rPr>
        <w:t>Základní roční proběh</w:t>
      </w:r>
      <w:r w:rsidR="00370375">
        <w:rPr>
          <w:rFonts w:ascii="Times New Roman" w:hAnsi="Times New Roman" w:cs="Times New Roman"/>
          <w:b w:val="0"/>
          <w:i w:val="0"/>
        </w:rPr>
        <w:t xml:space="preserve">. </w:t>
      </w:r>
      <w:bookmarkEnd w:id="29"/>
      <w:r w:rsidR="001C6440">
        <w:rPr>
          <w:rFonts w:ascii="Times New Roman" w:hAnsi="Times New Roman" w:cs="Times New Roman"/>
          <w:b w:val="0"/>
          <w:i w:val="0"/>
          <w:szCs w:val="22"/>
        </w:rPr>
        <w:t>V tomto směru upravená výše</w:t>
      </w:r>
      <w:r w:rsidR="001A0DAE">
        <w:rPr>
          <w:rFonts w:ascii="Times New Roman" w:hAnsi="Times New Roman" w:cs="Times New Roman"/>
          <w:b w:val="0"/>
          <w:i w:val="0"/>
          <w:szCs w:val="22"/>
        </w:rPr>
        <w:t xml:space="preserve"> </w:t>
      </w:r>
      <w:r w:rsidR="001A0DAE" w:rsidRPr="00C97D38">
        <w:rPr>
          <w:rFonts w:ascii="Times New Roman" w:hAnsi="Times New Roman" w:cs="Times New Roman"/>
          <w:b w:val="0"/>
          <w:i w:val="0"/>
          <w:szCs w:val="22"/>
        </w:rPr>
        <w:t>Nabídkové ceny za 1</w:t>
      </w:r>
      <w:r w:rsidR="001A0DAE">
        <w:rPr>
          <w:rFonts w:ascii="Times New Roman" w:hAnsi="Times New Roman" w:cs="Times New Roman"/>
          <w:b w:val="0"/>
          <w:i w:val="0"/>
          <w:szCs w:val="22"/>
        </w:rPr>
        <w:t> </w:t>
      </w:r>
      <w:r w:rsidR="001A0DAE" w:rsidRPr="00C97D38">
        <w:rPr>
          <w:rFonts w:ascii="Times New Roman" w:hAnsi="Times New Roman" w:cs="Times New Roman"/>
          <w:b w:val="0"/>
          <w:i w:val="0"/>
          <w:szCs w:val="22"/>
        </w:rPr>
        <w:t>km bude vypočtena dle následujícího vzorce</w:t>
      </w:r>
      <w:r w:rsidR="001A0DAE">
        <w:rPr>
          <w:rFonts w:ascii="Times New Roman" w:hAnsi="Times New Roman" w:cs="Times New Roman"/>
          <w:b w:val="0"/>
          <w:i w:val="0"/>
          <w:szCs w:val="22"/>
        </w:rPr>
        <w:t>:</w:t>
      </w:r>
      <w:bookmarkEnd w:id="30"/>
    </w:p>
    <w:p w14:paraId="2A3CF0F6" w14:textId="57C340AC" w:rsidR="001A0DAE" w:rsidRDefault="001A0DAE" w:rsidP="008E24C4">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 xml:space="preserve">x </w:t>
      </w:r>
      <w:r w:rsidR="00BF1C9F">
        <w:rPr>
          <w:rFonts w:ascii="Times New Roman" w:hAnsi="Times New Roman" w:cs="Times New Roman"/>
          <w:i w:val="0"/>
          <w:szCs w:val="22"/>
        </w:rPr>
        <w:t>(</w:t>
      </w:r>
      <w:r w:rsidR="009116E7">
        <w:rPr>
          <w:rFonts w:ascii="Times New Roman" w:hAnsi="Times New Roman" w:cs="Times New Roman"/>
          <w:i w:val="0"/>
          <w:szCs w:val="22"/>
        </w:rPr>
        <w:t xml:space="preserve">0,7 </w:t>
      </w:r>
      <w:r w:rsidR="00BF1C9F">
        <w:rPr>
          <w:rFonts w:ascii="Times New Roman" w:hAnsi="Times New Roman" w:cs="Times New Roman"/>
          <w:i w:val="0"/>
          <w:szCs w:val="22"/>
        </w:rPr>
        <w:t xml:space="preserve">+ </w:t>
      </w:r>
      <w:r w:rsidR="009116E7">
        <w:rPr>
          <w:rFonts w:ascii="Times New Roman" w:hAnsi="Times New Roman" w:cs="Times New Roman"/>
          <w:i w:val="0"/>
          <w:szCs w:val="22"/>
        </w:rPr>
        <w:t xml:space="preserve">0,3 x </w:t>
      </w:r>
      <w:r w:rsidR="00BF1C9F">
        <w:rPr>
          <w:rFonts w:ascii="Times New Roman" w:hAnsi="Times New Roman" w:cs="Times New Roman"/>
          <w:i w:val="0"/>
          <w:szCs w:val="22"/>
        </w:rPr>
        <w:t>ZRP / ARP)</w:t>
      </w:r>
    </w:p>
    <w:p w14:paraId="36514D82" w14:textId="6817563B"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b w:val="0"/>
          <w:i w:val="0"/>
          <w:szCs w:val="22"/>
        </w:rPr>
        <w:t>kde</w:t>
      </w:r>
    </w:p>
    <w:p w14:paraId="625405C0" w14:textId="5167EE1A" w:rsidR="00BF1C9F"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8E24C4">
        <w:rPr>
          <w:rFonts w:ascii="Times New Roman" w:hAnsi="Times New Roman" w:cs="Times New Roman"/>
          <w:i w:val="0"/>
        </w:rPr>
        <w:t>C</w:t>
      </w:r>
      <w:r w:rsidRPr="008E24C4">
        <w:rPr>
          <w:rFonts w:ascii="Times New Roman" w:hAnsi="Times New Roman" w:cs="Times New Roman"/>
          <w:i w:val="0"/>
          <w:vertAlign w:val="subscript"/>
        </w:rPr>
        <w:t>kmF</w:t>
      </w:r>
      <w:r w:rsidRPr="008E24C4">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sidR="001C6440">
        <w:rPr>
          <w:rFonts w:ascii="Times New Roman" w:hAnsi="Times New Roman" w:cs="Times New Roman"/>
          <w:b w:val="0"/>
          <w:i w:val="0"/>
          <w:szCs w:val="22"/>
        </w:rPr>
        <w:t xml:space="preserve"> podle tohoto ustanovení.</w:t>
      </w:r>
    </w:p>
    <w:p w14:paraId="5507898C" w14:textId="3011792B" w:rsidR="008E24C4" w:rsidRPr="008E24C4" w:rsidRDefault="00BF1C9F" w:rsidP="008E24C4">
      <w:pPr>
        <w:pStyle w:val="Clanek11"/>
        <w:numPr>
          <w:ilvl w:val="0"/>
          <w:numId w:val="0"/>
        </w:numPr>
        <w:spacing w:before="0" w:after="0"/>
        <w:ind w:left="941" w:hanging="567"/>
        <w:rPr>
          <w:rFonts w:ascii="Times New Roman" w:hAnsi="Times New Roman" w:cs="Times New Roman"/>
          <w:b w:val="0"/>
          <w:i w:val="0"/>
          <w:szCs w:val="22"/>
        </w:rPr>
      </w:pP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00F145FD">
        <w:rPr>
          <w:rFonts w:ascii="Times New Roman" w:hAnsi="Times New Roman" w:cs="Times New Roman"/>
          <w:b w:val="0"/>
          <w:i w:val="0"/>
          <w:szCs w:val="22"/>
        </w:rPr>
        <w:t xml:space="preserve"> 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F145FD">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5C94E26E" w14:textId="5E9EE810" w:rsidR="00BF1C9F" w:rsidRDefault="00BF1C9F" w:rsidP="008E24C4">
      <w:pPr>
        <w:pStyle w:val="Clanek11"/>
        <w:numPr>
          <w:ilvl w:val="0"/>
          <w:numId w:val="0"/>
        </w:numPr>
        <w:spacing w:before="0" w:after="0"/>
        <w:ind w:left="941" w:hanging="567"/>
        <w:rPr>
          <w:rFonts w:ascii="Times New Roman" w:hAnsi="Times New Roman" w:cs="Times New Roman"/>
          <w:b w:val="0"/>
          <w:i w:val="0"/>
        </w:rPr>
      </w:pPr>
      <w:r w:rsidRPr="008E24C4">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4D26F196" w14:textId="1838008C" w:rsidR="00BF1C9F" w:rsidRPr="00BF1C9F" w:rsidRDefault="00BF1C9F" w:rsidP="00BF1C9F">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p w14:paraId="285238C7" w14:textId="77777777" w:rsidR="00645375" w:rsidRPr="00C97D38" w:rsidRDefault="00645375" w:rsidP="00DB4D7F">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p>
    <w:p w14:paraId="2D044F9D" w14:textId="643129A9" w:rsidR="001C6440" w:rsidRPr="001A0DAE" w:rsidRDefault="00285C68" w:rsidP="001C6440">
      <w:pPr>
        <w:pStyle w:val="Clanek11"/>
        <w:rPr>
          <w:rFonts w:ascii="Times New Roman" w:hAnsi="Times New Roman" w:cs="Times New Roman"/>
          <w:b w:val="0"/>
          <w:i w:val="0"/>
        </w:rPr>
      </w:pPr>
      <w:bookmarkStart w:id="31" w:name="_Ref34127005"/>
      <w:bookmarkStart w:id="32" w:name="_Ref277539881"/>
      <w:r w:rsidRPr="00C97D38">
        <w:rPr>
          <w:rFonts w:ascii="Times New Roman" w:hAnsi="Times New Roman" w:cs="Times New Roman"/>
          <w:b w:val="0"/>
          <w:i w:val="0"/>
          <w:szCs w:val="22"/>
        </w:rPr>
        <w:t xml:space="preserve">Výše </w:t>
      </w:r>
      <w:r w:rsidR="004B6C56" w:rsidRPr="00C97D38">
        <w:rPr>
          <w:rFonts w:ascii="Times New Roman" w:hAnsi="Times New Roman" w:cs="Times New Roman"/>
          <w:b w:val="0"/>
          <w:i w:val="0"/>
          <w:szCs w:val="22"/>
        </w:rPr>
        <w:t>Nabídkové ceny</w:t>
      </w:r>
      <w:r w:rsidRPr="00C97D38">
        <w:rPr>
          <w:rFonts w:ascii="Times New Roman" w:hAnsi="Times New Roman" w:cs="Times New Roman"/>
          <w:b w:val="0"/>
          <w:i w:val="0"/>
          <w:szCs w:val="22"/>
        </w:rPr>
        <w:t xml:space="preserve"> </w:t>
      </w:r>
      <w:r w:rsidR="003F274A" w:rsidRPr="00E73C15">
        <w:rPr>
          <w:rFonts w:ascii="Times New Roman" w:hAnsi="Times New Roman" w:cs="Times New Roman"/>
          <w:b w:val="0"/>
          <w:i w:val="0"/>
          <w:szCs w:val="22"/>
        </w:rPr>
        <w:t>Dopravce za 1 km bude ze strany Objednatele</w:t>
      </w:r>
      <w:r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v průběhu roku R upravena </w:t>
      </w:r>
      <w:r w:rsidRPr="00C97D38">
        <w:rPr>
          <w:rFonts w:ascii="Times New Roman" w:hAnsi="Times New Roman" w:cs="Times New Roman"/>
          <w:b w:val="0"/>
          <w:i w:val="0"/>
          <w:szCs w:val="22"/>
        </w:rPr>
        <w:t xml:space="preserve">v případě, </w:t>
      </w:r>
      <w:r w:rsidR="00C82EF2" w:rsidRPr="00C97D38">
        <w:rPr>
          <w:rFonts w:ascii="Times New Roman" w:hAnsi="Times New Roman" w:cs="Times New Roman"/>
          <w:b w:val="0"/>
          <w:i w:val="0"/>
          <w:szCs w:val="22"/>
        </w:rPr>
        <w:t>že dojde v důsledku požadavků Objednatele na změnu rozsahu Závazku veřejné služby dle této Smlouvy k</w:t>
      </w:r>
      <w:r w:rsidR="003F274A">
        <w:rPr>
          <w:rFonts w:ascii="Times New Roman" w:hAnsi="Times New Roman" w:cs="Times New Roman"/>
          <w:b w:val="0"/>
          <w:i w:val="0"/>
          <w:szCs w:val="22"/>
        </w:rPr>
        <w:t xml:space="preserve"> takové</w:t>
      </w:r>
      <w:r w:rsidR="00C82EF2" w:rsidRPr="00C97D38">
        <w:rPr>
          <w:rFonts w:ascii="Times New Roman" w:hAnsi="Times New Roman" w:cs="Times New Roman"/>
          <w:b w:val="0"/>
          <w:i w:val="0"/>
          <w:szCs w:val="22"/>
        </w:rPr>
        <w:t xml:space="preserve"> změn</w:t>
      </w:r>
      <w:r w:rsidR="003F274A">
        <w:rPr>
          <w:rFonts w:ascii="Times New Roman" w:hAnsi="Times New Roman" w:cs="Times New Roman"/>
          <w:b w:val="0"/>
          <w:i w:val="0"/>
          <w:szCs w:val="22"/>
        </w:rPr>
        <w:t>ě</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 xml:space="preserve">aktuálního ročního </w:t>
      </w:r>
      <w:r w:rsidR="00C82EF2" w:rsidRPr="00C97D38">
        <w:rPr>
          <w:rFonts w:ascii="Times New Roman" w:hAnsi="Times New Roman" w:cs="Times New Roman"/>
          <w:b w:val="0"/>
          <w:i w:val="0"/>
          <w:szCs w:val="22"/>
        </w:rPr>
        <w:t xml:space="preserve">proběhu na Vozidlo </w:t>
      </w:r>
      <w:r w:rsidR="003F274A">
        <w:rPr>
          <w:rFonts w:ascii="Times New Roman" w:hAnsi="Times New Roman" w:cs="Times New Roman"/>
          <w:b w:val="0"/>
          <w:i w:val="0"/>
          <w:szCs w:val="22"/>
        </w:rPr>
        <w:t>pro</w:t>
      </w:r>
      <w:r w:rsidR="00C82EF2" w:rsidRPr="00C97D38">
        <w:rPr>
          <w:rFonts w:ascii="Times New Roman" w:hAnsi="Times New Roman" w:cs="Times New Roman"/>
          <w:b w:val="0"/>
          <w:i w:val="0"/>
          <w:szCs w:val="22"/>
        </w:rPr>
        <w:t xml:space="preserve"> </w:t>
      </w:r>
      <w:r w:rsidR="003F274A">
        <w:rPr>
          <w:rFonts w:ascii="Times New Roman" w:hAnsi="Times New Roman" w:cs="Times New Roman"/>
          <w:b w:val="0"/>
          <w:i w:val="0"/>
          <w:szCs w:val="22"/>
        </w:rPr>
        <w:t>kalendářní</w:t>
      </w:r>
      <w:r w:rsidR="00C82EF2" w:rsidRPr="00C97D38">
        <w:rPr>
          <w:rFonts w:ascii="Times New Roman" w:hAnsi="Times New Roman" w:cs="Times New Roman"/>
          <w:b w:val="0"/>
          <w:i w:val="0"/>
          <w:szCs w:val="22"/>
        </w:rPr>
        <w:t xml:space="preserve"> rok</w:t>
      </w:r>
      <w:r w:rsidR="003F274A">
        <w:rPr>
          <w:rFonts w:ascii="Times New Roman" w:hAnsi="Times New Roman" w:cs="Times New Roman"/>
          <w:b w:val="0"/>
          <w:i w:val="0"/>
          <w:szCs w:val="22"/>
        </w:rPr>
        <w:t xml:space="preserve"> R</w:t>
      </w:r>
      <w:r w:rsidR="00BE5F51" w:rsidRPr="00C97D38">
        <w:rPr>
          <w:rFonts w:ascii="Times New Roman" w:hAnsi="Times New Roman" w:cs="Times New Roman"/>
          <w:b w:val="0"/>
          <w:i w:val="0"/>
        </w:rPr>
        <w:t xml:space="preserve">, </w:t>
      </w:r>
      <w:r w:rsidR="003F274A">
        <w:rPr>
          <w:rFonts w:ascii="Times New Roman" w:hAnsi="Times New Roman" w:cs="Times New Roman"/>
          <w:b w:val="0"/>
          <w:i w:val="0"/>
        </w:rPr>
        <w:t xml:space="preserve">kdy bude splněna podmínka, že aktuální roční proběh na Vozidlo se bude lišit o více než </w:t>
      </w:r>
      <w:r w:rsidR="001E0BEE">
        <w:rPr>
          <w:rFonts w:ascii="Times New Roman" w:hAnsi="Times New Roman" w:cs="Times New Roman"/>
          <w:b w:val="0"/>
          <w:i w:val="0"/>
        </w:rPr>
        <w:t>10</w:t>
      </w:r>
      <w:r w:rsidR="00F13886">
        <w:rPr>
          <w:rFonts w:ascii="Times New Roman" w:hAnsi="Times New Roman" w:cs="Times New Roman"/>
          <w:b w:val="0"/>
          <w:i w:val="0"/>
        </w:rPr>
        <w:t xml:space="preserve"> </w:t>
      </w:r>
      <w:r w:rsidR="003F274A" w:rsidRPr="008C19DD">
        <w:rPr>
          <w:rFonts w:ascii="Times New Roman" w:hAnsi="Times New Roman" w:cs="Times New Roman"/>
          <w:b w:val="0"/>
          <w:i w:val="0"/>
        </w:rPr>
        <w:t xml:space="preserve">% od posledního aktuálního ročního proběhu na Vozidlo, podle kterého se naposledy upravovala Nabídková cena Dopravce za 1 km. </w:t>
      </w:r>
      <w:r w:rsidR="001C6440">
        <w:rPr>
          <w:rFonts w:ascii="Times New Roman" w:hAnsi="Times New Roman" w:cs="Times New Roman"/>
          <w:b w:val="0"/>
          <w:i w:val="0"/>
          <w:szCs w:val="22"/>
        </w:rPr>
        <w:t xml:space="preserve">V tomto směru upravená výše </w:t>
      </w:r>
      <w:r w:rsidR="001C6440" w:rsidRPr="00C97D38">
        <w:rPr>
          <w:rFonts w:ascii="Times New Roman" w:hAnsi="Times New Roman" w:cs="Times New Roman"/>
          <w:b w:val="0"/>
          <w:i w:val="0"/>
          <w:szCs w:val="22"/>
        </w:rPr>
        <w:t>Nabídkové ceny za 1</w:t>
      </w:r>
      <w:r w:rsidR="001C6440">
        <w:rPr>
          <w:rFonts w:ascii="Times New Roman" w:hAnsi="Times New Roman" w:cs="Times New Roman"/>
          <w:b w:val="0"/>
          <w:i w:val="0"/>
          <w:szCs w:val="22"/>
        </w:rPr>
        <w:t> </w:t>
      </w:r>
      <w:r w:rsidR="001C6440" w:rsidRPr="00C97D38">
        <w:rPr>
          <w:rFonts w:ascii="Times New Roman" w:hAnsi="Times New Roman" w:cs="Times New Roman"/>
          <w:b w:val="0"/>
          <w:i w:val="0"/>
          <w:szCs w:val="22"/>
        </w:rPr>
        <w:t>km bude vypočtena dle následujícího vzorce</w:t>
      </w:r>
      <w:r w:rsidR="001C6440">
        <w:rPr>
          <w:rFonts w:ascii="Times New Roman" w:hAnsi="Times New Roman" w:cs="Times New Roman"/>
          <w:b w:val="0"/>
          <w:i w:val="0"/>
          <w:szCs w:val="22"/>
        </w:rPr>
        <w:t>:</w:t>
      </w:r>
      <w:bookmarkEnd w:id="31"/>
    </w:p>
    <w:p w14:paraId="196F0A5C" w14:textId="31C1DF7C" w:rsidR="001C6440" w:rsidRDefault="001C6440" w:rsidP="001C6440">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F</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w:t>
      </w:r>
      <w:r>
        <w:rPr>
          <w:rFonts w:ascii="Times New Roman" w:hAnsi="Times New Roman" w:cs="Times New Roman"/>
          <w:i w:val="0"/>
          <w:szCs w:val="22"/>
        </w:rPr>
        <w:t>x (</w:t>
      </w:r>
      <w:r w:rsidR="008C19DD">
        <w:rPr>
          <w:rFonts w:ascii="Times New Roman" w:hAnsi="Times New Roman" w:cs="Times New Roman"/>
          <w:i w:val="0"/>
          <w:szCs w:val="22"/>
        </w:rPr>
        <w:t>0,7</w:t>
      </w:r>
      <w:r>
        <w:rPr>
          <w:rFonts w:ascii="Times New Roman" w:hAnsi="Times New Roman" w:cs="Times New Roman"/>
          <w:i w:val="0"/>
          <w:szCs w:val="22"/>
        </w:rPr>
        <w:t xml:space="preserve"> + </w:t>
      </w:r>
      <w:r w:rsidR="008C19DD">
        <w:rPr>
          <w:rFonts w:ascii="Times New Roman" w:hAnsi="Times New Roman" w:cs="Times New Roman"/>
          <w:i w:val="0"/>
          <w:szCs w:val="22"/>
        </w:rPr>
        <w:t xml:space="preserve">0,3 x </w:t>
      </w:r>
      <w:r>
        <w:rPr>
          <w:rFonts w:ascii="Times New Roman" w:hAnsi="Times New Roman" w:cs="Times New Roman"/>
          <w:i w:val="0"/>
          <w:szCs w:val="22"/>
        </w:rPr>
        <w:t>ZRP / ARP)</w:t>
      </w:r>
    </w:p>
    <w:p w14:paraId="53ED3A78" w14:textId="4A6825B2"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b w:val="0"/>
          <w:i w:val="0"/>
          <w:szCs w:val="22"/>
        </w:rPr>
        <w:tab/>
      </w:r>
      <w:r w:rsidRPr="00285562">
        <w:rPr>
          <w:rFonts w:ascii="Times New Roman" w:hAnsi="Times New Roman" w:cs="Times New Roman"/>
          <w:b w:val="0"/>
          <w:i w:val="0"/>
          <w:szCs w:val="22"/>
        </w:rPr>
        <w:t>kde</w:t>
      </w:r>
    </w:p>
    <w:p w14:paraId="4EE8FFA2" w14:textId="721BC67F"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tab/>
      </w:r>
      <w:r w:rsidRPr="00285562">
        <w:rPr>
          <w:rFonts w:ascii="Times New Roman" w:hAnsi="Times New Roman" w:cs="Times New Roman"/>
          <w:i w:val="0"/>
        </w:rPr>
        <w:t>C</w:t>
      </w:r>
      <w:r w:rsidRPr="00285562">
        <w:rPr>
          <w:rFonts w:ascii="Times New Roman" w:hAnsi="Times New Roman" w:cs="Times New Roman"/>
          <w:i w:val="0"/>
          <w:vertAlign w:val="subscript"/>
        </w:rPr>
        <w:t>kmF</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sidRPr="00C97D38">
        <w:rPr>
          <w:rFonts w:ascii="Times New Roman" w:hAnsi="Times New Roman" w:cs="Times New Roman"/>
          <w:b w:val="0"/>
          <w:i w:val="0"/>
          <w:szCs w:val="22"/>
        </w:rPr>
        <w:t>Nabídkovou cenu za 1 km upravenou</w:t>
      </w:r>
      <w:r>
        <w:rPr>
          <w:rFonts w:ascii="Times New Roman" w:hAnsi="Times New Roman" w:cs="Times New Roman"/>
          <w:b w:val="0"/>
          <w:i w:val="0"/>
          <w:szCs w:val="22"/>
        </w:rPr>
        <w:t xml:space="preserve"> podle tohoto ustanovení.</w:t>
      </w:r>
    </w:p>
    <w:p w14:paraId="5BA3D539" w14:textId="34A3F657" w:rsidR="001C6440" w:rsidRDefault="001C6440" w:rsidP="001C6440">
      <w:pPr>
        <w:pStyle w:val="Clanek11"/>
        <w:numPr>
          <w:ilvl w:val="0"/>
          <w:numId w:val="0"/>
        </w:numPr>
        <w:spacing w:before="0" w:after="0"/>
        <w:ind w:left="941" w:hanging="567"/>
        <w:rPr>
          <w:rFonts w:ascii="Times New Roman" w:hAnsi="Times New Roman" w:cs="Times New Roman"/>
          <w:b w:val="0"/>
          <w:i w:val="0"/>
          <w:szCs w:val="22"/>
        </w:rPr>
      </w:pPr>
      <w:r>
        <w:rPr>
          <w:rFonts w:ascii="Times New Roman" w:hAnsi="Times New Roman" w:cs="Times New Roman"/>
          <w:i w:val="0"/>
        </w:rPr>
        <w:lastRenderedPageBreak/>
        <w:tab/>
      </w:r>
      <w:r w:rsidRPr="00285562">
        <w:rPr>
          <w:rFonts w:ascii="Times New Roman" w:hAnsi="Times New Roman" w:cs="Times New Roman"/>
          <w:i w:val="0"/>
        </w:rPr>
        <w:t>C</w:t>
      </w:r>
      <w:r w:rsidRPr="00285562">
        <w:rPr>
          <w:rFonts w:ascii="Times New Roman" w:hAnsi="Times New Roman" w:cs="Times New Roman"/>
          <w:i w:val="0"/>
          <w:vertAlign w:val="subscript"/>
        </w:rPr>
        <w:t>km</w:t>
      </w:r>
      <w:r>
        <w:rPr>
          <w:rFonts w:ascii="Times New Roman" w:hAnsi="Times New Roman" w:cs="Times New Roman"/>
          <w:i w:val="0"/>
          <w:vertAlign w:val="subscript"/>
        </w:rPr>
        <w:t>N</w:t>
      </w:r>
      <w:r w:rsidRPr="00285562">
        <w:rPr>
          <w:rFonts w:ascii="Times New Roman" w:hAnsi="Times New Roman" w:cs="Times New Roman"/>
          <w:b w:val="0"/>
          <w:i w:val="0"/>
        </w:rPr>
        <w:t xml:space="preserve"> představuje</w:t>
      </w:r>
      <w:r>
        <w:rPr>
          <w:rFonts w:ascii="Times New Roman" w:hAnsi="Times New Roman" w:cs="Times New Roman"/>
          <w:b w:val="0"/>
          <w:i w:val="0"/>
        </w:rPr>
        <w:t xml:space="preserve"> </w:t>
      </w:r>
      <w:r>
        <w:rPr>
          <w:rFonts w:ascii="Times New Roman" w:hAnsi="Times New Roman" w:cs="Times New Roman"/>
          <w:b w:val="0"/>
          <w:i w:val="0"/>
          <w:szCs w:val="22"/>
        </w:rPr>
        <w:t>Nabídkovou cenu za 1 km</w:t>
      </w:r>
      <w:r w:rsidRPr="00C97D38">
        <w:rPr>
          <w:rFonts w:ascii="Times New Roman" w:hAnsi="Times New Roman" w:cs="Times New Roman"/>
          <w:b w:val="0"/>
          <w:i w:val="0"/>
          <w:szCs w:val="22"/>
        </w:rPr>
        <w:t xml:space="preserve"> </w:t>
      </w:r>
      <w:r w:rsidR="00F145FD">
        <w:rPr>
          <w:rFonts w:ascii="Times New Roman" w:hAnsi="Times New Roman" w:cs="Times New Roman"/>
          <w:b w:val="0"/>
          <w:i w:val="0"/>
          <w:szCs w:val="22"/>
        </w:rPr>
        <w:t xml:space="preserve">vypočítanou dle </w:t>
      </w:r>
      <w:r w:rsidR="007E7672">
        <w:rPr>
          <w:rFonts w:ascii="Times New Roman" w:hAnsi="Times New Roman" w:cs="Times New Roman"/>
          <w:b w:val="0"/>
          <w:i w:val="0"/>
          <w:szCs w:val="22"/>
        </w:rPr>
        <w:t xml:space="preserve">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_Ref524588167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7E7672">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sidR="007E7672">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F145FD">
        <w:rPr>
          <w:rFonts w:ascii="Times New Roman" w:hAnsi="Times New Roman" w:cs="Times New Roman"/>
          <w:b w:val="0"/>
          <w:i w:val="0"/>
          <w:szCs w:val="22"/>
        </w:rPr>
        <w:t>k 1. 1. roku R</w:t>
      </w:r>
      <w:r>
        <w:rPr>
          <w:rFonts w:ascii="Times New Roman" w:hAnsi="Times New Roman" w:cs="Times New Roman"/>
          <w:b w:val="0"/>
          <w:i w:val="0"/>
          <w:szCs w:val="22"/>
        </w:rPr>
        <w:t>.</w:t>
      </w:r>
    </w:p>
    <w:p w14:paraId="3737D0B6" w14:textId="3C2F8A56" w:rsidR="001C6440"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r>
      <w:r w:rsidRPr="00285562">
        <w:rPr>
          <w:rFonts w:ascii="Times New Roman" w:hAnsi="Times New Roman" w:cs="Times New Roman"/>
          <w:i w:val="0"/>
        </w:rPr>
        <w:t>ZRP</w:t>
      </w:r>
      <w:r>
        <w:rPr>
          <w:rFonts w:ascii="Times New Roman" w:hAnsi="Times New Roman" w:cs="Times New Roman"/>
          <w:b w:val="0"/>
          <w:i w:val="0"/>
        </w:rPr>
        <w:t xml:space="preserve"> představuje Základní roční proběh na Vozidlo.</w:t>
      </w:r>
    </w:p>
    <w:p w14:paraId="734EAA42" w14:textId="77777777" w:rsidR="001C6440" w:rsidRPr="00BF1C9F" w:rsidRDefault="001C6440" w:rsidP="001C6440">
      <w:pPr>
        <w:pStyle w:val="Clanek11"/>
        <w:numPr>
          <w:ilvl w:val="0"/>
          <w:numId w:val="0"/>
        </w:numPr>
        <w:spacing w:before="0" w:after="0"/>
        <w:ind w:left="941" w:hanging="567"/>
        <w:rPr>
          <w:rFonts w:ascii="Times New Roman" w:hAnsi="Times New Roman" w:cs="Times New Roman"/>
          <w:b w:val="0"/>
          <w:i w:val="0"/>
        </w:rPr>
      </w:pPr>
      <w:r>
        <w:rPr>
          <w:rFonts w:ascii="Times New Roman" w:hAnsi="Times New Roman" w:cs="Times New Roman"/>
          <w:i w:val="0"/>
        </w:rPr>
        <w:tab/>
        <w:t>A</w:t>
      </w:r>
      <w:r w:rsidRPr="00285562">
        <w:rPr>
          <w:rFonts w:ascii="Times New Roman" w:hAnsi="Times New Roman" w:cs="Times New Roman"/>
          <w:i w:val="0"/>
        </w:rPr>
        <w:t>RP</w:t>
      </w:r>
      <w:r>
        <w:rPr>
          <w:rFonts w:ascii="Times New Roman" w:hAnsi="Times New Roman" w:cs="Times New Roman"/>
          <w:b w:val="0"/>
          <w:i w:val="0"/>
        </w:rPr>
        <w:t xml:space="preserve"> představuje aktuální roční proběh na Vozidlo.</w:t>
      </w:r>
    </w:p>
    <w:bookmarkEnd w:id="32"/>
    <w:p w14:paraId="1D9AD13E" w14:textId="4B07B48E" w:rsidR="00645375" w:rsidRPr="00C97D38" w:rsidRDefault="00645375" w:rsidP="00C92DC7">
      <w:pPr>
        <w:pStyle w:val="Clanek11"/>
        <w:numPr>
          <w:ilvl w:val="0"/>
          <w:numId w:val="0"/>
        </w:numPr>
        <w:ind w:left="941"/>
        <w:rPr>
          <w:rFonts w:ascii="Times New Roman" w:hAnsi="Times New Roman" w:cs="Times New Roman"/>
          <w:b w:val="0"/>
          <w:i w:val="0"/>
          <w:szCs w:val="22"/>
        </w:rPr>
      </w:pPr>
      <w:r w:rsidRPr="00C97D38">
        <w:rPr>
          <w:rStyle w:val="Odkaznakoment"/>
          <w:rFonts w:ascii="Times New Roman" w:hAnsi="Times New Roman" w:cs="Times New Roman"/>
          <w:b w:val="0"/>
          <w:bCs w:val="0"/>
          <w:i w:val="0"/>
          <w:iCs w:val="0"/>
          <w:sz w:val="22"/>
          <w:szCs w:val="22"/>
          <w:lang w:eastAsia="cs-CZ"/>
        </w:rPr>
        <w:t xml:space="preserve">Takto upravená Nabídková cena za </w:t>
      </w:r>
      <w:smartTag w:uri="urn:schemas-microsoft-com:office:smarttags" w:element="metricconverter">
        <w:smartTagPr>
          <w:attr w:name="ProductID" w:val="1 km"/>
        </w:smartTagPr>
        <w:r w:rsidRPr="00C97D38">
          <w:rPr>
            <w:rStyle w:val="Odkaznakoment"/>
            <w:rFonts w:ascii="Times New Roman" w:hAnsi="Times New Roman" w:cs="Times New Roman"/>
            <w:b w:val="0"/>
            <w:bCs w:val="0"/>
            <w:i w:val="0"/>
            <w:iCs w:val="0"/>
            <w:sz w:val="22"/>
            <w:szCs w:val="22"/>
            <w:lang w:eastAsia="cs-CZ"/>
          </w:rPr>
          <w:t>1 km</w:t>
        </w:r>
      </w:smartTag>
      <w:r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Pr="00C97D38">
        <w:rPr>
          <w:rFonts w:ascii="Times New Roman" w:hAnsi="Times New Roman" w:cs="Times New Roman"/>
          <w:b w:val="0"/>
          <w:i w:val="0"/>
          <w:szCs w:val="22"/>
        </w:rPr>
        <w:t>.</w:t>
      </w:r>
    </w:p>
    <w:p w14:paraId="5759EDD8" w14:textId="05DC6F89" w:rsidR="00514BDB" w:rsidRPr="00C97D38" w:rsidRDefault="00F76ABF"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Srovnání 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proběhu na Vozidlo</w:t>
      </w:r>
      <w:r w:rsidR="0091408D" w:rsidRPr="00C97D38">
        <w:rPr>
          <w:rFonts w:ascii="Times New Roman" w:hAnsi="Times New Roman" w:cs="Times New Roman"/>
          <w:b w:val="0"/>
          <w:i w:val="0"/>
          <w:szCs w:val="22"/>
        </w:rPr>
        <w:t xml:space="preserve"> a Základního ročního proběhu provádí Pověřená osoba vždy současně se změnou Jízdního řádu</w:t>
      </w:r>
      <w:r w:rsidR="002631AD">
        <w:rPr>
          <w:rFonts w:ascii="Times New Roman" w:hAnsi="Times New Roman" w:cs="Times New Roman"/>
          <w:b w:val="0"/>
          <w:i w:val="0"/>
          <w:szCs w:val="22"/>
        </w:rPr>
        <w:t>,</w:t>
      </w:r>
      <w:r w:rsidR="00917C1A" w:rsidRPr="004719C5">
        <w:rPr>
          <w:rFonts w:ascii="Times New Roman" w:hAnsi="Times New Roman"/>
          <w:b w:val="0"/>
          <w:i w:val="0"/>
          <w:szCs w:val="22"/>
        </w:rPr>
        <w:t xml:space="preserve"> </w:t>
      </w:r>
      <w:r w:rsidR="005C6F3C">
        <w:rPr>
          <w:rFonts w:ascii="Times New Roman" w:hAnsi="Times New Roman"/>
          <w:b w:val="0"/>
          <w:i w:val="0"/>
          <w:szCs w:val="22"/>
        </w:rPr>
        <w:t xml:space="preserve">nebo se změnou trasy spojů na základě provozního omezení </w:t>
      </w:r>
      <w:r w:rsidR="00DA38E7">
        <w:rPr>
          <w:rFonts w:ascii="Times New Roman" w:hAnsi="Times New Roman"/>
          <w:b w:val="0"/>
          <w:i w:val="0"/>
          <w:szCs w:val="22"/>
        </w:rPr>
        <w:t xml:space="preserve">příslušejícímu </w:t>
      </w:r>
      <w:r w:rsidR="00917C1A" w:rsidRPr="004719C5">
        <w:rPr>
          <w:rFonts w:ascii="Times New Roman" w:hAnsi="Times New Roman"/>
          <w:b w:val="0"/>
          <w:i w:val="0"/>
          <w:szCs w:val="22"/>
        </w:rPr>
        <w:t>pro příslušnou Výběrovou skupinu</w:t>
      </w:r>
      <w:r w:rsidR="0091408D" w:rsidRPr="004719C5">
        <w:rPr>
          <w:rFonts w:ascii="Times New Roman" w:hAnsi="Times New Roman"/>
          <w:b w:val="0"/>
          <w:i w:val="0"/>
          <w:szCs w:val="22"/>
        </w:rPr>
        <w:t>.</w:t>
      </w:r>
      <w:r w:rsidR="0091408D" w:rsidRPr="00C97D38">
        <w:rPr>
          <w:rFonts w:ascii="Times New Roman" w:hAnsi="Times New Roman" w:cs="Times New Roman"/>
          <w:b w:val="0"/>
          <w:i w:val="0"/>
          <w:szCs w:val="22"/>
        </w:rPr>
        <w:t xml:space="preserve"> K úpravě Nabídkové ceny</w:t>
      </w:r>
      <w:r w:rsidR="0091408D" w:rsidRPr="004719C5">
        <w:rPr>
          <w:rFonts w:ascii="Times New Roman" w:hAnsi="Times New Roman"/>
          <w:b w:val="0"/>
          <w:i w:val="0"/>
          <w:szCs w:val="22"/>
        </w:rPr>
        <w:t xml:space="preserve"> </w:t>
      </w:r>
      <w:r w:rsidR="00917C1A" w:rsidRPr="004719C5">
        <w:rPr>
          <w:rFonts w:ascii="Times New Roman" w:hAnsi="Times New Roman"/>
          <w:b w:val="0"/>
          <w:i w:val="0"/>
          <w:szCs w:val="22"/>
        </w:rPr>
        <w:t>pro danou Výběrovou skupinu</w:t>
      </w:r>
      <w:r w:rsidR="0091408D" w:rsidRPr="00C97D38">
        <w:rPr>
          <w:rFonts w:ascii="Times New Roman" w:hAnsi="Times New Roman" w:cs="Times New Roman"/>
          <w:b w:val="0"/>
          <w:i w:val="0"/>
          <w:szCs w:val="22"/>
        </w:rPr>
        <w:t xml:space="preserve"> přitom dojde vždy od měsíce následujícího po měsíci, v němž nabyla účinnosti příslušná z</w:t>
      </w:r>
      <w:r w:rsidR="00827E61" w:rsidRPr="00C97D38">
        <w:rPr>
          <w:rFonts w:ascii="Times New Roman" w:hAnsi="Times New Roman" w:cs="Times New Roman"/>
          <w:b w:val="0"/>
          <w:i w:val="0"/>
          <w:szCs w:val="22"/>
        </w:rPr>
        <w:t>m</w:t>
      </w:r>
      <w:r w:rsidR="0091408D" w:rsidRPr="00C97D38">
        <w:rPr>
          <w:rFonts w:ascii="Times New Roman" w:hAnsi="Times New Roman" w:cs="Times New Roman"/>
          <w:b w:val="0"/>
          <w:i w:val="0"/>
          <w:szCs w:val="22"/>
        </w:rPr>
        <w:t>ěna Jízdního řádu</w:t>
      </w:r>
      <w:r w:rsidR="002631AD">
        <w:rPr>
          <w:rFonts w:ascii="Times New Roman" w:hAnsi="Times New Roman" w:cs="Times New Roman"/>
          <w:b w:val="0"/>
          <w:i w:val="0"/>
          <w:szCs w:val="22"/>
        </w:rPr>
        <w:t>,</w:t>
      </w:r>
      <w:r w:rsidR="005C6F3C" w:rsidRPr="005C6F3C">
        <w:rPr>
          <w:rFonts w:ascii="Times New Roman" w:hAnsi="Times New Roman"/>
          <w:b w:val="0"/>
          <w:i w:val="0"/>
          <w:szCs w:val="22"/>
        </w:rPr>
        <w:t xml:space="preserve"> </w:t>
      </w:r>
      <w:r w:rsidR="005C6F3C">
        <w:rPr>
          <w:rFonts w:ascii="Times New Roman" w:hAnsi="Times New Roman"/>
          <w:b w:val="0"/>
          <w:i w:val="0"/>
          <w:szCs w:val="22"/>
        </w:rPr>
        <w:t>nebo začalo platit provozní omezení</w:t>
      </w:r>
      <w:r w:rsidR="0091408D" w:rsidRPr="00C97D38">
        <w:rPr>
          <w:rFonts w:ascii="Times New Roman" w:hAnsi="Times New Roman" w:cs="Times New Roman"/>
          <w:b w:val="0"/>
          <w:i w:val="0"/>
          <w:szCs w:val="22"/>
        </w:rPr>
        <w:t xml:space="preserve">. </w:t>
      </w:r>
      <w:r w:rsidR="0022013A">
        <w:rPr>
          <w:rFonts w:ascii="Times New Roman" w:hAnsi="Times New Roman" w:cs="Times New Roman"/>
          <w:b w:val="0"/>
          <w:i w:val="0"/>
          <w:szCs w:val="22"/>
        </w:rPr>
        <w:t>Pokud bude datum účinnosti příslušné změny Jízdního řádu</w:t>
      </w:r>
      <w:r w:rsidR="002631AD">
        <w:rPr>
          <w:rFonts w:ascii="Times New Roman" w:hAnsi="Times New Roman" w:cs="Times New Roman"/>
          <w:b w:val="0"/>
          <w:i w:val="0"/>
          <w:szCs w:val="22"/>
        </w:rPr>
        <w:t>, nebo začne platit provozní omezení</w:t>
      </w:r>
      <w:r w:rsidR="0022013A">
        <w:rPr>
          <w:rFonts w:ascii="Times New Roman" w:hAnsi="Times New Roman" w:cs="Times New Roman"/>
          <w:b w:val="0"/>
          <w:i w:val="0"/>
          <w:szCs w:val="22"/>
        </w:rPr>
        <w:t xml:space="preserve"> 1. dne v měsíci, pak dojde k úpravě Nabídkové ceny pro danou Výběrovou skupinu od stejného data. </w:t>
      </w:r>
      <w:r w:rsidR="00514BDB" w:rsidRPr="00C97D38">
        <w:rPr>
          <w:rFonts w:ascii="Times New Roman" w:hAnsi="Times New Roman" w:cs="Times New Roman"/>
          <w:b w:val="0"/>
          <w:i w:val="0"/>
          <w:szCs w:val="22"/>
        </w:rPr>
        <w:t>K</w:t>
      </w:r>
      <w:r w:rsidR="007179C4">
        <w:rPr>
          <w:rFonts w:ascii="Times New Roman" w:hAnsi="Times New Roman" w:cs="Times New Roman"/>
          <w:b w:val="0"/>
          <w:i w:val="0"/>
          <w:szCs w:val="22"/>
        </w:rPr>
        <w:t> </w:t>
      </w:r>
      <w:r w:rsidR="0091408D" w:rsidRPr="00C97D38">
        <w:rPr>
          <w:rFonts w:ascii="Times New Roman" w:hAnsi="Times New Roman" w:cs="Times New Roman"/>
          <w:b w:val="0"/>
          <w:i w:val="0"/>
          <w:szCs w:val="22"/>
        </w:rPr>
        <w:t>úpravě</w:t>
      </w:r>
      <w:r w:rsidR="00514BD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Nabídkové</w:t>
      </w:r>
      <w:r w:rsidR="00514BDB" w:rsidRPr="00C97D38">
        <w:rPr>
          <w:rFonts w:ascii="Times New Roman" w:hAnsi="Times New Roman" w:cs="Times New Roman"/>
          <w:b w:val="0"/>
          <w:i w:val="0"/>
          <w:szCs w:val="22"/>
        </w:rPr>
        <w:t xml:space="preserve"> ceny podle pravidel</w:t>
      </w:r>
      <w:r w:rsidRPr="00C97D38">
        <w:rPr>
          <w:rFonts w:ascii="Times New Roman" w:hAnsi="Times New Roman" w:cs="Times New Roman"/>
          <w:b w:val="0"/>
          <w:i w:val="0"/>
          <w:szCs w:val="22"/>
        </w:rPr>
        <w:t xml:space="preserve"> stanovených v </w:t>
      </w:r>
      <w:r w:rsidR="007E7672" w:rsidRPr="00C97D38">
        <w:rPr>
          <w:rFonts w:ascii="Times New Roman" w:hAnsi="Times New Roman" w:cs="Times New Roman"/>
          <w:b w:val="0"/>
          <w:i w:val="0"/>
          <w:szCs w:val="22"/>
        </w:rPr>
        <w:t>odst</w:t>
      </w:r>
      <w:r w:rsidR="007E7672">
        <w:rPr>
          <w:rFonts w:ascii="Times New Roman" w:hAnsi="Times New Roman" w:cs="Times New Roman"/>
          <w:b w:val="0"/>
          <w:i w:val="0"/>
          <w:szCs w:val="22"/>
        </w:rPr>
        <w:t>.</w:t>
      </w:r>
      <w:r w:rsidR="007E7672"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_Ref277539865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3.9</w:t>
      </w:r>
      <w:r w:rsidRPr="004719C5">
        <w:rPr>
          <w:rFonts w:ascii="Times New Roman" w:hAnsi="Times New Roman"/>
          <w:b w:val="0"/>
          <w:i w:val="0"/>
          <w:szCs w:val="22"/>
        </w:rPr>
        <w:fldChar w:fldCharType="end"/>
      </w:r>
      <w:r w:rsidR="004440AE">
        <w:rPr>
          <w:rFonts w:ascii="Times New Roman" w:hAnsi="Times New Roman"/>
          <w:b w:val="0"/>
          <w:i w:val="0"/>
          <w:szCs w:val="22"/>
        </w:rPr>
        <w:t> </w:t>
      </w:r>
      <w:r w:rsidR="007E7672">
        <w:rPr>
          <w:rFonts w:ascii="Times New Roman" w:hAnsi="Times New Roman"/>
          <w:b w:val="0"/>
          <w:i w:val="0"/>
          <w:szCs w:val="22"/>
        </w:rPr>
        <w:t>nebo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_Ref277539881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3.10</w:t>
      </w:r>
      <w:r w:rsidRPr="004719C5">
        <w:rPr>
          <w:rFonts w:ascii="Times New Roman" w:hAnsi="Times New Roman"/>
          <w:b w:val="0"/>
          <w:i w:val="0"/>
          <w:szCs w:val="22"/>
        </w:rPr>
        <w:fldChar w:fldCharType="end"/>
      </w:r>
      <w:r w:rsidR="00571F57">
        <w:rPr>
          <w:rFonts w:ascii="Times New Roman" w:hAnsi="Times New Roman"/>
          <w:b w:val="0"/>
          <w:i w:val="0"/>
          <w:szCs w:val="22"/>
        </w:rPr>
        <w:t xml:space="preserve"> </w:t>
      </w:r>
      <w:r w:rsidR="00C638EC">
        <w:rPr>
          <w:rFonts w:ascii="Times New Roman" w:hAnsi="Times New Roman"/>
          <w:b w:val="0"/>
          <w:i w:val="0"/>
          <w:szCs w:val="22"/>
        </w:rPr>
        <w:t xml:space="preserve">této </w:t>
      </w:r>
      <w:r w:rsidR="00571F57">
        <w:rPr>
          <w:rFonts w:ascii="Times New Roman" w:hAnsi="Times New Roman"/>
          <w:b w:val="0"/>
          <w:i w:val="0"/>
          <w:szCs w:val="22"/>
        </w:rPr>
        <w:t>Smlouvy</w:t>
      </w:r>
      <w:r w:rsidR="0091408D" w:rsidRPr="00C97D38">
        <w:rPr>
          <w:rFonts w:ascii="Times New Roman" w:hAnsi="Times New Roman" w:cs="Times New Roman"/>
          <w:b w:val="0"/>
          <w:i w:val="0"/>
          <w:szCs w:val="22"/>
        </w:rPr>
        <w:t xml:space="preserve"> však</w:t>
      </w:r>
      <w:r w:rsidRPr="00C97D38">
        <w:rPr>
          <w:rFonts w:ascii="Times New Roman" w:hAnsi="Times New Roman" w:cs="Times New Roman"/>
          <w:b w:val="0"/>
          <w:i w:val="0"/>
          <w:szCs w:val="22"/>
        </w:rPr>
        <w:t xml:space="preserve"> </w:t>
      </w:r>
      <w:r w:rsidR="00514BDB" w:rsidRPr="00C97D38">
        <w:rPr>
          <w:rFonts w:ascii="Times New Roman" w:hAnsi="Times New Roman" w:cs="Times New Roman"/>
          <w:b w:val="0"/>
          <w:i w:val="0"/>
          <w:szCs w:val="22"/>
        </w:rPr>
        <w:t xml:space="preserve">dojde pouze tehdy, pokud změna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délka platnosti provozního omezení</w:t>
      </w:r>
      <w:r w:rsidR="00514BDB" w:rsidRPr="00C97D38">
        <w:rPr>
          <w:rFonts w:ascii="Times New Roman" w:hAnsi="Times New Roman" w:cs="Times New Roman"/>
          <w:b w:val="0"/>
          <w:i w:val="0"/>
          <w:szCs w:val="22"/>
        </w:rPr>
        <w:t xml:space="preserve"> bude předpokládána na dobu delší než </w:t>
      </w:r>
      <w:r w:rsidR="000E4812">
        <w:rPr>
          <w:rFonts w:ascii="Times New Roman" w:hAnsi="Times New Roman" w:cs="Times New Roman"/>
          <w:b w:val="0"/>
          <w:i w:val="0"/>
          <w:szCs w:val="22"/>
        </w:rPr>
        <w:t>6</w:t>
      </w:r>
      <w:r w:rsidR="0011103F">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Pokud se bude jednat </w:t>
      </w:r>
      <w:r w:rsidR="00261C79" w:rsidRPr="00C97D38">
        <w:rPr>
          <w:rFonts w:ascii="Times New Roman" w:hAnsi="Times New Roman" w:cs="Times New Roman"/>
          <w:b w:val="0"/>
          <w:i w:val="0"/>
          <w:szCs w:val="22"/>
        </w:rPr>
        <w:t xml:space="preserve">o </w:t>
      </w:r>
      <w:r w:rsidR="00514BDB" w:rsidRPr="00C97D38">
        <w:rPr>
          <w:rFonts w:ascii="Times New Roman" w:hAnsi="Times New Roman" w:cs="Times New Roman"/>
          <w:b w:val="0"/>
          <w:i w:val="0"/>
          <w:szCs w:val="22"/>
        </w:rPr>
        <w:t xml:space="preserve">změnu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o změnu trasy spojů na základě provozního omezení</w:t>
      </w:r>
      <w:r w:rsidR="00514BDB" w:rsidRPr="00C97D38">
        <w:rPr>
          <w:rFonts w:ascii="Times New Roman" w:hAnsi="Times New Roman" w:cs="Times New Roman"/>
          <w:b w:val="0"/>
          <w:i w:val="0"/>
          <w:szCs w:val="22"/>
        </w:rPr>
        <w:t xml:space="preserve"> s předpokládanou dobou trvání kratší, než uveden</w:t>
      </w:r>
      <w:r w:rsidR="000E4812">
        <w:rPr>
          <w:rFonts w:ascii="Times New Roman" w:hAnsi="Times New Roman" w:cs="Times New Roman"/>
          <w:b w:val="0"/>
          <w:i w:val="0"/>
          <w:szCs w:val="22"/>
        </w:rPr>
        <w:t>ých</w:t>
      </w:r>
      <w:r w:rsidR="00514BDB" w:rsidRPr="00C97D38">
        <w:rPr>
          <w:rFonts w:ascii="Times New Roman" w:hAnsi="Times New Roman" w:cs="Times New Roman"/>
          <w:b w:val="0"/>
          <w:i w:val="0"/>
          <w:szCs w:val="22"/>
        </w:rPr>
        <w:t xml:space="preserve"> </w:t>
      </w:r>
      <w:r w:rsidR="000E4812">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w:t>
      </w:r>
      <w:r w:rsidR="000E4812">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nebude </w:t>
      </w:r>
      <w:r w:rsidR="0091408D"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cena </w:t>
      </w:r>
      <w:r w:rsidR="00DA38E7" w:rsidRPr="00C97D38">
        <w:rPr>
          <w:rFonts w:ascii="Times New Roman" w:hAnsi="Times New Roman" w:cs="Times New Roman"/>
          <w:b w:val="0"/>
          <w:i w:val="0"/>
          <w:szCs w:val="22"/>
        </w:rPr>
        <w:t>upravována</w:t>
      </w:r>
      <w:r w:rsidR="00514BDB" w:rsidRPr="00C97D38">
        <w:rPr>
          <w:rFonts w:ascii="Times New Roman" w:hAnsi="Times New Roman" w:cs="Times New Roman"/>
          <w:b w:val="0"/>
          <w:i w:val="0"/>
          <w:szCs w:val="22"/>
        </w:rPr>
        <w:t xml:space="preserve">. V případě, že původně předpokládaná </w:t>
      </w:r>
      <w:r w:rsidR="0091408D" w:rsidRPr="00C97D38">
        <w:rPr>
          <w:rFonts w:ascii="Times New Roman" w:hAnsi="Times New Roman" w:cs="Times New Roman"/>
          <w:b w:val="0"/>
          <w:i w:val="0"/>
          <w:szCs w:val="22"/>
        </w:rPr>
        <w:t>platnost úpravy</w:t>
      </w:r>
      <w:r w:rsidR="00514BDB" w:rsidRPr="00C97D38">
        <w:rPr>
          <w:rFonts w:ascii="Times New Roman" w:hAnsi="Times New Roman" w:cs="Times New Roman"/>
          <w:b w:val="0"/>
          <w:i w:val="0"/>
          <w:szCs w:val="22"/>
        </w:rPr>
        <w:t xml:space="preserve"> </w:t>
      </w:r>
      <w:r w:rsidR="0091408D"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změna trasy spojů na základě provozního omezení</w:t>
      </w:r>
      <w:r w:rsidR="00514BDB" w:rsidRPr="00C97D38">
        <w:rPr>
          <w:rFonts w:ascii="Times New Roman" w:hAnsi="Times New Roman" w:cs="Times New Roman"/>
          <w:b w:val="0"/>
          <w:i w:val="0"/>
          <w:szCs w:val="22"/>
        </w:rPr>
        <w:t xml:space="preserve"> na dobu kratší </w:t>
      </w:r>
      <w:r w:rsidR="004D301B">
        <w:rPr>
          <w:rFonts w:ascii="Times New Roman" w:hAnsi="Times New Roman" w:cs="Times New Roman"/>
          <w:b w:val="0"/>
          <w:i w:val="0"/>
          <w:szCs w:val="22"/>
        </w:rPr>
        <w:t>šesti</w:t>
      </w:r>
      <w:r w:rsidR="00514BDB" w:rsidRPr="00C97D38">
        <w:rPr>
          <w:rFonts w:ascii="Times New Roman" w:hAnsi="Times New Roman" w:cs="Times New Roman"/>
          <w:b w:val="0"/>
          <w:i w:val="0"/>
          <w:szCs w:val="22"/>
        </w:rPr>
        <w:t xml:space="preserve"> měsíců bude následně prodloužena v průběhu platnosti tohoto změněného </w:t>
      </w:r>
      <w:r w:rsidR="00261C79" w:rsidRPr="00C97D38">
        <w:rPr>
          <w:rFonts w:ascii="Times New Roman" w:hAnsi="Times New Roman" w:cs="Times New Roman"/>
          <w:b w:val="0"/>
          <w:i w:val="0"/>
          <w:szCs w:val="22"/>
        </w:rPr>
        <w:t>J</w:t>
      </w:r>
      <w:r w:rsidR="00514BDB" w:rsidRPr="00C97D38">
        <w:rPr>
          <w:rFonts w:ascii="Times New Roman" w:hAnsi="Times New Roman" w:cs="Times New Roman"/>
          <w:b w:val="0"/>
          <w:i w:val="0"/>
          <w:szCs w:val="22"/>
        </w:rPr>
        <w:t>ízdního řádu</w:t>
      </w:r>
      <w:r w:rsidR="002631AD">
        <w:rPr>
          <w:rFonts w:ascii="Times New Roman" w:hAnsi="Times New Roman" w:cs="Times New Roman"/>
          <w:b w:val="0"/>
          <w:i w:val="0"/>
          <w:szCs w:val="22"/>
        </w:rPr>
        <w:t>, nebo změněné trasy spojů na základě provozního omezení</w:t>
      </w:r>
      <w:r w:rsidR="00514BDB" w:rsidRPr="00C97D38">
        <w:rPr>
          <w:rFonts w:ascii="Times New Roman" w:hAnsi="Times New Roman" w:cs="Times New Roman"/>
          <w:b w:val="0"/>
          <w:i w:val="0"/>
          <w:szCs w:val="22"/>
        </w:rPr>
        <w:t xml:space="preserve"> na dobu delší než </w:t>
      </w:r>
      <w:r w:rsidR="004D301B">
        <w:rPr>
          <w:rFonts w:ascii="Times New Roman" w:hAnsi="Times New Roman" w:cs="Times New Roman"/>
          <w:b w:val="0"/>
          <w:i w:val="0"/>
          <w:szCs w:val="22"/>
        </w:rPr>
        <w:t>6</w:t>
      </w:r>
      <w:r w:rsidR="007179C4">
        <w:rPr>
          <w:rFonts w:ascii="Times New Roman" w:hAnsi="Times New Roman" w:cs="Times New Roman"/>
          <w:b w:val="0"/>
          <w:i w:val="0"/>
          <w:szCs w:val="22"/>
        </w:rPr>
        <w:t> </w:t>
      </w:r>
      <w:r w:rsidR="00514BDB" w:rsidRPr="00C97D38">
        <w:rPr>
          <w:rFonts w:ascii="Times New Roman" w:hAnsi="Times New Roman" w:cs="Times New Roman"/>
          <w:b w:val="0"/>
          <w:i w:val="0"/>
          <w:szCs w:val="22"/>
        </w:rPr>
        <w:t>měsíc</w:t>
      </w:r>
      <w:r w:rsidR="004D301B">
        <w:rPr>
          <w:rFonts w:ascii="Times New Roman" w:hAnsi="Times New Roman" w:cs="Times New Roman"/>
          <w:b w:val="0"/>
          <w:i w:val="0"/>
          <w:szCs w:val="22"/>
        </w:rPr>
        <w:t>ů</w:t>
      </w:r>
      <w:r w:rsidR="00514BDB" w:rsidRPr="00C97D38">
        <w:rPr>
          <w:rFonts w:ascii="Times New Roman" w:hAnsi="Times New Roman" w:cs="Times New Roman"/>
          <w:b w:val="0"/>
          <w:i w:val="0"/>
          <w:szCs w:val="22"/>
        </w:rPr>
        <w:t xml:space="preserve">, bude </w:t>
      </w:r>
      <w:r w:rsidR="00261C79" w:rsidRPr="00C97D38">
        <w:rPr>
          <w:rFonts w:ascii="Times New Roman" w:hAnsi="Times New Roman" w:cs="Times New Roman"/>
          <w:b w:val="0"/>
          <w:i w:val="0"/>
          <w:szCs w:val="22"/>
        </w:rPr>
        <w:t>Nabídková</w:t>
      </w:r>
      <w:r w:rsidR="00514BDB"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cena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upravena</w:t>
      </w:r>
      <w:r w:rsidR="00514BDB" w:rsidRPr="00C97D38">
        <w:rPr>
          <w:rFonts w:ascii="Times New Roman" w:hAnsi="Times New Roman" w:cs="Times New Roman"/>
          <w:b w:val="0"/>
          <w:i w:val="0"/>
          <w:szCs w:val="22"/>
        </w:rPr>
        <w:t xml:space="preserve"> </w:t>
      </w:r>
      <w:r w:rsidR="00DA38E7" w:rsidRPr="00C97D38">
        <w:rPr>
          <w:rFonts w:ascii="Times New Roman" w:hAnsi="Times New Roman" w:cs="Times New Roman"/>
          <w:b w:val="0"/>
          <w:i w:val="0"/>
          <w:szCs w:val="22"/>
        </w:rPr>
        <w:t xml:space="preserve">a </w:t>
      </w:r>
      <w:r w:rsidR="00261C79" w:rsidRPr="00C97D38">
        <w:rPr>
          <w:rFonts w:ascii="Times New Roman" w:hAnsi="Times New Roman" w:cs="Times New Roman"/>
          <w:b w:val="0"/>
          <w:i w:val="0"/>
          <w:szCs w:val="22"/>
        </w:rPr>
        <w:t>ve výpočtu Odměny zohledněna</w:t>
      </w:r>
      <w:r w:rsidR="00514BDB" w:rsidRPr="00C97D38">
        <w:rPr>
          <w:rFonts w:ascii="Times New Roman" w:hAnsi="Times New Roman" w:cs="Times New Roman"/>
          <w:b w:val="0"/>
          <w:i w:val="0"/>
          <w:szCs w:val="22"/>
        </w:rPr>
        <w:t xml:space="preserve"> až po uplynutí období </w:t>
      </w:r>
      <w:r w:rsidR="004D301B">
        <w:rPr>
          <w:rFonts w:ascii="Times New Roman" w:hAnsi="Times New Roman" w:cs="Times New Roman"/>
          <w:b w:val="0"/>
          <w:i w:val="0"/>
          <w:szCs w:val="22"/>
        </w:rPr>
        <w:t>6</w:t>
      </w:r>
      <w:r w:rsidR="00514BDB" w:rsidRPr="00C97D38">
        <w:rPr>
          <w:rFonts w:ascii="Times New Roman" w:hAnsi="Times New Roman" w:cs="Times New Roman"/>
          <w:b w:val="0"/>
          <w:i w:val="0"/>
          <w:szCs w:val="22"/>
        </w:rPr>
        <w:t xml:space="preserve"> měsíců</w:t>
      </w:r>
      <w:r w:rsidR="00DA38E7" w:rsidRPr="00C97D38">
        <w:rPr>
          <w:rFonts w:ascii="Times New Roman" w:hAnsi="Times New Roman" w:cs="Times New Roman"/>
          <w:b w:val="0"/>
          <w:i w:val="0"/>
          <w:szCs w:val="22"/>
        </w:rPr>
        <w:t xml:space="preserve"> od úpravy Jízdního řádu</w:t>
      </w:r>
      <w:r w:rsidR="002631AD">
        <w:rPr>
          <w:rFonts w:ascii="Times New Roman" w:hAnsi="Times New Roman" w:cs="Times New Roman"/>
          <w:b w:val="0"/>
          <w:i w:val="0"/>
          <w:szCs w:val="22"/>
        </w:rPr>
        <w:t>, nebo od začátku platnosti provozního omezení</w:t>
      </w:r>
      <w:r w:rsidR="00514BDB" w:rsidRPr="00C97D38">
        <w:rPr>
          <w:rFonts w:ascii="Times New Roman" w:hAnsi="Times New Roman" w:cs="Times New Roman"/>
          <w:b w:val="0"/>
          <w:i w:val="0"/>
          <w:szCs w:val="22"/>
        </w:rPr>
        <w:t>.</w:t>
      </w:r>
    </w:p>
    <w:p w14:paraId="30066BC2" w14:textId="0B721940" w:rsidR="00514BDB" w:rsidRPr="00C97D38" w:rsidRDefault="00514BDB" w:rsidP="00F76ABF">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 xml:space="preserve">ročního </w:t>
      </w:r>
      <w:r w:rsidRPr="00C97D38">
        <w:rPr>
          <w:rFonts w:ascii="Times New Roman" w:hAnsi="Times New Roman" w:cs="Times New Roman"/>
          <w:b w:val="0"/>
          <w:i w:val="0"/>
          <w:szCs w:val="22"/>
        </w:rPr>
        <w:t xml:space="preserve">proběhu na </w:t>
      </w:r>
      <w:r w:rsidR="00261C79"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w:t>
      </w:r>
      <w:r w:rsidR="00261C79" w:rsidRPr="00C97D38">
        <w:rPr>
          <w:rFonts w:ascii="Times New Roman" w:hAnsi="Times New Roman" w:cs="Times New Roman"/>
          <w:b w:val="0"/>
          <w:i w:val="0"/>
          <w:szCs w:val="22"/>
        </w:rPr>
        <w:t>bude vycházeno</w:t>
      </w:r>
      <w:r w:rsidRPr="00C97D38">
        <w:rPr>
          <w:rFonts w:ascii="Times New Roman" w:hAnsi="Times New Roman" w:cs="Times New Roman"/>
          <w:b w:val="0"/>
          <w:i w:val="0"/>
          <w:szCs w:val="22"/>
        </w:rPr>
        <w:t xml:space="preserve"> z minimálního počtu </w:t>
      </w:r>
      <w:r w:rsidR="00261C79" w:rsidRPr="00C97D38">
        <w:rPr>
          <w:rFonts w:ascii="Times New Roman" w:hAnsi="Times New Roman" w:cs="Times New Roman"/>
          <w:b w:val="0"/>
          <w:i w:val="0"/>
          <w:szCs w:val="22"/>
        </w:rPr>
        <w:t>Vozidel</w:t>
      </w:r>
      <w:r w:rsidRPr="00C97D38">
        <w:rPr>
          <w:rFonts w:ascii="Times New Roman" w:hAnsi="Times New Roman" w:cs="Times New Roman"/>
          <w:b w:val="0"/>
          <w:i w:val="0"/>
          <w:szCs w:val="22"/>
        </w:rPr>
        <w:t>, který je pot</w:t>
      </w:r>
      <w:r w:rsidR="00261C79" w:rsidRPr="00C97D38">
        <w:rPr>
          <w:rFonts w:ascii="Times New Roman" w:hAnsi="Times New Roman" w:cs="Times New Roman"/>
          <w:b w:val="0"/>
          <w:i w:val="0"/>
          <w:szCs w:val="22"/>
        </w:rPr>
        <w:t>řeba na zajištění jednotlivých Spojů dle J</w:t>
      </w:r>
      <w:r w:rsidRPr="00C97D38">
        <w:rPr>
          <w:rFonts w:ascii="Times New Roman" w:hAnsi="Times New Roman" w:cs="Times New Roman"/>
          <w:b w:val="0"/>
          <w:i w:val="0"/>
          <w:szCs w:val="22"/>
        </w:rPr>
        <w:t>ízdního řádu za běžný pracovní den bez zohlednění přístavných výkonů a přestávek řidičů</w:t>
      </w:r>
      <w:r w:rsidR="00261C7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včetně </w:t>
      </w:r>
      <w:r w:rsidR="00261C79"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áložního </w:t>
      </w:r>
      <w:r w:rsidR="00261C79" w:rsidRPr="00C97D38">
        <w:rPr>
          <w:rFonts w:ascii="Times New Roman" w:hAnsi="Times New Roman" w:cs="Times New Roman"/>
          <w:b w:val="0"/>
          <w:i w:val="0"/>
          <w:szCs w:val="22"/>
        </w:rPr>
        <w:t>Vozidla</w:t>
      </w:r>
      <w:r w:rsidR="00706B79" w:rsidRPr="004719C5">
        <w:rPr>
          <w:rFonts w:ascii="Times New Roman" w:hAnsi="Times New Roman"/>
          <w:b w:val="0"/>
          <w:i w:val="0"/>
          <w:szCs w:val="22"/>
        </w:rPr>
        <w:t>,</w:t>
      </w:r>
      <w:r w:rsidRPr="004719C5">
        <w:rPr>
          <w:rFonts w:ascii="Times New Roman" w:hAnsi="Times New Roman"/>
          <w:b w:val="0"/>
          <w:i w:val="0"/>
          <w:szCs w:val="22"/>
        </w:rPr>
        <w:t xml:space="preserve"> pokud byl</w:t>
      </w:r>
      <w:r w:rsidR="00261C79" w:rsidRPr="004719C5">
        <w:rPr>
          <w:rFonts w:ascii="Times New Roman" w:hAnsi="Times New Roman"/>
          <w:b w:val="0"/>
          <w:i w:val="0"/>
          <w:szCs w:val="22"/>
        </w:rPr>
        <w:t>o v rámci V</w:t>
      </w:r>
      <w:r w:rsidRPr="004719C5">
        <w:rPr>
          <w:rFonts w:ascii="Times New Roman" w:hAnsi="Times New Roman"/>
          <w:b w:val="0"/>
          <w:i w:val="0"/>
          <w:szCs w:val="22"/>
        </w:rPr>
        <w:t xml:space="preserve">ýběrového řízení pro danou </w:t>
      </w:r>
      <w:r w:rsidR="00261C79" w:rsidRPr="004719C5">
        <w:rPr>
          <w:rFonts w:ascii="Times New Roman" w:hAnsi="Times New Roman"/>
          <w:b w:val="0"/>
          <w:i w:val="0"/>
          <w:szCs w:val="22"/>
        </w:rPr>
        <w:t>V</w:t>
      </w:r>
      <w:r w:rsidRPr="004719C5">
        <w:rPr>
          <w:rFonts w:ascii="Times New Roman" w:hAnsi="Times New Roman"/>
          <w:b w:val="0"/>
          <w:i w:val="0"/>
          <w:szCs w:val="22"/>
        </w:rPr>
        <w:t>ýběrovou skupinu požadován</w:t>
      </w:r>
      <w:r w:rsidR="00261C79" w:rsidRPr="004719C5">
        <w:rPr>
          <w:rFonts w:ascii="Times New Roman" w:hAnsi="Times New Roman"/>
          <w:b w:val="0"/>
          <w:i w:val="0"/>
          <w:szCs w:val="22"/>
        </w:rPr>
        <w:t>o</w:t>
      </w:r>
      <w:r w:rsidRPr="004719C5">
        <w:rPr>
          <w:rFonts w:ascii="Times New Roman" w:hAnsi="Times New Roman"/>
          <w:b w:val="0"/>
          <w:i w:val="0"/>
          <w:szCs w:val="22"/>
        </w:rPr>
        <w:t>.</w:t>
      </w:r>
      <w:r w:rsidRPr="00C97D38">
        <w:rPr>
          <w:rFonts w:ascii="Times New Roman" w:hAnsi="Times New Roman" w:cs="Times New Roman"/>
          <w:b w:val="0"/>
          <w:i w:val="0"/>
          <w:szCs w:val="22"/>
        </w:rPr>
        <w:t xml:space="preserve"> Výpočet </w:t>
      </w:r>
      <w:r w:rsidR="00261C79" w:rsidRPr="00C97D38">
        <w:rPr>
          <w:rFonts w:ascii="Times New Roman" w:hAnsi="Times New Roman" w:cs="Times New Roman"/>
          <w:b w:val="0"/>
          <w:i w:val="0"/>
          <w:szCs w:val="22"/>
        </w:rPr>
        <w:t xml:space="preserve">aktuálního </w:t>
      </w:r>
      <w:r w:rsidR="00370375">
        <w:rPr>
          <w:rFonts w:ascii="Times New Roman" w:hAnsi="Times New Roman" w:cs="Times New Roman"/>
          <w:b w:val="0"/>
          <w:i w:val="0"/>
          <w:szCs w:val="22"/>
        </w:rPr>
        <w:t>roční</w:t>
      </w:r>
      <w:r w:rsidRPr="00C97D38">
        <w:rPr>
          <w:rFonts w:ascii="Times New Roman" w:hAnsi="Times New Roman" w:cs="Times New Roman"/>
          <w:b w:val="0"/>
          <w:i w:val="0"/>
          <w:szCs w:val="22"/>
        </w:rPr>
        <w:t xml:space="preserve">ho proběhu bude </w:t>
      </w:r>
      <w:r w:rsidR="00261C79" w:rsidRPr="00C97D38">
        <w:rPr>
          <w:rFonts w:ascii="Times New Roman" w:hAnsi="Times New Roman" w:cs="Times New Roman"/>
          <w:b w:val="0"/>
          <w:i w:val="0"/>
          <w:szCs w:val="22"/>
        </w:rPr>
        <w:t>proveden</w:t>
      </w:r>
      <w:r w:rsidRPr="00C97D38">
        <w:rPr>
          <w:rFonts w:ascii="Times New Roman" w:hAnsi="Times New Roman" w:cs="Times New Roman"/>
          <w:b w:val="0"/>
          <w:i w:val="0"/>
          <w:szCs w:val="22"/>
        </w:rPr>
        <w:t xml:space="preserve"> na období kalendářního roku s tím, že počet pracovních dnů, sobot, nedělí a svátků a dalších případných omezení bude</w:t>
      </w:r>
      <w:r w:rsidR="00261C79" w:rsidRPr="00C97D38">
        <w:rPr>
          <w:rFonts w:ascii="Times New Roman" w:hAnsi="Times New Roman" w:cs="Times New Roman"/>
          <w:b w:val="0"/>
          <w:i w:val="0"/>
          <w:szCs w:val="22"/>
        </w:rPr>
        <w:t xml:space="preserve"> do výpočtu zahrnut</w:t>
      </w:r>
      <w:r w:rsidRPr="00C97D38">
        <w:rPr>
          <w:rFonts w:ascii="Times New Roman" w:hAnsi="Times New Roman" w:cs="Times New Roman"/>
          <w:b w:val="0"/>
          <w:i w:val="0"/>
          <w:szCs w:val="22"/>
        </w:rPr>
        <w:t xml:space="preserve"> dle </w:t>
      </w:r>
      <w:r w:rsidR="00261C79" w:rsidRPr="00C97D38">
        <w:rPr>
          <w:rFonts w:ascii="Times New Roman" w:hAnsi="Times New Roman" w:cs="Times New Roman"/>
          <w:b w:val="0"/>
          <w:i w:val="0"/>
          <w:szCs w:val="22"/>
        </w:rPr>
        <w:t>jejich skutečného počtu v příslušném kalendářním</w:t>
      </w:r>
      <w:r w:rsidRPr="00C97D38">
        <w:rPr>
          <w:rFonts w:ascii="Times New Roman" w:hAnsi="Times New Roman" w:cs="Times New Roman"/>
          <w:b w:val="0"/>
          <w:i w:val="0"/>
          <w:szCs w:val="22"/>
        </w:rPr>
        <w:t xml:space="preserve"> ro</w:t>
      </w:r>
      <w:r w:rsidR="00261C79" w:rsidRPr="00C97D38">
        <w:rPr>
          <w:rFonts w:ascii="Times New Roman" w:hAnsi="Times New Roman" w:cs="Times New Roman"/>
          <w:b w:val="0"/>
          <w:i w:val="0"/>
          <w:szCs w:val="22"/>
        </w:rPr>
        <w:t>ce</w:t>
      </w:r>
      <w:r w:rsidR="00327B9D">
        <w:rPr>
          <w:rFonts w:ascii="Times New Roman" w:hAnsi="Times New Roman" w:cs="Times New Roman"/>
          <w:b w:val="0"/>
          <w:i w:val="0"/>
          <w:szCs w:val="22"/>
        </w:rPr>
        <w:t>.</w:t>
      </w:r>
    </w:p>
    <w:p w14:paraId="377AC733" w14:textId="4045FE7E" w:rsidR="00514BDB" w:rsidRPr="004719C5" w:rsidRDefault="00C456EB" w:rsidP="00F76ABF">
      <w:pPr>
        <w:pStyle w:val="Clanek11"/>
        <w:ind w:hanging="754"/>
        <w:rPr>
          <w:rFonts w:ascii="Times New Roman" w:hAnsi="Times New Roman"/>
          <w:b w:val="0"/>
          <w:i w:val="0"/>
          <w:szCs w:val="22"/>
        </w:rPr>
      </w:pPr>
      <w:r w:rsidRPr="004719C5">
        <w:rPr>
          <w:rFonts w:ascii="Times New Roman" w:hAnsi="Times New Roman"/>
          <w:b w:val="0"/>
          <w:i w:val="0"/>
        </w:rPr>
        <w:t xml:space="preserve">Pokud Dopravce provozuje dopravu dle této Smlouvy na Autobusových linkách ve více Výběrových skupinách </w:t>
      </w:r>
      <w:r w:rsidR="00CC32AD" w:rsidRPr="004719C5">
        <w:rPr>
          <w:rFonts w:ascii="Times New Roman" w:hAnsi="Times New Roman"/>
          <w:b w:val="0"/>
          <w:i w:val="0"/>
        </w:rPr>
        <w:t>nebo má s </w:t>
      </w:r>
      <w:r w:rsidR="00200403">
        <w:rPr>
          <w:rFonts w:ascii="Times New Roman" w:hAnsi="Times New Roman"/>
          <w:b w:val="0"/>
          <w:i w:val="0"/>
        </w:rPr>
        <w:t>O</w:t>
      </w:r>
      <w:r w:rsidR="00200403" w:rsidRPr="004719C5">
        <w:rPr>
          <w:rFonts w:ascii="Times New Roman" w:hAnsi="Times New Roman"/>
          <w:b w:val="0"/>
          <w:i w:val="0"/>
        </w:rPr>
        <w:t xml:space="preserve">bjednatelem </w:t>
      </w:r>
      <w:r w:rsidR="00CC32AD" w:rsidRPr="004719C5">
        <w:rPr>
          <w:rFonts w:ascii="Times New Roman" w:hAnsi="Times New Roman"/>
          <w:b w:val="0"/>
          <w:i w:val="0"/>
        </w:rPr>
        <w:t>uzavřen</w:t>
      </w:r>
      <w:r w:rsidR="00600342" w:rsidRPr="004719C5">
        <w:rPr>
          <w:rFonts w:ascii="Times New Roman" w:hAnsi="Times New Roman"/>
          <w:b w:val="0"/>
          <w:i w:val="0"/>
        </w:rPr>
        <w:t>o</w:t>
      </w:r>
      <w:r w:rsidR="00CC32AD" w:rsidRPr="004719C5">
        <w:rPr>
          <w:rFonts w:ascii="Times New Roman" w:hAnsi="Times New Roman"/>
          <w:b w:val="0"/>
          <w:i w:val="0"/>
        </w:rPr>
        <w:t xml:space="preserve"> </w:t>
      </w:r>
      <w:r w:rsidR="00600342" w:rsidRPr="004719C5">
        <w:rPr>
          <w:rFonts w:ascii="Times New Roman" w:hAnsi="Times New Roman"/>
          <w:b w:val="0"/>
          <w:i w:val="0"/>
        </w:rPr>
        <w:t> více s</w:t>
      </w:r>
      <w:r w:rsidR="00CC32AD" w:rsidRPr="004719C5">
        <w:rPr>
          <w:rFonts w:ascii="Times New Roman" w:hAnsi="Times New Roman"/>
          <w:b w:val="0"/>
          <w:i w:val="0"/>
        </w:rPr>
        <w:t xml:space="preserve">mluv </w:t>
      </w:r>
      <w:r w:rsidR="00600342" w:rsidRPr="004719C5">
        <w:rPr>
          <w:rFonts w:ascii="Times New Roman" w:hAnsi="Times New Roman"/>
          <w:b w:val="0"/>
          <w:i w:val="0"/>
        </w:rPr>
        <w:t xml:space="preserve">o veřejných službách </w:t>
      </w:r>
      <w:r w:rsidR="00CC32AD" w:rsidRPr="004719C5">
        <w:rPr>
          <w:rFonts w:ascii="Times New Roman" w:hAnsi="Times New Roman"/>
          <w:b w:val="0"/>
          <w:i w:val="0"/>
        </w:rPr>
        <w:t xml:space="preserve">na více </w:t>
      </w:r>
      <w:r w:rsidR="00600342" w:rsidRPr="004719C5">
        <w:rPr>
          <w:rFonts w:ascii="Times New Roman" w:hAnsi="Times New Roman"/>
          <w:b w:val="0"/>
          <w:i w:val="0"/>
        </w:rPr>
        <w:t>V</w:t>
      </w:r>
      <w:r w:rsidR="00CC32AD" w:rsidRPr="004719C5">
        <w:rPr>
          <w:rFonts w:ascii="Times New Roman" w:hAnsi="Times New Roman"/>
          <w:b w:val="0"/>
          <w:i w:val="0"/>
        </w:rPr>
        <w:t xml:space="preserve">ýběrových skupin </w:t>
      </w:r>
      <w:r w:rsidRPr="004719C5">
        <w:rPr>
          <w:rFonts w:ascii="Times New Roman" w:hAnsi="Times New Roman"/>
          <w:b w:val="0"/>
          <w:i w:val="0"/>
        </w:rPr>
        <w:t xml:space="preserve">a v rámci </w:t>
      </w:r>
      <w:r w:rsidR="00AC0A00" w:rsidRPr="004719C5">
        <w:rPr>
          <w:rFonts w:ascii="Times New Roman" w:hAnsi="Times New Roman"/>
          <w:b w:val="0"/>
          <w:i w:val="0"/>
        </w:rPr>
        <w:t>změn</w:t>
      </w:r>
      <w:r w:rsidRPr="004719C5">
        <w:rPr>
          <w:rFonts w:ascii="Times New Roman" w:hAnsi="Times New Roman"/>
          <w:b w:val="0"/>
          <w:i w:val="0"/>
        </w:rPr>
        <w:t xml:space="preserve"> Jízdních řádů dojde k navýšení počtu </w:t>
      </w:r>
      <w:r w:rsidR="00AC0A00" w:rsidRPr="004719C5">
        <w:rPr>
          <w:rFonts w:ascii="Times New Roman" w:hAnsi="Times New Roman"/>
          <w:b w:val="0"/>
          <w:i w:val="0"/>
        </w:rPr>
        <w:t>V</w:t>
      </w:r>
      <w:r w:rsidRPr="004719C5">
        <w:rPr>
          <w:rFonts w:ascii="Times New Roman" w:hAnsi="Times New Roman"/>
          <w:b w:val="0"/>
          <w:i w:val="0"/>
        </w:rPr>
        <w:t xml:space="preserve">ozidel </w:t>
      </w:r>
      <w:r w:rsidR="006E1B63" w:rsidRPr="004719C5">
        <w:rPr>
          <w:rFonts w:ascii="Times New Roman" w:hAnsi="Times New Roman"/>
          <w:b w:val="0"/>
          <w:i w:val="0"/>
        </w:rPr>
        <w:t xml:space="preserve">nutných pro zajištění dopravy v rámci </w:t>
      </w:r>
      <w:r w:rsidRPr="004719C5">
        <w:rPr>
          <w:rFonts w:ascii="Times New Roman" w:hAnsi="Times New Roman"/>
          <w:b w:val="0"/>
          <w:i w:val="0"/>
        </w:rPr>
        <w:t xml:space="preserve">určité </w:t>
      </w:r>
      <w:r w:rsidR="00AC0A00" w:rsidRPr="004719C5">
        <w:rPr>
          <w:rFonts w:ascii="Times New Roman" w:hAnsi="Times New Roman"/>
          <w:b w:val="0"/>
          <w:i w:val="0"/>
        </w:rPr>
        <w:t>V</w:t>
      </w:r>
      <w:r w:rsidRPr="004719C5">
        <w:rPr>
          <w:rFonts w:ascii="Times New Roman" w:hAnsi="Times New Roman"/>
          <w:b w:val="0"/>
          <w:i w:val="0"/>
        </w:rPr>
        <w:t>ýběrové skupin</w:t>
      </w:r>
      <w:r w:rsidR="006E1B63" w:rsidRPr="004719C5">
        <w:rPr>
          <w:rFonts w:ascii="Times New Roman" w:hAnsi="Times New Roman"/>
          <w:b w:val="0"/>
          <w:i w:val="0"/>
        </w:rPr>
        <w:t>y, přičemž tato změna prok</w:t>
      </w:r>
      <w:r w:rsidR="00171B1C" w:rsidRPr="004719C5">
        <w:rPr>
          <w:rFonts w:ascii="Times New Roman" w:hAnsi="Times New Roman"/>
          <w:b w:val="0"/>
          <w:i w:val="0"/>
        </w:rPr>
        <w:t xml:space="preserve">azatelně nemá vliv na </w:t>
      </w:r>
      <w:r w:rsidRPr="004719C5">
        <w:rPr>
          <w:rFonts w:ascii="Times New Roman" w:hAnsi="Times New Roman"/>
          <w:b w:val="0"/>
          <w:i w:val="0"/>
        </w:rPr>
        <w:t>minimální počet </w:t>
      </w:r>
      <w:r w:rsidR="00AC0A00" w:rsidRPr="004719C5">
        <w:rPr>
          <w:rFonts w:ascii="Times New Roman" w:hAnsi="Times New Roman"/>
          <w:b w:val="0"/>
          <w:i w:val="0"/>
        </w:rPr>
        <w:t>V</w:t>
      </w:r>
      <w:r w:rsidRPr="004719C5">
        <w:rPr>
          <w:rFonts w:ascii="Times New Roman" w:hAnsi="Times New Roman"/>
          <w:b w:val="0"/>
          <w:i w:val="0"/>
        </w:rPr>
        <w:t xml:space="preserve">ozidel na zajištění jednotlivých Spojů dle Jízdního řádu za běžný pracovní den bez zohlednění přístavných výkonů a přestávek řidičů, včetně Záložních Vozidel </w:t>
      </w:r>
      <w:r w:rsidR="00171B1C" w:rsidRPr="004719C5">
        <w:rPr>
          <w:rFonts w:ascii="Times New Roman" w:hAnsi="Times New Roman"/>
          <w:b w:val="0"/>
          <w:i w:val="0"/>
        </w:rPr>
        <w:t xml:space="preserve">v rámci všech </w:t>
      </w:r>
      <w:r w:rsidR="00AC0A00" w:rsidRPr="004719C5">
        <w:rPr>
          <w:rFonts w:ascii="Times New Roman" w:hAnsi="Times New Roman"/>
          <w:b w:val="0"/>
          <w:i w:val="0"/>
        </w:rPr>
        <w:t>V</w:t>
      </w:r>
      <w:r w:rsidRPr="004719C5">
        <w:rPr>
          <w:rFonts w:ascii="Times New Roman" w:hAnsi="Times New Roman"/>
          <w:b w:val="0"/>
          <w:i w:val="0"/>
        </w:rPr>
        <w:t xml:space="preserve">ýběrových skupin,  k </w:t>
      </w:r>
      <w:r w:rsidR="00576A5D">
        <w:rPr>
          <w:rFonts w:ascii="Times New Roman" w:hAnsi="Times New Roman"/>
          <w:b w:val="0"/>
          <w:i w:val="0"/>
        </w:rPr>
        <w:t>úpravě</w:t>
      </w:r>
      <w:r w:rsidR="00576A5D" w:rsidRPr="004719C5">
        <w:rPr>
          <w:rFonts w:ascii="Times New Roman" w:hAnsi="Times New Roman"/>
          <w:b w:val="0"/>
          <w:i w:val="0"/>
        </w:rPr>
        <w:t xml:space="preserve"> </w:t>
      </w:r>
      <w:r w:rsidRPr="004719C5">
        <w:rPr>
          <w:rFonts w:ascii="Times New Roman" w:hAnsi="Times New Roman"/>
          <w:b w:val="0"/>
          <w:i w:val="0"/>
        </w:rPr>
        <w:t>Nabídkové ceny nedochází.</w:t>
      </w:r>
    </w:p>
    <w:p w14:paraId="0160C7B9" w14:textId="2304AD92"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33" w:name="_Ref34127079"/>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del w:id="34" w:author="Autor">
        <w:r w:rsidRPr="00C97D38" w:rsidDel="00475428">
          <w:rPr>
            <w:rStyle w:val="Odkaznakoment"/>
            <w:rFonts w:ascii="Times New Roman" w:hAnsi="Times New Roman" w:cs="Times New Roman"/>
            <w:b w:val="0"/>
            <w:bCs w:val="0"/>
            <w:i w:val="0"/>
            <w:iCs w:val="0"/>
            <w:sz w:val="22"/>
            <w:szCs w:val="22"/>
            <w:lang w:eastAsia="cs-CZ"/>
          </w:rPr>
          <w:delText>může být</w:delText>
        </w:r>
      </w:del>
      <w:ins w:id="35" w:author="Autor">
        <w:r w:rsidR="00475428">
          <w:rPr>
            <w:rStyle w:val="Odkaznakoment"/>
            <w:rFonts w:ascii="Times New Roman" w:hAnsi="Times New Roman" w:cs="Times New Roman"/>
            <w:b w:val="0"/>
            <w:bCs w:val="0"/>
            <w:i w:val="0"/>
            <w:iCs w:val="0"/>
            <w:sz w:val="22"/>
            <w:szCs w:val="22"/>
            <w:lang w:eastAsia="cs-CZ"/>
          </w:rPr>
          <w:t>bude</w:t>
        </w:r>
      </w:ins>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33"/>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161319AA"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3.8</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2CCE1C69" w14:textId="7D9D6D22" w:rsidR="001F35B5" w:rsidRPr="00C97D38" w:rsidRDefault="00FD79AF"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lastRenderedPageBreak/>
        <w:t>(</w:t>
      </w:r>
      <w:r w:rsidR="0064096C">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_Ref34126988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3.9</w:t>
      </w:r>
      <w:r w:rsidR="00A43349">
        <w:rPr>
          <w:rStyle w:val="Odkaznakoment"/>
          <w:rFonts w:ascii="Times New Roman" w:hAnsi="Times New Roman" w:cs="Times New Roman"/>
          <w:b w:val="0"/>
          <w:bCs w:val="0"/>
          <w:i w:val="0"/>
          <w:iCs w:val="0"/>
          <w:sz w:val="22"/>
          <w:szCs w:val="22"/>
        </w:rPr>
        <w:fldChar w:fldCharType="end"/>
      </w:r>
      <w:r w:rsidR="00571F57">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571F57">
        <w:rPr>
          <w:rStyle w:val="Odkaznakoment"/>
          <w:rFonts w:ascii="Times New Roman" w:hAnsi="Times New Roman" w:cs="Times New Roman"/>
          <w:b w:val="0"/>
          <w:bCs w:val="0"/>
          <w:i w:val="0"/>
          <w:iCs w:val="0"/>
          <w:sz w:val="22"/>
          <w:szCs w:val="22"/>
        </w:rPr>
        <w:t>Smlouvy</w:t>
      </w:r>
      <w:r w:rsidR="001F35B5" w:rsidRPr="00C97D38">
        <w:rPr>
          <w:rStyle w:val="Odkaznakoment"/>
          <w:rFonts w:ascii="Times New Roman" w:hAnsi="Times New Roman" w:cs="Times New Roman"/>
          <w:b w:val="0"/>
          <w:bCs w:val="0"/>
          <w:i w:val="0"/>
          <w:iCs w:val="0"/>
          <w:sz w:val="22"/>
          <w:szCs w:val="22"/>
        </w:rPr>
        <w:t xml:space="preserve">, respektive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_Ref34127005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3.10</w:t>
      </w:r>
      <w:r w:rsidR="00A43349">
        <w:rPr>
          <w:rStyle w:val="Odkaznakoment"/>
          <w:rFonts w:ascii="Times New Roman" w:hAnsi="Times New Roman" w:cs="Times New Roman"/>
          <w:b w:val="0"/>
          <w:bCs w:val="0"/>
          <w:i w:val="0"/>
          <w:iCs w:val="0"/>
          <w:sz w:val="22"/>
          <w:szCs w:val="22"/>
        </w:rPr>
        <w:fldChar w:fldCharType="end"/>
      </w:r>
      <w:r w:rsidR="00953292">
        <w:rPr>
          <w:rStyle w:val="Odkaznakoment"/>
          <w:rFonts w:ascii="Times New Roman" w:hAnsi="Times New Roman" w:cs="Times New Roman"/>
          <w:b w:val="0"/>
          <w:bCs w:val="0"/>
          <w:i w:val="0"/>
          <w:iCs w:val="0"/>
          <w:sz w:val="22"/>
          <w:szCs w:val="22"/>
        </w:rPr>
        <w:t>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7A24A50F" w14:textId="1E4D0605"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6B44AF">
        <w:rPr>
          <w:rStyle w:val="Odkaznakoment"/>
          <w:rFonts w:ascii="Times New Roman" w:hAnsi="Times New Roman" w:cs="Times New Roman"/>
          <w:b w:val="0"/>
          <w:bCs w:val="0"/>
          <w:i w:val="0"/>
          <w:iCs w:val="0"/>
          <w:sz w:val="22"/>
          <w:szCs w:val="22"/>
        </w:rPr>
        <w:t>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A43349">
        <w:rPr>
          <w:rStyle w:val="Odkaznakoment"/>
          <w:rFonts w:ascii="Times New Roman" w:hAnsi="Times New Roman" w:cs="Times New Roman"/>
          <w:b w:val="0"/>
          <w:bCs w:val="0"/>
          <w:i w:val="0"/>
          <w:iCs w:val="0"/>
          <w:sz w:val="22"/>
          <w:szCs w:val="22"/>
        </w:rPr>
        <w:t>3.14</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4F9C815D"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až (iii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až (iii)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0FDD8CF5" w:rsidR="00DC3296" w:rsidRPr="00C97D38" w:rsidRDefault="00DC3296" w:rsidP="00DC3296">
      <w:pPr>
        <w:pStyle w:val="Clanek11"/>
        <w:ind w:hanging="754"/>
        <w:rPr>
          <w:rFonts w:ascii="Times New Roman" w:hAnsi="Times New Roman" w:cs="Times New Roman"/>
          <w:b w:val="0"/>
          <w:i w:val="0"/>
          <w:szCs w:val="22"/>
        </w:rPr>
      </w:pPr>
      <w:bookmarkStart w:id="36" w:name="_Ref277570218"/>
      <w:bookmarkStart w:id="37"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36"/>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37"/>
    </w:p>
    <w:p w14:paraId="2A14F755" w14:textId="4A3D7871"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3.16</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38" w:name="_Ref271622074"/>
      <w:r w:rsidRPr="00C97D38">
        <w:rPr>
          <w:rFonts w:ascii="Times New Roman" w:hAnsi="Times New Roman" w:cs="Times New Roman"/>
          <w:b w:val="0"/>
          <w:i w:val="0"/>
          <w:szCs w:val="22"/>
        </w:rPr>
        <w:lastRenderedPageBreak/>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38"/>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4F50B3DF" w:rsidR="002D0438" w:rsidRPr="00C97D38" w:rsidRDefault="004C620D" w:rsidP="002D0438">
      <w:pPr>
        <w:pStyle w:val="Clanek11"/>
        <w:ind w:hanging="754"/>
        <w:rPr>
          <w:rFonts w:ascii="Times New Roman" w:hAnsi="Times New Roman" w:cs="Times New Roman"/>
          <w:b w:val="0"/>
          <w:i w:val="0"/>
          <w:szCs w:val="22"/>
        </w:rPr>
      </w:pPr>
      <w:bookmarkStart w:id="39"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dané součtem příslušných částek záloh pro jednotlivé V</w:t>
      </w:r>
      <w:r w:rsidR="00AE77EE" w:rsidRPr="004719C5">
        <w:rPr>
          <w:rFonts w:ascii="Times New Roman" w:hAnsi="Times New Roman"/>
          <w:b w:val="0"/>
          <w:i w:val="0"/>
          <w:szCs w:val="22"/>
        </w:rPr>
        <w:t>ýběrové skupiny 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7E7672">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39"/>
      <w:r w:rsidR="00327B9D">
        <w:rPr>
          <w:rFonts w:ascii="Times New Roman" w:hAnsi="Times New Roman" w:cs="Times New Roman"/>
          <w:b w:val="0"/>
          <w:i w:val="0"/>
          <w:szCs w:val="22"/>
        </w:rPr>
        <w:t>.</w:t>
      </w:r>
    </w:p>
    <w:p w14:paraId="4727BB0E" w14:textId="3C5D0E35"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A43349">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40" w:name="_Ref271622118"/>
      <w:bookmarkStart w:id="41"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40"/>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41"/>
    </w:p>
    <w:p w14:paraId="5D21D16B" w14:textId="3BB22CFE" w:rsidR="006870CA" w:rsidRPr="00C97D38" w:rsidRDefault="00F24E9E" w:rsidP="00AB5318">
      <w:pPr>
        <w:pStyle w:val="Clanek11"/>
        <w:ind w:hanging="754"/>
        <w:rPr>
          <w:rFonts w:ascii="Times New Roman" w:hAnsi="Times New Roman" w:cs="Times New Roman"/>
          <w:b w:val="0"/>
          <w:i w:val="0"/>
          <w:szCs w:val="22"/>
        </w:rPr>
      </w:pPr>
      <w:bookmarkStart w:id="42"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42"/>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lastRenderedPageBreak/>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43"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43"/>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44"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44"/>
    </w:p>
    <w:p w14:paraId="1BD22DAD" w14:textId="78E77C2B" w:rsidR="00610AC0" w:rsidRPr="00C97D38" w:rsidRDefault="00A516F2" w:rsidP="00610AC0">
      <w:pPr>
        <w:pStyle w:val="Clanek11"/>
        <w:ind w:hanging="754"/>
        <w:rPr>
          <w:rFonts w:ascii="Times New Roman" w:hAnsi="Times New Roman" w:cs="Times New Roman"/>
          <w:b w:val="0"/>
          <w:i w:val="0"/>
        </w:rPr>
      </w:pPr>
      <w:bookmarkStart w:id="45"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45"/>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46"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w:t>
      </w:r>
      <w:r w:rsidR="00513772" w:rsidRPr="00D20CE9">
        <w:rPr>
          <w:rFonts w:ascii="Times New Roman" w:hAnsi="Times New Roman" w:cs="Times New Roman"/>
          <w:b w:val="0"/>
          <w:i w:val="0"/>
          <w:szCs w:val="22"/>
        </w:rPr>
        <w:lastRenderedPageBreak/>
        <w:t>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46"/>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47"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47"/>
    </w:p>
    <w:p w14:paraId="21166656" w14:textId="5555B4DD" w:rsidR="00EB0FD2" w:rsidRPr="00C97D38" w:rsidRDefault="001B5D3F" w:rsidP="00EB0FD2">
      <w:pPr>
        <w:pStyle w:val="Clanek11"/>
        <w:ind w:hanging="754"/>
        <w:rPr>
          <w:rFonts w:ascii="Times New Roman" w:hAnsi="Times New Roman" w:cs="Times New Roman"/>
          <w:b w:val="0"/>
          <w:i w:val="0"/>
          <w:szCs w:val="22"/>
        </w:rPr>
      </w:pPr>
      <w:bookmarkStart w:id="48" w:name="_Ref34127278"/>
      <w:bookmarkStart w:id="49" w:name="_Ref271622358"/>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po celou dobu platnosti této Smlouvy zajistit, aby stáří</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každého jednotlivého </w:t>
      </w:r>
      <w:r w:rsidR="00D773B6"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ozidla, jímž zajišťuje plnění Závazku veřejné služby</w:t>
      </w:r>
      <w:r w:rsidR="000826E5" w:rsidRPr="00C97D38">
        <w:rPr>
          <w:rFonts w:ascii="Times New Roman" w:hAnsi="Times New Roman" w:cs="Times New Roman"/>
          <w:b w:val="0"/>
          <w:i w:val="0"/>
          <w:szCs w:val="22"/>
        </w:rPr>
        <w:t>,</w:t>
      </w:r>
      <w:r w:rsidR="005109A7">
        <w:rPr>
          <w:rFonts w:ascii="Times New Roman" w:hAnsi="Times New Roman" w:cs="Times New Roman"/>
          <w:b w:val="0"/>
          <w:i w:val="0"/>
          <w:szCs w:val="22"/>
        </w:rPr>
        <w:t xml:space="preserve"> nepřesáhlo mez stanovenou v Technických a provozních standardech IDS JMK</w:t>
      </w:r>
      <w:r w:rsidR="002729EB">
        <w:rPr>
          <w:rFonts w:ascii="Times New Roman" w:hAnsi="Times New Roman" w:cs="Times New Roman"/>
          <w:b w:val="0"/>
          <w:i w:val="0"/>
          <w:szCs w:val="22"/>
        </w:rPr>
        <w:t>,</w:t>
      </w:r>
      <w:r w:rsidR="006452C5" w:rsidRPr="00C97D38">
        <w:rPr>
          <w:rFonts w:ascii="Times New Roman" w:hAnsi="Times New Roman" w:cs="Times New Roman"/>
          <w:b w:val="0"/>
          <w:i w:val="0"/>
          <w:szCs w:val="22"/>
        </w:rPr>
        <w:t xml:space="preserve"> pokud není dále v této Smlouvě stanoveno jinak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 a to za každé Vozidlo nev</w:t>
      </w:r>
      <w:r w:rsidR="00327B9D">
        <w:rPr>
          <w:rFonts w:ascii="Times New Roman" w:hAnsi="Times New Roman" w:cs="Times New Roman"/>
          <w:b w:val="0"/>
          <w:i w:val="0"/>
          <w:szCs w:val="22"/>
        </w:rPr>
        <w:t>yhovující stanoveným podmínkám.</w:t>
      </w:r>
      <w:bookmarkEnd w:id="48"/>
    </w:p>
    <w:p w14:paraId="7360C2B0" w14:textId="7FC30079" w:rsidR="006870CA" w:rsidRPr="00C97D38" w:rsidRDefault="001B5D3F" w:rsidP="00F75285">
      <w:pPr>
        <w:pStyle w:val="Clanek11"/>
        <w:ind w:hanging="754"/>
        <w:rPr>
          <w:rFonts w:ascii="Times New Roman" w:hAnsi="Times New Roman" w:cs="Times New Roman"/>
          <w:b w:val="0"/>
          <w:i w:val="0"/>
          <w:szCs w:val="22"/>
        </w:rPr>
      </w:pPr>
      <w:bookmarkStart w:id="50" w:name="_Ref34127286"/>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w:t>
      </w:r>
      <w:r w:rsidR="00EB0FD2" w:rsidRPr="00C97D38">
        <w:rPr>
          <w:rFonts w:ascii="Times New Roman" w:hAnsi="Times New Roman" w:cs="Times New Roman"/>
          <w:b w:val="0"/>
          <w:i w:val="0"/>
          <w:szCs w:val="22"/>
        </w:rPr>
        <w:t xml:space="preserve">současně </w:t>
      </w:r>
      <w:r w:rsidR="006870CA" w:rsidRPr="00C97D38">
        <w:rPr>
          <w:rFonts w:ascii="Times New Roman" w:hAnsi="Times New Roman" w:cs="Times New Roman"/>
          <w:b w:val="0"/>
          <w:i w:val="0"/>
          <w:szCs w:val="22"/>
        </w:rPr>
        <w:t>povinen po dobu platnosti této Smlouvy zajistit, aby</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průměrné stáří </w:t>
      </w:r>
      <w:r w:rsidR="00EB0FD2"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ozidel, jimiž zajišťuje plnění Závazku veřejné služby, v žádném okamžiku </w:t>
      </w:r>
      <w:r w:rsidR="000826E5" w:rsidRPr="00C97D38">
        <w:rPr>
          <w:rFonts w:ascii="Times New Roman" w:hAnsi="Times New Roman" w:cs="Times New Roman"/>
          <w:b w:val="0"/>
          <w:i w:val="0"/>
          <w:szCs w:val="22"/>
        </w:rPr>
        <w:t xml:space="preserve">nepřesáhlo </w:t>
      </w:r>
      <w:r w:rsidR="006870CA" w:rsidRPr="00C97D38">
        <w:rPr>
          <w:rFonts w:ascii="Times New Roman" w:hAnsi="Times New Roman" w:cs="Times New Roman"/>
          <w:b w:val="0"/>
          <w:i w:val="0"/>
          <w:szCs w:val="22"/>
        </w:rPr>
        <w:t>9</w:t>
      </w:r>
      <w:r w:rsidR="00953292">
        <w:rPr>
          <w:rFonts w:ascii="Times New Roman" w:hAnsi="Times New Roman" w:cs="Times New Roman"/>
          <w:b w:val="0"/>
          <w:i w:val="0"/>
          <w:szCs w:val="22"/>
        </w:rPr>
        <w:t> </w:t>
      </w:r>
      <w:r w:rsidR="006870CA" w:rsidRPr="00C97D38">
        <w:rPr>
          <w:rFonts w:ascii="Times New Roman" w:hAnsi="Times New Roman" w:cs="Times New Roman"/>
          <w:b w:val="0"/>
          <w:i w:val="0"/>
          <w:szCs w:val="22"/>
        </w:rPr>
        <w:t>let</w:t>
      </w:r>
      <w:r w:rsidR="005109A7">
        <w:rPr>
          <w:rFonts w:ascii="Times New Roman" w:hAnsi="Times New Roman" w:cs="Times New Roman"/>
          <w:b w:val="0"/>
          <w:i w:val="0"/>
          <w:szCs w:val="22"/>
        </w:rPr>
        <w:t>, pokud právní předpis nestanoví přísnější požadavek</w:t>
      </w:r>
      <w:r w:rsidR="006870CA" w:rsidRPr="00C97D38">
        <w:rPr>
          <w:rFonts w:ascii="Times New Roman" w:hAnsi="Times New Roman" w:cs="Times New Roman"/>
          <w:b w:val="0"/>
          <w:i w:val="0"/>
          <w:szCs w:val="22"/>
        </w:rPr>
        <w:t xml:space="preserve">. </w:t>
      </w:r>
      <w:r w:rsidR="00EB0FD2" w:rsidRPr="00C97D38">
        <w:rPr>
          <w:rFonts w:ascii="Times New Roman" w:hAnsi="Times New Roman" w:cs="Times New Roman"/>
          <w:b w:val="0"/>
          <w:i w:val="0"/>
          <w:szCs w:val="22"/>
        </w:rPr>
        <w:t xml:space="preserve">V případě, že Dopravce v kterémkoliv okamžiku platnosti této Smlouvy poruší takto stanovenou povinnost, je povinen zaplatit Objednateli smluvní pokutu ve výši 50.000,- Kč za každý </w:t>
      </w:r>
      <w:r w:rsidR="005C2BC2" w:rsidRPr="00C97D38">
        <w:rPr>
          <w:rFonts w:ascii="Times New Roman" w:hAnsi="Times New Roman" w:cs="Times New Roman"/>
          <w:b w:val="0"/>
          <w:i w:val="0"/>
          <w:szCs w:val="22"/>
        </w:rPr>
        <w:t>započatý kalendářní měsíc</w:t>
      </w:r>
      <w:r w:rsidR="00EB0FD2" w:rsidRPr="00C97D38">
        <w:rPr>
          <w:rFonts w:ascii="Times New Roman" w:hAnsi="Times New Roman" w:cs="Times New Roman"/>
          <w:b w:val="0"/>
          <w:i w:val="0"/>
          <w:szCs w:val="22"/>
        </w:rPr>
        <w:t>, kdy Dopravce povinnost dle tohoto odstavce porušuje</w:t>
      </w:r>
      <w:r w:rsidR="001E69CB" w:rsidRPr="00C97D38">
        <w:rPr>
          <w:rFonts w:ascii="Times New Roman" w:hAnsi="Times New Roman" w:cs="Times New Roman"/>
          <w:b w:val="0"/>
          <w:i w:val="0"/>
          <w:szCs w:val="22"/>
        </w:rPr>
        <w:t>.</w:t>
      </w:r>
      <w:bookmarkEnd w:id="49"/>
      <w:bookmarkEnd w:id="50"/>
    </w:p>
    <w:p w14:paraId="6219C4C9" w14:textId="36B2F943" w:rsidR="00F8038B" w:rsidRPr="00C97D38" w:rsidRDefault="001B5D3F" w:rsidP="000E7CCC">
      <w:pPr>
        <w:pStyle w:val="Clanek11"/>
        <w:widowControl/>
        <w:ind w:hanging="754"/>
        <w:rPr>
          <w:rFonts w:ascii="Times New Roman" w:hAnsi="Times New Roman" w:cs="Times New Roman"/>
          <w:b w:val="0"/>
          <w:i w:val="0"/>
          <w:szCs w:val="22"/>
        </w:rPr>
      </w:pPr>
      <w:bookmarkStart w:id="51" w:name="_Ref34127527"/>
      <w:bookmarkStart w:id="52" w:name="_Ref445310567"/>
      <w:bookmarkStart w:id="53"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 xml:space="preserve"> 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části Veřejné zakázky</w:t>
      </w:r>
      <w:r w:rsidR="007C52A3">
        <w:rPr>
          <w:rFonts w:ascii="Times New Roman" w:hAnsi="Times New Roman" w:cs="Times New Roman"/>
          <w:b w:val="0"/>
          <w:i w:val="0"/>
          <w:szCs w:val="22"/>
        </w:rPr>
        <w:t xml:space="preserve"> </w:t>
      </w:r>
      <w:r w:rsidR="007C52A3">
        <w:rPr>
          <w:rFonts w:ascii="Times New Roman" w:hAnsi="Times New Roman"/>
          <w:b w:val="0"/>
          <w:i w:val="0"/>
          <w:szCs w:val="22"/>
        </w:rPr>
        <w:t>(tj. těch částí veřejné zakázky, k jejichž plnění se touto smlouvou zavázal), zjištěného dle Přílohy č. 8 zadávací dokumentace na Veřejnou zakázku.</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51"/>
      <w:r w:rsidR="009B6ADB" w:rsidRPr="00C97D38">
        <w:rPr>
          <w:rFonts w:ascii="Times New Roman" w:hAnsi="Times New Roman" w:cs="Times New Roman"/>
          <w:b w:val="0"/>
          <w:i w:val="0"/>
          <w:szCs w:val="22"/>
        </w:rPr>
        <w:t xml:space="preserve"> </w:t>
      </w:r>
      <w:bookmarkEnd w:id="52"/>
      <w:bookmarkEnd w:id="53"/>
    </w:p>
    <w:p w14:paraId="119F2DC3" w14:textId="1424E43A" w:rsidR="00DE507E" w:rsidRPr="00C97D38" w:rsidRDefault="00044341" w:rsidP="00940ABF">
      <w:pPr>
        <w:pStyle w:val="Clanek11"/>
        <w:ind w:hanging="754"/>
        <w:rPr>
          <w:rFonts w:ascii="Times New Roman" w:hAnsi="Times New Roman" w:cs="Times New Roman"/>
          <w:b w:val="0"/>
          <w:i w:val="0"/>
          <w:szCs w:val="22"/>
        </w:rPr>
      </w:pPr>
      <w:bookmarkStart w:id="54" w:name="_Ref34127537"/>
      <w:bookmarkStart w:id="55" w:name="_Ref276469345"/>
      <w:bookmarkStart w:id="56"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4 měsíců 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A43349">
        <w:rPr>
          <w:rFonts w:ascii="Times New Roman" w:hAnsi="Times New Roman" w:cs="Times New Roman"/>
          <w:b w:val="0"/>
          <w:i w:val="0"/>
          <w:szCs w:val="22"/>
        </w:rPr>
        <w:t>5.7</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54"/>
      <w:r w:rsidR="00DE507E" w:rsidRPr="00C97D38">
        <w:rPr>
          <w:rFonts w:ascii="Times New Roman" w:hAnsi="Times New Roman" w:cs="Times New Roman"/>
          <w:b w:val="0"/>
          <w:i w:val="0"/>
          <w:szCs w:val="22"/>
        </w:rPr>
        <w:t xml:space="preserve"> </w:t>
      </w:r>
      <w:bookmarkEnd w:id="55"/>
    </w:p>
    <w:p w14:paraId="22AB440B" w14:textId="1D98D959" w:rsidR="00940ABF" w:rsidRPr="00C97D38" w:rsidRDefault="00940ABF" w:rsidP="00940ABF">
      <w:pPr>
        <w:pStyle w:val="Clanek11"/>
        <w:ind w:hanging="754"/>
        <w:rPr>
          <w:rFonts w:ascii="Times New Roman" w:hAnsi="Times New Roman" w:cs="Times New Roman"/>
          <w:b w:val="0"/>
          <w:i w:val="0"/>
          <w:szCs w:val="22"/>
        </w:rPr>
      </w:pPr>
      <w:bookmarkStart w:id="57"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7E7672">
        <w:rPr>
          <w:rFonts w:ascii="Times New Roman" w:hAnsi="Times New Roman"/>
          <w:b w:val="0"/>
          <w:i w:val="0"/>
          <w:szCs w:val="22"/>
        </w:rPr>
        <w:t>5.6</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a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Pr="00C97D38">
        <w:rPr>
          <w:rFonts w:ascii="Times New Roman" w:hAnsi="Times New Roman" w:cs="Times New Roman"/>
          <w:b w:val="0"/>
          <w:i w:val="0"/>
          <w:szCs w:val="22"/>
        </w:rPr>
        <w:t xml:space="preserve"> </w:t>
      </w:r>
      <w:r w:rsidR="005B3294" w:rsidRPr="00C97D38">
        <w:rPr>
          <w:rFonts w:ascii="Times New Roman" w:hAnsi="Times New Roman" w:cs="Times New Roman"/>
          <w:b w:val="0"/>
          <w:i w:val="0"/>
          <w:szCs w:val="22"/>
        </w:rPr>
        <w:t xml:space="preserve">a dále soupis </w:t>
      </w:r>
      <w:r w:rsidR="00E018C4">
        <w:rPr>
          <w:rFonts w:ascii="Times New Roman" w:hAnsi="Times New Roman" w:cs="Times New Roman"/>
          <w:b w:val="0"/>
          <w:i w:val="0"/>
          <w:szCs w:val="22"/>
        </w:rPr>
        <w:t>všech Vozidel</w:t>
      </w:r>
      <w:r w:rsidR="00254836" w:rsidRPr="00C97D38">
        <w:rPr>
          <w:rFonts w:ascii="Times New Roman" w:hAnsi="Times New Roman" w:cs="Times New Roman"/>
          <w:b w:val="0"/>
          <w:i w:val="0"/>
          <w:szCs w:val="22"/>
        </w:rPr>
        <w:t xml:space="preserve"> </w:t>
      </w:r>
      <w:r w:rsidR="00E018C4" w:rsidRPr="00C97D38">
        <w:rPr>
          <w:rFonts w:ascii="Times New Roman" w:hAnsi="Times New Roman" w:cs="Times New Roman"/>
          <w:b w:val="0"/>
          <w:i w:val="0"/>
          <w:szCs w:val="22"/>
        </w:rPr>
        <w:t>využívan</w:t>
      </w:r>
      <w:r w:rsidR="00E018C4">
        <w:rPr>
          <w:rFonts w:ascii="Times New Roman" w:hAnsi="Times New Roman" w:cs="Times New Roman"/>
          <w:b w:val="0"/>
          <w:i w:val="0"/>
          <w:szCs w:val="22"/>
        </w:rPr>
        <w:t>ých</w:t>
      </w:r>
      <w:r w:rsidR="00E018C4" w:rsidRPr="00C97D38">
        <w:rPr>
          <w:rFonts w:ascii="Times New Roman" w:hAnsi="Times New Roman" w:cs="Times New Roman"/>
          <w:b w:val="0"/>
          <w:i w:val="0"/>
          <w:szCs w:val="22"/>
        </w:rPr>
        <w:t xml:space="preserve"> </w:t>
      </w:r>
      <w:r w:rsidR="00254836" w:rsidRPr="00C97D38">
        <w:rPr>
          <w:rFonts w:ascii="Times New Roman" w:hAnsi="Times New Roman" w:cs="Times New Roman"/>
          <w:b w:val="0"/>
          <w:i w:val="0"/>
          <w:szCs w:val="22"/>
        </w:rPr>
        <w:t xml:space="preserve">pro plnění </w:t>
      </w:r>
      <w:r w:rsidR="005B3294" w:rsidRPr="00C97D38">
        <w:rPr>
          <w:rFonts w:ascii="Times New Roman" w:hAnsi="Times New Roman" w:cs="Times New Roman"/>
          <w:b w:val="0"/>
          <w:i w:val="0"/>
          <w:szCs w:val="22"/>
        </w:rPr>
        <w:t xml:space="preserve">dle této </w:t>
      </w:r>
      <w:r w:rsidR="00794F2D" w:rsidRPr="00C97D38">
        <w:rPr>
          <w:rFonts w:ascii="Times New Roman" w:hAnsi="Times New Roman" w:cs="Times New Roman"/>
          <w:b w:val="0"/>
          <w:i w:val="0"/>
          <w:szCs w:val="22"/>
        </w:rPr>
        <w:t>S</w:t>
      </w:r>
      <w:r w:rsidR="005B3294" w:rsidRPr="00C97D38">
        <w:rPr>
          <w:rFonts w:ascii="Times New Roman" w:hAnsi="Times New Roman" w:cs="Times New Roman"/>
          <w:b w:val="0"/>
          <w:i w:val="0"/>
          <w:szCs w:val="22"/>
        </w:rPr>
        <w:t>mlouvy</w:t>
      </w:r>
      <w:r w:rsidR="000E7CCC">
        <w:rPr>
          <w:rFonts w:ascii="Times New Roman" w:hAnsi="Times New Roman" w:cs="Times New Roman"/>
          <w:b w:val="0"/>
          <w:i w:val="0"/>
          <w:szCs w:val="22"/>
        </w:rPr>
        <w:t>,</w:t>
      </w:r>
      <w:r w:rsidR="00E7257A" w:rsidRPr="00C97D38">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na ně</w:t>
      </w:r>
      <w:r w:rsidR="00E7257A" w:rsidRPr="00C97D38">
        <w:rPr>
          <w:rFonts w:ascii="Times New Roman" w:hAnsi="Times New Roman" w:cs="Times New Roman"/>
          <w:b w:val="0"/>
          <w:i w:val="0"/>
          <w:szCs w:val="22"/>
        </w:rPr>
        <w:t>ž byla (i částečně)</w:t>
      </w:r>
      <w:r w:rsidR="005B3294" w:rsidRPr="00C97D38">
        <w:rPr>
          <w:rFonts w:ascii="Times New Roman" w:hAnsi="Times New Roman" w:cs="Times New Roman"/>
          <w:b w:val="0"/>
          <w:i w:val="0"/>
          <w:szCs w:val="22"/>
        </w:rPr>
        <w:t xml:space="preserve"> </w:t>
      </w:r>
      <w:r w:rsidR="00E7257A" w:rsidRPr="00C97D38">
        <w:rPr>
          <w:rFonts w:ascii="Times New Roman" w:hAnsi="Times New Roman" w:cs="Times New Roman"/>
          <w:b w:val="0"/>
          <w:i w:val="0"/>
          <w:szCs w:val="22"/>
        </w:rPr>
        <w:t>poskytnuta jakákoliv</w:t>
      </w:r>
      <w:r w:rsidR="005B3294" w:rsidRPr="00C97D38">
        <w:rPr>
          <w:rFonts w:ascii="Times New Roman" w:hAnsi="Times New Roman" w:cs="Times New Roman"/>
          <w:b w:val="0"/>
          <w:i w:val="0"/>
          <w:szCs w:val="22"/>
        </w:rPr>
        <w:t> investiční dotace.</w:t>
      </w:r>
      <w:r w:rsidR="00AA7566" w:rsidRPr="00C97D38">
        <w:rPr>
          <w:rFonts w:ascii="Times New Roman" w:hAnsi="Times New Roman" w:cs="Times New Roman"/>
          <w:b w:val="0"/>
          <w:i w:val="0"/>
          <w:szCs w:val="22"/>
        </w:rPr>
        <w:t xml:space="preserve"> </w:t>
      </w:r>
      <w:r w:rsidR="00A33DE7" w:rsidRPr="00C97D38">
        <w:rPr>
          <w:rFonts w:ascii="Times New Roman" w:hAnsi="Times New Roman" w:cs="Times New Roman"/>
          <w:b w:val="0"/>
          <w:i w:val="0"/>
          <w:szCs w:val="22"/>
        </w:rPr>
        <w:t>Počet Vozidel</w:t>
      </w:r>
      <w:r w:rsidR="001D5F0C">
        <w:rPr>
          <w:rFonts w:ascii="Times New Roman" w:hAnsi="Times New Roman" w:cs="Times New Roman"/>
          <w:b w:val="0"/>
          <w:i w:val="0"/>
          <w:szCs w:val="22"/>
        </w:rPr>
        <w:t xml:space="preserve">, která bude Dopravce pro plnění závazku dle této Smlouvy provozovat, </w:t>
      </w:r>
      <w:r w:rsidR="00A33DE7" w:rsidRPr="00C97D38">
        <w:rPr>
          <w:rFonts w:ascii="Times New Roman" w:hAnsi="Times New Roman" w:cs="Times New Roman"/>
          <w:b w:val="0"/>
          <w:i w:val="0"/>
          <w:szCs w:val="22"/>
        </w:rPr>
        <w:t xml:space="preserve">nesmí překročit </w:t>
      </w:r>
      <w:r w:rsidR="0074249E">
        <w:rPr>
          <w:rFonts w:ascii="Times New Roman" w:hAnsi="Times New Roman" w:cs="Times New Roman"/>
          <w:b w:val="0"/>
          <w:i w:val="0"/>
          <w:szCs w:val="22"/>
        </w:rPr>
        <w:t>dvoj</w:t>
      </w:r>
      <w:r w:rsidR="00A33DE7" w:rsidRPr="00C97D38">
        <w:rPr>
          <w:rFonts w:ascii="Times New Roman" w:hAnsi="Times New Roman" w:cs="Times New Roman"/>
          <w:b w:val="0"/>
          <w:i w:val="0"/>
          <w:szCs w:val="22"/>
        </w:rPr>
        <w:t xml:space="preserve">násobek </w:t>
      </w:r>
      <w:r w:rsidR="006506BA" w:rsidRPr="00C97D38">
        <w:rPr>
          <w:rFonts w:ascii="Times New Roman" w:hAnsi="Times New Roman" w:cs="Times New Roman"/>
          <w:b w:val="0"/>
          <w:i w:val="0"/>
          <w:szCs w:val="22"/>
        </w:rPr>
        <w:t xml:space="preserve">minimálního počtu vozidel nezbytného k plnění předmětu </w:t>
      </w:r>
      <w:r w:rsidR="00CD38A4">
        <w:rPr>
          <w:rFonts w:ascii="Times New Roman" w:hAnsi="Times New Roman" w:cs="Times New Roman"/>
          <w:b w:val="0"/>
          <w:i w:val="0"/>
          <w:szCs w:val="22"/>
        </w:rPr>
        <w:t>V</w:t>
      </w:r>
      <w:r w:rsidR="006506BA" w:rsidRPr="00C97D38">
        <w:rPr>
          <w:rFonts w:ascii="Times New Roman" w:hAnsi="Times New Roman" w:cs="Times New Roman"/>
          <w:b w:val="0"/>
          <w:i w:val="0"/>
          <w:szCs w:val="22"/>
        </w:rPr>
        <w:t>eřejné zakázky</w:t>
      </w:r>
      <w:r w:rsidR="00AB4839">
        <w:rPr>
          <w:rFonts w:ascii="Times New Roman" w:hAnsi="Times New Roman"/>
          <w:b w:val="0"/>
          <w:i w:val="0"/>
          <w:szCs w:val="22"/>
        </w:rPr>
        <w:t xml:space="preserve"> (tj. těch částí veřejné zakázky, k jejichž plnění se touto smlouvou zavázal)</w:t>
      </w:r>
      <w:r w:rsidR="006506BA">
        <w:rPr>
          <w:rFonts w:ascii="Times New Roman" w:hAnsi="Times New Roman"/>
          <w:b w:val="0"/>
          <w:i w:val="0"/>
          <w:szCs w:val="22"/>
        </w:rPr>
        <w:t xml:space="preserve">, zjištěného </w:t>
      </w:r>
      <w:r w:rsidR="0074177A">
        <w:rPr>
          <w:rFonts w:ascii="Times New Roman" w:hAnsi="Times New Roman"/>
          <w:b w:val="0"/>
          <w:i w:val="0"/>
          <w:szCs w:val="22"/>
        </w:rPr>
        <w:t>dle</w:t>
      </w:r>
      <w:r w:rsidR="006506BA">
        <w:rPr>
          <w:rFonts w:ascii="Times New Roman" w:hAnsi="Times New Roman"/>
          <w:b w:val="0"/>
          <w:i w:val="0"/>
          <w:szCs w:val="22"/>
        </w:rPr>
        <w:t xml:space="preserve"> Přílohy č. </w:t>
      </w:r>
      <w:r w:rsidR="001D5F0C">
        <w:rPr>
          <w:rFonts w:ascii="Times New Roman" w:hAnsi="Times New Roman"/>
          <w:b w:val="0"/>
          <w:i w:val="0"/>
          <w:szCs w:val="22"/>
        </w:rPr>
        <w:t>8</w:t>
      </w:r>
      <w:r w:rsidR="006506BA">
        <w:rPr>
          <w:rFonts w:ascii="Times New Roman" w:hAnsi="Times New Roman"/>
          <w:b w:val="0"/>
          <w:i w:val="0"/>
          <w:szCs w:val="22"/>
        </w:rPr>
        <w:t xml:space="preserve"> zadávací dokumentace na </w:t>
      </w:r>
      <w:r w:rsidR="00953292">
        <w:rPr>
          <w:rFonts w:ascii="Times New Roman" w:hAnsi="Times New Roman"/>
          <w:b w:val="0"/>
          <w:i w:val="0"/>
          <w:szCs w:val="22"/>
        </w:rPr>
        <w:t>V</w:t>
      </w:r>
      <w:r w:rsidR="006506BA">
        <w:rPr>
          <w:rFonts w:ascii="Times New Roman" w:hAnsi="Times New Roman"/>
          <w:b w:val="0"/>
          <w:i w:val="0"/>
          <w:szCs w:val="22"/>
        </w:rPr>
        <w:t>eřejnou zakázk</w:t>
      </w:r>
      <w:r w:rsidR="00953292">
        <w:rPr>
          <w:rFonts w:ascii="Times New Roman" w:hAnsi="Times New Roman"/>
          <w:b w:val="0"/>
          <w:i w:val="0"/>
          <w:szCs w:val="22"/>
        </w:rPr>
        <w:t>u</w:t>
      </w:r>
      <w:r w:rsidR="003B1FF3">
        <w:rPr>
          <w:rFonts w:ascii="Times New Roman" w:hAnsi="Times New Roman"/>
          <w:b w:val="0"/>
          <w:i w:val="0"/>
          <w:szCs w:val="22"/>
        </w:rPr>
        <w:t xml:space="preserve">, případně upraveného v souladu </w:t>
      </w:r>
      <w:r w:rsidR="00C638EC">
        <w:rPr>
          <w:rFonts w:ascii="Times New Roman" w:hAnsi="Times New Roman"/>
          <w:b w:val="0"/>
          <w:i w:val="0"/>
          <w:szCs w:val="22"/>
        </w:rPr>
        <w:t xml:space="preserve">s touto </w:t>
      </w:r>
      <w:r w:rsidR="003B1FF3">
        <w:rPr>
          <w:rFonts w:ascii="Times New Roman" w:hAnsi="Times New Roman"/>
          <w:b w:val="0"/>
          <w:i w:val="0"/>
          <w:szCs w:val="22"/>
        </w:rPr>
        <w:t>Smlouvou</w:t>
      </w:r>
      <w:r w:rsidR="006506BA">
        <w:rPr>
          <w:rFonts w:ascii="Times New Roman" w:hAnsi="Times New Roman"/>
          <w:b w:val="0"/>
          <w:i w:val="0"/>
          <w:szCs w:val="22"/>
        </w:rPr>
        <w:t>.</w:t>
      </w:r>
      <w:r w:rsidR="003322FE">
        <w:rPr>
          <w:rFonts w:ascii="Times New Roman" w:hAnsi="Times New Roman" w:cs="Times New Roman"/>
          <w:b w:val="0"/>
          <w:i w:val="0"/>
          <w:szCs w:val="22"/>
        </w:rPr>
        <w:t xml:space="preserve"> </w:t>
      </w:r>
      <w:r w:rsidR="00AA7566" w:rsidRPr="00C97D38">
        <w:rPr>
          <w:rFonts w:ascii="Times New Roman" w:hAnsi="Times New Roman" w:cs="Times New Roman"/>
          <w:b w:val="0"/>
          <w:i w:val="0"/>
          <w:szCs w:val="22"/>
        </w:rPr>
        <w:t xml:space="preserve">V případě nesplnění povinnosti předložit shora uvedené </w:t>
      </w:r>
      <w:r w:rsidR="00AA7566" w:rsidRPr="00C97D38">
        <w:rPr>
          <w:rFonts w:ascii="Times New Roman" w:hAnsi="Times New Roman" w:cs="Times New Roman"/>
          <w:b w:val="0"/>
          <w:i w:val="0"/>
          <w:szCs w:val="22"/>
        </w:rPr>
        <w:lastRenderedPageBreak/>
        <w:t>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57"/>
    </w:p>
    <w:p w14:paraId="1F5E284C" w14:textId="39F0CA50" w:rsidR="00C23604" w:rsidRPr="00C97D38" w:rsidRDefault="001B5D3F" w:rsidP="00303C03">
      <w:pPr>
        <w:pStyle w:val="Clanek11"/>
        <w:ind w:hanging="754"/>
        <w:rPr>
          <w:rFonts w:ascii="Times New Roman" w:hAnsi="Times New Roman" w:cs="Times New Roman"/>
          <w:b w:val="0"/>
          <w:i w:val="0"/>
          <w:szCs w:val="22"/>
        </w:rPr>
      </w:pPr>
      <w:bookmarkStart w:id="58"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59" w:name="_Ref271622398"/>
      <w:bookmarkEnd w:id="56"/>
      <w:bookmarkEnd w:id="58"/>
    </w:p>
    <w:p w14:paraId="7A3CBE54" w14:textId="65F587D6"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5.2</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_Ref34127278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5.3</w:t>
      </w:r>
      <w:r w:rsidR="00A43349">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_Ref34127286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A43349">
        <w:rPr>
          <w:rFonts w:ascii="Times New Roman" w:hAnsi="Times New Roman"/>
          <w:b w:val="0"/>
          <w:i w:val="0"/>
          <w:szCs w:val="22"/>
        </w:rPr>
        <w:t>5.4</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7E7672">
        <w:rPr>
          <w:rFonts w:ascii="Times New Roman" w:hAnsi="Times New Roman"/>
          <w:b w:val="0"/>
          <w:i w:val="0"/>
          <w:szCs w:val="22"/>
        </w:rPr>
        <w:t>5.5</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9"/>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60"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60"/>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61" w:name="_Ref271622252"/>
      <w:bookmarkStart w:id="62"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w:t>
      </w:r>
      <w:r w:rsidR="005F78F7" w:rsidRPr="004719C5">
        <w:rPr>
          <w:rFonts w:ascii="Times New Roman" w:hAnsi="Times New Roman"/>
          <w:b w:val="0"/>
          <w:i w:val="0"/>
          <w:szCs w:val="22"/>
        </w:rPr>
        <w:lastRenderedPageBreak/>
        <w:t>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61"/>
      <w:bookmarkEnd w:id="62"/>
    </w:p>
    <w:p w14:paraId="07D9446D" w14:textId="79B8708A" w:rsidR="00B55AF8" w:rsidRPr="00C97D38" w:rsidRDefault="006870CA" w:rsidP="00F75285">
      <w:pPr>
        <w:pStyle w:val="Clanek11"/>
        <w:ind w:hanging="754"/>
        <w:rPr>
          <w:rFonts w:ascii="Times New Roman" w:hAnsi="Times New Roman" w:cs="Times New Roman"/>
          <w:b w:val="0"/>
          <w:i w:val="0"/>
          <w:szCs w:val="22"/>
        </w:rPr>
      </w:pPr>
      <w:bookmarkStart w:id="63"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7E7672">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63"/>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64" w:name="_Ref274704069"/>
      <w:bookmarkStart w:id="65"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64"/>
      <w:bookmarkEnd w:id="65"/>
    </w:p>
    <w:p w14:paraId="0EDC492D" w14:textId="65196361" w:rsidR="005A0724" w:rsidRPr="00985F03" w:rsidRDefault="00D908EB" w:rsidP="006C15C6">
      <w:pPr>
        <w:pStyle w:val="Clanek11"/>
        <w:ind w:hanging="754"/>
        <w:rPr>
          <w:rFonts w:ascii="Times New Roman" w:hAnsi="Times New Roman" w:cs="Times New Roman"/>
          <w:b w:val="0"/>
          <w:i w:val="0"/>
          <w:szCs w:val="22"/>
        </w:rPr>
      </w:pPr>
      <w:bookmarkStart w:id="66"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66"/>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67"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68" w:name="_Ref271622614"/>
      <w:bookmarkEnd w:id="67"/>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lastRenderedPageBreak/>
        <w:t>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68"/>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69"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69"/>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70"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70"/>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ve lhůtě dvou dnů ode 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71" w:name="_Ref34128664"/>
      <w:r w:rsidRPr="00C97D38">
        <w:rPr>
          <w:rFonts w:cs="Times New Roman"/>
        </w:rPr>
        <w:lastRenderedPageBreak/>
        <w:t>Změna rozsahu Závazku veřejné služby</w:t>
      </w:r>
      <w:bookmarkEnd w:id="71"/>
    </w:p>
    <w:p w14:paraId="0B68BECF" w14:textId="6DD3A959" w:rsidR="006870CA" w:rsidRPr="00C97D38" w:rsidRDefault="001B5D3F" w:rsidP="00F75285">
      <w:pPr>
        <w:pStyle w:val="Clanek11"/>
        <w:ind w:hanging="754"/>
        <w:rPr>
          <w:rFonts w:ascii="Times New Roman" w:hAnsi="Times New Roman" w:cs="Times New Roman"/>
          <w:b w:val="0"/>
          <w:i w:val="0"/>
          <w:szCs w:val="22"/>
        </w:rPr>
      </w:pPr>
      <w:bookmarkStart w:id="72"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72"/>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67CCE0D0" w:rsidR="009A3098" w:rsidRPr="00C97D38" w:rsidRDefault="001B5D3F" w:rsidP="005F15CD">
      <w:pPr>
        <w:pStyle w:val="Clanek11"/>
        <w:ind w:hanging="754"/>
        <w:rPr>
          <w:rFonts w:ascii="Times New Roman" w:hAnsi="Times New Roman" w:cs="Times New Roman"/>
          <w:b w:val="0"/>
          <w:i w:val="0"/>
          <w:szCs w:val="22"/>
        </w:rPr>
      </w:pPr>
      <w:bookmarkStart w:id="73" w:name="_Ref271622624"/>
      <w:bookmarkStart w:id="74"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w:t>
      </w:r>
      <w:bookmarkEnd w:id="73"/>
      <w:bookmarkEnd w:id="74"/>
    </w:p>
    <w:p w14:paraId="500284F2" w14:textId="596594C7" w:rsidR="009B67F3" w:rsidRPr="00C97D38" w:rsidRDefault="00CF5302" w:rsidP="00F75285">
      <w:pPr>
        <w:pStyle w:val="Clanek11"/>
        <w:ind w:hanging="754"/>
        <w:rPr>
          <w:rFonts w:ascii="Times New Roman" w:hAnsi="Times New Roman" w:cs="Times New Roman"/>
          <w:b w:val="0"/>
          <w:i w:val="0"/>
          <w:szCs w:val="22"/>
        </w:rPr>
      </w:pPr>
      <w:bookmarkStart w:id="75"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C638EC">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5217F1">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7FA346CE"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Současně od data zařazení do provozu bude </w:t>
      </w:r>
      <w:r w:rsidR="007D1BA0" w:rsidRPr="00C97D38">
        <w:rPr>
          <w:rFonts w:ascii="Times New Roman" w:hAnsi="Times New Roman" w:cs="Times New Roman"/>
          <w:b w:val="0"/>
          <w:i w:val="0"/>
          <w:szCs w:val="22"/>
        </w:rPr>
        <w:t xml:space="preserve">údaj o stáří </w:t>
      </w:r>
      <w:r w:rsidR="00D24995" w:rsidRPr="00C97D38">
        <w:rPr>
          <w:rFonts w:ascii="Times New Roman" w:hAnsi="Times New Roman" w:cs="Times New Roman"/>
          <w:b w:val="0"/>
          <w:i w:val="0"/>
          <w:szCs w:val="22"/>
        </w:rPr>
        <w:t>Vozidl</w:t>
      </w:r>
      <w:r w:rsidR="007D1BA0"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započítáván do výpočtu průměrného stáří vozového parku 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_Ref34127286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DC3258">
        <w:rPr>
          <w:rFonts w:ascii="Times New Roman" w:hAnsi="Times New Roman" w:cs="Times New Roman"/>
          <w:b w:val="0"/>
          <w:i w:val="0"/>
          <w:szCs w:val="22"/>
        </w:rPr>
        <w:t>5.4</w:t>
      </w:r>
      <w:r w:rsidR="00DC3258">
        <w:rPr>
          <w:rFonts w:ascii="Times New Roman" w:hAnsi="Times New Roman" w:cs="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Pr="00C97D38">
        <w:rPr>
          <w:rFonts w:ascii="Times New Roman" w:hAnsi="Times New Roman" w:cs="Times New Roman"/>
          <w:b w:val="0"/>
          <w:i w:val="0"/>
          <w:szCs w:val="22"/>
        </w:rPr>
        <w:t>.</w:t>
      </w:r>
      <w:r w:rsidR="00930AD9" w:rsidRPr="00C97D38">
        <w:rPr>
          <w:rFonts w:ascii="Times New Roman" w:hAnsi="Times New Roman" w:cs="Times New Roman"/>
          <w:b w:val="0"/>
          <w:i w:val="0"/>
          <w:szCs w:val="22"/>
        </w:rPr>
        <w:t xml:space="preserve"> 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_Ref271622358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5.3</w:t>
      </w:r>
      <w:r w:rsidR="005B62E4" w:rsidRPr="004719C5">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_Ref34127286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5.4</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_Ref34127527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5.5</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_Ref34127537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5.6</w:t>
      </w:r>
      <w:r w:rsidR="00DC3258">
        <w:rPr>
          <w:rFonts w:ascii="Times New Roman" w:hAnsi="Times New Roman"/>
          <w:b w:val="0"/>
          <w:i w:val="0"/>
          <w:szCs w:val="22"/>
        </w:rPr>
        <w:fldChar w:fldCharType="end"/>
      </w:r>
      <w:r w:rsidR="00DC3258">
        <w:rPr>
          <w:rFonts w:ascii="Times New Roman" w:hAnsi="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DC3258">
        <w:rPr>
          <w:rFonts w:ascii="Times New Roman" w:hAnsi="Times New Roman"/>
          <w:b w:val="0"/>
          <w:i w:val="0"/>
          <w:szCs w:val="22"/>
        </w:rPr>
        <w:t>5.7</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7E7672">
        <w:rPr>
          <w:rFonts w:ascii="Times New Roman" w:hAnsi="Times New Roman"/>
          <w:b w:val="0"/>
          <w:i w:val="0"/>
          <w:szCs w:val="22"/>
        </w:rPr>
        <w:t>5.8</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75"/>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76" w:name="_Ref274704726"/>
      <w:r w:rsidRPr="00C97D38">
        <w:rPr>
          <w:rFonts w:ascii="Times New Roman" w:hAnsi="Times New Roman" w:cs="Times New Roman"/>
          <w:b w:val="0"/>
          <w:i w:val="0"/>
          <w:szCs w:val="22"/>
        </w:rPr>
        <w:lastRenderedPageBreak/>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76"/>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77"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77"/>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78" w:name="_Ref271622418"/>
      <w:bookmarkStart w:id="79"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78"/>
      <w:r w:rsidR="00B30852" w:rsidRPr="00C97D38">
        <w:rPr>
          <w:rFonts w:ascii="Times New Roman" w:hAnsi="Times New Roman" w:cs="Times New Roman"/>
          <w:b w:val="0"/>
          <w:i w:val="0"/>
          <w:szCs w:val="22"/>
        </w:rPr>
        <w:t xml:space="preserve"> </w:t>
      </w:r>
      <w:bookmarkEnd w:id="79"/>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80"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80"/>
    </w:p>
    <w:p w14:paraId="688E216E" w14:textId="4AF2399E" w:rsidR="00980C47" w:rsidRPr="00C97D38" w:rsidRDefault="00980C47" w:rsidP="00B30852">
      <w:pPr>
        <w:pStyle w:val="Clanek11"/>
        <w:ind w:hanging="754"/>
        <w:rPr>
          <w:rFonts w:ascii="Times New Roman" w:hAnsi="Times New Roman" w:cs="Times New Roman"/>
          <w:b w:val="0"/>
          <w:i w:val="0"/>
          <w:szCs w:val="22"/>
        </w:rPr>
      </w:pPr>
      <w:bookmarkStart w:id="81"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220262" w:rsidRPr="00C97D38">
        <w:rPr>
          <w:rFonts w:ascii="Times New Roman" w:hAnsi="Times New Roman" w:cs="Times New Roman"/>
          <w:b w:val="0"/>
          <w:i w:val="0"/>
          <w:szCs w:val="22"/>
        </w:rPr>
        <w:t>6</w:t>
      </w:r>
      <w:r w:rsidRPr="00C97D38">
        <w:rPr>
          <w:rFonts w:ascii="Times New Roman" w:hAnsi="Times New Roman" w:cs="Times New Roman"/>
          <w:b w:val="0"/>
          <w:i w:val="0"/>
          <w:szCs w:val="22"/>
        </w:rPr>
        <w:t xml:space="preserve"> této Smlouvy.</w:t>
      </w:r>
      <w:bookmarkEnd w:id="81"/>
    </w:p>
    <w:p w14:paraId="2FA56CE0" w14:textId="2A4D0B32" w:rsidR="00096A5B" w:rsidRPr="00C97D38" w:rsidRDefault="00096A5B" w:rsidP="00980C47">
      <w:pPr>
        <w:pStyle w:val="Clanek11"/>
        <w:ind w:hanging="754"/>
        <w:rPr>
          <w:rFonts w:ascii="Times New Roman" w:hAnsi="Times New Roman" w:cs="Times New Roman"/>
          <w:b w:val="0"/>
          <w:i w:val="0"/>
        </w:rPr>
      </w:pPr>
      <w:bookmarkStart w:id="82" w:name="_Ref277568001"/>
      <w:bookmarkStart w:id="83"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7E7672">
        <w:rPr>
          <w:rFonts w:ascii="Times New Roman" w:hAnsi="Times New Roman"/>
          <w:b w:val="0"/>
          <w:i w:val="0"/>
          <w:szCs w:val="22"/>
        </w:rPr>
        <w:t>3.16</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82"/>
    </w:p>
    <w:p w14:paraId="784EA723" w14:textId="6B40E4AA" w:rsidR="005D446D" w:rsidRPr="00C97D38" w:rsidRDefault="005D446D" w:rsidP="00980C47">
      <w:pPr>
        <w:pStyle w:val="Clanek11"/>
        <w:ind w:hanging="754"/>
        <w:rPr>
          <w:rFonts w:ascii="Times New Roman" w:hAnsi="Times New Roman" w:cs="Times New Roman"/>
          <w:b w:val="0"/>
          <w:i w:val="0"/>
        </w:rPr>
      </w:pPr>
      <w:bookmarkStart w:id="84" w:name="_Ref274705004"/>
      <w:bookmarkEnd w:id="83"/>
      <w:r w:rsidRPr="00C97D38">
        <w:rPr>
          <w:rFonts w:ascii="Times New Roman" w:hAnsi="Times New Roman" w:cs="Times New Roman"/>
          <w:b w:val="0"/>
          <w:i w:val="0"/>
        </w:rPr>
        <w:lastRenderedPageBreak/>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7E7672">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84"/>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59A62DB"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bude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oprávněn požadovat, s tím, že z vymožených částek připadne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jízdné včetně DPH a ostatní částky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595AEBD1" w:rsidR="006870CA" w:rsidRPr="00C97D38" w:rsidRDefault="000E29D6" w:rsidP="00F75285">
      <w:pPr>
        <w:pStyle w:val="Clanek11"/>
        <w:ind w:hanging="754"/>
        <w:rPr>
          <w:rFonts w:ascii="Times New Roman" w:hAnsi="Times New Roman" w:cs="Times New Roman"/>
          <w:b w:val="0"/>
          <w:i w:val="0"/>
          <w:szCs w:val="22"/>
        </w:rPr>
      </w:pPr>
      <w:bookmarkStart w:id="85"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povinen toto jízdné včetně DPH uhradit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v jehož </w:t>
      </w:r>
      <w:r w:rsidR="00E712A3"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ozidle byl cestující bez platného jízdního dokladu zjištěn, a to do 10.</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pracovního dne měsíce následujícího po</w:t>
      </w:r>
      <w:r w:rsidR="00A41EFB" w:rsidRPr="00C97D38">
        <w:rPr>
          <w:rFonts w:ascii="Times New Roman" w:hAnsi="Times New Roman" w:cs="Times New Roman"/>
          <w:b w:val="0"/>
          <w:i w:val="0"/>
          <w:szCs w:val="22"/>
        </w:rPr>
        <w:t xml:space="preserve"> měsíci, v němž bylo dodatečné jízdné</w:t>
      </w:r>
      <w:r w:rsidR="006870CA" w:rsidRPr="00C97D38">
        <w:rPr>
          <w:rFonts w:ascii="Times New Roman" w:hAnsi="Times New Roman" w:cs="Times New Roman"/>
          <w:b w:val="0"/>
          <w:i w:val="0"/>
          <w:szCs w:val="22"/>
        </w:rPr>
        <w:t xml:space="preserve"> v</w:t>
      </w:r>
      <w:r w:rsidR="00A41EFB" w:rsidRPr="00C97D38">
        <w:rPr>
          <w:rFonts w:ascii="Times New Roman" w:hAnsi="Times New Roman" w:cs="Times New Roman"/>
          <w:b w:val="0"/>
          <w:i w:val="0"/>
          <w:szCs w:val="22"/>
        </w:rPr>
        <w:t>ybráno</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 </w:t>
      </w:r>
      <w:r w:rsidR="00E823F9" w:rsidRPr="00C97D38">
        <w:rPr>
          <w:rFonts w:ascii="Times New Roman" w:hAnsi="Times New Roman" w:cs="Times New Roman"/>
          <w:b w:val="0"/>
          <w:i w:val="0"/>
          <w:szCs w:val="22"/>
        </w:rPr>
        <w:t>případě, že za Objednatele vybírá v souladu s tímto odstavcem částky jízdného a</w:t>
      </w:r>
      <w:r w:rsidR="003A4C96">
        <w:rPr>
          <w:rFonts w:ascii="Times New Roman" w:hAnsi="Times New Roman" w:cs="Times New Roman"/>
          <w:b w:val="0"/>
          <w:i w:val="0"/>
          <w:szCs w:val="22"/>
        </w:rPr>
        <w:t> </w:t>
      </w:r>
      <w:r w:rsidR="00E823F9" w:rsidRPr="00C97D38">
        <w:rPr>
          <w:rFonts w:ascii="Times New Roman" w:hAnsi="Times New Roman" w:cs="Times New Roman"/>
          <w:b w:val="0"/>
          <w:i w:val="0"/>
          <w:szCs w:val="22"/>
        </w:rPr>
        <w:t xml:space="preserve">přirážky k němu </w:t>
      </w:r>
      <w:r w:rsidR="00DB248F" w:rsidRPr="00C97D38">
        <w:rPr>
          <w:rFonts w:ascii="Times New Roman" w:hAnsi="Times New Roman" w:cs="Times New Roman"/>
          <w:b w:val="0"/>
          <w:i w:val="0"/>
          <w:szCs w:val="22"/>
        </w:rPr>
        <w:t>Pověřená osoba</w:t>
      </w:r>
      <w:r w:rsidR="00E823F9" w:rsidRPr="00C97D38">
        <w:rPr>
          <w:rFonts w:ascii="Times New Roman" w:hAnsi="Times New Roman" w:cs="Times New Roman"/>
          <w:b w:val="0"/>
          <w:i w:val="0"/>
          <w:szCs w:val="22"/>
        </w:rPr>
        <w:t xml:space="preserve">, je Objednatel povinen zajistit, aby bylo dodatečné jízdné ze strany </w:t>
      </w:r>
      <w:r w:rsidR="00DB248F" w:rsidRPr="00C97D38">
        <w:rPr>
          <w:rFonts w:ascii="Times New Roman" w:hAnsi="Times New Roman" w:cs="Times New Roman"/>
          <w:b w:val="0"/>
          <w:i w:val="0"/>
          <w:szCs w:val="22"/>
        </w:rPr>
        <w:t>Pověřené osoby</w:t>
      </w:r>
      <w:r w:rsidR="00E823F9" w:rsidRPr="00C97D38">
        <w:rPr>
          <w:rFonts w:ascii="Times New Roman" w:hAnsi="Times New Roman" w:cs="Times New Roman"/>
          <w:b w:val="0"/>
          <w:i w:val="0"/>
          <w:szCs w:val="22"/>
        </w:rPr>
        <w:t xml:space="preserve"> </w:t>
      </w:r>
      <w:r w:rsidR="00DB248F" w:rsidRPr="00C97D38">
        <w:rPr>
          <w:rFonts w:ascii="Times New Roman" w:hAnsi="Times New Roman" w:cs="Times New Roman"/>
          <w:b w:val="0"/>
          <w:i w:val="0"/>
          <w:szCs w:val="22"/>
        </w:rPr>
        <w:t xml:space="preserve">Dopravci </w:t>
      </w:r>
      <w:r w:rsidR="00E823F9" w:rsidRPr="00C97D38">
        <w:rPr>
          <w:rFonts w:ascii="Times New Roman" w:hAnsi="Times New Roman" w:cs="Times New Roman"/>
          <w:b w:val="0"/>
          <w:i w:val="0"/>
          <w:szCs w:val="22"/>
        </w:rPr>
        <w:t>vyplaceno ve stejné lhůtě uveden</w:t>
      </w:r>
      <w:r w:rsidR="00327B9D">
        <w:rPr>
          <w:rFonts w:ascii="Times New Roman" w:hAnsi="Times New Roman" w:cs="Times New Roman"/>
          <w:b w:val="0"/>
          <w:i w:val="0"/>
          <w:szCs w:val="22"/>
        </w:rPr>
        <w:t>é v první větě tohoto odstavce.</w:t>
      </w:r>
    </w:p>
    <w:bookmarkEnd w:id="85"/>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86"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86"/>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w:t>
      </w:r>
      <w:r w:rsidR="005E2E23">
        <w:rPr>
          <w:rFonts w:ascii="Times New Roman" w:hAnsi="Times New Roman" w:cs="Times New Roman"/>
          <w:b w:val="0"/>
          <w:i w:val="0"/>
        </w:rPr>
        <w:lastRenderedPageBreak/>
        <w:t xml:space="preserve">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87"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87"/>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0227489B" w14:textId="39058C8B" w:rsidR="00C7792F" w:rsidRDefault="00C7792F" w:rsidP="00C7792F">
      <w:pPr>
        <w:pStyle w:val="Clanek11"/>
        <w:ind w:hanging="754"/>
        <w:rPr>
          <w:rFonts w:ascii="Times New Roman" w:hAnsi="Times New Roman" w:cs="Times New Roman"/>
          <w:b w:val="0"/>
          <w:i w:val="0"/>
          <w:szCs w:val="22"/>
        </w:rPr>
      </w:pPr>
      <w:bookmarkStart w:id="88" w:name="_Ref34126513"/>
      <w:r w:rsidRPr="00C97D38">
        <w:rPr>
          <w:rFonts w:ascii="Times New Roman" w:hAnsi="Times New Roman" w:cs="Times New Roman"/>
          <w:b w:val="0"/>
          <w:i w:val="0"/>
          <w:szCs w:val="22"/>
        </w:rPr>
        <w:t xml:space="preserve">Dopravce je povinen dodržovat </w:t>
      </w:r>
      <w:r w:rsidR="00F07D2C" w:rsidRPr="00C97D38">
        <w:rPr>
          <w:rFonts w:ascii="Times New Roman" w:hAnsi="Times New Roman" w:cs="Times New Roman"/>
          <w:b w:val="0"/>
          <w:i w:val="0"/>
          <w:szCs w:val="22"/>
        </w:rPr>
        <w:t>Pravidla technologických postupů, organizačního a</w:t>
      </w:r>
      <w:r w:rsidR="002F62A7">
        <w:rPr>
          <w:rFonts w:ascii="Times New Roman" w:hAnsi="Times New Roman" w:cs="Times New Roman"/>
          <w:b w:val="0"/>
          <w:i w:val="0"/>
          <w:szCs w:val="22"/>
        </w:rPr>
        <w:t> </w:t>
      </w:r>
      <w:r w:rsidR="00F07D2C" w:rsidRPr="00C97D38">
        <w:rPr>
          <w:rFonts w:ascii="Times New Roman" w:hAnsi="Times New Roman" w:cs="Times New Roman"/>
          <w:b w:val="0"/>
          <w:i w:val="0"/>
          <w:szCs w:val="22"/>
        </w:rPr>
        <w:t>technického</w:t>
      </w:r>
      <w:r w:rsidRPr="00C97D38">
        <w:rPr>
          <w:rFonts w:ascii="Times New Roman" w:hAnsi="Times New Roman" w:cs="Times New Roman"/>
          <w:b w:val="0"/>
          <w:i w:val="0"/>
          <w:szCs w:val="22"/>
        </w:rPr>
        <w:t xml:space="preserve"> zabezpečení provozu</w:t>
      </w:r>
      <w:r w:rsidR="00507648" w:rsidRPr="00C97D38">
        <w:rPr>
          <w:rFonts w:ascii="Times New Roman" w:hAnsi="Times New Roman" w:cs="Times New Roman"/>
          <w:b w:val="0"/>
          <w:i w:val="0"/>
          <w:szCs w:val="22"/>
        </w:rPr>
        <w:t xml:space="preserve">. Za každé porušení </w:t>
      </w:r>
      <w:r w:rsidR="00F07D2C" w:rsidRPr="00C97D38">
        <w:rPr>
          <w:rFonts w:ascii="Times New Roman" w:hAnsi="Times New Roman" w:cs="Times New Roman"/>
          <w:b w:val="0"/>
          <w:i w:val="0"/>
          <w:szCs w:val="22"/>
        </w:rPr>
        <w:t>Pravidel technologických postupů, organizačního a technického zabezpečení provozu</w:t>
      </w:r>
      <w:r w:rsidRPr="00C97D38">
        <w:rPr>
          <w:rFonts w:ascii="Times New Roman" w:hAnsi="Times New Roman" w:cs="Times New Roman"/>
          <w:b w:val="0"/>
          <w:i w:val="0"/>
          <w:szCs w:val="22"/>
        </w:rPr>
        <w:t xml:space="preserve"> prokazatelně zjištěné Objednatelem je Dopravce povinen uhradit </w:t>
      </w:r>
      <w:r w:rsidR="00F07D2C" w:rsidRPr="00C97D38">
        <w:rPr>
          <w:rFonts w:ascii="Times New Roman" w:hAnsi="Times New Roman" w:cs="Times New Roman"/>
          <w:b w:val="0"/>
          <w:i w:val="0"/>
          <w:szCs w:val="22"/>
        </w:rPr>
        <w:t>Objednateli</w:t>
      </w:r>
      <w:r w:rsidR="00507648" w:rsidRPr="00C97D38">
        <w:rPr>
          <w:rFonts w:ascii="Times New Roman" w:hAnsi="Times New Roman" w:cs="Times New Roman"/>
          <w:b w:val="0"/>
          <w:i w:val="0"/>
          <w:szCs w:val="22"/>
        </w:rPr>
        <w:t xml:space="preserve"> smluvní </w:t>
      </w:r>
      <w:r w:rsidRPr="00C97D38">
        <w:rPr>
          <w:rFonts w:ascii="Times New Roman" w:hAnsi="Times New Roman" w:cs="Times New Roman"/>
          <w:b w:val="0"/>
          <w:i w:val="0"/>
          <w:szCs w:val="22"/>
        </w:rPr>
        <w:t xml:space="preserve">pokutu </w:t>
      </w:r>
      <w:r w:rsidR="00F07D2C" w:rsidRPr="00C97D38">
        <w:rPr>
          <w:rFonts w:ascii="Times New Roman" w:hAnsi="Times New Roman" w:cs="Times New Roman"/>
          <w:b w:val="0"/>
          <w:i w:val="0"/>
          <w:szCs w:val="22"/>
        </w:rPr>
        <w:t xml:space="preserve">dle Sazebníku smluvních postihů (Příloha č. 4 </w:t>
      </w:r>
      <w:r w:rsidR="001A3395">
        <w:rPr>
          <w:rFonts w:ascii="Times New Roman" w:hAnsi="Times New Roman" w:cs="Times New Roman"/>
          <w:b w:val="0"/>
          <w:i w:val="0"/>
          <w:szCs w:val="22"/>
        </w:rPr>
        <w:t xml:space="preserve">této </w:t>
      </w:r>
      <w:r w:rsidR="003138B1">
        <w:rPr>
          <w:rFonts w:ascii="Times New Roman" w:hAnsi="Times New Roman" w:cs="Times New Roman"/>
          <w:b w:val="0"/>
          <w:i w:val="0"/>
          <w:szCs w:val="22"/>
        </w:rPr>
        <w:t>S</w:t>
      </w:r>
      <w:r w:rsidR="00F07D2C" w:rsidRPr="00C97D38">
        <w:rPr>
          <w:rFonts w:ascii="Times New Roman" w:hAnsi="Times New Roman" w:cs="Times New Roman"/>
          <w:b w:val="0"/>
          <w:i w:val="0"/>
          <w:szCs w:val="22"/>
        </w:rPr>
        <w:t xml:space="preserve">mlouvy). </w:t>
      </w:r>
      <w:r w:rsidR="006E546D" w:rsidRPr="00C97D38">
        <w:rPr>
          <w:rFonts w:ascii="Times New Roman" w:hAnsi="Times New Roman" w:cs="Times New Roman"/>
          <w:b w:val="0"/>
          <w:i w:val="0"/>
          <w:szCs w:val="22"/>
        </w:rPr>
        <w:t>P</w:t>
      </w:r>
      <w:r w:rsidR="00507648" w:rsidRPr="00C97D38">
        <w:rPr>
          <w:rFonts w:ascii="Times New Roman" w:hAnsi="Times New Roman" w:cs="Times New Roman"/>
          <w:b w:val="0"/>
          <w:i w:val="0"/>
          <w:szCs w:val="22"/>
        </w:rPr>
        <w:t xml:space="preserve">okud Dopravce na výzvu Objednatele nepředloží vyžádané doklady </w:t>
      </w:r>
      <w:r w:rsidR="00832B8C" w:rsidRPr="00C97D38">
        <w:rPr>
          <w:rFonts w:ascii="Times New Roman" w:hAnsi="Times New Roman" w:cs="Times New Roman"/>
          <w:b w:val="0"/>
          <w:i w:val="0"/>
          <w:szCs w:val="22"/>
        </w:rPr>
        <w:t>prokazující s</w:t>
      </w:r>
      <w:r w:rsidR="00507648" w:rsidRPr="00C97D38">
        <w:rPr>
          <w:rFonts w:ascii="Times New Roman" w:hAnsi="Times New Roman" w:cs="Times New Roman"/>
          <w:b w:val="0"/>
          <w:i w:val="0"/>
          <w:szCs w:val="22"/>
        </w:rPr>
        <w:t>plnění povinností vyplývajících z </w:t>
      </w:r>
      <w:r w:rsidR="00F07D2C" w:rsidRPr="00C97D38">
        <w:rPr>
          <w:rFonts w:ascii="Times New Roman" w:hAnsi="Times New Roman" w:cs="Times New Roman"/>
          <w:b w:val="0"/>
          <w:i w:val="0"/>
          <w:szCs w:val="22"/>
        </w:rPr>
        <w:t>Pravidel technologických postupů, organizačního a technického zabezpečení provozu</w:t>
      </w:r>
      <w:r w:rsidR="006E546D" w:rsidRPr="00C97D38">
        <w:rPr>
          <w:rFonts w:ascii="Times New Roman" w:hAnsi="Times New Roman" w:cs="Times New Roman"/>
          <w:b w:val="0"/>
          <w:i w:val="0"/>
          <w:szCs w:val="22"/>
        </w:rPr>
        <w:t>, je povinen zaplatit Objednateli smluvní pokutu ve výši 10.000</w:t>
      </w:r>
      <w:r w:rsidR="00534896" w:rsidRPr="00C97D38">
        <w:rPr>
          <w:rFonts w:ascii="Times New Roman" w:hAnsi="Times New Roman" w:cs="Times New Roman"/>
          <w:b w:val="0"/>
          <w:i w:val="0"/>
          <w:szCs w:val="22"/>
        </w:rPr>
        <w:t>,-</w:t>
      </w:r>
      <w:r w:rsidR="006E546D" w:rsidRPr="00C97D38">
        <w:rPr>
          <w:rFonts w:ascii="Times New Roman" w:hAnsi="Times New Roman" w:cs="Times New Roman"/>
          <w:b w:val="0"/>
          <w:i w:val="0"/>
          <w:szCs w:val="22"/>
        </w:rPr>
        <w:t xml:space="preserve"> Kč, a to i opakovaně.</w:t>
      </w:r>
      <w:r w:rsidR="00597C93" w:rsidRPr="00C97D38">
        <w:rPr>
          <w:rFonts w:ascii="Times New Roman" w:hAnsi="Times New Roman" w:cs="Times New Roman"/>
          <w:b w:val="0"/>
          <w:i w:val="0"/>
          <w:szCs w:val="22"/>
        </w:rPr>
        <w:t xml:space="preserve"> V případě, že</w:t>
      </w:r>
      <w:r w:rsidR="00832B8C" w:rsidRPr="00C97D38">
        <w:rPr>
          <w:rFonts w:ascii="Times New Roman" w:hAnsi="Times New Roman" w:cs="Times New Roman"/>
          <w:b w:val="0"/>
          <w:i w:val="0"/>
          <w:szCs w:val="22"/>
        </w:rPr>
        <w:t xml:space="preserve"> předložené doklady nebudou jasně prokazovat splnění povinností vyplývajících z </w:t>
      </w:r>
      <w:r w:rsidR="00597C93" w:rsidRPr="00C97D38">
        <w:rPr>
          <w:rFonts w:ascii="Times New Roman" w:hAnsi="Times New Roman" w:cs="Times New Roman"/>
          <w:b w:val="0"/>
          <w:i w:val="0"/>
          <w:szCs w:val="22"/>
        </w:rPr>
        <w:t>Pravidel technologických postupů, organizačního</w:t>
      </w:r>
      <w:r w:rsidR="00832B8C" w:rsidRPr="00C97D38">
        <w:rPr>
          <w:rFonts w:ascii="Times New Roman" w:hAnsi="Times New Roman" w:cs="Times New Roman"/>
          <w:b w:val="0"/>
          <w:i w:val="0"/>
          <w:szCs w:val="22"/>
        </w:rPr>
        <w:t xml:space="preserve"> a </w:t>
      </w:r>
      <w:r w:rsidR="00597C93" w:rsidRPr="00C97D38">
        <w:rPr>
          <w:rFonts w:ascii="Times New Roman" w:hAnsi="Times New Roman" w:cs="Times New Roman"/>
          <w:b w:val="0"/>
          <w:i w:val="0"/>
          <w:szCs w:val="22"/>
        </w:rPr>
        <w:t>technického</w:t>
      </w:r>
      <w:r w:rsidR="00832B8C" w:rsidRPr="00C97D38">
        <w:rPr>
          <w:rFonts w:ascii="Times New Roman" w:hAnsi="Times New Roman" w:cs="Times New Roman"/>
          <w:b w:val="0"/>
          <w:i w:val="0"/>
          <w:szCs w:val="22"/>
        </w:rPr>
        <w:t xml:space="preserve"> zabezpečení provozu</w:t>
      </w:r>
      <w:r w:rsidR="00597C93" w:rsidRPr="00C97D38">
        <w:rPr>
          <w:rFonts w:ascii="Times New Roman" w:hAnsi="Times New Roman" w:cs="Times New Roman"/>
          <w:b w:val="0"/>
          <w:i w:val="0"/>
          <w:szCs w:val="22"/>
        </w:rPr>
        <w:t>, má se za to, že Dopravce prokazovanou povinnost nesplnil</w:t>
      </w:r>
      <w:r w:rsidR="00507648" w:rsidRPr="00C97D38">
        <w:rPr>
          <w:rFonts w:ascii="Times New Roman" w:hAnsi="Times New Roman" w:cs="Times New Roman"/>
          <w:b w:val="0"/>
          <w:i w:val="0"/>
          <w:szCs w:val="22"/>
        </w:rPr>
        <w:t>.</w:t>
      </w:r>
      <w:bookmarkEnd w:id="88"/>
    </w:p>
    <w:p w14:paraId="488C69C8" w14:textId="61508F5D"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 případně Vozidla splňující alternativní doplňkový standard stanovený v Příloze č. 2 této Smlouvy za podmínek tam stanovených a dále za podmínek, že použití těchto Vozidel je možné z hlediska dopravní infrastruktury. V případě nasazení Vozidla splňujícího alternativní standard se použije Nabídková cena za Vozidlo dle požadovaného standardu.</w:t>
      </w:r>
    </w:p>
    <w:p w14:paraId="6A98DA98" w14:textId="1811311E"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944BC0">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 xml:space="preserve">mluvní pokutu ve výši </w:t>
      </w:r>
      <w:r>
        <w:rPr>
          <w:rFonts w:ascii="Times New Roman" w:hAnsi="Times New Roman" w:cs="Times New Roman"/>
          <w:b w:val="0"/>
          <w:i w:val="0"/>
          <w:szCs w:val="22"/>
        </w:rPr>
        <w:lastRenderedPageBreak/>
        <w:t>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752C75B9" w14:textId="29FAFC49" w:rsidR="00E7091A" w:rsidRDefault="00E7091A" w:rsidP="00FA6571">
      <w:pPr>
        <w:pStyle w:val="Clanek11"/>
        <w:ind w:hanging="754"/>
        <w:rPr>
          <w:rFonts w:ascii="Times New Roman" w:hAnsi="Times New Roman" w:cs="Times New Roman"/>
          <w:b w:val="0"/>
          <w:i w:val="0"/>
          <w:szCs w:val="22"/>
        </w:rPr>
      </w:pPr>
      <w:r w:rsidRPr="00E7091A">
        <w:rPr>
          <w:rFonts w:ascii="Times New Roman" w:hAnsi="Times New Roman" w:cs="Times New Roman"/>
          <w:b w:val="0"/>
          <w:i w:val="0"/>
          <w:szCs w:val="22"/>
        </w:rPr>
        <w:t xml:space="preserve">Objednatel má právo nastavit vzhled vnějšího nátěru případně polepu </w:t>
      </w:r>
      <w:r w:rsidR="00B51525">
        <w:rPr>
          <w:rFonts w:ascii="Times New Roman" w:hAnsi="Times New Roman" w:cs="Times New Roman"/>
          <w:b w:val="0"/>
          <w:i w:val="0"/>
          <w:szCs w:val="22"/>
        </w:rPr>
        <w:t>V</w:t>
      </w:r>
      <w:r w:rsidRPr="00E7091A">
        <w:rPr>
          <w:rFonts w:ascii="Times New Roman" w:hAnsi="Times New Roman" w:cs="Times New Roman"/>
          <w:b w:val="0"/>
          <w:i w:val="0"/>
          <w:szCs w:val="22"/>
        </w:rPr>
        <w:t xml:space="preserve">ozidel. Tento vzhled může být definován různě pro různé typy či počty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ozidel</w:t>
      </w:r>
      <w:r w:rsidRPr="00E7091A">
        <w:rPr>
          <w:rFonts w:ascii="Times New Roman" w:hAnsi="Times New Roman" w:cs="Times New Roman"/>
          <w:b w:val="0"/>
          <w:i w:val="0"/>
          <w:szCs w:val="22"/>
        </w:rPr>
        <w:t>. V takovém případě musí dopravce tento nátěr či polep povinně aplikovat</w:t>
      </w:r>
      <w:r w:rsidR="00461953">
        <w:rPr>
          <w:rFonts w:ascii="Times New Roman" w:hAnsi="Times New Roman" w:cs="Times New Roman"/>
          <w:b w:val="0"/>
          <w:i w:val="0"/>
          <w:szCs w:val="22"/>
        </w:rPr>
        <w:t xml:space="preserve"> </w:t>
      </w:r>
      <w:r w:rsidRPr="00E7091A">
        <w:rPr>
          <w:rFonts w:ascii="Times New Roman" w:hAnsi="Times New Roman" w:cs="Times New Roman"/>
          <w:b w:val="0"/>
          <w:i w:val="0"/>
          <w:szCs w:val="22"/>
        </w:rPr>
        <w:t xml:space="preserve">na všechna </w:t>
      </w:r>
      <w:r w:rsidR="00B91D15">
        <w:rPr>
          <w:rFonts w:ascii="Times New Roman" w:hAnsi="Times New Roman" w:cs="Times New Roman"/>
          <w:b w:val="0"/>
          <w:i w:val="0"/>
          <w:szCs w:val="22"/>
        </w:rPr>
        <w:t>V</w:t>
      </w:r>
      <w:r w:rsidR="00B91D15" w:rsidRPr="00E7091A">
        <w:rPr>
          <w:rFonts w:ascii="Times New Roman" w:hAnsi="Times New Roman" w:cs="Times New Roman"/>
          <w:b w:val="0"/>
          <w:i w:val="0"/>
          <w:szCs w:val="22"/>
        </w:rPr>
        <w:t xml:space="preserve">ozidla </w:t>
      </w:r>
      <w:r w:rsidR="00322C2B" w:rsidRPr="00B91D15">
        <w:rPr>
          <w:rFonts w:ascii="Times New Roman" w:hAnsi="Times New Roman" w:cs="Times New Roman"/>
          <w:b w:val="0"/>
          <w:i w:val="0"/>
          <w:szCs w:val="22"/>
        </w:rPr>
        <w:t>zařazovaná do provozu po uzavření Smlouvy</w:t>
      </w:r>
      <w:r w:rsidRPr="00E7091A">
        <w:rPr>
          <w:rFonts w:ascii="Times New Roman" w:hAnsi="Times New Roman" w:cs="Times New Roman"/>
          <w:b w:val="0"/>
          <w:i w:val="0"/>
          <w:szCs w:val="22"/>
        </w:rPr>
        <w:t>.</w:t>
      </w:r>
      <w:r w:rsidR="00461953">
        <w:rPr>
          <w:rFonts w:ascii="Times New Roman" w:hAnsi="Times New Roman" w:cs="Times New Roman"/>
          <w:b w:val="0"/>
          <w:i w:val="0"/>
          <w:szCs w:val="22"/>
        </w:rPr>
        <w:t xml:space="preserve"> Náklady na realizaci hradí Dopravce,</w:t>
      </w:r>
      <w:r w:rsidRPr="00E7091A">
        <w:rPr>
          <w:rFonts w:ascii="Times New Roman" w:hAnsi="Times New Roman" w:cs="Times New Roman"/>
          <w:b w:val="0"/>
          <w:i w:val="0"/>
          <w:szCs w:val="22"/>
        </w:rPr>
        <w:t xml:space="preserve"> Dopravce v takovém případě nesmí na vozidlo bez souhlasu Objednatele aplikovat reklamní či jakákoli jiná sdělení. </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77777777" w:rsidR="00E823F9" w:rsidRPr="00C97D38" w:rsidRDefault="00E823F9" w:rsidP="00E823F9">
      <w:pPr>
        <w:pStyle w:val="Clanek11"/>
        <w:ind w:hanging="754"/>
        <w:rPr>
          <w:rFonts w:ascii="Times New Roman" w:hAnsi="Times New Roman" w:cs="Times New Roman"/>
          <w:b w:val="0"/>
          <w:i w:val="0"/>
          <w:szCs w:val="22"/>
        </w:rPr>
      </w:pPr>
      <w:bookmarkStart w:id="8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8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w:t>
      </w:r>
      <w:r w:rsidR="007561C7">
        <w:rPr>
          <w:rFonts w:ascii="Times New Roman" w:hAnsi="Times New Roman" w:cs="Times New Roman"/>
          <w:b w:val="0"/>
          <w:i w:val="0"/>
          <w:szCs w:val="22"/>
        </w:rPr>
        <w:lastRenderedPageBreak/>
        <w:t>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9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90"/>
      <w:r w:rsidR="00E40D5F" w:rsidRPr="00C97D38">
        <w:rPr>
          <w:rFonts w:cs="Times New Roman"/>
          <w:szCs w:val="22"/>
        </w:rPr>
        <w:t xml:space="preserve"> A UKONČENÍ SMLOUVY</w:t>
      </w:r>
    </w:p>
    <w:p w14:paraId="19A735CA" w14:textId="3582E1DE" w:rsidR="006870CA" w:rsidRPr="00C97D38" w:rsidRDefault="00E16798" w:rsidP="00AB5318">
      <w:pPr>
        <w:pStyle w:val="Clanek11"/>
        <w:ind w:hanging="754"/>
        <w:rPr>
          <w:rFonts w:ascii="Times New Roman" w:hAnsi="Times New Roman" w:cs="Times New Roman"/>
          <w:b w:val="0"/>
          <w:i w:val="0"/>
          <w:szCs w:val="22"/>
        </w:rPr>
      </w:pPr>
      <w:bookmarkStart w:id="9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do </w:t>
      </w:r>
      <w:r w:rsidR="00B462FB">
        <w:rPr>
          <w:rFonts w:ascii="Times New Roman" w:hAnsi="Times New Roman" w:cs="Times New Roman"/>
          <w:b w:val="0"/>
          <w:i w:val="0"/>
        </w:rPr>
        <w:t>30.</w:t>
      </w:r>
      <w:r w:rsidR="00E716E4">
        <w:rPr>
          <w:rFonts w:ascii="Times New Roman" w:hAnsi="Times New Roman" w:cs="Times New Roman"/>
          <w:b w:val="0"/>
          <w:i w:val="0"/>
        </w:rPr>
        <w:t>9</w:t>
      </w:r>
      <w:r w:rsidR="00B462FB">
        <w:rPr>
          <w:rFonts w:ascii="Times New Roman" w:hAnsi="Times New Roman" w:cs="Times New Roman"/>
          <w:b w:val="0"/>
          <w:i w:val="0"/>
        </w:rPr>
        <w:t>.</w:t>
      </w:r>
      <w:r w:rsidR="00E716E4">
        <w:rPr>
          <w:rFonts w:ascii="Times New Roman" w:hAnsi="Times New Roman" w:cs="Times New Roman"/>
          <w:b w:val="0"/>
          <w:i w:val="0"/>
        </w:rPr>
        <w:t>2030</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91"/>
    </w:p>
    <w:p w14:paraId="3EC74999" w14:textId="6743779A" w:rsidR="00CA7ABB" w:rsidRPr="00C97D38" w:rsidRDefault="00CA7ABB" w:rsidP="00CA7ABB">
      <w:pPr>
        <w:pStyle w:val="Clanek11"/>
        <w:ind w:hanging="754"/>
        <w:rPr>
          <w:rFonts w:ascii="Times New Roman" w:hAnsi="Times New Roman" w:cs="Times New Roman"/>
          <w:b w:val="0"/>
          <w:i w:val="0"/>
          <w:szCs w:val="22"/>
        </w:rPr>
      </w:pPr>
      <w:bookmarkStart w:id="9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9F6982" w:rsidRPr="00C97D38">
        <w:rPr>
          <w:rFonts w:ascii="Times New Roman" w:hAnsi="Times New Roman" w:cs="Times New Roman"/>
          <w:b w:val="0"/>
          <w:i w:val="0"/>
          <w:szCs w:val="22"/>
        </w:rPr>
        <w:t>,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9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ve znění dle vzoru uvedeného v zadávací dokumentaci Výběrového řízení uzavřen</w:t>
      </w:r>
      <w:r w:rsidR="001B0243" w:rsidRPr="00C97D38">
        <w:rPr>
          <w:rFonts w:ascii="Times New Roman" w:hAnsi="Times New Roman" w:cs="Times New Roman"/>
          <w:b w:val="0"/>
          <w:i w:val="0"/>
          <w:szCs w:val="22"/>
        </w:rPr>
        <w:t>u</w:t>
      </w:r>
      <w:r w:rsidR="00A27924" w:rsidRPr="00C97D38">
        <w:rPr>
          <w:rFonts w:ascii="Times New Roman" w:hAnsi="Times New Roman" w:cs="Times New Roman"/>
          <w:b w:val="0"/>
          <w:i w:val="0"/>
          <w:szCs w:val="22"/>
        </w:rPr>
        <w:t xml:space="preserve"> má, je povinen ve stejné lhůtě předložit Objednateli jej</w:t>
      </w:r>
      <w:r w:rsidR="001B0243" w:rsidRPr="00C97D38">
        <w:rPr>
          <w:rFonts w:ascii="Times New Roman" w:hAnsi="Times New Roman" w:cs="Times New Roman"/>
          <w:b w:val="0"/>
          <w:i w:val="0"/>
          <w:szCs w:val="22"/>
        </w:rPr>
        <w:t>í</w:t>
      </w:r>
      <w:r w:rsidR="00A27924" w:rsidRPr="00C97D38">
        <w:rPr>
          <w:rFonts w:ascii="Times New Roman" w:hAnsi="Times New Roman" w:cs="Times New Roman"/>
          <w:b w:val="0"/>
          <w:i w:val="0"/>
          <w:szCs w:val="22"/>
        </w:rPr>
        <w:t xml:space="preserve"> 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71C8E64B"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7E7672">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373CA8CA" w14:textId="6B2D64E2" w:rsidR="006870CA" w:rsidRPr="00C97D38" w:rsidRDefault="00CE3321" w:rsidP="00AB5318">
      <w:pPr>
        <w:pStyle w:val="Claneka"/>
        <w:tabs>
          <w:tab w:val="num" w:pos="1309"/>
        </w:tabs>
        <w:ind w:left="1309" w:hanging="561"/>
        <w:rPr>
          <w:szCs w:val="22"/>
        </w:rPr>
      </w:pPr>
      <w:r w:rsidRPr="00C97D38">
        <w:rPr>
          <w:szCs w:val="22"/>
        </w:rPr>
        <w:t>uplynutím výpovědní doby v případě uplatnění výpovědi</w:t>
      </w:r>
      <w:r w:rsidR="006870CA" w:rsidRPr="00C97D38">
        <w:rPr>
          <w:szCs w:val="22"/>
        </w:rPr>
        <w:t xml:space="preserve"> některou ze smluvních </w:t>
      </w:r>
      <w:r w:rsidRPr="00C97D38">
        <w:rPr>
          <w:szCs w:val="22"/>
        </w:rPr>
        <w:t>S</w:t>
      </w:r>
      <w:r w:rsidR="00327B9D">
        <w:rPr>
          <w:szCs w:val="22"/>
        </w:rPr>
        <w:t>tran;</w:t>
      </w:r>
    </w:p>
    <w:p w14:paraId="2D241218" w14:textId="1AAD6256" w:rsidR="006870CA" w:rsidRPr="00C97D38" w:rsidRDefault="002B49B2" w:rsidP="00AB5318">
      <w:pPr>
        <w:pStyle w:val="Claneka"/>
        <w:tabs>
          <w:tab w:val="num" w:pos="1309"/>
        </w:tabs>
        <w:ind w:left="1309" w:hanging="561"/>
        <w:rPr>
          <w:szCs w:val="22"/>
        </w:rPr>
      </w:pPr>
      <w:r w:rsidRPr="00C97D38">
        <w:rPr>
          <w:szCs w:val="22"/>
        </w:rPr>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1513052E" w14:textId="6C636CDD" w:rsidR="006870CA" w:rsidRPr="00C97D38" w:rsidRDefault="000B7BEF" w:rsidP="00AB5318">
      <w:pPr>
        <w:pStyle w:val="Clanek11"/>
        <w:ind w:hanging="754"/>
        <w:rPr>
          <w:rFonts w:ascii="Times New Roman" w:hAnsi="Times New Roman" w:cs="Times New Roman"/>
          <w:b w:val="0"/>
          <w:i w:val="0"/>
          <w:szCs w:val="22"/>
        </w:rPr>
      </w:pPr>
      <w:bookmarkStart w:id="93" w:name="_Ref34128034"/>
      <w:r w:rsidRPr="00C97D38">
        <w:rPr>
          <w:rFonts w:ascii="Times New Roman" w:hAnsi="Times New Roman" w:cs="Times New Roman"/>
          <w:b w:val="0"/>
          <w:i w:val="0"/>
          <w:szCs w:val="22"/>
        </w:rPr>
        <w:lastRenderedPageBreak/>
        <w:t>Kterákoliv ze Smluvních stran může</w:t>
      </w:r>
      <w:r w:rsidR="001A3395">
        <w:rPr>
          <w:rFonts w:ascii="Times New Roman" w:hAnsi="Times New Roman" w:cs="Times New Roman"/>
          <w:b w:val="0"/>
          <w:i w:val="0"/>
          <w:szCs w:val="22"/>
        </w:rPr>
        <w:t xml:space="preserve"> tuto</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Smlouvu </w:t>
      </w:r>
      <w:r w:rsidR="006870CA" w:rsidRPr="00C97D38">
        <w:rPr>
          <w:rFonts w:ascii="Times New Roman" w:hAnsi="Times New Roman" w:cs="Times New Roman"/>
          <w:b w:val="0"/>
          <w:i w:val="0"/>
          <w:szCs w:val="22"/>
        </w:rPr>
        <w:t>písemně vypovědět</w:t>
      </w:r>
      <w:r w:rsidR="00CA5DA3" w:rsidRPr="00C97D38">
        <w:rPr>
          <w:rFonts w:ascii="Times New Roman" w:hAnsi="Times New Roman" w:cs="Times New Roman"/>
          <w:b w:val="0"/>
          <w:i w:val="0"/>
          <w:szCs w:val="22"/>
        </w:rPr>
        <w:t>,</w:t>
      </w:r>
      <w:r w:rsidR="0002254B" w:rsidRPr="00C97D38">
        <w:rPr>
          <w:rFonts w:ascii="Times New Roman" w:hAnsi="Times New Roman" w:cs="Times New Roman"/>
          <w:b w:val="0"/>
          <w:i w:val="0"/>
          <w:szCs w:val="22"/>
        </w:rPr>
        <w:t xml:space="preserve"> a to i bez uvedení důvodu</w:t>
      </w:r>
      <w:r w:rsidR="00F2794F"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Výpovědní lhůta činí 30 měsíců a začíná běžet od prvního dne měsíce </w:t>
      </w:r>
      <w:r w:rsidR="00C35F6F" w:rsidRPr="00C97D38">
        <w:rPr>
          <w:rFonts w:ascii="Times New Roman" w:hAnsi="Times New Roman" w:cs="Times New Roman"/>
          <w:b w:val="0"/>
          <w:i w:val="0"/>
          <w:szCs w:val="22"/>
        </w:rPr>
        <w:t xml:space="preserve">následujícího </w:t>
      </w:r>
      <w:r w:rsidR="006870CA" w:rsidRPr="00C97D38">
        <w:rPr>
          <w:rFonts w:ascii="Times New Roman" w:hAnsi="Times New Roman" w:cs="Times New Roman"/>
          <w:b w:val="0"/>
          <w:i w:val="0"/>
          <w:szCs w:val="22"/>
        </w:rPr>
        <w:t xml:space="preserve">po </w:t>
      </w:r>
      <w:r w:rsidR="00C35F6F" w:rsidRPr="00C97D38">
        <w:rPr>
          <w:rFonts w:ascii="Times New Roman" w:hAnsi="Times New Roman" w:cs="Times New Roman"/>
          <w:b w:val="0"/>
          <w:i w:val="0"/>
          <w:szCs w:val="22"/>
        </w:rPr>
        <w:t xml:space="preserve">měsíci, v němž byla </w:t>
      </w:r>
      <w:r w:rsidR="006870CA" w:rsidRPr="00C97D38">
        <w:rPr>
          <w:rFonts w:ascii="Times New Roman" w:hAnsi="Times New Roman" w:cs="Times New Roman"/>
          <w:b w:val="0"/>
          <w:i w:val="0"/>
          <w:szCs w:val="22"/>
        </w:rPr>
        <w:t>výpově</w:t>
      </w:r>
      <w:r w:rsidR="00C35F6F" w:rsidRPr="00C97D38">
        <w:rPr>
          <w:rFonts w:ascii="Times New Roman" w:hAnsi="Times New Roman" w:cs="Times New Roman"/>
          <w:b w:val="0"/>
          <w:i w:val="0"/>
          <w:szCs w:val="22"/>
        </w:rPr>
        <w:t>ď</w:t>
      </w:r>
      <w:r w:rsidR="006870CA" w:rsidRPr="00C97D38">
        <w:rPr>
          <w:rFonts w:ascii="Times New Roman" w:hAnsi="Times New Roman" w:cs="Times New Roman"/>
          <w:b w:val="0"/>
          <w:i w:val="0"/>
          <w:szCs w:val="22"/>
        </w:rPr>
        <w:t xml:space="preserve"> </w:t>
      </w:r>
      <w:r w:rsidR="00C35F6F" w:rsidRPr="00C97D38">
        <w:rPr>
          <w:rFonts w:ascii="Times New Roman" w:hAnsi="Times New Roman" w:cs="Times New Roman"/>
          <w:b w:val="0"/>
          <w:i w:val="0"/>
          <w:szCs w:val="22"/>
        </w:rPr>
        <w:t xml:space="preserve">doručena </w:t>
      </w:r>
      <w:r w:rsidR="006870CA" w:rsidRPr="00C97D38">
        <w:rPr>
          <w:rFonts w:ascii="Times New Roman" w:hAnsi="Times New Roman" w:cs="Times New Roman"/>
          <w:b w:val="0"/>
          <w:i w:val="0"/>
          <w:szCs w:val="22"/>
        </w:rPr>
        <w:t xml:space="preserve">druhé </w:t>
      </w:r>
      <w:r w:rsidR="00295B86"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mluvní straně.</w:t>
      </w:r>
      <w:bookmarkEnd w:id="93"/>
    </w:p>
    <w:p w14:paraId="15BA6D29" w14:textId="77777777" w:rsidR="00C35F6F" w:rsidRPr="00C97D38" w:rsidRDefault="00C35F6F" w:rsidP="00AB5318">
      <w:pPr>
        <w:pStyle w:val="Clanek11"/>
        <w:ind w:hanging="754"/>
        <w:rPr>
          <w:rFonts w:ascii="Times New Roman" w:hAnsi="Times New Roman" w:cs="Times New Roman"/>
          <w:b w:val="0"/>
          <w:i w:val="0"/>
          <w:szCs w:val="22"/>
        </w:rPr>
      </w:pPr>
      <w:bookmarkStart w:id="94" w:name="_Ref279968407"/>
      <w:r w:rsidRPr="00C97D38">
        <w:rPr>
          <w:rFonts w:ascii="Times New Roman" w:hAnsi="Times New Roman" w:cs="Times New Roman"/>
          <w:b w:val="0"/>
          <w:i w:val="0"/>
          <w:szCs w:val="22"/>
        </w:rPr>
        <w:t xml:space="preserve">Objednatel je </w:t>
      </w:r>
      <w:r w:rsidR="00DE2774" w:rsidRPr="00C97D38">
        <w:rPr>
          <w:rFonts w:ascii="Times New Roman" w:hAnsi="Times New Roman" w:cs="Times New Roman"/>
          <w:b w:val="0"/>
          <w:i w:val="0"/>
          <w:szCs w:val="22"/>
        </w:rPr>
        <w:t xml:space="preserve">dále </w:t>
      </w:r>
      <w:r w:rsidRPr="00C97D38">
        <w:rPr>
          <w:rFonts w:ascii="Times New Roman" w:hAnsi="Times New Roman" w:cs="Times New Roman"/>
          <w:b w:val="0"/>
          <w:i w:val="0"/>
          <w:szCs w:val="22"/>
        </w:rPr>
        <w:t xml:space="preserve">oprávněn </w:t>
      </w:r>
      <w:r w:rsidR="00DE2774" w:rsidRPr="00C97D38">
        <w:rPr>
          <w:rFonts w:ascii="Times New Roman" w:hAnsi="Times New Roman" w:cs="Times New Roman"/>
          <w:b w:val="0"/>
          <w:i w:val="0"/>
          <w:szCs w:val="22"/>
        </w:rPr>
        <w:t>vypovědět tuto</w:t>
      </w:r>
      <w:r w:rsidR="006870CA" w:rsidRPr="00C97D38">
        <w:rPr>
          <w:rFonts w:ascii="Times New Roman" w:hAnsi="Times New Roman" w:cs="Times New Roman"/>
          <w:b w:val="0"/>
          <w:i w:val="0"/>
          <w:szCs w:val="22"/>
        </w:rPr>
        <w:t xml:space="preserve">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w:t>
      </w:r>
      <w:r w:rsidR="00DE2774"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w:t>
      </w:r>
      <w:r w:rsidR="00654499" w:rsidRPr="00C97D38">
        <w:rPr>
          <w:rFonts w:ascii="Times New Roman" w:hAnsi="Times New Roman" w:cs="Times New Roman"/>
          <w:b w:val="0"/>
          <w:i w:val="0"/>
          <w:szCs w:val="22"/>
        </w:rPr>
        <w:t xml:space="preserve">pouze </w:t>
      </w:r>
      <w:r w:rsidRPr="00C97D38">
        <w:rPr>
          <w:rFonts w:ascii="Times New Roman" w:hAnsi="Times New Roman" w:cs="Times New Roman"/>
          <w:b w:val="0"/>
          <w:i w:val="0"/>
          <w:szCs w:val="22"/>
        </w:rPr>
        <w:t>v následujících případech:</w:t>
      </w:r>
      <w:bookmarkEnd w:id="94"/>
    </w:p>
    <w:p w14:paraId="2BFA8142" w14:textId="59ADD3CB" w:rsidR="002D4718" w:rsidRPr="00C97D38" w:rsidRDefault="008B430B" w:rsidP="002D4718">
      <w:pPr>
        <w:pStyle w:val="Claneka"/>
        <w:tabs>
          <w:tab w:val="num" w:pos="1309"/>
        </w:tabs>
        <w:ind w:left="1309" w:hanging="561"/>
        <w:rPr>
          <w:szCs w:val="22"/>
        </w:rPr>
      </w:pPr>
      <w:r w:rsidRPr="00C97D38">
        <w:rPr>
          <w:szCs w:val="22"/>
        </w:rPr>
        <w:t>v případě</w:t>
      </w:r>
      <w:r w:rsidR="00900D6D" w:rsidRPr="00C97D38">
        <w:rPr>
          <w:szCs w:val="22"/>
        </w:rPr>
        <w:t xml:space="preserve"> </w:t>
      </w:r>
      <w:r w:rsidR="006870CA" w:rsidRPr="00C97D38">
        <w:rPr>
          <w:szCs w:val="22"/>
        </w:rPr>
        <w:t xml:space="preserve">porušení povinností </w:t>
      </w:r>
      <w:r w:rsidR="001B5D3F" w:rsidRPr="00C97D38">
        <w:rPr>
          <w:szCs w:val="22"/>
        </w:rPr>
        <w:t>Dopravc</w:t>
      </w:r>
      <w:r w:rsidR="006870CA" w:rsidRPr="00C97D38">
        <w:rPr>
          <w:szCs w:val="22"/>
        </w:rPr>
        <w:t xml:space="preserve">e dle </w:t>
      </w:r>
      <w:r w:rsidR="006C6284" w:rsidRPr="00C97D38">
        <w:rPr>
          <w:szCs w:val="22"/>
        </w:rPr>
        <w:t>odst</w:t>
      </w:r>
      <w:r w:rsidR="006C6284">
        <w:rPr>
          <w:szCs w:val="22"/>
        </w:rPr>
        <w:t>.</w:t>
      </w:r>
      <w:r w:rsidR="006C6284" w:rsidRPr="00C97D38">
        <w:rPr>
          <w:szCs w:val="22"/>
        </w:rPr>
        <w:t xml:space="preserve"> </w:t>
      </w:r>
      <w:r w:rsidR="00CE0BDB" w:rsidRPr="004719C5">
        <w:fldChar w:fldCharType="begin"/>
      </w:r>
      <w:r w:rsidR="00CE0BDB" w:rsidRPr="004719C5">
        <w:instrText xml:space="preserve"> REF _Ref276469345 \r \h  \* MERGEFORMAT </w:instrText>
      </w:r>
      <w:r w:rsidR="00CE0BDB" w:rsidRPr="004719C5">
        <w:fldChar w:fldCharType="separate"/>
      </w:r>
      <w:r w:rsidR="007E7672">
        <w:t>5.6</w:t>
      </w:r>
      <w:r w:rsidR="00CE0BDB" w:rsidRPr="004719C5">
        <w:fldChar w:fldCharType="end"/>
      </w:r>
      <w:r w:rsidR="00CE0BDB" w:rsidRPr="004719C5">
        <w:t xml:space="preserve">, </w:t>
      </w:r>
      <w:r w:rsidR="002C674E" w:rsidRPr="004719C5">
        <w:fldChar w:fldCharType="begin"/>
      </w:r>
      <w:r w:rsidR="002C674E" w:rsidRPr="004719C5">
        <w:instrText xml:space="preserve"> REF _Ref274704069 \r \h </w:instrText>
      </w:r>
      <w:r w:rsidR="009F6982" w:rsidRPr="004719C5">
        <w:instrText xml:space="preserve"> \* MERGEFORMAT </w:instrText>
      </w:r>
      <w:r w:rsidR="002C674E" w:rsidRPr="004719C5">
        <w:fldChar w:fldCharType="separate"/>
      </w:r>
      <w:r w:rsidR="007E7672">
        <w:t>6.4</w:t>
      </w:r>
      <w:r w:rsidR="002C674E" w:rsidRPr="004719C5">
        <w:fldChar w:fldCharType="end"/>
      </w:r>
      <w:r w:rsidR="006631E9" w:rsidRPr="004719C5">
        <w:t xml:space="preserve">, </w:t>
      </w:r>
      <w:r w:rsidR="002C674E" w:rsidRPr="004719C5">
        <w:fldChar w:fldCharType="begin"/>
      </w:r>
      <w:r w:rsidR="002C674E" w:rsidRPr="004719C5">
        <w:instrText xml:space="preserve"> REF _Ref274704364 \r \h </w:instrText>
      </w:r>
      <w:r w:rsidR="002D4718" w:rsidRPr="004719C5">
        <w:instrText xml:space="preserve"> \* MERGEFORMAT </w:instrText>
      </w:r>
      <w:r w:rsidR="002C674E" w:rsidRPr="004719C5">
        <w:fldChar w:fldCharType="separate"/>
      </w:r>
      <w:r w:rsidR="007E7672">
        <w:t>6.9</w:t>
      </w:r>
      <w:r w:rsidR="002C674E" w:rsidRPr="004719C5">
        <w:fldChar w:fldCharType="end"/>
      </w:r>
      <w:r w:rsidR="002C674E" w:rsidRPr="004719C5">
        <w:t xml:space="preserve">, </w:t>
      </w:r>
      <w:r w:rsidR="00B30852" w:rsidRPr="004719C5">
        <w:fldChar w:fldCharType="begin"/>
      </w:r>
      <w:r w:rsidR="00B30852" w:rsidRPr="004719C5">
        <w:instrText xml:space="preserve"> REF _Ref274704720 \r \h </w:instrText>
      </w:r>
      <w:r w:rsidR="002D4718" w:rsidRPr="004719C5">
        <w:instrText xml:space="preserve"> \* MERGEFORMAT </w:instrText>
      </w:r>
      <w:r w:rsidR="00B30852" w:rsidRPr="004719C5">
        <w:fldChar w:fldCharType="separate"/>
      </w:r>
      <w:r w:rsidR="007E7672">
        <w:t>7.3</w:t>
      </w:r>
      <w:r w:rsidR="00B30852" w:rsidRPr="004719C5">
        <w:fldChar w:fldCharType="end"/>
      </w:r>
      <w:r w:rsidR="00B30852" w:rsidRPr="004719C5">
        <w:t xml:space="preserve">, </w:t>
      </w:r>
      <w:r w:rsidR="00B30852" w:rsidRPr="004719C5">
        <w:fldChar w:fldCharType="begin"/>
      </w:r>
      <w:r w:rsidR="00B30852" w:rsidRPr="004719C5">
        <w:instrText xml:space="preserve"> REF _Ref274704726 \r \h </w:instrText>
      </w:r>
      <w:r w:rsidR="002D4718" w:rsidRPr="004719C5">
        <w:instrText xml:space="preserve"> \* MERGEFORMAT </w:instrText>
      </w:r>
      <w:r w:rsidR="00B30852" w:rsidRPr="004719C5">
        <w:fldChar w:fldCharType="separate"/>
      </w:r>
      <w:r w:rsidR="007E7672">
        <w:t>7.6</w:t>
      </w:r>
      <w:r w:rsidR="00B30852" w:rsidRPr="004719C5">
        <w:fldChar w:fldCharType="end"/>
      </w:r>
      <w:r w:rsidR="00B30852" w:rsidRPr="004719C5">
        <w:t xml:space="preserve">, </w:t>
      </w:r>
      <w:r w:rsidR="00B30852" w:rsidRPr="004719C5">
        <w:fldChar w:fldCharType="begin"/>
      </w:r>
      <w:r w:rsidR="00B30852" w:rsidRPr="004719C5">
        <w:instrText xml:space="preserve"> REF _Ref274704816 \r \h </w:instrText>
      </w:r>
      <w:r w:rsidR="002D4718" w:rsidRPr="004719C5">
        <w:instrText xml:space="preserve"> \* MERGEFORMAT </w:instrText>
      </w:r>
      <w:r w:rsidR="00B30852" w:rsidRPr="004719C5">
        <w:fldChar w:fldCharType="separate"/>
      </w:r>
      <w:r w:rsidR="007E7672">
        <w:t>7.7</w:t>
      </w:r>
      <w:r w:rsidR="00B30852" w:rsidRPr="004719C5">
        <w:fldChar w:fldCharType="end"/>
      </w:r>
      <w:r w:rsidR="00827868" w:rsidRPr="004719C5">
        <w:t xml:space="preserve"> a/nebo </w:t>
      </w:r>
      <w:r w:rsidR="00472BF4" w:rsidRPr="004719C5">
        <w:fldChar w:fldCharType="begin"/>
      </w:r>
      <w:r w:rsidR="00472BF4" w:rsidRPr="004719C5">
        <w:instrText xml:space="preserve"> REF _Ref271622654 \r \h </w:instrText>
      </w:r>
      <w:r w:rsidR="002D4718" w:rsidRPr="004719C5">
        <w:instrText xml:space="preserve"> \* MERGEFORMAT </w:instrText>
      </w:r>
      <w:r w:rsidR="00472BF4" w:rsidRPr="004719C5">
        <w:fldChar w:fldCharType="separate"/>
      </w:r>
      <w:r w:rsidR="007E7672">
        <w:t>10.1</w:t>
      </w:r>
      <w:r w:rsidR="00472BF4" w:rsidRPr="004719C5">
        <w:fldChar w:fldCharType="end"/>
      </w:r>
      <w:r w:rsidR="001A6C6E">
        <w:t xml:space="preserve"> </w:t>
      </w:r>
      <w:r w:rsidR="001A3395">
        <w:t xml:space="preserve">této </w:t>
      </w:r>
      <w:r w:rsidR="001A6C6E">
        <w:t>Smlouvy</w:t>
      </w:r>
      <w:r w:rsidR="006870CA" w:rsidRPr="00C97D38">
        <w:rPr>
          <w:szCs w:val="22"/>
        </w:rPr>
        <w:t xml:space="preserve">, ledaže </w:t>
      </w:r>
      <w:r w:rsidR="002D4718" w:rsidRPr="00C97D38">
        <w:rPr>
          <w:szCs w:val="22"/>
        </w:rPr>
        <w:t xml:space="preserve">Dopravce prokáže, že </w:t>
      </w:r>
      <w:r w:rsidR="00900D6D" w:rsidRPr="00C97D38">
        <w:rPr>
          <w:szCs w:val="22"/>
        </w:rPr>
        <w:t xml:space="preserve">porušení povinnosti či </w:t>
      </w:r>
      <w:r w:rsidR="006870CA" w:rsidRPr="00C97D38">
        <w:rPr>
          <w:szCs w:val="22"/>
        </w:rPr>
        <w:t xml:space="preserve">neplnění závazku bylo zapříčiněno </w:t>
      </w:r>
      <w:r w:rsidR="002D4718" w:rsidRPr="00C97D38">
        <w:rPr>
          <w:szCs w:val="22"/>
        </w:rPr>
        <w:t>okolnostmi vylučujícími odpovědnost ve smyslu §</w:t>
      </w:r>
      <w:r w:rsidR="001A3395">
        <w:rPr>
          <w:szCs w:val="22"/>
        </w:rPr>
        <w:t> </w:t>
      </w:r>
      <w:r w:rsidR="009C39BB" w:rsidRPr="00C97D38">
        <w:rPr>
          <w:szCs w:val="22"/>
        </w:rPr>
        <w:t>2913 odst. 2</w:t>
      </w:r>
      <w:r w:rsidR="002D4718" w:rsidRPr="00C97D38">
        <w:rPr>
          <w:szCs w:val="22"/>
        </w:rPr>
        <w:t xml:space="preserve"> zákona č. </w:t>
      </w:r>
      <w:r w:rsidR="009C39BB" w:rsidRPr="00C97D38">
        <w:rPr>
          <w:szCs w:val="22"/>
        </w:rPr>
        <w:t>89/2012</w:t>
      </w:r>
      <w:r w:rsidR="002D4718" w:rsidRPr="00C97D38">
        <w:rPr>
          <w:szCs w:val="22"/>
        </w:rPr>
        <w:t xml:space="preserve"> Sb</w:t>
      </w:r>
      <w:r w:rsidR="009C39BB" w:rsidRPr="00C97D38">
        <w:rPr>
          <w:szCs w:val="22"/>
        </w:rPr>
        <w:t>.</w:t>
      </w:r>
      <w:r w:rsidR="001A6C6E">
        <w:rPr>
          <w:szCs w:val="22"/>
        </w:rPr>
        <w:t>,</w:t>
      </w:r>
      <w:r w:rsidR="009C39BB" w:rsidRPr="00C97D38">
        <w:rPr>
          <w:szCs w:val="22"/>
        </w:rPr>
        <w:t xml:space="preserve"> </w:t>
      </w:r>
      <w:r w:rsidR="001A6C6E">
        <w:rPr>
          <w:szCs w:val="22"/>
        </w:rPr>
        <w:t>o</w:t>
      </w:r>
      <w:r w:rsidR="009C39BB" w:rsidRPr="00C97D38">
        <w:rPr>
          <w:szCs w:val="22"/>
        </w:rPr>
        <w:t>bčansk</w:t>
      </w:r>
      <w:r w:rsidR="001A6C6E">
        <w:rPr>
          <w:szCs w:val="22"/>
        </w:rPr>
        <w:t>ý</w:t>
      </w:r>
      <w:r w:rsidR="009C39BB" w:rsidRPr="00C97D38">
        <w:rPr>
          <w:szCs w:val="22"/>
        </w:rPr>
        <w:t xml:space="preserve"> zákoník</w:t>
      </w:r>
      <w:r w:rsidR="00C310D8" w:rsidRPr="00C97D38">
        <w:rPr>
          <w:szCs w:val="22"/>
        </w:rPr>
        <w:t>, ve znění pozdějších předpisů;</w:t>
      </w:r>
    </w:p>
    <w:p w14:paraId="443D7FC4" w14:textId="68018E96" w:rsidR="00D773B6" w:rsidRPr="00C97D38" w:rsidRDefault="000A42D1" w:rsidP="000A42D1">
      <w:pPr>
        <w:pStyle w:val="Claneka"/>
        <w:tabs>
          <w:tab w:val="num" w:pos="1309"/>
        </w:tabs>
        <w:ind w:left="1309" w:hanging="561"/>
        <w:rPr>
          <w:szCs w:val="22"/>
        </w:rPr>
      </w:pPr>
      <w:r w:rsidRPr="00C97D38">
        <w:rPr>
          <w:szCs w:val="22"/>
        </w:rPr>
        <w:t>v</w:t>
      </w:r>
      <w:r w:rsidR="00D773B6" w:rsidRPr="00C97D38">
        <w:rPr>
          <w:szCs w:val="22"/>
        </w:rPr>
        <w:t xml:space="preserve"> případě opakovaného porušení povinností dle </w:t>
      </w:r>
      <w:r w:rsidR="006C6284" w:rsidRPr="00C97D38">
        <w:rPr>
          <w:szCs w:val="22"/>
        </w:rPr>
        <w:t>odst</w:t>
      </w:r>
      <w:r w:rsidR="006C6284">
        <w:rPr>
          <w:szCs w:val="22"/>
        </w:rPr>
        <w:t>.</w:t>
      </w:r>
      <w:r w:rsidR="006C6284" w:rsidRPr="00C97D38">
        <w:rPr>
          <w:szCs w:val="22"/>
        </w:rPr>
        <w:t xml:space="preserve"> </w:t>
      </w:r>
      <w:r w:rsidR="008B430B" w:rsidRPr="004719C5">
        <w:rPr>
          <w:szCs w:val="22"/>
        </w:rPr>
        <w:fldChar w:fldCharType="begin"/>
      </w:r>
      <w:r w:rsidR="008B430B" w:rsidRPr="004719C5">
        <w:rPr>
          <w:szCs w:val="22"/>
        </w:rPr>
        <w:instrText xml:space="preserve"> REF _Ref271621929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5.1</w:t>
      </w:r>
      <w:r w:rsidR="008B430B" w:rsidRPr="004719C5">
        <w:rPr>
          <w:szCs w:val="22"/>
        </w:rPr>
        <w:fldChar w:fldCharType="end"/>
      </w:r>
      <w:r w:rsidR="008B430B" w:rsidRPr="004719C5">
        <w:rPr>
          <w:szCs w:val="22"/>
        </w:rPr>
        <w:t>,</w:t>
      </w:r>
      <w:r w:rsidR="00643655">
        <w:rPr>
          <w:szCs w:val="22"/>
        </w:rPr>
        <w:t xml:space="preserve"> </w:t>
      </w:r>
      <w:r w:rsidR="00C35F6F" w:rsidRPr="004719C5">
        <w:rPr>
          <w:szCs w:val="22"/>
        </w:rPr>
        <w:fldChar w:fldCharType="begin"/>
      </w:r>
      <w:r w:rsidR="00C35F6F" w:rsidRPr="004719C5">
        <w:rPr>
          <w:szCs w:val="22"/>
        </w:rPr>
        <w:instrText xml:space="preserve"> REF _Ref274700975 \r \h </w:instrText>
      </w:r>
      <w:r w:rsidRPr="004719C5">
        <w:rPr>
          <w:szCs w:val="22"/>
        </w:rPr>
        <w:instrText xml:space="preserve"> \* MERGEFORMAT </w:instrText>
      </w:r>
      <w:r w:rsidR="00C35F6F" w:rsidRPr="004719C5">
        <w:rPr>
          <w:szCs w:val="22"/>
        </w:rPr>
      </w:r>
      <w:r w:rsidR="00C35F6F" w:rsidRPr="004719C5">
        <w:rPr>
          <w:szCs w:val="22"/>
        </w:rPr>
        <w:fldChar w:fldCharType="separate"/>
      </w:r>
      <w:r w:rsidR="007E7672">
        <w:rPr>
          <w:szCs w:val="22"/>
        </w:rPr>
        <w:t>5.2</w:t>
      </w:r>
      <w:r w:rsidR="00C35F6F" w:rsidRPr="004719C5">
        <w:rPr>
          <w:szCs w:val="22"/>
        </w:rPr>
        <w:fldChar w:fldCharType="end"/>
      </w:r>
      <w:r w:rsidRPr="004719C5">
        <w:rPr>
          <w:szCs w:val="22"/>
        </w:rPr>
        <w:t>,</w:t>
      </w:r>
      <w:r w:rsidR="00C35F6F" w:rsidRPr="004719C5">
        <w:rPr>
          <w:szCs w:val="22"/>
        </w:rPr>
        <w:t xml:space="preserve"> </w:t>
      </w:r>
      <w:r w:rsidRPr="004719C5">
        <w:rPr>
          <w:szCs w:val="22"/>
        </w:rPr>
        <w:fldChar w:fldCharType="begin"/>
      </w:r>
      <w:r w:rsidRPr="004719C5">
        <w:rPr>
          <w:szCs w:val="22"/>
        </w:rPr>
        <w:instrText xml:space="preserve"> REF _Ref271622358 \r \h  \* MERGEFORMAT </w:instrText>
      </w:r>
      <w:r w:rsidRPr="004719C5">
        <w:rPr>
          <w:szCs w:val="22"/>
        </w:rPr>
      </w:r>
      <w:r w:rsidRPr="004719C5">
        <w:rPr>
          <w:szCs w:val="22"/>
        </w:rPr>
        <w:fldChar w:fldCharType="separate"/>
      </w:r>
      <w:r w:rsidR="007E7672">
        <w:rPr>
          <w:szCs w:val="22"/>
        </w:rPr>
        <w:t>5.3</w:t>
      </w:r>
      <w:r w:rsidRPr="004719C5">
        <w:rPr>
          <w:szCs w:val="22"/>
        </w:rPr>
        <w:fldChar w:fldCharType="end"/>
      </w:r>
      <w:r w:rsidRPr="004719C5">
        <w:rPr>
          <w:szCs w:val="22"/>
        </w:rPr>
        <w:t xml:space="preserve">, </w:t>
      </w:r>
      <w:r w:rsidRPr="004719C5">
        <w:rPr>
          <w:szCs w:val="22"/>
        </w:rPr>
        <w:fldChar w:fldCharType="begin"/>
      </w:r>
      <w:r w:rsidRPr="004719C5">
        <w:rPr>
          <w:szCs w:val="22"/>
        </w:rPr>
        <w:instrText xml:space="preserve"> REF _Ref271621945 \r \h  \* MERGEFORMAT </w:instrText>
      </w:r>
      <w:r w:rsidRPr="004719C5">
        <w:rPr>
          <w:szCs w:val="22"/>
        </w:rPr>
      </w:r>
      <w:r w:rsidRPr="004719C5">
        <w:rPr>
          <w:szCs w:val="22"/>
        </w:rPr>
        <w:fldChar w:fldCharType="separate"/>
      </w:r>
      <w:r w:rsidR="007E7672">
        <w:rPr>
          <w:szCs w:val="22"/>
        </w:rPr>
        <w:t>5.5</w:t>
      </w:r>
      <w:r w:rsidRPr="004719C5">
        <w:rPr>
          <w:szCs w:val="22"/>
        </w:rPr>
        <w:fldChar w:fldCharType="end"/>
      </w:r>
      <w:r w:rsidRPr="004719C5">
        <w:rPr>
          <w:szCs w:val="22"/>
        </w:rPr>
        <w:t>,</w:t>
      </w:r>
      <w:r w:rsidR="008B430B" w:rsidRPr="004719C5">
        <w:rPr>
          <w:szCs w:val="22"/>
        </w:rPr>
        <w:t xml:space="preserve"> </w:t>
      </w:r>
      <w:r w:rsidR="008B430B" w:rsidRPr="004719C5">
        <w:rPr>
          <w:szCs w:val="22"/>
        </w:rPr>
        <w:fldChar w:fldCharType="begin"/>
      </w:r>
      <w:r w:rsidR="008B430B" w:rsidRPr="004719C5">
        <w:rPr>
          <w:szCs w:val="22"/>
        </w:rPr>
        <w:instrText xml:space="preserve"> REF _Ref274703709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5.8</w:t>
      </w:r>
      <w:r w:rsidR="008B430B" w:rsidRPr="004719C5">
        <w:rPr>
          <w:szCs w:val="22"/>
        </w:rPr>
        <w:fldChar w:fldCharType="end"/>
      </w:r>
      <w:r w:rsidR="008B430B" w:rsidRPr="004719C5">
        <w:rPr>
          <w:szCs w:val="22"/>
        </w:rPr>
        <w:t xml:space="preserve">, </w:t>
      </w:r>
      <w:r w:rsidR="008B430B" w:rsidRPr="004719C5">
        <w:rPr>
          <w:szCs w:val="22"/>
        </w:rPr>
        <w:fldChar w:fldCharType="begin"/>
      </w:r>
      <w:r w:rsidR="008B430B" w:rsidRPr="004719C5">
        <w:rPr>
          <w:szCs w:val="22"/>
        </w:rPr>
        <w:instrText xml:space="preserve"> REF _Ref274703677 \r \h </w:instrText>
      </w:r>
      <w:r w:rsidR="004719C5">
        <w:rPr>
          <w:szCs w:val="22"/>
        </w:rPr>
        <w:instrText xml:space="preserve"> \* MERGEFORMAT </w:instrText>
      </w:r>
      <w:r w:rsidR="008B430B" w:rsidRPr="004719C5">
        <w:rPr>
          <w:szCs w:val="22"/>
        </w:rPr>
      </w:r>
      <w:r w:rsidR="008B430B" w:rsidRPr="004719C5">
        <w:rPr>
          <w:szCs w:val="22"/>
        </w:rPr>
        <w:fldChar w:fldCharType="separate"/>
      </w:r>
      <w:r w:rsidR="007E7672">
        <w:rPr>
          <w:szCs w:val="22"/>
        </w:rPr>
        <w:t>6.1</w:t>
      </w:r>
      <w:r w:rsidR="008B430B"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_Ref274704798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7.8</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_Ref274704942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8.2</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_Ref274704943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8.3</w:t>
      </w:r>
      <w:r w:rsidR="00B30852" w:rsidRPr="004719C5">
        <w:rPr>
          <w:szCs w:val="22"/>
        </w:rPr>
        <w:fldChar w:fldCharType="end"/>
      </w:r>
      <w:r w:rsidR="00B30852" w:rsidRPr="004719C5">
        <w:rPr>
          <w:szCs w:val="22"/>
        </w:rPr>
        <w:t xml:space="preserve">, </w:t>
      </w:r>
      <w:r w:rsidR="00B30852" w:rsidRPr="004719C5">
        <w:rPr>
          <w:szCs w:val="22"/>
        </w:rPr>
        <w:fldChar w:fldCharType="begin"/>
      </w:r>
      <w:r w:rsidR="00B30852" w:rsidRPr="004719C5">
        <w:rPr>
          <w:szCs w:val="22"/>
        </w:rPr>
        <w:instrText xml:space="preserve"> REF _Ref274705004 \r \h </w:instrText>
      </w:r>
      <w:r w:rsidR="004719C5">
        <w:rPr>
          <w:szCs w:val="22"/>
        </w:rPr>
        <w:instrText xml:space="preserve"> \* MERGEFORMAT </w:instrText>
      </w:r>
      <w:r w:rsidR="00B30852" w:rsidRPr="004719C5">
        <w:rPr>
          <w:szCs w:val="22"/>
        </w:rPr>
      </w:r>
      <w:r w:rsidR="00B30852" w:rsidRPr="004719C5">
        <w:rPr>
          <w:szCs w:val="22"/>
        </w:rPr>
        <w:fldChar w:fldCharType="separate"/>
      </w:r>
      <w:r w:rsidR="007E7672">
        <w:rPr>
          <w:szCs w:val="22"/>
        </w:rPr>
        <w:t>8.5</w:t>
      </w:r>
      <w:r w:rsidR="00B30852" w:rsidRPr="004719C5">
        <w:rPr>
          <w:szCs w:val="22"/>
        </w:rPr>
        <w:fldChar w:fldCharType="end"/>
      </w:r>
      <w:r w:rsidR="00472BF4" w:rsidRPr="004719C5">
        <w:rPr>
          <w:szCs w:val="22"/>
        </w:rPr>
        <w:t xml:space="preserve">, </w:t>
      </w:r>
      <w:r w:rsidR="00472BF4" w:rsidRPr="004719C5">
        <w:rPr>
          <w:szCs w:val="22"/>
        </w:rPr>
        <w:fldChar w:fldCharType="begin"/>
      </w:r>
      <w:r w:rsidR="00472BF4" w:rsidRPr="004719C5">
        <w:rPr>
          <w:szCs w:val="22"/>
        </w:rPr>
        <w:instrText xml:space="preserve"> REF _Ref274705202 \r \h </w:instrText>
      </w:r>
      <w:r w:rsidR="004719C5">
        <w:rPr>
          <w:szCs w:val="22"/>
        </w:rPr>
        <w:instrText xml:space="preserve"> \* MERGEFORMAT </w:instrText>
      </w:r>
      <w:r w:rsidR="00472BF4" w:rsidRPr="004719C5">
        <w:rPr>
          <w:szCs w:val="22"/>
        </w:rPr>
      </w:r>
      <w:r w:rsidR="00472BF4" w:rsidRPr="004719C5">
        <w:rPr>
          <w:szCs w:val="22"/>
        </w:rPr>
        <w:fldChar w:fldCharType="separate"/>
      </w:r>
      <w:r w:rsidR="007E7672">
        <w:rPr>
          <w:szCs w:val="22"/>
        </w:rPr>
        <w:t>10.2</w:t>
      </w:r>
      <w:r w:rsidR="00472BF4" w:rsidRPr="004719C5">
        <w:rPr>
          <w:szCs w:val="22"/>
        </w:rPr>
        <w:fldChar w:fldCharType="end"/>
      </w:r>
      <w:r w:rsidR="0044490B" w:rsidRPr="00C97D38">
        <w:rPr>
          <w:szCs w:val="22"/>
        </w:rPr>
        <w:t xml:space="preserve"> a/nebo </w:t>
      </w:r>
      <w:r w:rsidR="007E7672">
        <w:rPr>
          <w:szCs w:val="22"/>
        </w:rPr>
        <w:fldChar w:fldCharType="begin"/>
      </w:r>
      <w:r w:rsidR="007E7672">
        <w:rPr>
          <w:szCs w:val="22"/>
        </w:rPr>
        <w:instrText xml:space="preserve"> REF _Ref34126513 \r \h </w:instrText>
      </w:r>
      <w:r w:rsidR="007E7672">
        <w:rPr>
          <w:szCs w:val="22"/>
        </w:rPr>
      </w:r>
      <w:r w:rsidR="007E7672">
        <w:rPr>
          <w:szCs w:val="22"/>
        </w:rPr>
        <w:fldChar w:fldCharType="separate"/>
      </w:r>
      <w:r w:rsidR="007E7672">
        <w:rPr>
          <w:szCs w:val="22"/>
        </w:rPr>
        <w:t>10.5</w:t>
      </w:r>
      <w:r w:rsidR="007E7672">
        <w:rPr>
          <w:szCs w:val="22"/>
        </w:rPr>
        <w:fldChar w:fldCharType="end"/>
      </w:r>
      <w:r w:rsidR="001A6C6E">
        <w:rPr>
          <w:szCs w:val="22"/>
        </w:rPr>
        <w:t xml:space="preserve"> </w:t>
      </w:r>
      <w:r w:rsidR="001B4A0C">
        <w:rPr>
          <w:szCs w:val="22"/>
        </w:rPr>
        <w:t xml:space="preserve">této </w:t>
      </w:r>
      <w:r w:rsidR="001A6C6E">
        <w:rPr>
          <w:szCs w:val="22"/>
        </w:rPr>
        <w:t>Smlouvy</w:t>
      </w:r>
      <w:r w:rsidR="008B430B" w:rsidRPr="00C97D38">
        <w:rPr>
          <w:szCs w:val="22"/>
        </w:rPr>
        <w:t xml:space="preserve"> </w:t>
      </w:r>
      <w:r w:rsidR="00D773B6" w:rsidRPr="00C97D38">
        <w:rPr>
          <w:szCs w:val="22"/>
        </w:rPr>
        <w:t>v průběhu šesti po sobě jdoucích měsících. Pro účely této Smlouvy se za opakované porušení povinností považuje porušen</w:t>
      </w:r>
      <w:r w:rsidR="002C674E" w:rsidRPr="00C97D38">
        <w:rPr>
          <w:szCs w:val="22"/>
        </w:rPr>
        <w:t xml:space="preserve">í povinností v počtu </w:t>
      </w:r>
      <w:r w:rsidR="00E46701" w:rsidRPr="00C97D38">
        <w:rPr>
          <w:szCs w:val="22"/>
        </w:rPr>
        <w:t>alespoň 3x</w:t>
      </w:r>
      <w:r w:rsidR="002C674E" w:rsidRPr="00C97D38">
        <w:rPr>
          <w:szCs w:val="22"/>
        </w:rPr>
        <w:t>;</w:t>
      </w:r>
    </w:p>
    <w:p w14:paraId="065B644A" w14:textId="63941507" w:rsidR="002C674E" w:rsidRPr="00C97D38" w:rsidRDefault="002C674E" w:rsidP="000A42D1">
      <w:pPr>
        <w:pStyle w:val="Claneka"/>
        <w:tabs>
          <w:tab w:val="num" w:pos="1309"/>
        </w:tabs>
        <w:ind w:left="1309" w:hanging="561"/>
        <w:rPr>
          <w:szCs w:val="22"/>
        </w:rPr>
      </w:pPr>
      <w:r w:rsidRPr="00C97D38">
        <w:rPr>
          <w:szCs w:val="22"/>
        </w:rPr>
        <w:t xml:space="preserve">v případě porušení povinnosti podle </w:t>
      </w:r>
      <w:r w:rsidR="006C6284" w:rsidRPr="00C97D38">
        <w:rPr>
          <w:szCs w:val="22"/>
        </w:rPr>
        <w:t>odst</w:t>
      </w:r>
      <w:r w:rsidR="006C6284">
        <w:rPr>
          <w:szCs w:val="22"/>
        </w:rPr>
        <w:t>.</w:t>
      </w:r>
      <w:r w:rsidR="006C6284" w:rsidRPr="00C97D38">
        <w:rPr>
          <w:szCs w:val="22"/>
        </w:rPr>
        <w:t xml:space="preserve"> </w:t>
      </w:r>
      <w:r w:rsidRPr="004719C5">
        <w:rPr>
          <w:szCs w:val="22"/>
        </w:rPr>
        <w:fldChar w:fldCharType="begin"/>
      </w:r>
      <w:r w:rsidRPr="004719C5">
        <w:rPr>
          <w:szCs w:val="22"/>
        </w:rPr>
        <w:instrText xml:space="preserve"> REF _Ref274704137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6.2</w:t>
      </w:r>
      <w:r w:rsidRPr="004719C5">
        <w:rPr>
          <w:szCs w:val="22"/>
        </w:rPr>
        <w:fldChar w:fldCharType="end"/>
      </w:r>
      <w:r w:rsidRPr="004719C5">
        <w:rPr>
          <w:szCs w:val="22"/>
        </w:rPr>
        <w:t xml:space="preserve">, </w:t>
      </w:r>
      <w:r w:rsidR="009252E0">
        <w:rPr>
          <w:szCs w:val="22"/>
        </w:rPr>
        <w:fldChar w:fldCharType="begin"/>
      </w:r>
      <w:r w:rsidR="009252E0">
        <w:rPr>
          <w:szCs w:val="22"/>
        </w:rPr>
        <w:instrText xml:space="preserve"> REF _Ref32847807 \r \h </w:instrText>
      </w:r>
      <w:r w:rsidR="009252E0">
        <w:rPr>
          <w:szCs w:val="22"/>
        </w:rPr>
      </w:r>
      <w:r w:rsidR="009252E0">
        <w:rPr>
          <w:szCs w:val="22"/>
        </w:rPr>
        <w:fldChar w:fldCharType="separate"/>
      </w:r>
      <w:r w:rsidR="007E7672">
        <w:rPr>
          <w:szCs w:val="22"/>
        </w:rPr>
        <w:t>6.5</w:t>
      </w:r>
      <w:r w:rsidR="009252E0">
        <w:rPr>
          <w:szCs w:val="22"/>
        </w:rPr>
        <w:fldChar w:fldCharType="end"/>
      </w:r>
      <w:r w:rsidRPr="004719C5">
        <w:rPr>
          <w:szCs w:val="22"/>
        </w:rPr>
        <w:t xml:space="preserve">, </w:t>
      </w:r>
      <w:r w:rsidRPr="004719C5">
        <w:rPr>
          <w:szCs w:val="22"/>
        </w:rPr>
        <w:fldChar w:fldCharType="begin"/>
      </w:r>
      <w:r w:rsidRPr="004719C5">
        <w:rPr>
          <w:szCs w:val="22"/>
        </w:rPr>
        <w:instrText xml:space="preserve"> REF _Ref274657788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6.6</w:t>
      </w:r>
      <w:r w:rsidRPr="004719C5">
        <w:rPr>
          <w:szCs w:val="22"/>
        </w:rPr>
        <w:fldChar w:fldCharType="end"/>
      </w:r>
      <w:r w:rsidR="006C6284">
        <w:rPr>
          <w:szCs w:val="22"/>
        </w:rPr>
        <w:t>,</w:t>
      </w:r>
      <w:r w:rsidR="00827868" w:rsidRPr="004719C5">
        <w:rPr>
          <w:szCs w:val="22"/>
        </w:rPr>
        <w:t xml:space="preserve"> </w:t>
      </w:r>
      <w:r w:rsidRPr="004719C5">
        <w:rPr>
          <w:szCs w:val="22"/>
        </w:rPr>
        <w:fldChar w:fldCharType="begin"/>
      </w:r>
      <w:r w:rsidRPr="004719C5">
        <w:rPr>
          <w:szCs w:val="22"/>
        </w:rPr>
        <w:instrText xml:space="preserve"> REF _Ref271622614 \r \h </w:instrText>
      </w:r>
      <w:r w:rsidR="004719C5">
        <w:rPr>
          <w:szCs w:val="22"/>
        </w:rPr>
        <w:instrText xml:space="preserve"> \* MERGEFORMAT </w:instrText>
      </w:r>
      <w:r w:rsidRPr="004719C5">
        <w:rPr>
          <w:szCs w:val="22"/>
        </w:rPr>
      </w:r>
      <w:r w:rsidRPr="004719C5">
        <w:rPr>
          <w:szCs w:val="22"/>
        </w:rPr>
        <w:fldChar w:fldCharType="separate"/>
      </w:r>
      <w:r w:rsidR="007E7672">
        <w:rPr>
          <w:szCs w:val="22"/>
        </w:rPr>
        <w:t>6.7</w:t>
      </w:r>
      <w:r w:rsidRPr="004719C5">
        <w:rPr>
          <w:szCs w:val="22"/>
        </w:rPr>
        <w:fldChar w:fldCharType="end"/>
      </w:r>
      <w:r w:rsidR="00BE1299" w:rsidRPr="004719C5">
        <w:rPr>
          <w:szCs w:val="22"/>
        </w:rPr>
        <w:t xml:space="preserve">, </w:t>
      </w:r>
      <w:r w:rsidR="006C6284" w:rsidRPr="004719C5">
        <w:rPr>
          <w:szCs w:val="22"/>
        </w:rPr>
        <w:t xml:space="preserve">a/nebo </w:t>
      </w:r>
      <w:r w:rsidR="00664AF6" w:rsidRPr="004719C5">
        <w:rPr>
          <w:szCs w:val="22"/>
        </w:rPr>
        <w:fldChar w:fldCharType="begin"/>
      </w:r>
      <w:r w:rsidR="00664AF6" w:rsidRPr="004719C5">
        <w:rPr>
          <w:szCs w:val="22"/>
        </w:rPr>
        <w:instrText xml:space="preserve"> REF _Ref277573518 \r \h </w:instrText>
      </w:r>
      <w:r w:rsidR="004719C5">
        <w:rPr>
          <w:szCs w:val="22"/>
        </w:rPr>
        <w:instrText xml:space="preserve"> \* MERGEFORMAT </w:instrText>
      </w:r>
      <w:r w:rsidR="00664AF6" w:rsidRPr="004719C5">
        <w:rPr>
          <w:szCs w:val="22"/>
        </w:rPr>
      </w:r>
      <w:r w:rsidR="00664AF6" w:rsidRPr="004719C5">
        <w:rPr>
          <w:szCs w:val="22"/>
        </w:rPr>
        <w:fldChar w:fldCharType="separate"/>
      </w:r>
      <w:r w:rsidR="007E7672">
        <w:rPr>
          <w:szCs w:val="22"/>
        </w:rPr>
        <w:t>6.8</w:t>
      </w:r>
      <w:r w:rsidR="00664AF6" w:rsidRPr="004719C5">
        <w:rPr>
          <w:szCs w:val="22"/>
        </w:rPr>
        <w:fldChar w:fldCharType="end"/>
      </w:r>
      <w:r w:rsidR="001A6C6E">
        <w:rPr>
          <w:szCs w:val="22"/>
        </w:rPr>
        <w:t xml:space="preserve"> </w:t>
      </w:r>
      <w:r w:rsidR="001B4A0C">
        <w:rPr>
          <w:szCs w:val="22"/>
        </w:rPr>
        <w:t xml:space="preserve">této </w:t>
      </w:r>
      <w:r w:rsidR="001A6C6E">
        <w:rPr>
          <w:szCs w:val="22"/>
        </w:rPr>
        <w:t>Smlouvy</w:t>
      </w:r>
      <w:r w:rsidR="00472BF4" w:rsidRPr="00C97D38">
        <w:rPr>
          <w:szCs w:val="22"/>
        </w:rPr>
        <w:t>,</w:t>
      </w:r>
      <w:r w:rsidRPr="00C97D38">
        <w:rPr>
          <w:szCs w:val="22"/>
        </w:rPr>
        <w:t xml:space="preserve"> pokud Dopravce povinnost</w:t>
      </w:r>
      <w:r w:rsidR="00472BF4" w:rsidRPr="00C97D38">
        <w:rPr>
          <w:szCs w:val="22"/>
        </w:rPr>
        <w:t xml:space="preserve"> nesplnil</w:t>
      </w:r>
      <w:r w:rsidRPr="00C97D38">
        <w:rPr>
          <w:szCs w:val="22"/>
        </w:rPr>
        <w:t xml:space="preserve"> ani v dodatečně stanoveném termínu;</w:t>
      </w:r>
    </w:p>
    <w:p w14:paraId="7B231570" w14:textId="551387E6" w:rsidR="005955B1" w:rsidRPr="00C97D38" w:rsidRDefault="006631E9" w:rsidP="000A42D1">
      <w:pPr>
        <w:pStyle w:val="Claneka"/>
        <w:tabs>
          <w:tab w:val="num" w:pos="1309"/>
        </w:tabs>
        <w:ind w:left="1309" w:hanging="561"/>
        <w:rPr>
          <w:szCs w:val="22"/>
        </w:rPr>
      </w:pPr>
      <w:r w:rsidRPr="00C97D38">
        <w:rPr>
          <w:szCs w:val="22"/>
        </w:rPr>
        <w:t xml:space="preserve">bude-li (i) na návrh Dopravce zahájeno insolvenční řízení podle </w:t>
      </w:r>
      <w:r w:rsidR="008B430B" w:rsidRPr="00C97D38">
        <w:rPr>
          <w:szCs w:val="22"/>
        </w:rPr>
        <w:t>zákona č.</w:t>
      </w:r>
      <w:r w:rsidR="001A6C6E">
        <w:rPr>
          <w:szCs w:val="22"/>
        </w:rPr>
        <w:t> </w:t>
      </w:r>
      <w:r w:rsidR="00201BD2" w:rsidRPr="00C97D38">
        <w:rPr>
          <w:szCs w:val="22"/>
        </w:rPr>
        <w:t>182/2006</w:t>
      </w:r>
      <w:r w:rsidR="001A6C6E">
        <w:rPr>
          <w:szCs w:val="22"/>
        </w:rPr>
        <w:t> </w:t>
      </w:r>
      <w:r w:rsidR="008B430B" w:rsidRPr="00C97D38">
        <w:rPr>
          <w:szCs w:val="22"/>
        </w:rPr>
        <w:t xml:space="preserve">Sb., </w:t>
      </w:r>
      <w:r w:rsidR="001A6C6E">
        <w:rPr>
          <w:szCs w:val="22"/>
        </w:rPr>
        <w:t>o úpadku a způsobech jeho řešení (</w:t>
      </w:r>
      <w:r w:rsidR="008B430B" w:rsidRPr="00C97D38">
        <w:rPr>
          <w:szCs w:val="22"/>
        </w:rPr>
        <w:t>i</w:t>
      </w:r>
      <w:r w:rsidRPr="00C97D38">
        <w:rPr>
          <w:szCs w:val="22"/>
        </w:rPr>
        <w:t>nsolvenční zákon</w:t>
      </w:r>
      <w:r w:rsidR="001A6C6E">
        <w:rPr>
          <w:szCs w:val="22"/>
        </w:rPr>
        <w:t>), ve znění pozdějších předpisů</w:t>
      </w:r>
      <w:r w:rsidRPr="00C97D38">
        <w:rPr>
          <w:szCs w:val="22"/>
        </w:rPr>
        <w:t xml:space="preserve">, jehož předmětem bude úpadek nebo hrozící úpadek Dopravce; nebo (ii) zahájeno insolvenční řízení podle </w:t>
      </w:r>
      <w:r w:rsidR="00B63A3D" w:rsidRPr="00C97D38">
        <w:rPr>
          <w:szCs w:val="22"/>
        </w:rPr>
        <w:t>i</w:t>
      </w:r>
      <w:r w:rsidRPr="00C97D38">
        <w:rPr>
          <w:szCs w:val="22"/>
        </w:rPr>
        <w:t>nsolvenčního zákona, jehož předmětem bude úpadek nebo hrozící úpadek Dopravce a současně bude-li insolven</w:t>
      </w:r>
      <w:r w:rsidR="007561C7">
        <w:rPr>
          <w:szCs w:val="22"/>
        </w:rPr>
        <w:t>čním soudem vydáno rozhodnutí o </w:t>
      </w:r>
      <w:r w:rsidRPr="00C97D38">
        <w:rPr>
          <w:szCs w:val="22"/>
        </w:rPr>
        <w:t xml:space="preserve">úpadku Dopravce, nebo (iii) zahájeno insolvenční řízení podle </w:t>
      </w:r>
      <w:r w:rsidR="008B430B" w:rsidRPr="00C97D38">
        <w:rPr>
          <w:szCs w:val="22"/>
        </w:rPr>
        <w:t>i</w:t>
      </w:r>
      <w:r w:rsidRPr="00C97D38">
        <w:rPr>
          <w:szCs w:val="22"/>
        </w:rPr>
        <w:t>nsolvenčního zákona, jehož předmětem bude úpadek nebo hrozící úpadek Dopravce a</w:t>
      </w:r>
      <w:r w:rsidR="001A6C6E">
        <w:rPr>
          <w:szCs w:val="22"/>
        </w:rPr>
        <w:t> </w:t>
      </w:r>
      <w:r w:rsidRPr="00C97D38">
        <w:rPr>
          <w:szCs w:val="22"/>
        </w:rPr>
        <w:t>současně bude-li insolvenčním soudem nařízeno předběžné opatření podle §</w:t>
      </w:r>
      <w:r w:rsidR="001A6C6E">
        <w:rPr>
          <w:szCs w:val="22"/>
        </w:rPr>
        <w:t> </w:t>
      </w:r>
      <w:r w:rsidRPr="00C97D38">
        <w:rPr>
          <w:szCs w:val="22"/>
        </w:rPr>
        <w:t>113</w:t>
      </w:r>
      <w:r w:rsidR="001A6C6E">
        <w:rPr>
          <w:szCs w:val="22"/>
        </w:rPr>
        <w:t> </w:t>
      </w:r>
      <w:r w:rsidR="008B430B" w:rsidRPr="00C97D38">
        <w:rPr>
          <w:szCs w:val="22"/>
        </w:rPr>
        <w:t>i</w:t>
      </w:r>
      <w:r w:rsidRPr="00C97D38">
        <w:rPr>
          <w:szCs w:val="22"/>
        </w:rPr>
        <w:t>nsolvenčního zákona</w:t>
      </w:r>
      <w:r w:rsidR="00F7350B" w:rsidRPr="00C97D38">
        <w:rPr>
          <w:szCs w:val="22"/>
        </w:rPr>
        <w:t xml:space="preserve"> (Dopravce je v souladu se svými dalšími povinnostmi povinen počínat si tak, aby insolven</w:t>
      </w:r>
      <w:r w:rsidR="004F35FD" w:rsidRPr="00C97D38">
        <w:rPr>
          <w:szCs w:val="22"/>
        </w:rPr>
        <w:t>č</w:t>
      </w:r>
      <w:r w:rsidR="00F7350B" w:rsidRPr="00C97D38">
        <w:rPr>
          <w:szCs w:val="22"/>
        </w:rPr>
        <w:t>ní řízení nebylo zahájeno</w:t>
      </w:r>
      <w:r w:rsidR="00F7350B" w:rsidRPr="004719C5">
        <w:rPr>
          <w:szCs w:val="22"/>
        </w:rPr>
        <w:t>)</w:t>
      </w:r>
      <w:r w:rsidR="00327B9D">
        <w:rPr>
          <w:szCs w:val="22"/>
        </w:rPr>
        <w:t>.</w:t>
      </w:r>
    </w:p>
    <w:p w14:paraId="21BA1632" w14:textId="42F786C8" w:rsidR="00654499" w:rsidRPr="00C97D38" w:rsidRDefault="00B63A3D" w:rsidP="00654499">
      <w:pPr>
        <w:pStyle w:val="Clanek11"/>
        <w:ind w:hanging="754"/>
        <w:rPr>
          <w:rFonts w:ascii="Times New Roman" w:hAnsi="Times New Roman" w:cs="Times New Roman"/>
          <w:b w:val="0"/>
          <w:i w:val="0"/>
          <w:szCs w:val="22"/>
        </w:rPr>
      </w:pPr>
      <w:bookmarkStart w:id="95" w:name="_Ref280183951"/>
      <w:r w:rsidRPr="00C97D38">
        <w:rPr>
          <w:rFonts w:ascii="Times New Roman" w:hAnsi="Times New Roman" w:cs="Times New Roman"/>
          <w:b w:val="0"/>
          <w:i w:val="0"/>
          <w:szCs w:val="22"/>
        </w:rPr>
        <w:t xml:space="preserve">Výpovědní doba v případě výpovědi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dle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počíná běžet od okamžiku, kdy byl některé ze Smluvních stran doručen projev vůle druhé Smluvní strany tuto Smlouvu vypovědět (výpověď) a končí posledním dnem měsíce, následující</w:t>
      </w:r>
      <w:r w:rsidR="005D5D7F"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po měsíci, ve kterém byl takový projev vůle příslušné Smluvní straně doručen, pokud není v této Smlouvě stanoveno jinak.</w:t>
      </w:r>
      <w:bookmarkEnd w:id="95"/>
    </w:p>
    <w:p w14:paraId="7AF24B23" w14:textId="6A6EEFDC" w:rsidR="002C674E" w:rsidRPr="00C97D38" w:rsidRDefault="002C674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201BD2" w:rsidRPr="00C97D38">
        <w:rPr>
          <w:rFonts w:ascii="Times New Roman" w:hAnsi="Times New Roman" w:cs="Times New Roman"/>
          <w:b w:val="0"/>
          <w:i w:val="0"/>
          <w:szCs w:val="22"/>
        </w:rPr>
        <w:t xml:space="preserve"> může </w:t>
      </w:r>
      <w:r w:rsidR="001B4A0C">
        <w:rPr>
          <w:rFonts w:ascii="Times New Roman" w:hAnsi="Times New Roman" w:cs="Times New Roman"/>
          <w:b w:val="0"/>
          <w:i w:val="0"/>
          <w:szCs w:val="22"/>
        </w:rPr>
        <w:t xml:space="preserve">tuto </w:t>
      </w:r>
      <w:r w:rsidR="00201BD2" w:rsidRPr="00C97D38">
        <w:rPr>
          <w:rFonts w:ascii="Times New Roman" w:hAnsi="Times New Roman" w:cs="Times New Roman"/>
          <w:b w:val="0"/>
          <w:i w:val="0"/>
          <w:szCs w:val="22"/>
        </w:rPr>
        <w:t>Smlouvu vypovědět či od ní odstoupit</w:t>
      </w:r>
      <w:r w:rsidRPr="00C97D38">
        <w:rPr>
          <w:rFonts w:ascii="Times New Roman" w:hAnsi="Times New Roman" w:cs="Times New Roman"/>
          <w:b w:val="0"/>
          <w:i w:val="0"/>
          <w:szCs w:val="22"/>
        </w:rPr>
        <w:t xml:space="preserve"> i z důvodů v tomto výčtu neuvedených, pokud tato možnost vyplývá z jiného ustanovení </w:t>
      </w:r>
      <w:r w:rsidR="00472BF4" w:rsidRPr="00C97D38">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3C3968CA" w14:textId="13726857" w:rsidR="006870CA" w:rsidRPr="00C97D38" w:rsidRDefault="00201BD2"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Výpovědí </w:t>
      </w:r>
      <w:r w:rsidR="00F609CF"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odstoupením od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w:t>
      </w:r>
      <w:r w:rsidR="006870CA" w:rsidRPr="00C97D38">
        <w:rPr>
          <w:rFonts w:ascii="Times New Roman" w:hAnsi="Times New Roman" w:cs="Times New Roman"/>
          <w:b w:val="0"/>
          <w:i w:val="0"/>
          <w:szCs w:val="22"/>
        </w:rPr>
        <w:t xml:space="preserve">nezanikají nároky na zaplacení smluvní pokuty, které vznikly do okamžiku </w:t>
      </w:r>
      <w:r w:rsidRPr="00C97D38">
        <w:rPr>
          <w:rFonts w:ascii="Times New Roman" w:hAnsi="Times New Roman" w:cs="Times New Roman"/>
          <w:b w:val="0"/>
          <w:i w:val="0"/>
          <w:szCs w:val="22"/>
        </w:rPr>
        <w:t xml:space="preserve">ukončení </w:t>
      </w:r>
      <w:r w:rsidR="001B4A0C">
        <w:rPr>
          <w:rFonts w:ascii="Times New Roman" w:hAnsi="Times New Roman" w:cs="Times New Roman"/>
          <w:b w:val="0"/>
          <w:i w:val="0"/>
          <w:szCs w:val="22"/>
        </w:rPr>
        <w:t xml:space="preserve">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některým z uvedených způsobů</w:t>
      </w:r>
      <w:r w:rsidR="006870CA" w:rsidRPr="00C97D38">
        <w:rPr>
          <w:rFonts w:ascii="Times New Roman" w:hAnsi="Times New Roman" w:cs="Times New Roman"/>
          <w:b w:val="0"/>
          <w:i w:val="0"/>
          <w:szCs w:val="22"/>
        </w:rPr>
        <w:t>.</w:t>
      </w:r>
    </w:p>
    <w:p w14:paraId="0175D698" w14:textId="475A2B7B" w:rsidR="00B63A3D" w:rsidRPr="00C97D38" w:rsidRDefault="00B63A3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že nastane některá ze skutečností předpokládaných v </w:t>
      </w:r>
      <w:r w:rsidR="006C6284" w:rsidRPr="00C97D38">
        <w:rPr>
          <w:rFonts w:ascii="Times New Roman" w:hAnsi="Times New Roman" w:cs="Times New Roman"/>
          <w:b w:val="0"/>
          <w:i w:val="0"/>
          <w:szCs w:val="22"/>
        </w:rPr>
        <w:t>odst</w:t>
      </w:r>
      <w:r w:rsidR="006C6284">
        <w:rPr>
          <w:rFonts w:ascii="Times New Roman" w:hAnsi="Times New Roman" w:cs="Times New Roman"/>
          <w:b w:val="0"/>
          <w:i w:val="0"/>
          <w:szCs w:val="22"/>
        </w:rPr>
        <w:t>.</w:t>
      </w:r>
      <w:r w:rsidR="006C6284"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_Ref279968407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12.6</w:t>
      </w:r>
      <w:r w:rsidRPr="004719C5">
        <w:rPr>
          <w:rFonts w:ascii="Times New Roman" w:hAnsi="Times New Roman"/>
          <w:b w:val="0"/>
          <w:i w:val="0"/>
          <w:szCs w:val="22"/>
        </w:rPr>
        <w:fldChar w:fldCharType="end"/>
      </w:r>
      <w:r w:rsidRPr="00C97D38">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00F7350B" w:rsidRPr="00C97D38">
        <w:rPr>
          <w:rFonts w:ascii="Times New Roman" w:hAnsi="Times New Roman" w:cs="Times New Roman"/>
          <w:b w:val="0"/>
          <w:i w:val="0"/>
          <w:szCs w:val="22"/>
        </w:rPr>
        <w:t>, a</w:t>
      </w:r>
      <w:r w:rsidR="001A6C6E">
        <w:rPr>
          <w:rFonts w:ascii="Times New Roman" w:hAnsi="Times New Roman" w:cs="Times New Roman"/>
          <w:b w:val="0"/>
          <w:i w:val="0"/>
          <w:szCs w:val="22"/>
        </w:rPr>
        <w:t> </w:t>
      </w:r>
      <w:r w:rsidRPr="00C97D38">
        <w:rPr>
          <w:rFonts w:ascii="Times New Roman" w:hAnsi="Times New Roman" w:cs="Times New Roman"/>
          <w:b w:val="0"/>
          <w:i w:val="0"/>
          <w:szCs w:val="22"/>
        </w:rPr>
        <w:t xml:space="preserve">v důsledku takové skutečnosti </w:t>
      </w:r>
      <w:r w:rsidR="00F7350B" w:rsidRPr="00C97D38">
        <w:rPr>
          <w:rFonts w:ascii="Times New Roman" w:hAnsi="Times New Roman" w:cs="Times New Roman"/>
          <w:b w:val="0"/>
          <w:i w:val="0"/>
          <w:szCs w:val="22"/>
        </w:rPr>
        <w:t>a porušení povinnosti Dopravce Objednatel vypoví tuto Smlouvu</w:t>
      </w:r>
      <w:r w:rsidRPr="00C97D38">
        <w:rPr>
          <w:rFonts w:ascii="Times New Roman" w:hAnsi="Times New Roman" w:cs="Times New Roman"/>
          <w:b w:val="0"/>
          <w:i w:val="0"/>
          <w:szCs w:val="22"/>
        </w:rPr>
        <w:t xml:space="preserve">, je Dopravce povinen uhradit Objednateli </w:t>
      </w:r>
      <w:r w:rsidR="00F7350B" w:rsidRPr="00C97D38">
        <w:rPr>
          <w:rFonts w:ascii="Times New Roman" w:hAnsi="Times New Roman" w:cs="Times New Roman"/>
          <w:b w:val="0"/>
          <w:i w:val="0"/>
          <w:szCs w:val="22"/>
        </w:rPr>
        <w:t xml:space="preserve">za porušení své povinnosti smluvní pokutu </w:t>
      </w:r>
      <w:r w:rsidRPr="00C97D38">
        <w:rPr>
          <w:rFonts w:ascii="Times New Roman" w:hAnsi="Times New Roman" w:cs="Times New Roman"/>
          <w:b w:val="0"/>
          <w:i w:val="0"/>
          <w:szCs w:val="22"/>
        </w:rPr>
        <w:t>ve výši ½ Výše zajištění tak, jak je stanovena v </w:t>
      </w:r>
      <w:r w:rsidR="009771CA" w:rsidRPr="00C97D38">
        <w:rPr>
          <w:rFonts w:ascii="Times New Roman" w:hAnsi="Times New Roman" w:cs="Times New Roman"/>
          <w:b w:val="0"/>
          <w:i w:val="0"/>
          <w:szCs w:val="22"/>
        </w:rPr>
        <w:t>odst</w:t>
      </w:r>
      <w:r w:rsidR="009771CA">
        <w:rPr>
          <w:rFonts w:ascii="Times New Roman" w:hAnsi="Times New Roman" w:cs="Times New Roman"/>
          <w:b w:val="0"/>
          <w:i w:val="0"/>
          <w:szCs w:val="22"/>
        </w:rPr>
        <w:t>.</w:t>
      </w:r>
      <w:r w:rsidR="009771CA"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_Ref279759886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13.4</w:t>
      </w:r>
      <w:r w:rsidRPr="004719C5">
        <w:rPr>
          <w:rFonts w:ascii="Times New Roman" w:hAnsi="Times New Roman"/>
          <w:b w:val="0"/>
          <w:i w:val="0"/>
          <w:szCs w:val="22"/>
        </w:rPr>
        <w:fldChar w:fldCharType="end"/>
      </w:r>
      <w:r w:rsidRPr="004719C5">
        <w:rPr>
          <w:rFonts w:ascii="Times New Roman" w:hAnsi="Times New Roman"/>
          <w:b w:val="0"/>
          <w:i w:val="0"/>
          <w:szCs w:val="22"/>
        </w:rPr>
        <w:t>.</w:t>
      </w:r>
      <w:r w:rsidRPr="00C97D38">
        <w:rPr>
          <w:rFonts w:ascii="Times New Roman" w:hAnsi="Times New Roman" w:cs="Times New Roman"/>
          <w:b w:val="0"/>
          <w:i w:val="0"/>
          <w:szCs w:val="22"/>
        </w:rPr>
        <w:t xml:space="preserve"> této Smlouvy, a to nejpozději do konce výpovědní lhůty stanovené podle odst</w:t>
      </w:r>
      <w:r w:rsidR="001A6C6E">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_Ref280183951 \r \h </w:instrText>
      </w:r>
      <w:r w:rsidR="00E77172" w:rsidRPr="004719C5">
        <w:rPr>
          <w:rFonts w:ascii="Times New Roman" w:hAnsi="Times New Roman"/>
          <w:b w:val="0"/>
          <w:i w:val="0"/>
          <w:szCs w:val="22"/>
        </w:rPr>
        <w:instrText xml:space="preserve">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7E7672">
        <w:rPr>
          <w:rFonts w:ascii="Times New Roman" w:hAnsi="Times New Roman"/>
          <w:b w:val="0"/>
          <w:i w:val="0"/>
          <w:szCs w:val="22"/>
        </w:rPr>
        <w:t>12.7</w:t>
      </w:r>
      <w:r w:rsidRPr="004719C5">
        <w:rPr>
          <w:rFonts w:ascii="Times New Roman" w:hAnsi="Times New Roman"/>
          <w:b w:val="0"/>
          <w:i w:val="0"/>
          <w:szCs w:val="22"/>
        </w:rPr>
        <w:fldChar w:fldCharType="end"/>
      </w:r>
      <w:r w:rsidR="001A6C6E">
        <w:rPr>
          <w:rFonts w:ascii="Times New Roman" w:hAnsi="Times New Roman" w:cs="Times New Roman"/>
          <w:b w:val="0"/>
          <w:i w:val="0"/>
          <w:szCs w:val="22"/>
        </w:rPr>
        <w:t> </w:t>
      </w:r>
      <w:r w:rsidR="001B4A0C">
        <w:rPr>
          <w:rFonts w:ascii="Times New Roman" w:hAnsi="Times New Roman" w:cs="Times New Roman"/>
          <w:b w:val="0"/>
          <w:i w:val="0"/>
          <w:szCs w:val="22"/>
        </w:rPr>
        <w:t xml:space="preserve">této </w:t>
      </w:r>
      <w:r w:rsidR="001A6C6E">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w:t>
      </w:r>
      <w:r w:rsidR="00F7350B" w:rsidRPr="00C97D38">
        <w:rPr>
          <w:rFonts w:ascii="Times New Roman" w:hAnsi="Times New Roman" w:cs="Times New Roman"/>
          <w:b w:val="0"/>
          <w:i w:val="0"/>
          <w:szCs w:val="22"/>
        </w:rPr>
        <w:t xml:space="preserve">Smluvní pokuta </w:t>
      </w:r>
      <w:r w:rsidRPr="00C97D38">
        <w:rPr>
          <w:rFonts w:ascii="Times New Roman" w:hAnsi="Times New Roman" w:cs="Times New Roman"/>
          <w:b w:val="0"/>
          <w:i w:val="0"/>
          <w:szCs w:val="22"/>
        </w:rPr>
        <w:t>dle předchozí věty je určena především ke krytí zvýšených nákladů Objednatele na výběr nového dopravce či k zajištění dopravy a dalších služeb v rozsahu podle této Smlouvy po dobu od ukončení této Smlouvy do uskutečnění výběru nového dopravce.</w:t>
      </w:r>
      <w:r w:rsidR="00C7792F" w:rsidRPr="00C97D38">
        <w:rPr>
          <w:rFonts w:ascii="Times New Roman" w:hAnsi="Times New Roman" w:cs="Times New Roman"/>
          <w:b w:val="0"/>
          <w:i w:val="0"/>
          <w:szCs w:val="22"/>
        </w:rPr>
        <w:t xml:space="preserve"> </w:t>
      </w:r>
      <w:r w:rsidR="00D23FF3" w:rsidRPr="00C97D38">
        <w:rPr>
          <w:rFonts w:ascii="Times New Roman" w:hAnsi="Times New Roman" w:cs="Times New Roman"/>
          <w:b w:val="0"/>
          <w:i w:val="0"/>
          <w:szCs w:val="22"/>
        </w:rPr>
        <w:t xml:space="preserve">Zaplacením </w:t>
      </w:r>
      <w:r w:rsidR="00F7350B" w:rsidRPr="00C97D38">
        <w:rPr>
          <w:rFonts w:ascii="Times New Roman" w:hAnsi="Times New Roman" w:cs="Times New Roman"/>
          <w:b w:val="0"/>
          <w:i w:val="0"/>
          <w:szCs w:val="22"/>
        </w:rPr>
        <w:t xml:space="preserve">smluvní pokuty </w:t>
      </w:r>
      <w:r w:rsidR="00C7792F" w:rsidRPr="00C97D38">
        <w:rPr>
          <w:rFonts w:ascii="Times New Roman" w:hAnsi="Times New Roman" w:cs="Times New Roman"/>
          <w:b w:val="0"/>
          <w:i w:val="0"/>
          <w:szCs w:val="22"/>
        </w:rPr>
        <w:t xml:space="preserve">podle tohoto </w:t>
      </w:r>
      <w:r w:rsidR="00D23FF3" w:rsidRPr="00C97D38">
        <w:rPr>
          <w:rFonts w:ascii="Times New Roman" w:hAnsi="Times New Roman" w:cs="Times New Roman"/>
          <w:b w:val="0"/>
          <w:i w:val="0"/>
          <w:szCs w:val="22"/>
        </w:rPr>
        <w:t xml:space="preserve">ustanovení není dotčeno právo Objednatele na náhradu škody </w:t>
      </w:r>
      <w:r w:rsidR="00F850AB" w:rsidRPr="00C97D38">
        <w:rPr>
          <w:rFonts w:ascii="Times New Roman" w:hAnsi="Times New Roman" w:cs="Times New Roman"/>
          <w:b w:val="0"/>
          <w:i w:val="0"/>
          <w:szCs w:val="22"/>
        </w:rPr>
        <w:t>ani povinnost Dopravce uhradit veškeré smluvní pokuty za porušení povinností z této Smlouvy</w:t>
      </w:r>
      <w:r w:rsidR="00D23FF3" w:rsidRPr="00C97D38">
        <w:rPr>
          <w:rFonts w:ascii="Times New Roman" w:hAnsi="Times New Roman" w:cs="Times New Roman"/>
          <w:b w:val="0"/>
          <w:i w:val="0"/>
          <w:szCs w:val="22"/>
        </w:rPr>
        <w:t>.</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069359E8" w14:textId="77777777" w:rsidR="00A72E81" w:rsidRPr="00C97D38" w:rsidRDefault="00A72E81" w:rsidP="00C23F47">
      <w:pPr>
        <w:pStyle w:val="Nadpis1"/>
        <w:tabs>
          <w:tab w:val="clear" w:pos="754"/>
          <w:tab w:val="num" w:pos="851"/>
        </w:tabs>
        <w:ind w:left="851" w:hanging="851"/>
        <w:rPr>
          <w:rFonts w:cs="Times New Roman"/>
          <w:szCs w:val="22"/>
        </w:rPr>
      </w:pPr>
      <w:r w:rsidRPr="00C97D38">
        <w:rPr>
          <w:rFonts w:cs="Times New Roman"/>
          <w:szCs w:val="22"/>
        </w:rPr>
        <w:t xml:space="preserve">Bankovní </w:t>
      </w:r>
      <w:r w:rsidR="00264588" w:rsidRPr="00C97D38">
        <w:rPr>
          <w:rFonts w:cs="Times New Roman"/>
          <w:szCs w:val="22"/>
        </w:rPr>
        <w:t>záruka</w:t>
      </w:r>
    </w:p>
    <w:p w14:paraId="5DECC633" w14:textId="7735F349" w:rsidR="00313248" w:rsidRPr="00C97D38" w:rsidRDefault="00264588" w:rsidP="0031324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K zajištění svých závazků podle této Smlouvy poskytne Dopravce Objednateli </w:t>
      </w:r>
      <w:r w:rsidR="00B61707" w:rsidRPr="00C97D38">
        <w:rPr>
          <w:rFonts w:ascii="Times New Roman" w:hAnsi="Times New Roman" w:cs="Times New Roman"/>
          <w:b w:val="0"/>
          <w:i w:val="0"/>
          <w:szCs w:val="22"/>
          <w:lang w:eastAsia="cs-CZ"/>
        </w:rPr>
        <w:lastRenderedPageBreak/>
        <w:t xml:space="preserve">neodvolatelnou a nepodmíněnou bankovní záruku splatnou na </w:t>
      </w:r>
      <w:r w:rsidR="00E40D5F" w:rsidRPr="00C97D38">
        <w:rPr>
          <w:rFonts w:ascii="Times New Roman" w:hAnsi="Times New Roman" w:cs="Times New Roman"/>
          <w:b w:val="0"/>
          <w:i w:val="0"/>
          <w:szCs w:val="22"/>
          <w:lang w:eastAsia="cs-CZ"/>
        </w:rPr>
        <w:t xml:space="preserve">první </w:t>
      </w:r>
      <w:r w:rsidR="00B61707" w:rsidRPr="00C97D38">
        <w:rPr>
          <w:rFonts w:ascii="Times New Roman" w:hAnsi="Times New Roman" w:cs="Times New Roman"/>
          <w:b w:val="0"/>
          <w:i w:val="0"/>
          <w:szCs w:val="22"/>
          <w:lang w:eastAsia="cs-CZ"/>
        </w:rPr>
        <w:t xml:space="preserve">požádání (dále jen </w:t>
      </w:r>
      <w:r w:rsidR="00B61707" w:rsidRPr="00C97D38">
        <w:rPr>
          <w:rFonts w:ascii="Times New Roman" w:hAnsi="Times New Roman" w:cs="Times New Roman"/>
          <w:b w:val="0"/>
          <w:bCs w:val="0"/>
          <w:i w:val="0"/>
          <w:szCs w:val="22"/>
          <w:lang w:eastAsia="cs-CZ"/>
        </w:rPr>
        <w:t>„Bankovní záruka“</w:t>
      </w:r>
      <w:r w:rsidR="00B61707" w:rsidRPr="00C97D38">
        <w:rPr>
          <w:rFonts w:ascii="Times New Roman" w:hAnsi="Times New Roman" w:cs="Times New Roman"/>
          <w:b w:val="0"/>
          <w:i w:val="0"/>
          <w:szCs w:val="22"/>
          <w:lang w:eastAsia="cs-CZ"/>
        </w:rPr>
        <w:t>)</w:t>
      </w:r>
      <w:r w:rsidR="00CF2E18" w:rsidRPr="00C97D38">
        <w:rPr>
          <w:rFonts w:ascii="Times New Roman" w:hAnsi="Times New Roman" w:cs="Times New Roman"/>
          <w:b w:val="0"/>
          <w:i w:val="0"/>
          <w:szCs w:val="22"/>
          <w:lang w:eastAsia="cs-CZ"/>
        </w:rPr>
        <w:t>.</w:t>
      </w:r>
      <w:r w:rsidR="00F7350B" w:rsidRPr="00C97D38">
        <w:rPr>
          <w:rFonts w:ascii="Times New Roman" w:hAnsi="Times New Roman" w:cs="Times New Roman"/>
          <w:b w:val="0"/>
          <w:i w:val="0"/>
          <w:szCs w:val="22"/>
          <w:lang w:eastAsia="cs-CZ"/>
        </w:rPr>
        <w:t xml:space="preserve"> Bankovní záruka bude Dopravcem Objednateli předložena ve lhůtě </w:t>
      </w:r>
      <w:r w:rsidR="007F2DA8" w:rsidRPr="00C97D38">
        <w:rPr>
          <w:rFonts w:ascii="Times New Roman" w:hAnsi="Times New Roman" w:cs="Times New Roman"/>
          <w:b w:val="0"/>
          <w:i w:val="0"/>
          <w:szCs w:val="22"/>
          <w:lang w:eastAsia="cs-CZ"/>
        </w:rPr>
        <w:t>10</w:t>
      </w:r>
      <w:r w:rsidR="001A6C6E">
        <w:rPr>
          <w:rFonts w:ascii="Times New Roman" w:hAnsi="Times New Roman" w:cs="Times New Roman"/>
          <w:b w:val="0"/>
          <w:i w:val="0"/>
          <w:szCs w:val="22"/>
          <w:lang w:eastAsia="cs-CZ"/>
        </w:rPr>
        <w:t> </w:t>
      </w:r>
      <w:r w:rsidR="00060BCE" w:rsidRPr="00C97D38">
        <w:rPr>
          <w:rFonts w:ascii="Times New Roman" w:hAnsi="Times New Roman" w:cs="Times New Roman"/>
          <w:b w:val="0"/>
          <w:i w:val="0"/>
          <w:szCs w:val="22"/>
          <w:lang w:eastAsia="cs-CZ"/>
        </w:rPr>
        <w:t>pracovních</w:t>
      </w:r>
      <w:r w:rsidR="00F7350B" w:rsidRPr="00C97D38">
        <w:rPr>
          <w:rFonts w:ascii="Times New Roman" w:hAnsi="Times New Roman" w:cs="Times New Roman"/>
          <w:b w:val="0"/>
          <w:i w:val="0"/>
          <w:szCs w:val="22"/>
          <w:lang w:eastAsia="cs-CZ"/>
        </w:rPr>
        <w:t xml:space="preserve"> dní od uzavření této Smlouvy. </w:t>
      </w:r>
      <w:r w:rsidR="003058C9" w:rsidRPr="00C97D38">
        <w:rPr>
          <w:rFonts w:ascii="Times New Roman" w:hAnsi="Times New Roman" w:cs="Times New Roman"/>
          <w:b w:val="0"/>
          <w:i w:val="0"/>
          <w:szCs w:val="22"/>
          <w:lang w:eastAsia="cs-CZ"/>
        </w:rPr>
        <w:t>Poskytnutí Bankovní záruky je podmínkou práva Dopravce na plnění Z</w:t>
      </w:r>
      <w:r w:rsidR="00827868" w:rsidRPr="00C97D38">
        <w:rPr>
          <w:rFonts w:ascii="Times New Roman" w:hAnsi="Times New Roman" w:cs="Times New Roman"/>
          <w:b w:val="0"/>
          <w:i w:val="0"/>
          <w:szCs w:val="22"/>
          <w:lang w:eastAsia="cs-CZ"/>
        </w:rPr>
        <w:t>ávazku veřejné služby dle této S</w:t>
      </w:r>
      <w:r w:rsidR="003058C9" w:rsidRPr="00C97D38">
        <w:rPr>
          <w:rFonts w:ascii="Times New Roman" w:hAnsi="Times New Roman" w:cs="Times New Roman"/>
          <w:b w:val="0"/>
          <w:i w:val="0"/>
          <w:szCs w:val="22"/>
          <w:lang w:eastAsia="cs-CZ"/>
        </w:rPr>
        <w:t xml:space="preserve">mlouvy a </w:t>
      </w:r>
      <w:r w:rsidR="00313248" w:rsidRPr="00C97D38">
        <w:rPr>
          <w:rFonts w:ascii="Times New Roman" w:hAnsi="Times New Roman" w:cs="Times New Roman"/>
          <w:b w:val="0"/>
          <w:i w:val="0"/>
          <w:szCs w:val="22"/>
          <w:lang w:eastAsia="cs-CZ"/>
        </w:rPr>
        <w:t xml:space="preserve">na </w:t>
      </w:r>
      <w:r w:rsidR="003058C9" w:rsidRPr="00C97D38">
        <w:rPr>
          <w:rFonts w:ascii="Times New Roman" w:hAnsi="Times New Roman" w:cs="Times New Roman"/>
          <w:b w:val="0"/>
          <w:i w:val="0"/>
          <w:szCs w:val="22"/>
          <w:lang w:eastAsia="cs-CZ"/>
        </w:rPr>
        <w:t xml:space="preserve">úhradu příslušející Odměny. </w:t>
      </w:r>
      <w:r w:rsidR="00CF2E18" w:rsidRPr="00C97D38">
        <w:rPr>
          <w:rFonts w:ascii="Times New Roman" w:hAnsi="Times New Roman" w:cs="Times New Roman"/>
          <w:b w:val="0"/>
          <w:i w:val="0"/>
          <w:szCs w:val="22"/>
          <w:lang w:eastAsia="cs-CZ"/>
        </w:rPr>
        <w:t xml:space="preserve">Pokud Dopravce </w:t>
      </w:r>
      <w:r w:rsidR="00CF2E18" w:rsidRPr="00C97D38">
        <w:rPr>
          <w:rFonts w:ascii="Times New Roman" w:hAnsi="Times New Roman" w:cs="Times New Roman"/>
          <w:b w:val="0"/>
          <w:i w:val="0"/>
        </w:rPr>
        <w:t xml:space="preserve">Bankovní záruku nepředloží </w:t>
      </w:r>
      <w:r w:rsidR="00F81191" w:rsidRPr="00C97D38">
        <w:rPr>
          <w:rFonts w:ascii="Times New Roman" w:hAnsi="Times New Roman" w:cs="Times New Roman"/>
          <w:b w:val="0"/>
          <w:i w:val="0"/>
        </w:rPr>
        <w:t xml:space="preserve">ani </w:t>
      </w:r>
      <w:r w:rsidR="00CF2E18" w:rsidRPr="00C97D38">
        <w:rPr>
          <w:rFonts w:ascii="Times New Roman" w:hAnsi="Times New Roman" w:cs="Times New Roman"/>
          <w:b w:val="0"/>
          <w:i w:val="0"/>
        </w:rPr>
        <w:t>v</w:t>
      </w:r>
      <w:r w:rsidR="00F81191" w:rsidRPr="00C97D38">
        <w:rPr>
          <w:rFonts w:ascii="Times New Roman" w:hAnsi="Times New Roman" w:cs="Times New Roman"/>
          <w:b w:val="0"/>
          <w:i w:val="0"/>
        </w:rPr>
        <w:t> dodatečné</w:t>
      </w:r>
      <w:r w:rsidR="00CF2E18" w:rsidRPr="00C97D38">
        <w:rPr>
          <w:rFonts w:ascii="Times New Roman" w:hAnsi="Times New Roman" w:cs="Times New Roman"/>
          <w:b w:val="0"/>
          <w:i w:val="0"/>
        </w:rPr>
        <w:t xml:space="preserve"> lhůtě 5 pracovních dní, uhradí Objednateli smluvní pokutu ve výši </w:t>
      </w:r>
      <w:r w:rsidR="00860BDB" w:rsidRPr="00C97D38">
        <w:rPr>
          <w:rFonts w:ascii="Times New Roman" w:hAnsi="Times New Roman" w:cs="Times New Roman"/>
          <w:b w:val="0"/>
          <w:i w:val="0"/>
        </w:rPr>
        <w:t>5</w:t>
      </w:r>
      <w:r w:rsidR="00CF2E18" w:rsidRPr="00C97D38">
        <w:rPr>
          <w:rFonts w:ascii="Times New Roman" w:hAnsi="Times New Roman" w:cs="Times New Roman"/>
          <w:b w:val="0"/>
          <w:i w:val="0"/>
        </w:rPr>
        <w:t xml:space="preserve"> % z</w:t>
      </w:r>
      <w:r w:rsidR="00C113D5" w:rsidRPr="00C97D38">
        <w:rPr>
          <w:rFonts w:ascii="Times New Roman" w:hAnsi="Times New Roman" w:cs="Times New Roman"/>
          <w:b w:val="0"/>
          <w:i w:val="0"/>
        </w:rPr>
        <w:t> </w:t>
      </w:r>
      <w:r w:rsidR="00CF2E18" w:rsidRPr="00C97D38">
        <w:rPr>
          <w:rFonts w:ascii="Times New Roman" w:hAnsi="Times New Roman" w:cs="Times New Roman"/>
          <w:b w:val="0"/>
          <w:i w:val="0"/>
        </w:rPr>
        <w:t>částky</w:t>
      </w:r>
      <w:r w:rsidR="00C113D5" w:rsidRPr="00C97D38">
        <w:rPr>
          <w:rFonts w:ascii="Times New Roman" w:hAnsi="Times New Roman" w:cs="Times New Roman"/>
          <w:b w:val="0"/>
          <w:i w:val="0"/>
        </w:rPr>
        <w:t xml:space="preserve"> za každý den</w:t>
      </w:r>
      <w:r w:rsidR="00154695" w:rsidRPr="00C97D38">
        <w:rPr>
          <w:rFonts w:ascii="Times New Roman" w:hAnsi="Times New Roman" w:cs="Times New Roman"/>
          <w:b w:val="0"/>
          <w:i w:val="0"/>
        </w:rPr>
        <w:t>,</w:t>
      </w:r>
      <w:r w:rsidR="00C113D5" w:rsidRPr="00C97D38">
        <w:rPr>
          <w:rFonts w:ascii="Times New Roman" w:hAnsi="Times New Roman" w:cs="Times New Roman"/>
          <w:b w:val="0"/>
          <w:i w:val="0"/>
        </w:rPr>
        <w:t xml:space="preserve"> kdy bude v</w:t>
      </w:r>
      <w:r w:rsidR="001A6C6E">
        <w:rPr>
          <w:rFonts w:ascii="Times New Roman" w:hAnsi="Times New Roman" w:cs="Times New Roman"/>
          <w:b w:val="0"/>
          <w:i w:val="0"/>
        </w:rPr>
        <w:t> </w:t>
      </w:r>
      <w:r w:rsidR="00C113D5" w:rsidRPr="00C97D38">
        <w:rPr>
          <w:rFonts w:ascii="Times New Roman" w:hAnsi="Times New Roman" w:cs="Times New Roman"/>
          <w:b w:val="0"/>
          <w:i w:val="0"/>
        </w:rPr>
        <w:t>prodlení</w:t>
      </w:r>
      <w:r w:rsidR="00CF2E18" w:rsidRPr="00C97D38">
        <w:rPr>
          <w:rFonts w:ascii="Times New Roman" w:hAnsi="Times New Roman" w:cs="Times New Roman"/>
          <w:b w:val="0"/>
          <w:i w:val="0"/>
        </w:rPr>
        <w:t xml:space="preserve">, která bude vypočtena jako součin stanoveného počtu kilometrů za první rok plnění jednotlivých částí </w:t>
      </w:r>
      <w:r w:rsidR="001B4A0C">
        <w:rPr>
          <w:rFonts w:ascii="Times New Roman" w:hAnsi="Times New Roman" w:cs="Times New Roman"/>
          <w:b w:val="0"/>
          <w:i w:val="0"/>
        </w:rPr>
        <w:t xml:space="preserve">této </w:t>
      </w:r>
      <w:r w:rsidR="00CF2E18" w:rsidRPr="00C97D38">
        <w:rPr>
          <w:rFonts w:ascii="Times New Roman" w:hAnsi="Times New Roman" w:cs="Times New Roman"/>
          <w:b w:val="0"/>
          <w:i w:val="0"/>
        </w:rPr>
        <w:t>Smlouvy a příslušné nabídkové ceny za jeden vozokilometr, kterou Dopravce uvedl ve své Nabídce pro Veřejnou zakázku, přičemž současně platí, že Objednatel je oprávněn od této Smlouvy odstoupit</w:t>
      </w:r>
      <w:r w:rsidR="00CF2E1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p>
    <w:p w14:paraId="5F7C7B76" w14:textId="0C658AD1" w:rsidR="003058C9" w:rsidRPr="00C97D38" w:rsidRDefault="003058C9" w:rsidP="003058C9">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Bankovní záruka bude platná a účinná </w:t>
      </w:r>
      <w:r w:rsidR="00570781">
        <w:rPr>
          <w:rFonts w:ascii="Times New Roman" w:hAnsi="Times New Roman" w:cs="Times New Roman"/>
          <w:b w:val="0"/>
          <w:i w:val="0"/>
        </w:rPr>
        <w:t xml:space="preserve">od Zahájení provozu </w:t>
      </w:r>
      <w:r w:rsidR="00CF2E18" w:rsidRPr="00C97D38">
        <w:rPr>
          <w:rFonts w:ascii="Times New Roman" w:hAnsi="Times New Roman" w:cs="Times New Roman"/>
          <w:b w:val="0"/>
          <w:i w:val="0"/>
        </w:rPr>
        <w:t xml:space="preserve">po dobu alespoň </w:t>
      </w:r>
      <w:r w:rsidR="00DD06F2" w:rsidRPr="00406D95">
        <w:rPr>
          <w:rFonts w:ascii="Times New Roman" w:hAnsi="Times New Roman" w:cs="Times New Roman"/>
          <w:b w:val="0"/>
          <w:i w:val="0"/>
        </w:rPr>
        <w:t xml:space="preserve">dvou let </w:t>
      </w:r>
      <w:r w:rsidR="00CF2E18" w:rsidRPr="00C97D38">
        <w:rPr>
          <w:rFonts w:ascii="Times New Roman" w:hAnsi="Times New Roman" w:cs="Times New Roman"/>
          <w:b w:val="0"/>
          <w:i w:val="0"/>
        </w:rPr>
        <w:t>(„Období platnosti“)</w:t>
      </w:r>
      <w:r w:rsidRPr="00C97D38">
        <w:rPr>
          <w:rFonts w:ascii="Times New Roman" w:hAnsi="Times New Roman" w:cs="Times New Roman"/>
          <w:b w:val="0"/>
          <w:i w:val="0"/>
        </w:rPr>
        <w:t xml:space="preserve">. Pokud doba platnosti Bankovní záruky nebude dosahovat celého Období platnosti, bude Dopravce povinen obnovit platnost Bankovní záruky za stejných podmínek, nejpozději do čtrnácti (14) dní před uplynutím platnosti původní Bankovní záruky. Pokud Dopravce neposkytne Objednateli obnovenou Bankovní záruku ve výše uvedené lhůtě, bude Objednatel oprávněn čerpat všechny peněžní prostředky z Bankovní záruky a použít je na vytvoření jistoty, kterou poté uloží na svůj účet za účelem zajištění povinností uvedených v </w:t>
      </w:r>
      <w:r w:rsidR="009771CA" w:rsidRPr="00C97D38">
        <w:rPr>
          <w:rFonts w:ascii="Times New Roman" w:hAnsi="Times New Roman" w:cs="Times New Roman"/>
          <w:b w:val="0"/>
          <w:i w:val="0"/>
        </w:rPr>
        <w:t>odst</w:t>
      </w:r>
      <w:r w:rsidR="009771CA">
        <w:rPr>
          <w:rFonts w:ascii="Times New Roman" w:hAnsi="Times New Roman" w:cs="Times New Roman"/>
          <w:b w:val="0"/>
          <w:i w:val="0"/>
        </w:rPr>
        <w:t>.</w:t>
      </w:r>
      <w:r w:rsidR="009771CA" w:rsidRPr="00C97D38">
        <w:rPr>
          <w:rFonts w:ascii="Times New Roman" w:hAnsi="Times New Roman" w:cs="Times New Roman"/>
          <w:b w:val="0"/>
          <w:i w:val="0"/>
        </w:rPr>
        <w:t xml:space="preserve"> </w:t>
      </w:r>
      <w:r w:rsidR="009771CA">
        <w:rPr>
          <w:rFonts w:ascii="Times New Roman" w:hAnsi="Times New Roman" w:cs="Times New Roman"/>
          <w:b w:val="0"/>
          <w:i w:val="0"/>
        </w:rPr>
        <w:fldChar w:fldCharType="begin"/>
      </w:r>
      <w:r w:rsidR="009771CA">
        <w:rPr>
          <w:rFonts w:ascii="Times New Roman" w:hAnsi="Times New Roman" w:cs="Times New Roman"/>
          <w:b w:val="0"/>
          <w:i w:val="0"/>
        </w:rPr>
        <w:instrText xml:space="preserve"> REF _Ref34127942 \r \h </w:instrText>
      </w:r>
      <w:r w:rsidR="009771CA">
        <w:rPr>
          <w:rFonts w:ascii="Times New Roman" w:hAnsi="Times New Roman" w:cs="Times New Roman"/>
          <w:b w:val="0"/>
          <w:i w:val="0"/>
        </w:rPr>
      </w:r>
      <w:r w:rsidR="009771CA">
        <w:rPr>
          <w:rFonts w:ascii="Times New Roman" w:hAnsi="Times New Roman" w:cs="Times New Roman"/>
          <w:b w:val="0"/>
          <w:i w:val="0"/>
        </w:rPr>
        <w:fldChar w:fldCharType="separate"/>
      </w:r>
      <w:r w:rsidR="009771CA">
        <w:rPr>
          <w:rFonts w:ascii="Times New Roman" w:hAnsi="Times New Roman" w:cs="Times New Roman"/>
          <w:b w:val="0"/>
          <w:i w:val="0"/>
        </w:rPr>
        <w:t>13.3</w:t>
      </w:r>
      <w:r w:rsidR="009771CA">
        <w:rPr>
          <w:rFonts w:ascii="Times New Roman" w:hAnsi="Times New Roman" w:cs="Times New Roman"/>
          <w:b w:val="0"/>
          <w:i w:val="0"/>
        </w:rPr>
        <w:fldChar w:fldCharType="end"/>
      </w:r>
      <w:r w:rsidR="00806152" w:rsidRPr="00C97D38">
        <w:rPr>
          <w:rFonts w:ascii="Times New Roman" w:hAnsi="Times New Roman" w:cs="Times New Roman"/>
          <w:b w:val="0"/>
          <w:i w:val="0"/>
        </w:rPr>
        <w:t xml:space="preserve"> </w:t>
      </w:r>
      <w:r w:rsidR="001B4A0C">
        <w:rPr>
          <w:rFonts w:ascii="Times New Roman" w:hAnsi="Times New Roman" w:cs="Times New Roman"/>
          <w:b w:val="0"/>
          <w:i w:val="0"/>
        </w:rPr>
        <w:t xml:space="preserve">této </w:t>
      </w:r>
      <w:r w:rsidR="001A6C6E">
        <w:rPr>
          <w:rFonts w:ascii="Times New Roman" w:hAnsi="Times New Roman" w:cs="Times New Roman"/>
          <w:b w:val="0"/>
          <w:i w:val="0"/>
        </w:rPr>
        <w:t>Smlouvy</w:t>
      </w:r>
      <w:r w:rsidRPr="00C97D38">
        <w:rPr>
          <w:rFonts w:ascii="Times New Roman" w:hAnsi="Times New Roman" w:cs="Times New Roman"/>
          <w:b w:val="0"/>
          <w:i w:val="0"/>
        </w:rPr>
        <w:t xml:space="preserve">. Dojde-li k čerpání Bankovní záruky a vytvoření jistoty, budou se ustanovení upravující Bankovní záruku vztahovat </w:t>
      </w:r>
      <w:r w:rsidR="008A4BB5" w:rsidRPr="00C97D38">
        <w:rPr>
          <w:rFonts w:ascii="Times New Roman" w:hAnsi="Times New Roman" w:cs="Times New Roman"/>
          <w:b w:val="0"/>
          <w:i w:val="0"/>
        </w:rPr>
        <w:t>obdobně</w:t>
      </w:r>
      <w:r w:rsidRPr="00C97D38">
        <w:rPr>
          <w:rFonts w:ascii="Times New Roman" w:hAnsi="Times New Roman" w:cs="Times New Roman"/>
          <w:b w:val="0"/>
          <w:i w:val="0"/>
        </w:rPr>
        <w:t xml:space="preserve"> i na jist</w:t>
      </w:r>
      <w:r w:rsidR="0046076F" w:rsidRPr="00C97D38">
        <w:rPr>
          <w:rFonts w:ascii="Times New Roman" w:hAnsi="Times New Roman" w:cs="Times New Roman"/>
          <w:b w:val="0"/>
          <w:i w:val="0"/>
        </w:rPr>
        <w:t>ot</w:t>
      </w:r>
      <w:r w:rsidRPr="00C97D38">
        <w:rPr>
          <w:rFonts w:ascii="Times New Roman" w:hAnsi="Times New Roman" w:cs="Times New Roman"/>
          <w:b w:val="0"/>
          <w:i w:val="0"/>
        </w:rPr>
        <w:t>u.</w:t>
      </w:r>
    </w:p>
    <w:p w14:paraId="459959CC" w14:textId="603BF17B" w:rsidR="003058C9" w:rsidRPr="00C97D38" w:rsidRDefault="003058C9" w:rsidP="00D3002A">
      <w:pPr>
        <w:pStyle w:val="Clanek11"/>
        <w:ind w:hanging="754"/>
        <w:rPr>
          <w:rFonts w:ascii="Times New Roman" w:hAnsi="Times New Roman" w:cs="Times New Roman"/>
          <w:b w:val="0"/>
          <w:i w:val="0"/>
          <w:lang w:eastAsia="cs-CZ"/>
        </w:rPr>
      </w:pPr>
      <w:bookmarkStart w:id="96" w:name="_Ref274782997"/>
      <w:bookmarkStart w:id="97" w:name="_Ref34127942"/>
      <w:bookmarkStart w:id="98" w:name="_Ref274742974"/>
      <w:r w:rsidRPr="00C97D38">
        <w:rPr>
          <w:rFonts w:ascii="Times New Roman" w:hAnsi="Times New Roman" w:cs="Times New Roman"/>
          <w:b w:val="0"/>
          <w:i w:val="0"/>
          <w:lang w:eastAsia="cs-CZ"/>
        </w:rPr>
        <w:t xml:space="preserve">Bankovní zárukou budou zajištěny veškeré </w:t>
      </w:r>
      <w:r w:rsidR="00F7350B" w:rsidRPr="00C97D38">
        <w:rPr>
          <w:rFonts w:ascii="Times New Roman" w:hAnsi="Times New Roman" w:cs="Times New Roman"/>
          <w:b w:val="0"/>
          <w:i w:val="0"/>
          <w:lang w:eastAsia="cs-CZ"/>
        </w:rPr>
        <w:t xml:space="preserve">nároky Objednatele vůči Dopravci, které vzniknou na základě porušení </w:t>
      </w:r>
      <w:r w:rsidR="001B4A0C">
        <w:rPr>
          <w:rFonts w:ascii="Times New Roman" w:hAnsi="Times New Roman" w:cs="Times New Roman"/>
          <w:b w:val="0"/>
          <w:i w:val="0"/>
          <w:lang w:eastAsia="cs-CZ"/>
        </w:rPr>
        <w:t xml:space="preserve">této </w:t>
      </w:r>
      <w:r w:rsidR="00F7350B" w:rsidRPr="00C97D38">
        <w:rPr>
          <w:rFonts w:ascii="Times New Roman" w:hAnsi="Times New Roman" w:cs="Times New Roman"/>
          <w:b w:val="0"/>
          <w:i w:val="0"/>
          <w:lang w:eastAsia="cs-CZ"/>
        </w:rPr>
        <w:t>Smlouvy Dopravcem</w:t>
      </w:r>
      <w:r w:rsidRPr="00C97D38">
        <w:rPr>
          <w:rFonts w:ascii="Times New Roman" w:hAnsi="Times New Roman" w:cs="Times New Roman"/>
          <w:b w:val="0"/>
          <w:i w:val="0"/>
          <w:lang w:eastAsia="cs-CZ"/>
        </w:rPr>
        <w:t xml:space="preserve"> (včetně veškerých úroků z prodlení a</w:t>
      </w:r>
      <w:r w:rsidR="001A6C6E">
        <w:rPr>
          <w:rFonts w:ascii="Times New Roman" w:hAnsi="Times New Roman" w:cs="Times New Roman"/>
          <w:b w:val="0"/>
          <w:i w:val="0"/>
          <w:lang w:eastAsia="cs-CZ"/>
        </w:rPr>
        <w:t> </w:t>
      </w:r>
      <w:r w:rsidRPr="00C97D38">
        <w:rPr>
          <w:rFonts w:ascii="Times New Roman" w:hAnsi="Times New Roman" w:cs="Times New Roman"/>
          <w:b w:val="0"/>
          <w:i w:val="0"/>
          <w:lang w:eastAsia="cs-CZ"/>
        </w:rPr>
        <w:t>veškerých smluvních pokut a</w:t>
      </w:r>
      <w:r w:rsidR="00F7350B" w:rsidRPr="00C97D38">
        <w:rPr>
          <w:rFonts w:ascii="Times New Roman" w:hAnsi="Times New Roman" w:cs="Times New Roman"/>
          <w:b w:val="0"/>
          <w:i w:val="0"/>
          <w:lang w:eastAsia="cs-CZ"/>
        </w:rPr>
        <w:t xml:space="preserve"> náhrad</w:t>
      </w:r>
      <w:r w:rsidRPr="00C97D38">
        <w:rPr>
          <w:rFonts w:ascii="Times New Roman" w:hAnsi="Times New Roman" w:cs="Times New Roman"/>
          <w:b w:val="0"/>
          <w:i w:val="0"/>
          <w:lang w:eastAsia="cs-CZ"/>
        </w:rPr>
        <w:t xml:space="preserve"> škod, které může Objednatel od Dopravce požadovat</w:t>
      </w:r>
      <w:r w:rsidR="00E40D5F" w:rsidRPr="00C97D38">
        <w:rPr>
          <w:rFonts w:ascii="Times New Roman" w:hAnsi="Times New Roman" w:cs="Times New Roman"/>
          <w:b w:val="0"/>
          <w:i w:val="0"/>
          <w:lang w:eastAsia="cs-CZ"/>
        </w:rPr>
        <w:t xml:space="preserve"> v souvislosti s touto Smlouvou</w:t>
      </w:r>
      <w:r w:rsidRPr="00C97D38">
        <w:rPr>
          <w:rFonts w:ascii="Times New Roman" w:hAnsi="Times New Roman" w:cs="Times New Roman"/>
          <w:b w:val="0"/>
          <w:i w:val="0"/>
          <w:lang w:eastAsia="cs-CZ"/>
        </w:rPr>
        <w:t xml:space="preserve">) a to za podmínky, že Dopravce řádně a včas nesplnil některou </w:t>
      </w:r>
      <w:r w:rsidR="00D3002A" w:rsidRPr="00C97D38">
        <w:rPr>
          <w:rFonts w:ascii="Times New Roman" w:hAnsi="Times New Roman" w:cs="Times New Roman"/>
          <w:b w:val="0"/>
          <w:i w:val="0"/>
          <w:lang w:eastAsia="cs-CZ"/>
        </w:rPr>
        <w:t>z</w:t>
      </w:r>
      <w:r w:rsidRPr="00C97D38">
        <w:rPr>
          <w:rFonts w:ascii="Times New Roman" w:hAnsi="Times New Roman" w:cs="Times New Roman"/>
          <w:b w:val="0"/>
          <w:i w:val="0"/>
          <w:lang w:eastAsia="cs-CZ"/>
        </w:rPr>
        <w:t xml:space="preserve"> povinností</w:t>
      </w:r>
      <w:r w:rsidR="00D3002A" w:rsidRPr="00C97D38">
        <w:rPr>
          <w:rFonts w:ascii="Times New Roman" w:hAnsi="Times New Roman" w:cs="Times New Roman"/>
          <w:b w:val="0"/>
          <w:i w:val="0"/>
          <w:lang w:eastAsia="cs-CZ"/>
        </w:rPr>
        <w:t xml:space="preserve"> </w:t>
      </w:r>
      <w:bookmarkEnd w:id="96"/>
      <w:r w:rsidR="00D3002A" w:rsidRPr="00C97D38">
        <w:rPr>
          <w:rFonts w:ascii="Times New Roman" w:hAnsi="Times New Roman" w:cs="Times New Roman"/>
          <w:b w:val="0"/>
          <w:i w:val="0"/>
          <w:szCs w:val="22"/>
          <w:lang w:eastAsia="cs-CZ"/>
        </w:rPr>
        <w:t>vyplývajících pro Dopravce z této Smlouvy</w:t>
      </w:r>
      <w:r w:rsidR="00273D48" w:rsidRPr="00C97D38">
        <w:rPr>
          <w:rFonts w:ascii="Times New Roman" w:hAnsi="Times New Roman" w:cs="Times New Roman"/>
          <w:b w:val="0"/>
          <w:i w:val="0"/>
          <w:szCs w:val="22"/>
          <w:lang w:eastAsia="cs-CZ"/>
        </w:rPr>
        <w:t xml:space="preserve"> a právních předpisů</w:t>
      </w:r>
      <w:r w:rsidR="00D3002A" w:rsidRPr="00C97D38">
        <w:rPr>
          <w:rFonts w:ascii="Times New Roman" w:hAnsi="Times New Roman" w:cs="Times New Roman"/>
          <w:b w:val="0"/>
          <w:i w:val="0"/>
          <w:szCs w:val="22"/>
          <w:lang w:eastAsia="cs-CZ"/>
        </w:rPr>
        <w:t xml:space="preserve"> </w:t>
      </w:r>
      <w:bookmarkStart w:id="99" w:name="_Ref276513880"/>
      <w:r w:rsidRPr="00C97D38">
        <w:rPr>
          <w:rFonts w:ascii="Times New Roman" w:hAnsi="Times New Roman" w:cs="Times New Roman"/>
          <w:b w:val="0"/>
          <w:i w:val="0"/>
          <w:lang w:eastAsia="cs-CZ"/>
        </w:rPr>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7"/>
      <w:bookmarkEnd w:id="99"/>
    </w:p>
    <w:p w14:paraId="2716D196" w14:textId="2C5C419E" w:rsidR="00C572D2" w:rsidRPr="00C97D38" w:rsidRDefault="00C572D2" w:rsidP="00D3002A">
      <w:pPr>
        <w:pStyle w:val="Clanek11"/>
        <w:ind w:hanging="754"/>
        <w:rPr>
          <w:rFonts w:ascii="Times New Roman" w:hAnsi="Times New Roman" w:cs="Times New Roman"/>
          <w:b w:val="0"/>
          <w:i w:val="0"/>
          <w:lang w:eastAsia="cs-CZ"/>
        </w:rPr>
      </w:pPr>
      <w:bookmarkStart w:id="100" w:name="_Ref279759886"/>
      <w:r w:rsidRPr="00C97D38">
        <w:rPr>
          <w:rFonts w:ascii="Times New Roman" w:hAnsi="Times New Roman" w:cs="Times New Roman"/>
          <w:b w:val="0"/>
          <w:i w:val="0"/>
          <w:szCs w:val="22"/>
          <w:lang w:eastAsia="cs-CZ"/>
        </w:rPr>
        <w:t xml:space="preserve">Kdykoli během </w:t>
      </w:r>
      <w:r w:rsidR="00A90640" w:rsidRPr="00C97D38">
        <w:rPr>
          <w:rFonts w:ascii="Times New Roman" w:hAnsi="Times New Roman" w:cs="Times New Roman"/>
          <w:b w:val="0"/>
          <w:i w:val="0"/>
          <w:szCs w:val="22"/>
          <w:lang w:eastAsia="cs-CZ"/>
        </w:rPr>
        <w:t>Období platnosti bude B</w:t>
      </w:r>
      <w:r w:rsidRPr="00C97D38">
        <w:rPr>
          <w:rFonts w:ascii="Times New Roman" w:hAnsi="Times New Roman" w:cs="Times New Roman"/>
          <w:b w:val="0"/>
          <w:i w:val="0"/>
          <w:szCs w:val="22"/>
          <w:lang w:eastAsia="cs-CZ"/>
        </w:rPr>
        <w:t xml:space="preserve">ankovní záruka vždy činit nejméně </w:t>
      </w:r>
      <w:r w:rsidR="00313248" w:rsidRPr="00C97D38">
        <w:rPr>
          <w:rFonts w:ascii="Times New Roman" w:hAnsi="Times New Roman" w:cs="Times New Roman"/>
          <w:b w:val="0"/>
          <w:i w:val="0"/>
          <w:szCs w:val="22"/>
          <w:lang w:eastAsia="cs-CZ"/>
        </w:rPr>
        <w:t xml:space="preserve">částku </w:t>
      </w:r>
      <w:r w:rsidR="00313248" w:rsidRPr="0017160B">
        <w:rPr>
          <w:rFonts w:ascii="Times New Roman" w:hAnsi="Times New Roman"/>
          <w:b w:val="0"/>
          <w:i w:val="0"/>
          <w:szCs w:val="22"/>
          <w:lang w:eastAsia="cs-CZ"/>
        </w:rPr>
        <w:t xml:space="preserve">ve výši součtu bankovních záruk stanovených pro jednotlivé Výběrové skupiny v </w:t>
      </w:r>
      <w:r w:rsidR="00515D60" w:rsidRPr="00DD11B6">
        <w:rPr>
          <w:rFonts w:ascii="Times New Roman" w:hAnsi="Times New Roman"/>
          <w:b w:val="0"/>
          <w:i w:val="0"/>
          <w:szCs w:val="22"/>
          <w:lang w:eastAsia="cs-CZ"/>
        </w:rPr>
        <w:t>Příloze č. 2</w:t>
      </w:r>
      <w:r w:rsidR="00313248" w:rsidRPr="00DD11B6">
        <w:rPr>
          <w:rFonts w:ascii="Times New Roman" w:hAnsi="Times New Roman"/>
          <w:b w:val="0"/>
          <w:i w:val="0"/>
          <w:szCs w:val="22"/>
          <w:lang w:eastAsia="cs-CZ"/>
        </w:rPr>
        <w:t xml:space="preserve"> této</w:t>
      </w:r>
      <w:r w:rsidR="00313248" w:rsidRPr="004719C5">
        <w:rPr>
          <w:rFonts w:ascii="Times New Roman" w:hAnsi="Times New Roman"/>
          <w:b w:val="0"/>
          <w:i w:val="0"/>
          <w:szCs w:val="22"/>
          <w:lang w:eastAsia="cs-CZ"/>
        </w:rPr>
        <w:t xml:space="preserve"> Smlouvy</w:t>
      </w:r>
      <w:r w:rsidR="00313248" w:rsidRPr="00C97D38">
        <w:rPr>
          <w:rFonts w:ascii="Times New Roman" w:hAnsi="Times New Roman" w:cs="Times New Roman"/>
          <w:b w:val="0"/>
          <w:i w:val="0"/>
          <w:szCs w:val="22"/>
          <w:lang w:eastAsia="cs-CZ"/>
        </w:rPr>
        <w:t xml:space="preserve"> </w:t>
      </w:r>
      <w:r w:rsidRPr="00C97D38">
        <w:rPr>
          <w:rFonts w:ascii="Times New Roman" w:hAnsi="Times New Roman" w:cs="Times New Roman"/>
          <w:b w:val="0"/>
          <w:i w:val="0"/>
          <w:szCs w:val="22"/>
          <w:lang w:eastAsia="cs-CZ"/>
        </w:rPr>
        <w:t>(</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bCs w:val="0"/>
          <w:i w:val="0"/>
          <w:szCs w:val="22"/>
          <w:lang w:eastAsia="cs-CZ"/>
        </w:rPr>
        <w:t>Výše zajištění</w:t>
      </w:r>
      <w:r w:rsidR="00273D48" w:rsidRPr="00C97D38">
        <w:rPr>
          <w:rFonts w:ascii="Times New Roman" w:hAnsi="Times New Roman" w:cs="Times New Roman"/>
          <w:b w:val="0"/>
          <w:bCs w:val="0"/>
          <w:i w:val="0"/>
          <w:szCs w:val="22"/>
          <w:lang w:eastAsia="cs-CZ"/>
        </w:rPr>
        <w:t>“</w:t>
      </w:r>
      <w:r w:rsidRPr="00C97D38">
        <w:rPr>
          <w:rFonts w:ascii="Times New Roman" w:hAnsi="Times New Roman" w:cs="Times New Roman"/>
          <w:b w:val="0"/>
          <w:i w:val="0"/>
          <w:szCs w:val="22"/>
          <w:lang w:eastAsia="cs-CZ"/>
        </w:rPr>
        <w:t xml:space="preserve">). </w:t>
      </w:r>
      <w:r w:rsidR="00A90640" w:rsidRPr="00C97D38">
        <w:rPr>
          <w:rFonts w:ascii="Times New Roman" w:hAnsi="Times New Roman" w:cs="Times New Roman"/>
          <w:b w:val="0"/>
          <w:i w:val="0"/>
          <w:szCs w:val="22"/>
          <w:lang w:eastAsia="cs-CZ"/>
        </w:rPr>
        <w:t>Dopravce je povinen zajistit</w:t>
      </w:r>
      <w:r w:rsidRPr="00C97D38">
        <w:rPr>
          <w:rFonts w:ascii="Times New Roman" w:hAnsi="Times New Roman" w:cs="Times New Roman"/>
          <w:b w:val="0"/>
          <w:i w:val="0"/>
          <w:szCs w:val="22"/>
          <w:lang w:eastAsia="cs-CZ"/>
        </w:rPr>
        <w:t xml:space="preserve">,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w:t>
      </w:r>
      <w:r w:rsidR="00A90640" w:rsidRPr="00C97D38">
        <w:rPr>
          <w:rFonts w:ascii="Times New Roman" w:hAnsi="Times New Roman" w:cs="Times New Roman"/>
          <w:b w:val="0"/>
          <w:i w:val="0"/>
          <w:szCs w:val="22"/>
          <w:lang w:eastAsia="cs-CZ"/>
        </w:rPr>
        <w:t>Objednatelem</w:t>
      </w:r>
      <w:r w:rsidR="007561C7">
        <w:rPr>
          <w:rFonts w:ascii="Times New Roman" w:hAnsi="Times New Roman" w:cs="Times New Roman"/>
          <w:b w:val="0"/>
          <w:i w:val="0"/>
          <w:szCs w:val="22"/>
          <w:lang w:eastAsia="cs-CZ"/>
        </w:rPr>
        <w:t xml:space="preserve"> čerpána v </w:t>
      </w:r>
      <w:r w:rsidRPr="00C97D38">
        <w:rPr>
          <w:rFonts w:ascii="Times New Roman" w:hAnsi="Times New Roman" w:cs="Times New Roman"/>
          <w:b w:val="0"/>
          <w:i w:val="0"/>
          <w:szCs w:val="22"/>
          <w:lang w:eastAsia="cs-CZ"/>
        </w:rPr>
        <w:t xml:space="preserve">souladu s </w:t>
      </w:r>
      <w:r w:rsidR="009771CA" w:rsidRPr="00C97D38">
        <w:rPr>
          <w:rFonts w:ascii="Times New Roman" w:hAnsi="Times New Roman" w:cs="Times New Roman"/>
          <w:b w:val="0"/>
          <w:i w:val="0"/>
          <w:szCs w:val="22"/>
          <w:lang w:eastAsia="cs-CZ"/>
        </w:rPr>
        <w:t>odst</w:t>
      </w:r>
      <w:r w:rsidR="009771CA">
        <w:rPr>
          <w:rFonts w:ascii="Times New Roman" w:hAnsi="Times New Roman" w:cs="Times New Roman"/>
          <w:b w:val="0"/>
          <w:i w:val="0"/>
          <w:szCs w:val="22"/>
          <w:lang w:eastAsia="cs-CZ"/>
        </w:rPr>
        <w:t>.</w:t>
      </w:r>
      <w:r w:rsidR="009771CA" w:rsidRPr="00C97D38">
        <w:rPr>
          <w:rFonts w:ascii="Times New Roman" w:hAnsi="Times New Roman" w:cs="Times New Roman"/>
          <w:b w:val="0"/>
          <w:i w:val="0"/>
          <w:szCs w:val="22"/>
          <w:lang w:eastAsia="cs-CZ"/>
        </w:rPr>
        <w:t xml:space="preserve"> </w:t>
      </w:r>
      <w:r w:rsidR="00A90640" w:rsidRPr="004719C5">
        <w:rPr>
          <w:rFonts w:ascii="Times New Roman" w:hAnsi="Times New Roman"/>
          <w:b w:val="0"/>
          <w:i w:val="0"/>
          <w:szCs w:val="22"/>
          <w:lang w:eastAsia="cs-CZ"/>
        </w:rPr>
        <w:fldChar w:fldCharType="begin"/>
      </w:r>
      <w:r w:rsidR="00A90640" w:rsidRPr="004719C5">
        <w:rPr>
          <w:rFonts w:ascii="Times New Roman" w:hAnsi="Times New Roman"/>
          <w:b w:val="0"/>
          <w:i w:val="0"/>
          <w:szCs w:val="22"/>
          <w:lang w:eastAsia="cs-CZ"/>
        </w:rPr>
        <w:instrText xml:space="preserve"> REF _Ref276513880 \r \h  \* MERGEFORMAT </w:instrText>
      </w:r>
      <w:r w:rsidR="00A90640" w:rsidRPr="004719C5">
        <w:rPr>
          <w:rFonts w:ascii="Times New Roman" w:hAnsi="Times New Roman"/>
          <w:b w:val="0"/>
          <w:i w:val="0"/>
          <w:szCs w:val="22"/>
          <w:lang w:eastAsia="cs-CZ"/>
        </w:rPr>
      </w:r>
      <w:r w:rsidR="00A90640" w:rsidRPr="004719C5">
        <w:rPr>
          <w:rFonts w:ascii="Times New Roman" w:hAnsi="Times New Roman"/>
          <w:b w:val="0"/>
          <w:i w:val="0"/>
          <w:szCs w:val="22"/>
          <w:lang w:eastAsia="cs-CZ"/>
        </w:rPr>
        <w:fldChar w:fldCharType="separate"/>
      </w:r>
      <w:r w:rsidR="007E7672">
        <w:rPr>
          <w:rFonts w:ascii="Times New Roman" w:hAnsi="Times New Roman"/>
          <w:b w:val="0"/>
          <w:i w:val="0"/>
          <w:szCs w:val="22"/>
          <w:lang w:eastAsia="cs-CZ"/>
        </w:rPr>
        <w:t>13.3</w:t>
      </w:r>
      <w:r w:rsidR="00A90640" w:rsidRPr="004719C5">
        <w:rPr>
          <w:rFonts w:ascii="Times New Roman" w:hAnsi="Times New Roman"/>
          <w:b w:val="0"/>
          <w:i w:val="0"/>
          <w:szCs w:val="22"/>
          <w:lang w:eastAsia="cs-CZ"/>
        </w:rPr>
        <w:fldChar w:fldCharType="end"/>
      </w:r>
      <w:r w:rsidR="001A6C6E">
        <w:rPr>
          <w:rFonts w:ascii="Times New Roman" w:hAnsi="Times New Roman"/>
          <w:b w:val="0"/>
          <w:i w:val="0"/>
          <w:szCs w:val="22"/>
          <w:lang w:eastAsia="cs-CZ"/>
        </w:rPr>
        <w:t xml:space="preserve"> </w:t>
      </w:r>
      <w:r w:rsidR="001B4A0C">
        <w:rPr>
          <w:rFonts w:ascii="Times New Roman" w:hAnsi="Times New Roman"/>
          <w:b w:val="0"/>
          <w:i w:val="0"/>
          <w:szCs w:val="22"/>
          <w:lang w:eastAsia="cs-CZ"/>
        </w:rPr>
        <w:t xml:space="preserve">této </w:t>
      </w:r>
      <w:r w:rsidR="001A6C6E">
        <w:rPr>
          <w:rFonts w:ascii="Times New Roman" w:hAnsi="Times New Roman"/>
          <w:b w:val="0"/>
          <w:i w:val="0"/>
          <w:szCs w:val="22"/>
          <w:lang w:eastAsia="cs-CZ"/>
        </w:rPr>
        <w:t>Smlouvy</w:t>
      </w:r>
      <w:r w:rsidRPr="00C97D38">
        <w:rPr>
          <w:rFonts w:ascii="Times New Roman" w:hAnsi="Times New Roman" w:cs="Times New Roman"/>
          <w:b w:val="0"/>
          <w:i w:val="0"/>
          <w:szCs w:val="22"/>
          <w:lang w:eastAsia="cs-CZ"/>
        </w:rPr>
        <w:t xml:space="preserve">, poté bude </w:t>
      </w:r>
      <w:r w:rsidR="00A90640" w:rsidRPr="00C97D38">
        <w:rPr>
          <w:rFonts w:ascii="Times New Roman" w:hAnsi="Times New Roman" w:cs="Times New Roman"/>
          <w:b w:val="0"/>
          <w:i w:val="0"/>
          <w:szCs w:val="22"/>
          <w:lang w:eastAsia="cs-CZ"/>
        </w:rPr>
        <w:t>Dopravce</w:t>
      </w:r>
      <w:r w:rsidRPr="00C97D38">
        <w:rPr>
          <w:rFonts w:ascii="Times New Roman" w:hAnsi="Times New Roman" w:cs="Times New Roman"/>
          <w:b w:val="0"/>
          <w:i w:val="0"/>
          <w:szCs w:val="22"/>
          <w:lang w:eastAsia="cs-CZ"/>
        </w:rPr>
        <w:t xml:space="preserve"> do deseti (10) dnů ode dne, kdy byla taková událost </w:t>
      </w:r>
      <w:r w:rsidR="00A90640" w:rsidRPr="00C97D38">
        <w:rPr>
          <w:rFonts w:ascii="Times New Roman" w:hAnsi="Times New Roman" w:cs="Times New Roman"/>
          <w:b w:val="0"/>
          <w:i w:val="0"/>
          <w:szCs w:val="22"/>
          <w:lang w:eastAsia="cs-CZ"/>
        </w:rPr>
        <w:t>Dopravci</w:t>
      </w:r>
      <w:r w:rsidRPr="00C97D38">
        <w:rPr>
          <w:rFonts w:ascii="Times New Roman" w:hAnsi="Times New Roman" w:cs="Times New Roman"/>
          <w:b w:val="0"/>
          <w:i w:val="0"/>
          <w:szCs w:val="22"/>
          <w:lang w:eastAsia="cs-CZ"/>
        </w:rPr>
        <w:t xml:space="preserve"> oznámena, povinen doplnit Bankovní záruku tak, aby dosahovala Výše zajištění.</w:t>
      </w:r>
      <w:r w:rsidR="004714E7" w:rsidRPr="00C97D38">
        <w:rPr>
          <w:rFonts w:ascii="Times New Roman" w:hAnsi="Times New Roman" w:cs="Times New Roman"/>
          <w:b w:val="0"/>
          <w:i w:val="0"/>
          <w:szCs w:val="22"/>
          <w:lang w:eastAsia="cs-CZ"/>
        </w:rPr>
        <w:t xml:space="preserve"> V případě prodlení Dopravce s doplněním Bankovní záruky do Výše zajištění je Dopravce povinen uhradit Objednateli smluvní pokutu ve výši 0,05 % denně z částky odpovídající částce, o niž je Dopravce povinen doplnit Bankovní záruku do Výše zajištění. </w:t>
      </w:r>
      <w:r w:rsidR="004714E7" w:rsidRPr="00C97D38">
        <w:rPr>
          <w:rFonts w:ascii="Times New Roman" w:hAnsi="Times New Roman" w:cs="Times New Roman"/>
          <w:b w:val="0"/>
          <w:i w:val="0"/>
          <w:szCs w:val="22"/>
        </w:rPr>
        <w:t xml:space="preserve">Současně je Objednatel oprávněn v případě, kdy Dopravce </w:t>
      </w:r>
      <w:r w:rsidR="00891A97" w:rsidRPr="00C97D38">
        <w:rPr>
          <w:rFonts w:ascii="Times New Roman" w:hAnsi="Times New Roman" w:cs="Times New Roman"/>
          <w:b w:val="0"/>
          <w:i w:val="0"/>
          <w:szCs w:val="22"/>
        </w:rPr>
        <w:t xml:space="preserve">nedoplní Bankovní záruku ani ve lhůtě 20 dnů od oznámení o čerpání </w:t>
      </w:r>
      <w:r w:rsidR="00B75B82" w:rsidRPr="00C97D38">
        <w:rPr>
          <w:rFonts w:ascii="Times New Roman" w:hAnsi="Times New Roman" w:cs="Times New Roman"/>
          <w:b w:val="0"/>
          <w:i w:val="0"/>
          <w:szCs w:val="22"/>
        </w:rPr>
        <w:t>peněžních</w:t>
      </w:r>
      <w:r w:rsidR="00891A97" w:rsidRPr="00C97D38">
        <w:rPr>
          <w:rFonts w:ascii="Times New Roman" w:hAnsi="Times New Roman" w:cs="Times New Roman"/>
          <w:b w:val="0"/>
          <w:i w:val="0"/>
          <w:szCs w:val="22"/>
        </w:rPr>
        <w:t xml:space="preserve"> prostředků z</w:t>
      </w:r>
      <w:r w:rsidR="00225C12">
        <w:rPr>
          <w:rFonts w:ascii="Times New Roman" w:hAnsi="Times New Roman" w:cs="Times New Roman"/>
          <w:b w:val="0"/>
          <w:i w:val="0"/>
          <w:szCs w:val="22"/>
        </w:rPr>
        <w:t> </w:t>
      </w:r>
      <w:r w:rsidR="00891A97" w:rsidRPr="00C97D38">
        <w:rPr>
          <w:rFonts w:ascii="Times New Roman" w:hAnsi="Times New Roman" w:cs="Times New Roman"/>
          <w:b w:val="0"/>
          <w:i w:val="0"/>
          <w:szCs w:val="22"/>
        </w:rPr>
        <w:t xml:space="preserve">Bankovní záruky do Výše zajištění, </w:t>
      </w:r>
      <w:r w:rsidR="004714E7" w:rsidRPr="00C97D38">
        <w:rPr>
          <w:rFonts w:ascii="Times New Roman" w:hAnsi="Times New Roman" w:cs="Times New Roman"/>
          <w:b w:val="0"/>
          <w:i w:val="0"/>
          <w:szCs w:val="22"/>
        </w:rPr>
        <w:t>od této Smlouvy odstoupit</w:t>
      </w:r>
      <w:r w:rsidR="00273D48" w:rsidRPr="00C97D38">
        <w:rPr>
          <w:rFonts w:ascii="Times New Roman" w:hAnsi="Times New Roman" w:cs="Times New Roman"/>
          <w:b w:val="0"/>
          <w:i w:val="0"/>
          <w:szCs w:val="22"/>
        </w:rPr>
        <w:t xml:space="preserve"> s účinky ke dni doručení odstoupení Dopravci, ledaže je v tomto úkonu pro účinky odstoupení stanoven den pozdější</w:t>
      </w:r>
      <w:r w:rsidR="004714E7" w:rsidRPr="00C97D38">
        <w:rPr>
          <w:rFonts w:ascii="Times New Roman" w:hAnsi="Times New Roman" w:cs="Times New Roman"/>
          <w:b w:val="0"/>
          <w:i w:val="0"/>
          <w:szCs w:val="22"/>
        </w:rPr>
        <w:t>.</w:t>
      </w:r>
      <w:bookmarkEnd w:id="100"/>
    </w:p>
    <w:bookmarkEnd w:id="98"/>
    <w:p w14:paraId="31731F3D" w14:textId="77777777" w:rsidR="00264588" w:rsidRPr="00C97D38" w:rsidRDefault="00B26165"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 xml:space="preserve">Záruční listina k </w:t>
      </w:r>
      <w:r w:rsidR="00264588" w:rsidRPr="00C97D38">
        <w:rPr>
          <w:rFonts w:ascii="Times New Roman" w:hAnsi="Times New Roman" w:cs="Times New Roman"/>
          <w:b w:val="0"/>
          <w:i w:val="0"/>
        </w:rPr>
        <w:t>Bankovní záru</w:t>
      </w:r>
      <w:r w:rsidRPr="00C97D38">
        <w:rPr>
          <w:rFonts w:ascii="Times New Roman" w:hAnsi="Times New Roman" w:cs="Times New Roman"/>
          <w:b w:val="0"/>
          <w:i w:val="0"/>
        </w:rPr>
        <w:t>ce</w:t>
      </w:r>
      <w:r w:rsidR="00264588" w:rsidRPr="00C97D38">
        <w:rPr>
          <w:rFonts w:ascii="Times New Roman" w:hAnsi="Times New Roman" w:cs="Times New Roman"/>
          <w:b w:val="0"/>
          <w:i w:val="0"/>
        </w:rPr>
        <w:t xml:space="preserve"> bude Dopravci </w:t>
      </w:r>
      <w:r w:rsidR="00E40D5F" w:rsidRPr="00C97D38">
        <w:rPr>
          <w:rFonts w:ascii="Times New Roman" w:hAnsi="Times New Roman" w:cs="Times New Roman"/>
          <w:b w:val="0"/>
          <w:i w:val="0"/>
        </w:rPr>
        <w:t xml:space="preserve">vrácena </w:t>
      </w:r>
      <w:r w:rsidR="00264588" w:rsidRPr="00C97D38">
        <w:rPr>
          <w:rFonts w:ascii="Times New Roman" w:hAnsi="Times New Roman" w:cs="Times New Roman"/>
          <w:b w:val="0"/>
          <w:i w:val="0"/>
        </w:rPr>
        <w:t xml:space="preserve">po uplynutí její platnosti, pokud Dopravce splní své závazky, které jsou </w:t>
      </w:r>
      <w:r w:rsidR="00AA2496" w:rsidRPr="00C97D38">
        <w:rPr>
          <w:rFonts w:ascii="Times New Roman" w:hAnsi="Times New Roman" w:cs="Times New Roman"/>
          <w:b w:val="0"/>
          <w:i w:val="0"/>
        </w:rPr>
        <w:t>Bankovní</w:t>
      </w:r>
      <w:r w:rsidR="00264588" w:rsidRPr="00C97D38">
        <w:rPr>
          <w:rFonts w:ascii="Times New Roman" w:hAnsi="Times New Roman" w:cs="Times New Roman"/>
          <w:b w:val="0"/>
          <w:i w:val="0"/>
        </w:rPr>
        <w:t xml:space="preserve"> zárukou zajišťovány.</w:t>
      </w:r>
    </w:p>
    <w:p w14:paraId="28824665" w14:textId="77777777" w:rsidR="003269CD" w:rsidRPr="00C97D38" w:rsidRDefault="003269CD" w:rsidP="00264588">
      <w:pPr>
        <w:pStyle w:val="Clanek11"/>
        <w:ind w:hanging="754"/>
        <w:rPr>
          <w:rFonts w:ascii="Times New Roman" w:hAnsi="Times New Roman" w:cs="Times New Roman"/>
          <w:b w:val="0"/>
          <w:i w:val="0"/>
        </w:rPr>
      </w:pPr>
      <w:r w:rsidRPr="00C97D38">
        <w:rPr>
          <w:rFonts w:ascii="Times New Roman" w:hAnsi="Times New Roman" w:cs="Times New Roman"/>
          <w:b w:val="0"/>
          <w:i w:val="0"/>
        </w:rPr>
        <w:t>Bankovní záruka může být nahrazena pojištěním záruk se shodnými náležitostmi</w:t>
      </w:r>
      <w:r w:rsidR="00305204" w:rsidRPr="00C97D38">
        <w:rPr>
          <w:rFonts w:ascii="Times New Roman" w:hAnsi="Times New Roman" w:cs="Times New Roman"/>
          <w:b w:val="0"/>
          <w:i w:val="0"/>
        </w:rPr>
        <w:t>,</w:t>
      </w:r>
      <w:r w:rsidRPr="00C97D38">
        <w:rPr>
          <w:rFonts w:ascii="Times New Roman" w:hAnsi="Times New Roman" w:cs="Times New Roman"/>
          <w:b w:val="0"/>
          <w:i w:val="0"/>
        </w:rPr>
        <w:t xml:space="preserve"> jako je výše vyžadováno pro Bankovní záruku. Pokud není výslovně stanoveno jinak, pokud se v této smlouvě používá pojem Bankovní záruka</w:t>
      </w:r>
      <w:r w:rsidR="0034434C" w:rsidRPr="00C97D38">
        <w:rPr>
          <w:rFonts w:ascii="Times New Roman" w:hAnsi="Times New Roman" w:cs="Times New Roman"/>
          <w:b w:val="0"/>
          <w:i w:val="0"/>
        </w:rPr>
        <w:t>,</w:t>
      </w:r>
      <w:r w:rsidRPr="00C97D38">
        <w:rPr>
          <w:rFonts w:ascii="Times New Roman" w:hAnsi="Times New Roman" w:cs="Times New Roman"/>
          <w:b w:val="0"/>
          <w:i w:val="0"/>
        </w:rPr>
        <w:t xml:space="preserve"> zahrnuje to i pojištění záruk.</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101" w:name="_Ref34127984"/>
      <w:r w:rsidRPr="00C97D38">
        <w:rPr>
          <w:rFonts w:ascii="Times New Roman" w:hAnsi="Times New Roman" w:cs="Times New Roman"/>
          <w:b w:val="0"/>
          <w:i w:val="0"/>
          <w:szCs w:val="22"/>
        </w:rPr>
        <w:t xml:space="preserve">Jakékoli oznámení, žádost či jiné sdělení, jež má být učiněno či dáno Smluvní straně bude </w:t>
      </w:r>
      <w:r w:rsidRPr="00C97D38">
        <w:rPr>
          <w:rFonts w:ascii="Times New Roman" w:hAnsi="Times New Roman" w:cs="Times New Roman"/>
          <w:b w:val="0"/>
          <w:i w:val="0"/>
          <w:szCs w:val="22"/>
        </w:rPr>
        <w:lastRenderedPageBreak/>
        <w:t>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101"/>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6A4E08E3"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14.1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xml:space="preserve">, dokud Dopravci nesdělí označení </w:t>
      </w:r>
      <w:r w:rsidRPr="00C97D38">
        <w:rPr>
          <w:rFonts w:ascii="Times New Roman" w:hAnsi="Times New Roman" w:cs="Times New Roman"/>
          <w:b w:val="0"/>
          <w:i w:val="0"/>
          <w:szCs w:val="22"/>
        </w:rPr>
        <w:lastRenderedPageBreak/>
        <w:t>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zákona</w:t>
      </w:r>
      <w:r w:rsidRPr="00C97D38">
        <w:rPr>
          <w:rFonts w:ascii="Times New Roman" w:hAnsi="Times New Roman" w:cs="Times New Roman"/>
          <w:b w:val="0"/>
          <w:i w:val="0"/>
          <w:szCs w:val="22"/>
        </w:rPr>
        <w:t>.</w:t>
      </w:r>
    </w:p>
    <w:p w14:paraId="39C0A04A" w14:textId="45815DE4"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15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102"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102"/>
    </w:p>
    <w:p w14:paraId="1F0CE29B" w14:textId="6C4A7396" w:rsidR="006631E9" w:rsidRPr="00C97D38" w:rsidRDefault="00CF6B33" w:rsidP="006631E9">
      <w:pPr>
        <w:pStyle w:val="Clanek11"/>
        <w:ind w:hanging="754"/>
        <w:rPr>
          <w:rFonts w:ascii="Times New Roman" w:hAnsi="Times New Roman" w:cs="Times New Roman"/>
          <w:b w:val="0"/>
          <w:i w:val="0"/>
          <w:szCs w:val="22"/>
        </w:rPr>
      </w:pPr>
      <w:bookmarkStart w:id="103"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r w:rsidR="000048F9" w:rsidRPr="00C97D38">
        <w:rPr>
          <w:rFonts w:ascii="Times New Roman" w:hAnsi="Times New Roman" w:cs="Times New Roman"/>
          <w:b w:val="0"/>
          <w:i w:val="0"/>
          <w:szCs w:val="22"/>
        </w:rPr>
        <w:t>Pokud</w:t>
      </w:r>
      <w:r w:rsidR="00227F97" w:rsidRPr="00C97D38">
        <w:rPr>
          <w:rFonts w:ascii="Times New Roman" w:hAnsi="Times New Roman" w:cs="Times New Roman"/>
          <w:b w:val="0"/>
          <w:i w:val="0"/>
          <w:szCs w:val="22"/>
        </w:rPr>
        <w:t xml:space="preserve"> D</w:t>
      </w:r>
      <w:r w:rsidR="000048F9" w:rsidRPr="00C97D38">
        <w:rPr>
          <w:rFonts w:ascii="Times New Roman" w:hAnsi="Times New Roman" w:cs="Times New Roman"/>
          <w:b w:val="0"/>
          <w:i w:val="0"/>
          <w:szCs w:val="22"/>
        </w:rPr>
        <w:t xml:space="preserve">opravce písemně neodmítne navrhovanou změnu či doplnění </w:t>
      </w:r>
      <w:r w:rsidR="00227F97" w:rsidRPr="00C97D38">
        <w:rPr>
          <w:rFonts w:ascii="Times New Roman" w:hAnsi="Times New Roman" w:cs="Times New Roman"/>
          <w:b w:val="0"/>
          <w:i w:val="0"/>
          <w:szCs w:val="22"/>
        </w:rPr>
        <w:t>příslušných</w:t>
      </w:r>
      <w:r w:rsidR="000048F9" w:rsidRPr="00C97D38">
        <w:rPr>
          <w:rFonts w:ascii="Times New Roman" w:hAnsi="Times New Roman" w:cs="Times New Roman"/>
          <w:b w:val="0"/>
          <w:i w:val="0"/>
          <w:szCs w:val="22"/>
        </w:rPr>
        <w:t xml:space="preserve"> dokumentů nejpozději v pracovní den předcházející navrhovanému dni účinnosti, platí, že </w:t>
      </w:r>
      <w:r w:rsidR="00227F97" w:rsidRPr="00C97D38">
        <w:rPr>
          <w:rFonts w:ascii="Times New Roman" w:hAnsi="Times New Roman" w:cs="Times New Roman"/>
          <w:b w:val="0"/>
          <w:i w:val="0"/>
          <w:szCs w:val="22"/>
        </w:rPr>
        <w:t xml:space="preserve">Dopravce </w:t>
      </w:r>
      <w:r w:rsidR="000048F9" w:rsidRPr="00C97D38">
        <w:rPr>
          <w:rFonts w:ascii="Times New Roman" w:hAnsi="Times New Roman" w:cs="Times New Roman"/>
          <w:b w:val="0"/>
          <w:i w:val="0"/>
          <w:szCs w:val="22"/>
        </w:rPr>
        <w:t xml:space="preserve">navrhovanou změnu příslušného dokumentu přijal s účinností ode dne účinnosti navrženého Objednatelem. V případě, že Dopravce písemně odmítne navrhovanou změnu příslušného dokumentu, jsou strany oprávněny </w:t>
      </w:r>
      <w:r w:rsidR="00227F97" w:rsidRPr="00C97D38">
        <w:rPr>
          <w:rFonts w:ascii="Times New Roman" w:hAnsi="Times New Roman" w:cs="Times New Roman"/>
          <w:b w:val="0"/>
          <w:i w:val="0"/>
          <w:szCs w:val="22"/>
        </w:rPr>
        <w:t xml:space="preserve">před účinností změny příslušného dokumentu </w:t>
      </w:r>
      <w:r w:rsidR="000048F9" w:rsidRPr="00C97D38">
        <w:rPr>
          <w:rFonts w:ascii="Times New Roman" w:hAnsi="Times New Roman" w:cs="Times New Roman"/>
          <w:b w:val="0"/>
          <w:i w:val="0"/>
          <w:szCs w:val="22"/>
        </w:rPr>
        <w:t>tuto Smlouvu vypovědět</w:t>
      </w:r>
      <w:bookmarkEnd w:id="103"/>
      <w:r w:rsidR="00C67A49" w:rsidRPr="00C97D38">
        <w:rPr>
          <w:rFonts w:ascii="Times New Roman" w:hAnsi="Times New Roman" w:cs="Times New Roman"/>
          <w:b w:val="0"/>
          <w:i w:val="0"/>
          <w:szCs w:val="22"/>
        </w:rPr>
        <w:t xml:space="preserve"> s výpovědní lhůtou dle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_Ref34128034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9771CA">
        <w:rPr>
          <w:rFonts w:ascii="Times New Roman" w:hAnsi="Times New Roman" w:cs="Times New Roman"/>
          <w:b w:val="0"/>
          <w:i w:val="0"/>
          <w:szCs w:val="22"/>
        </w:rPr>
        <w:t>12.5</w:t>
      </w:r>
      <w:r w:rsidR="009771CA">
        <w:rPr>
          <w:rFonts w:ascii="Times New Roman" w:hAnsi="Times New Roman" w:cs="Times New Roman"/>
          <w:b w:val="0"/>
          <w:i w:val="0"/>
          <w:szCs w:val="22"/>
        </w:rPr>
        <w:fldChar w:fldCharType="end"/>
      </w:r>
      <w:r w:rsidR="00C67A49" w:rsidRPr="00C97D38">
        <w:rPr>
          <w:rFonts w:ascii="Times New Roman" w:hAnsi="Times New Roman" w:cs="Times New Roman"/>
          <w:b w:val="0"/>
          <w:i w:val="0"/>
          <w:szCs w:val="22"/>
        </w:rPr>
        <w:t xml:space="preserve"> této Smlouvy</w:t>
      </w:r>
      <w:r w:rsidR="000048F9" w:rsidRPr="00C97D38">
        <w:rPr>
          <w:rFonts w:ascii="Times New Roman" w:hAnsi="Times New Roman" w:cs="Times New Roman"/>
          <w:b w:val="0"/>
          <w:i w:val="0"/>
          <w:szCs w:val="22"/>
        </w:rPr>
        <w:t>.</w:t>
      </w:r>
      <w:r w:rsidR="00227F97" w:rsidRPr="00C97D38">
        <w:rPr>
          <w:rFonts w:ascii="Times New Roman" w:hAnsi="Times New Roman" w:cs="Times New Roman"/>
          <w:b w:val="0"/>
          <w:i w:val="0"/>
          <w:szCs w:val="22"/>
        </w:rPr>
        <w:t xml:space="preserve"> V takovém případě do skončení výpovědní lhůty platí mezi stranami dosavadní podmínky, pokud se Strany nedohodnou jinak.</w:t>
      </w:r>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je povinen postupovat ve svých pracovně právních vztazích s ohledem na principy rovných příležitostí mezi muži a ženami a zamezit situacím, ze kterých by mohla plynout </w:t>
      </w:r>
      <w:r w:rsidRPr="00AD17DF">
        <w:rPr>
          <w:rFonts w:ascii="Times New Roman" w:hAnsi="Times New Roman"/>
          <w:b w:val="0"/>
          <w:i w:val="0"/>
          <w:szCs w:val="22"/>
        </w:rPr>
        <w:lastRenderedPageBreak/>
        <w:t>diskriminace</w:t>
      </w:r>
      <w:r>
        <w:rPr>
          <w:rFonts w:ascii="Times New Roman" w:hAnsi="Times New Roman" w:cs="Times New Roman"/>
          <w:b w:val="0"/>
          <w:i w:val="0"/>
          <w:szCs w:val="22"/>
        </w:rPr>
        <w:t>.</w:t>
      </w:r>
    </w:p>
    <w:p w14:paraId="7EC86712" w14:textId="0166667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nestanoví-li 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trany se však dohodly na tom, 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32182827"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49994740"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v členění dle Výběrových skupin, </w:t>
      </w:r>
      <w:r w:rsidR="00515D60" w:rsidRPr="004719C5">
        <w:rPr>
          <w:szCs w:val="22"/>
        </w:rPr>
        <w:t>Výše Zálohy na Odměnu, Maximální možné zvýšení a snížení rozsahu Závazku veřejné služby, Výše bankovní záruky, Základní roční proběh</w:t>
      </w:r>
      <w:bookmarkStart w:id="104" w:name="_Ref271621990"/>
      <w:r w:rsidR="00EC4841">
        <w:rPr>
          <w:szCs w:val="22"/>
        </w:rPr>
        <w:t>, 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104"/>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18526056" w14:textId="77777777" w:rsidR="00B46513" w:rsidRDefault="005E587F" w:rsidP="005E587F">
      <w:pPr>
        <w:pStyle w:val="Claneka"/>
        <w:tabs>
          <w:tab w:val="left" w:pos="1309"/>
        </w:tabs>
        <w:ind w:left="1309" w:hanging="561"/>
        <w:rPr>
          <w:szCs w:val="22"/>
        </w:rPr>
      </w:pPr>
      <w:r w:rsidRPr="004719C5">
        <w:rPr>
          <w:szCs w:val="22"/>
          <w:u w:val="single"/>
        </w:rPr>
        <w:t>Příloha č. 8</w:t>
      </w:r>
      <w:r w:rsidRPr="004719C5">
        <w:rPr>
          <w:szCs w:val="22"/>
        </w:rPr>
        <w:t xml:space="preserve"> </w:t>
      </w:r>
      <w:r w:rsidR="00236BD1" w:rsidRPr="004719C5">
        <w:rPr>
          <w:szCs w:val="22"/>
        </w:rPr>
        <w:t xml:space="preserve">– </w:t>
      </w:r>
      <w:r w:rsidR="00236BD1" w:rsidRPr="00236BD1">
        <w:rPr>
          <w:szCs w:val="22"/>
        </w:rPr>
        <w:t>Pravidla technologických postupů, organizačního a technického zabezpečení provozu</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17353295"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8"/>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CB33F" w14:textId="77777777" w:rsidR="0055694A" w:rsidRDefault="0055694A">
      <w:r>
        <w:separator/>
      </w:r>
    </w:p>
  </w:endnote>
  <w:endnote w:type="continuationSeparator" w:id="0">
    <w:p w14:paraId="57BEDE2C" w14:textId="77777777" w:rsidR="0055694A" w:rsidRDefault="0055694A">
      <w:r>
        <w:continuationSeparator/>
      </w:r>
    </w:p>
  </w:endnote>
  <w:endnote w:type="continuationNotice" w:id="1">
    <w:p w14:paraId="4420F2B2" w14:textId="77777777" w:rsidR="0055694A" w:rsidRDefault="005569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73389" w14:textId="48C711CB" w:rsidR="003B68E5" w:rsidRPr="00115C64" w:rsidRDefault="003B68E5"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sidR="00944BC0">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sidR="00944BC0">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D214B" w14:textId="77777777" w:rsidR="0055694A" w:rsidRDefault="0055694A">
      <w:r>
        <w:separator/>
      </w:r>
    </w:p>
  </w:footnote>
  <w:footnote w:type="continuationSeparator" w:id="0">
    <w:p w14:paraId="67E87449" w14:textId="77777777" w:rsidR="0055694A" w:rsidRDefault="0055694A">
      <w:r>
        <w:continuationSeparator/>
      </w:r>
    </w:p>
  </w:footnote>
  <w:footnote w:type="continuationNotice" w:id="1">
    <w:p w14:paraId="3C887293" w14:textId="77777777" w:rsidR="0055694A" w:rsidRDefault="0055694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CD62" w14:textId="77777777" w:rsidR="003B68E5" w:rsidRPr="00A03D69" w:rsidRDefault="003B68E5" w:rsidP="00A03D69">
    <w:pPr>
      <w:tabs>
        <w:tab w:val="right" w:pos="9072"/>
      </w:tabs>
      <w:spacing w:before="0" w:after="0"/>
      <w:rPr>
        <w:rFonts w:ascii="Arial" w:hAnsi="Arial" w:cs="Arial"/>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48F9"/>
    <w:rsid w:val="00005209"/>
    <w:rsid w:val="00005592"/>
    <w:rsid w:val="00005E16"/>
    <w:rsid w:val="00007104"/>
    <w:rsid w:val="0000715D"/>
    <w:rsid w:val="000100EE"/>
    <w:rsid w:val="0001040F"/>
    <w:rsid w:val="000118CF"/>
    <w:rsid w:val="00012C1E"/>
    <w:rsid w:val="00013217"/>
    <w:rsid w:val="0001501E"/>
    <w:rsid w:val="00016660"/>
    <w:rsid w:val="00020828"/>
    <w:rsid w:val="0002185C"/>
    <w:rsid w:val="0002254B"/>
    <w:rsid w:val="0002348D"/>
    <w:rsid w:val="00023A70"/>
    <w:rsid w:val="000240B9"/>
    <w:rsid w:val="00025094"/>
    <w:rsid w:val="00027967"/>
    <w:rsid w:val="0003117B"/>
    <w:rsid w:val="000315AA"/>
    <w:rsid w:val="0003164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A7E"/>
    <w:rsid w:val="00063BB8"/>
    <w:rsid w:val="00064B6E"/>
    <w:rsid w:val="00064EFF"/>
    <w:rsid w:val="000659BA"/>
    <w:rsid w:val="00067906"/>
    <w:rsid w:val="00070827"/>
    <w:rsid w:val="00070D72"/>
    <w:rsid w:val="00071B12"/>
    <w:rsid w:val="000724DE"/>
    <w:rsid w:val="000727E0"/>
    <w:rsid w:val="000731E4"/>
    <w:rsid w:val="00073435"/>
    <w:rsid w:val="000736C7"/>
    <w:rsid w:val="00073BFD"/>
    <w:rsid w:val="00075ADA"/>
    <w:rsid w:val="00076AE8"/>
    <w:rsid w:val="00076CCA"/>
    <w:rsid w:val="0008106F"/>
    <w:rsid w:val="000812F6"/>
    <w:rsid w:val="00082556"/>
    <w:rsid w:val="000826E5"/>
    <w:rsid w:val="000841DB"/>
    <w:rsid w:val="00084858"/>
    <w:rsid w:val="00086C0C"/>
    <w:rsid w:val="000908E9"/>
    <w:rsid w:val="000909E3"/>
    <w:rsid w:val="00091D1E"/>
    <w:rsid w:val="000925ED"/>
    <w:rsid w:val="00093D06"/>
    <w:rsid w:val="000952F2"/>
    <w:rsid w:val="00095C69"/>
    <w:rsid w:val="00096A5B"/>
    <w:rsid w:val="00097363"/>
    <w:rsid w:val="000A01D5"/>
    <w:rsid w:val="000A0374"/>
    <w:rsid w:val="000A039D"/>
    <w:rsid w:val="000A0CD9"/>
    <w:rsid w:val="000A1DFF"/>
    <w:rsid w:val="000A29C6"/>
    <w:rsid w:val="000A3CEE"/>
    <w:rsid w:val="000A42D1"/>
    <w:rsid w:val="000A5633"/>
    <w:rsid w:val="000A6D27"/>
    <w:rsid w:val="000A6F8C"/>
    <w:rsid w:val="000B0924"/>
    <w:rsid w:val="000B2466"/>
    <w:rsid w:val="000B266F"/>
    <w:rsid w:val="000B28C7"/>
    <w:rsid w:val="000B3096"/>
    <w:rsid w:val="000B583B"/>
    <w:rsid w:val="000B64DF"/>
    <w:rsid w:val="000B6889"/>
    <w:rsid w:val="000B689C"/>
    <w:rsid w:val="000B7676"/>
    <w:rsid w:val="000B7BEF"/>
    <w:rsid w:val="000C04BC"/>
    <w:rsid w:val="000C0691"/>
    <w:rsid w:val="000C1142"/>
    <w:rsid w:val="000C13F6"/>
    <w:rsid w:val="000C222E"/>
    <w:rsid w:val="000C26A6"/>
    <w:rsid w:val="000C2CCA"/>
    <w:rsid w:val="000C408C"/>
    <w:rsid w:val="000C52D4"/>
    <w:rsid w:val="000C5614"/>
    <w:rsid w:val="000C6C9D"/>
    <w:rsid w:val="000C6E07"/>
    <w:rsid w:val="000C73D3"/>
    <w:rsid w:val="000C7F4B"/>
    <w:rsid w:val="000D015C"/>
    <w:rsid w:val="000D2DFE"/>
    <w:rsid w:val="000D337B"/>
    <w:rsid w:val="000D37BC"/>
    <w:rsid w:val="000D3DD4"/>
    <w:rsid w:val="000D4113"/>
    <w:rsid w:val="000D453D"/>
    <w:rsid w:val="000D4F3C"/>
    <w:rsid w:val="000D5088"/>
    <w:rsid w:val="000D58EC"/>
    <w:rsid w:val="000D5E2B"/>
    <w:rsid w:val="000D6595"/>
    <w:rsid w:val="000D68F9"/>
    <w:rsid w:val="000D6F14"/>
    <w:rsid w:val="000D71F2"/>
    <w:rsid w:val="000D7CC9"/>
    <w:rsid w:val="000D7E39"/>
    <w:rsid w:val="000D7EF5"/>
    <w:rsid w:val="000E067F"/>
    <w:rsid w:val="000E0DAF"/>
    <w:rsid w:val="000E1A47"/>
    <w:rsid w:val="000E222D"/>
    <w:rsid w:val="000E2531"/>
    <w:rsid w:val="000E282C"/>
    <w:rsid w:val="000E29D6"/>
    <w:rsid w:val="000E356D"/>
    <w:rsid w:val="000E35D0"/>
    <w:rsid w:val="000E3C60"/>
    <w:rsid w:val="000E4089"/>
    <w:rsid w:val="000E47DD"/>
    <w:rsid w:val="000E4812"/>
    <w:rsid w:val="000E5C8F"/>
    <w:rsid w:val="000E6981"/>
    <w:rsid w:val="000E6B64"/>
    <w:rsid w:val="000E6D22"/>
    <w:rsid w:val="000E716D"/>
    <w:rsid w:val="000E729A"/>
    <w:rsid w:val="000E744C"/>
    <w:rsid w:val="000E7CCC"/>
    <w:rsid w:val="000F008D"/>
    <w:rsid w:val="000F00D5"/>
    <w:rsid w:val="000F0F4F"/>
    <w:rsid w:val="000F102B"/>
    <w:rsid w:val="000F1894"/>
    <w:rsid w:val="000F28EE"/>
    <w:rsid w:val="000F2CBF"/>
    <w:rsid w:val="000F48D9"/>
    <w:rsid w:val="000F5515"/>
    <w:rsid w:val="000F58DE"/>
    <w:rsid w:val="000F719E"/>
    <w:rsid w:val="000F7574"/>
    <w:rsid w:val="00101713"/>
    <w:rsid w:val="001019B3"/>
    <w:rsid w:val="00101E71"/>
    <w:rsid w:val="00102A3A"/>
    <w:rsid w:val="0010354F"/>
    <w:rsid w:val="00106279"/>
    <w:rsid w:val="0010705E"/>
    <w:rsid w:val="00107980"/>
    <w:rsid w:val="00107D62"/>
    <w:rsid w:val="0011103F"/>
    <w:rsid w:val="0011119A"/>
    <w:rsid w:val="0011144D"/>
    <w:rsid w:val="00112C15"/>
    <w:rsid w:val="00113DA6"/>
    <w:rsid w:val="001141B7"/>
    <w:rsid w:val="00114771"/>
    <w:rsid w:val="00114E69"/>
    <w:rsid w:val="00114EBA"/>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3EA5"/>
    <w:rsid w:val="00134A39"/>
    <w:rsid w:val="00135297"/>
    <w:rsid w:val="00136447"/>
    <w:rsid w:val="00136AA2"/>
    <w:rsid w:val="001373D4"/>
    <w:rsid w:val="0013771F"/>
    <w:rsid w:val="001378B3"/>
    <w:rsid w:val="001402CA"/>
    <w:rsid w:val="0014523A"/>
    <w:rsid w:val="0014583E"/>
    <w:rsid w:val="00145CBF"/>
    <w:rsid w:val="001461BC"/>
    <w:rsid w:val="00146CA0"/>
    <w:rsid w:val="00150EE5"/>
    <w:rsid w:val="00151FC6"/>
    <w:rsid w:val="00152C43"/>
    <w:rsid w:val="00154695"/>
    <w:rsid w:val="00154BC9"/>
    <w:rsid w:val="00154EDF"/>
    <w:rsid w:val="001552C3"/>
    <w:rsid w:val="00155A87"/>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7A88"/>
    <w:rsid w:val="0018081A"/>
    <w:rsid w:val="00180FE6"/>
    <w:rsid w:val="0018464C"/>
    <w:rsid w:val="001861F8"/>
    <w:rsid w:val="00186922"/>
    <w:rsid w:val="00186B3D"/>
    <w:rsid w:val="001870D9"/>
    <w:rsid w:val="001878E6"/>
    <w:rsid w:val="001918A6"/>
    <w:rsid w:val="0019268C"/>
    <w:rsid w:val="00192F45"/>
    <w:rsid w:val="00193DD7"/>
    <w:rsid w:val="0019436B"/>
    <w:rsid w:val="00194AC9"/>
    <w:rsid w:val="00195510"/>
    <w:rsid w:val="001962B7"/>
    <w:rsid w:val="00196B04"/>
    <w:rsid w:val="001974DE"/>
    <w:rsid w:val="0019752D"/>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EF0"/>
    <w:rsid w:val="001B4A0C"/>
    <w:rsid w:val="001B4C21"/>
    <w:rsid w:val="001B5054"/>
    <w:rsid w:val="001B54AD"/>
    <w:rsid w:val="001B5900"/>
    <w:rsid w:val="001B5A6C"/>
    <w:rsid w:val="001B5D3F"/>
    <w:rsid w:val="001C0491"/>
    <w:rsid w:val="001C104B"/>
    <w:rsid w:val="001C1B0F"/>
    <w:rsid w:val="001C2AEE"/>
    <w:rsid w:val="001C34BC"/>
    <w:rsid w:val="001C4BDA"/>
    <w:rsid w:val="001C4F09"/>
    <w:rsid w:val="001C4F91"/>
    <w:rsid w:val="001C4FD3"/>
    <w:rsid w:val="001C52D5"/>
    <w:rsid w:val="001C53E4"/>
    <w:rsid w:val="001C5590"/>
    <w:rsid w:val="001C5942"/>
    <w:rsid w:val="001C5DB9"/>
    <w:rsid w:val="001C6440"/>
    <w:rsid w:val="001D00DC"/>
    <w:rsid w:val="001D09F6"/>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DC4"/>
    <w:rsid w:val="001E69CB"/>
    <w:rsid w:val="001E71E9"/>
    <w:rsid w:val="001E7E05"/>
    <w:rsid w:val="001F0A43"/>
    <w:rsid w:val="001F0AD5"/>
    <w:rsid w:val="001F35B5"/>
    <w:rsid w:val="001F41AE"/>
    <w:rsid w:val="001F480E"/>
    <w:rsid w:val="001F5DFF"/>
    <w:rsid w:val="001F6723"/>
    <w:rsid w:val="00200403"/>
    <w:rsid w:val="002012AE"/>
    <w:rsid w:val="00201519"/>
    <w:rsid w:val="00201BD2"/>
    <w:rsid w:val="00203965"/>
    <w:rsid w:val="00203C85"/>
    <w:rsid w:val="00204156"/>
    <w:rsid w:val="00204189"/>
    <w:rsid w:val="0020445B"/>
    <w:rsid w:val="00204A10"/>
    <w:rsid w:val="00204FFF"/>
    <w:rsid w:val="00205015"/>
    <w:rsid w:val="002053BE"/>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D00"/>
    <w:rsid w:val="00220077"/>
    <w:rsid w:val="0022013A"/>
    <w:rsid w:val="00220262"/>
    <w:rsid w:val="00220D1D"/>
    <w:rsid w:val="002217CC"/>
    <w:rsid w:val="002219BC"/>
    <w:rsid w:val="002224E5"/>
    <w:rsid w:val="0022268A"/>
    <w:rsid w:val="0022279B"/>
    <w:rsid w:val="00223A9B"/>
    <w:rsid w:val="00223B93"/>
    <w:rsid w:val="0022573F"/>
    <w:rsid w:val="00225C12"/>
    <w:rsid w:val="002275FE"/>
    <w:rsid w:val="00227F97"/>
    <w:rsid w:val="00232E46"/>
    <w:rsid w:val="00234017"/>
    <w:rsid w:val="002348FF"/>
    <w:rsid w:val="00234A53"/>
    <w:rsid w:val="00234BD6"/>
    <w:rsid w:val="00236401"/>
    <w:rsid w:val="00236BD1"/>
    <w:rsid w:val="00236F7E"/>
    <w:rsid w:val="00237E4D"/>
    <w:rsid w:val="00240E1C"/>
    <w:rsid w:val="00242F67"/>
    <w:rsid w:val="00243022"/>
    <w:rsid w:val="002453ED"/>
    <w:rsid w:val="00245CC5"/>
    <w:rsid w:val="00246822"/>
    <w:rsid w:val="002476B7"/>
    <w:rsid w:val="002478F9"/>
    <w:rsid w:val="002508FE"/>
    <w:rsid w:val="00252038"/>
    <w:rsid w:val="0025360E"/>
    <w:rsid w:val="002540FF"/>
    <w:rsid w:val="00254836"/>
    <w:rsid w:val="0025590F"/>
    <w:rsid w:val="00257040"/>
    <w:rsid w:val="00257405"/>
    <w:rsid w:val="00260494"/>
    <w:rsid w:val="00260C97"/>
    <w:rsid w:val="00261137"/>
    <w:rsid w:val="00261AA6"/>
    <w:rsid w:val="00261C79"/>
    <w:rsid w:val="00261E42"/>
    <w:rsid w:val="00262558"/>
    <w:rsid w:val="002631AD"/>
    <w:rsid w:val="00263C8B"/>
    <w:rsid w:val="00263FB8"/>
    <w:rsid w:val="00264588"/>
    <w:rsid w:val="00265B72"/>
    <w:rsid w:val="00270D5F"/>
    <w:rsid w:val="00270E20"/>
    <w:rsid w:val="002727FE"/>
    <w:rsid w:val="002729EB"/>
    <w:rsid w:val="0027371B"/>
    <w:rsid w:val="00273D48"/>
    <w:rsid w:val="002744D6"/>
    <w:rsid w:val="0027489D"/>
    <w:rsid w:val="00274EBC"/>
    <w:rsid w:val="0027559A"/>
    <w:rsid w:val="00275A31"/>
    <w:rsid w:val="002779AA"/>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21BB"/>
    <w:rsid w:val="0029350A"/>
    <w:rsid w:val="0029487F"/>
    <w:rsid w:val="00294E8C"/>
    <w:rsid w:val="00295485"/>
    <w:rsid w:val="002955A1"/>
    <w:rsid w:val="00295B86"/>
    <w:rsid w:val="0029640F"/>
    <w:rsid w:val="002964F3"/>
    <w:rsid w:val="00297234"/>
    <w:rsid w:val="0029745A"/>
    <w:rsid w:val="00297E0A"/>
    <w:rsid w:val="002A0104"/>
    <w:rsid w:val="002A0FA2"/>
    <w:rsid w:val="002A111C"/>
    <w:rsid w:val="002A1747"/>
    <w:rsid w:val="002A18A5"/>
    <w:rsid w:val="002A211E"/>
    <w:rsid w:val="002A21F0"/>
    <w:rsid w:val="002A3724"/>
    <w:rsid w:val="002A4046"/>
    <w:rsid w:val="002A4243"/>
    <w:rsid w:val="002A591B"/>
    <w:rsid w:val="002A60B6"/>
    <w:rsid w:val="002A6446"/>
    <w:rsid w:val="002A6D30"/>
    <w:rsid w:val="002A6E8D"/>
    <w:rsid w:val="002A7937"/>
    <w:rsid w:val="002B0125"/>
    <w:rsid w:val="002B19BD"/>
    <w:rsid w:val="002B2257"/>
    <w:rsid w:val="002B245B"/>
    <w:rsid w:val="002B2624"/>
    <w:rsid w:val="002B359E"/>
    <w:rsid w:val="002B3F7E"/>
    <w:rsid w:val="002B4725"/>
    <w:rsid w:val="002B49B2"/>
    <w:rsid w:val="002B6347"/>
    <w:rsid w:val="002B6859"/>
    <w:rsid w:val="002B6B91"/>
    <w:rsid w:val="002B7B55"/>
    <w:rsid w:val="002C0383"/>
    <w:rsid w:val="002C038C"/>
    <w:rsid w:val="002C0CA1"/>
    <w:rsid w:val="002C2157"/>
    <w:rsid w:val="002C3CA8"/>
    <w:rsid w:val="002C40A3"/>
    <w:rsid w:val="002C4D88"/>
    <w:rsid w:val="002C607E"/>
    <w:rsid w:val="002C674E"/>
    <w:rsid w:val="002C6E20"/>
    <w:rsid w:val="002D0438"/>
    <w:rsid w:val="002D1594"/>
    <w:rsid w:val="002D243B"/>
    <w:rsid w:val="002D2EB4"/>
    <w:rsid w:val="002D2F69"/>
    <w:rsid w:val="002D3AAA"/>
    <w:rsid w:val="002D3B6B"/>
    <w:rsid w:val="002D4718"/>
    <w:rsid w:val="002D5BC2"/>
    <w:rsid w:val="002D6A2A"/>
    <w:rsid w:val="002D76C0"/>
    <w:rsid w:val="002D78C4"/>
    <w:rsid w:val="002E0FD3"/>
    <w:rsid w:val="002E107B"/>
    <w:rsid w:val="002E1679"/>
    <w:rsid w:val="002E2272"/>
    <w:rsid w:val="002E42EE"/>
    <w:rsid w:val="002E4D55"/>
    <w:rsid w:val="002E5022"/>
    <w:rsid w:val="002E799C"/>
    <w:rsid w:val="002E7A22"/>
    <w:rsid w:val="002F1735"/>
    <w:rsid w:val="002F2309"/>
    <w:rsid w:val="002F30DD"/>
    <w:rsid w:val="002F3819"/>
    <w:rsid w:val="002F4AD7"/>
    <w:rsid w:val="002F589A"/>
    <w:rsid w:val="002F58B5"/>
    <w:rsid w:val="002F62A7"/>
    <w:rsid w:val="002F67C9"/>
    <w:rsid w:val="002F720D"/>
    <w:rsid w:val="002F7770"/>
    <w:rsid w:val="003023E7"/>
    <w:rsid w:val="003031CF"/>
    <w:rsid w:val="00303C03"/>
    <w:rsid w:val="00305204"/>
    <w:rsid w:val="003058C9"/>
    <w:rsid w:val="00305B7D"/>
    <w:rsid w:val="00306FC4"/>
    <w:rsid w:val="003071F7"/>
    <w:rsid w:val="0030776D"/>
    <w:rsid w:val="00307F79"/>
    <w:rsid w:val="00310004"/>
    <w:rsid w:val="00310249"/>
    <w:rsid w:val="00310C76"/>
    <w:rsid w:val="00311262"/>
    <w:rsid w:val="00312825"/>
    <w:rsid w:val="00312B5B"/>
    <w:rsid w:val="00313248"/>
    <w:rsid w:val="003138B1"/>
    <w:rsid w:val="00314B93"/>
    <w:rsid w:val="0031530A"/>
    <w:rsid w:val="00316BCD"/>
    <w:rsid w:val="00316C0F"/>
    <w:rsid w:val="00316DD7"/>
    <w:rsid w:val="0031736B"/>
    <w:rsid w:val="00317D43"/>
    <w:rsid w:val="003227C1"/>
    <w:rsid w:val="0032284C"/>
    <w:rsid w:val="00322C2B"/>
    <w:rsid w:val="003231F7"/>
    <w:rsid w:val="00323498"/>
    <w:rsid w:val="00323D49"/>
    <w:rsid w:val="00324BFE"/>
    <w:rsid w:val="003269CD"/>
    <w:rsid w:val="00326A98"/>
    <w:rsid w:val="00327625"/>
    <w:rsid w:val="00327B9D"/>
    <w:rsid w:val="003322FE"/>
    <w:rsid w:val="0033452A"/>
    <w:rsid w:val="00336D1A"/>
    <w:rsid w:val="00337197"/>
    <w:rsid w:val="00337813"/>
    <w:rsid w:val="00340E66"/>
    <w:rsid w:val="00342580"/>
    <w:rsid w:val="00342F5E"/>
    <w:rsid w:val="00343399"/>
    <w:rsid w:val="00343AF7"/>
    <w:rsid w:val="00343EFB"/>
    <w:rsid w:val="00344314"/>
    <w:rsid w:val="0034434C"/>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58A6"/>
    <w:rsid w:val="00355E59"/>
    <w:rsid w:val="00355FBC"/>
    <w:rsid w:val="003564AC"/>
    <w:rsid w:val="00356C70"/>
    <w:rsid w:val="00357654"/>
    <w:rsid w:val="003602CA"/>
    <w:rsid w:val="00360B05"/>
    <w:rsid w:val="0036109D"/>
    <w:rsid w:val="003615AC"/>
    <w:rsid w:val="00361DAD"/>
    <w:rsid w:val="00361DDB"/>
    <w:rsid w:val="00362890"/>
    <w:rsid w:val="00363390"/>
    <w:rsid w:val="00363A9E"/>
    <w:rsid w:val="00364ADC"/>
    <w:rsid w:val="00364F93"/>
    <w:rsid w:val="00365FF4"/>
    <w:rsid w:val="003662B0"/>
    <w:rsid w:val="00366FC4"/>
    <w:rsid w:val="00370147"/>
    <w:rsid w:val="00370375"/>
    <w:rsid w:val="0037041B"/>
    <w:rsid w:val="003705F0"/>
    <w:rsid w:val="003706E9"/>
    <w:rsid w:val="00370AFC"/>
    <w:rsid w:val="00371224"/>
    <w:rsid w:val="0037123F"/>
    <w:rsid w:val="003728FF"/>
    <w:rsid w:val="00373E2D"/>
    <w:rsid w:val="003752AA"/>
    <w:rsid w:val="003757BD"/>
    <w:rsid w:val="00376E88"/>
    <w:rsid w:val="00377257"/>
    <w:rsid w:val="0037777C"/>
    <w:rsid w:val="003801DF"/>
    <w:rsid w:val="003809B7"/>
    <w:rsid w:val="003809CD"/>
    <w:rsid w:val="00383237"/>
    <w:rsid w:val="003835C7"/>
    <w:rsid w:val="00383DD7"/>
    <w:rsid w:val="0038526C"/>
    <w:rsid w:val="003862D5"/>
    <w:rsid w:val="00390CE2"/>
    <w:rsid w:val="003918F8"/>
    <w:rsid w:val="00393987"/>
    <w:rsid w:val="003953C9"/>
    <w:rsid w:val="003959E1"/>
    <w:rsid w:val="003962A8"/>
    <w:rsid w:val="00396670"/>
    <w:rsid w:val="00396FB4"/>
    <w:rsid w:val="0039762D"/>
    <w:rsid w:val="003A0A6B"/>
    <w:rsid w:val="003A160E"/>
    <w:rsid w:val="003A24D4"/>
    <w:rsid w:val="003A2578"/>
    <w:rsid w:val="003A26B7"/>
    <w:rsid w:val="003A2C12"/>
    <w:rsid w:val="003A2D96"/>
    <w:rsid w:val="003A39B8"/>
    <w:rsid w:val="003A451A"/>
    <w:rsid w:val="003A4838"/>
    <w:rsid w:val="003A4C96"/>
    <w:rsid w:val="003A5DF0"/>
    <w:rsid w:val="003A781C"/>
    <w:rsid w:val="003A7CC7"/>
    <w:rsid w:val="003A7E17"/>
    <w:rsid w:val="003B18D8"/>
    <w:rsid w:val="003B1FF3"/>
    <w:rsid w:val="003B32A4"/>
    <w:rsid w:val="003B3703"/>
    <w:rsid w:val="003B371C"/>
    <w:rsid w:val="003B3C51"/>
    <w:rsid w:val="003B43DA"/>
    <w:rsid w:val="003B58B3"/>
    <w:rsid w:val="003B68E5"/>
    <w:rsid w:val="003B75F4"/>
    <w:rsid w:val="003B78DD"/>
    <w:rsid w:val="003B7E02"/>
    <w:rsid w:val="003C0787"/>
    <w:rsid w:val="003C0F2E"/>
    <w:rsid w:val="003C14E8"/>
    <w:rsid w:val="003C22EA"/>
    <w:rsid w:val="003C2BF2"/>
    <w:rsid w:val="003C33FA"/>
    <w:rsid w:val="003C346A"/>
    <w:rsid w:val="003C441A"/>
    <w:rsid w:val="003C4C15"/>
    <w:rsid w:val="003C5BC4"/>
    <w:rsid w:val="003C63B0"/>
    <w:rsid w:val="003C7F06"/>
    <w:rsid w:val="003D1CA0"/>
    <w:rsid w:val="003D2BFA"/>
    <w:rsid w:val="003D4924"/>
    <w:rsid w:val="003D5036"/>
    <w:rsid w:val="003D5BD8"/>
    <w:rsid w:val="003D6D73"/>
    <w:rsid w:val="003E3A4E"/>
    <w:rsid w:val="003E64AD"/>
    <w:rsid w:val="003E6A1A"/>
    <w:rsid w:val="003E78D8"/>
    <w:rsid w:val="003F0386"/>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437"/>
    <w:rsid w:val="004019AF"/>
    <w:rsid w:val="00401DAE"/>
    <w:rsid w:val="004039E6"/>
    <w:rsid w:val="00403B47"/>
    <w:rsid w:val="00404231"/>
    <w:rsid w:val="00404F54"/>
    <w:rsid w:val="00405161"/>
    <w:rsid w:val="00405F2A"/>
    <w:rsid w:val="00406D95"/>
    <w:rsid w:val="00406E26"/>
    <w:rsid w:val="004076AA"/>
    <w:rsid w:val="004108C6"/>
    <w:rsid w:val="0041115D"/>
    <w:rsid w:val="00412123"/>
    <w:rsid w:val="00412B29"/>
    <w:rsid w:val="0041310B"/>
    <w:rsid w:val="00413EE3"/>
    <w:rsid w:val="00414C21"/>
    <w:rsid w:val="0041544F"/>
    <w:rsid w:val="00415D2A"/>
    <w:rsid w:val="00416E76"/>
    <w:rsid w:val="004177BA"/>
    <w:rsid w:val="00420173"/>
    <w:rsid w:val="00423DDC"/>
    <w:rsid w:val="00424626"/>
    <w:rsid w:val="00424B61"/>
    <w:rsid w:val="0042748A"/>
    <w:rsid w:val="00430782"/>
    <w:rsid w:val="0043079F"/>
    <w:rsid w:val="0043137F"/>
    <w:rsid w:val="00433471"/>
    <w:rsid w:val="00433652"/>
    <w:rsid w:val="00433BE4"/>
    <w:rsid w:val="0043599D"/>
    <w:rsid w:val="00437596"/>
    <w:rsid w:val="00437DB0"/>
    <w:rsid w:val="004401BC"/>
    <w:rsid w:val="00440261"/>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2864"/>
    <w:rsid w:val="004536CD"/>
    <w:rsid w:val="00453F07"/>
    <w:rsid w:val="004578C2"/>
    <w:rsid w:val="0046076F"/>
    <w:rsid w:val="004607F9"/>
    <w:rsid w:val="00460B4E"/>
    <w:rsid w:val="00461953"/>
    <w:rsid w:val="004621CE"/>
    <w:rsid w:val="00462361"/>
    <w:rsid w:val="0046420D"/>
    <w:rsid w:val="00464EF0"/>
    <w:rsid w:val="00465E05"/>
    <w:rsid w:val="004662A6"/>
    <w:rsid w:val="0046668E"/>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428"/>
    <w:rsid w:val="004757E5"/>
    <w:rsid w:val="0047591A"/>
    <w:rsid w:val="00475BE5"/>
    <w:rsid w:val="00475D15"/>
    <w:rsid w:val="00476483"/>
    <w:rsid w:val="00476CA5"/>
    <w:rsid w:val="00482C17"/>
    <w:rsid w:val="00483906"/>
    <w:rsid w:val="00483F55"/>
    <w:rsid w:val="00484D50"/>
    <w:rsid w:val="004852A1"/>
    <w:rsid w:val="0048567C"/>
    <w:rsid w:val="00485CB9"/>
    <w:rsid w:val="00485E40"/>
    <w:rsid w:val="00486547"/>
    <w:rsid w:val="00486717"/>
    <w:rsid w:val="00486CB4"/>
    <w:rsid w:val="0049010B"/>
    <w:rsid w:val="00491AD7"/>
    <w:rsid w:val="00491BE7"/>
    <w:rsid w:val="00492B6B"/>
    <w:rsid w:val="00492FDF"/>
    <w:rsid w:val="0049354F"/>
    <w:rsid w:val="004936E8"/>
    <w:rsid w:val="00494303"/>
    <w:rsid w:val="004952E5"/>
    <w:rsid w:val="00496725"/>
    <w:rsid w:val="00496726"/>
    <w:rsid w:val="004979DA"/>
    <w:rsid w:val="004A10B9"/>
    <w:rsid w:val="004A1DA3"/>
    <w:rsid w:val="004A2F50"/>
    <w:rsid w:val="004A52E7"/>
    <w:rsid w:val="004A59D0"/>
    <w:rsid w:val="004A649A"/>
    <w:rsid w:val="004B09A9"/>
    <w:rsid w:val="004B15C4"/>
    <w:rsid w:val="004B1A14"/>
    <w:rsid w:val="004B1FC0"/>
    <w:rsid w:val="004B2CA5"/>
    <w:rsid w:val="004B5340"/>
    <w:rsid w:val="004B5A05"/>
    <w:rsid w:val="004B6C56"/>
    <w:rsid w:val="004B7928"/>
    <w:rsid w:val="004B7F1A"/>
    <w:rsid w:val="004C0533"/>
    <w:rsid w:val="004C12E8"/>
    <w:rsid w:val="004C1E34"/>
    <w:rsid w:val="004C371C"/>
    <w:rsid w:val="004C3F3A"/>
    <w:rsid w:val="004C5B32"/>
    <w:rsid w:val="004C620D"/>
    <w:rsid w:val="004C625B"/>
    <w:rsid w:val="004C70A0"/>
    <w:rsid w:val="004D0A5A"/>
    <w:rsid w:val="004D16F9"/>
    <w:rsid w:val="004D2FF7"/>
    <w:rsid w:val="004D301B"/>
    <w:rsid w:val="004D3115"/>
    <w:rsid w:val="004D3A23"/>
    <w:rsid w:val="004D3D9D"/>
    <w:rsid w:val="004D4534"/>
    <w:rsid w:val="004D5C23"/>
    <w:rsid w:val="004D61F1"/>
    <w:rsid w:val="004D6562"/>
    <w:rsid w:val="004D74C5"/>
    <w:rsid w:val="004E1178"/>
    <w:rsid w:val="004E4B21"/>
    <w:rsid w:val="004E699E"/>
    <w:rsid w:val="004E736F"/>
    <w:rsid w:val="004E789E"/>
    <w:rsid w:val="004F0829"/>
    <w:rsid w:val="004F0B28"/>
    <w:rsid w:val="004F2A4D"/>
    <w:rsid w:val="004F35FD"/>
    <w:rsid w:val="004F3A87"/>
    <w:rsid w:val="004F4D8E"/>
    <w:rsid w:val="004F5016"/>
    <w:rsid w:val="00500416"/>
    <w:rsid w:val="00500D53"/>
    <w:rsid w:val="00501DA8"/>
    <w:rsid w:val="00501DC1"/>
    <w:rsid w:val="00501E93"/>
    <w:rsid w:val="00502CC8"/>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27A"/>
    <w:rsid w:val="00534896"/>
    <w:rsid w:val="00536FD9"/>
    <w:rsid w:val="005374E2"/>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33FA"/>
    <w:rsid w:val="00554DEE"/>
    <w:rsid w:val="00556753"/>
    <w:rsid w:val="0055694A"/>
    <w:rsid w:val="005569C6"/>
    <w:rsid w:val="00557E63"/>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91C"/>
    <w:rsid w:val="00584E5D"/>
    <w:rsid w:val="00586331"/>
    <w:rsid w:val="0058696E"/>
    <w:rsid w:val="00586A46"/>
    <w:rsid w:val="00586AD1"/>
    <w:rsid w:val="00586AFF"/>
    <w:rsid w:val="0059018A"/>
    <w:rsid w:val="005905BA"/>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FF0"/>
    <w:rsid w:val="005B0607"/>
    <w:rsid w:val="005B0DE1"/>
    <w:rsid w:val="005B1CB1"/>
    <w:rsid w:val="005B3294"/>
    <w:rsid w:val="005B349A"/>
    <w:rsid w:val="005B3888"/>
    <w:rsid w:val="005B456E"/>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396"/>
    <w:rsid w:val="005C5980"/>
    <w:rsid w:val="005C5B3D"/>
    <w:rsid w:val="005C64F9"/>
    <w:rsid w:val="005C6780"/>
    <w:rsid w:val="005C67E6"/>
    <w:rsid w:val="005C6E4D"/>
    <w:rsid w:val="005C6F3C"/>
    <w:rsid w:val="005C7133"/>
    <w:rsid w:val="005C7BFB"/>
    <w:rsid w:val="005D1302"/>
    <w:rsid w:val="005D2422"/>
    <w:rsid w:val="005D2A70"/>
    <w:rsid w:val="005D2CB8"/>
    <w:rsid w:val="005D3CDA"/>
    <w:rsid w:val="005D41F7"/>
    <w:rsid w:val="005D446D"/>
    <w:rsid w:val="005D5D7F"/>
    <w:rsid w:val="005D68D5"/>
    <w:rsid w:val="005D7258"/>
    <w:rsid w:val="005E1376"/>
    <w:rsid w:val="005E2E23"/>
    <w:rsid w:val="005E40D8"/>
    <w:rsid w:val="005E5423"/>
    <w:rsid w:val="005E587F"/>
    <w:rsid w:val="005E60DC"/>
    <w:rsid w:val="005E6329"/>
    <w:rsid w:val="005E6D10"/>
    <w:rsid w:val="005E767D"/>
    <w:rsid w:val="005F156F"/>
    <w:rsid w:val="005F15CD"/>
    <w:rsid w:val="005F1B3F"/>
    <w:rsid w:val="005F275F"/>
    <w:rsid w:val="005F3C6B"/>
    <w:rsid w:val="005F4C4C"/>
    <w:rsid w:val="005F643E"/>
    <w:rsid w:val="005F650D"/>
    <w:rsid w:val="005F7851"/>
    <w:rsid w:val="005F78A0"/>
    <w:rsid w:val="005F78F7"/>
    <w:rsid w:val="00600342"/>
    <w:rsid w:val="00602024"/>
    <w:rsid w:val="0060225D"/>
    <w:rsid w:val="00603A13"/>
    <w:rsid w:val="00604100"/>
    <w:rsid w:val="006044DC"/>
    <w:rsid w:val="00604F70"/>
    <w:rsid w:val="00605205"/>
    <w:rsid w:val="0060621D"/>
    <w:rsid w:val="00606C5A"/>
    <w:rsid w:val="006071FC"/>
    <w:rsid w:val="00610AC0"/>
    <w:rsid w:val="0061178D"/>
    <w:rsid w:val="00612547"/>
    <w:rsid w:val="00613223"/>
    <w:rsid w:val="00615228"/>
    <w:rsid w:val="00615CE6"/>
    <w:rsid w:val="0061706B"/>
    <w:rsid w:val="00617ACE"/>
    <w:rsid w:val="00617B87"/>
    <w:rsid w:val="00617D09"/>
    <w:rsid w:val="00617E8C"/>
    <w:rsid w:val="00620684"/>
    <w:rsid w:val="00621917"/>
    <w:rsid w:val="006221C2"/>
    <w:rsid w:val="00623B17"/>
    <w:rsid w:val="00623D2F"/>
    <w:rsid w:val="00625107"/>
    <w:rsid w:val="00626EF6"/>
    <w:rsid w:val="00626F68"/>
    <w:rsid w:val="006276AB"/>
    <w:rsid w:val="00630081"/>
    <w:rsid w:val="00632A2B"/>
    <w:rsid w:val="00634980"/>
    <w:rsid w:val="00635301"/>
    <w:rsid w:val="00635FEC"/>
    <w:rsid w:val="006366F0"/>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E40"/>
    <w:rsid w:val="00650603"/>
    <w:rsid w:val="006506BA"/>
    <w:rsid w:val="00650768"/>
    <w:rsid w:val="00650EA2"/>
    <w:rsid w:val="00651150"/>
    <w:rsid w:val="00651209"/>
    <w:rsid w:val="006536A3"/>
    <w:rsid w:val="00653914"/>
    <w:rsid w:val="00654499"/>
    <w:rsid w:val="00654530"/>
    <w:rsid w:val="00654FED"/>
    <w:rsid w:val="006575D5"/>
    <w:rsid w:val="00657846"/>
    <w:rsid w:val="0066140D"/>
    <w:rsid w:val="00661AD1"/>
    <w:rsid w:val="0066226A"/>
    <w:rsid w:val="00662558"/>
    <w:rsid w:val="00662636"/>
    <w:rsid w:val="00662F30"/>
    <w:rsid w:val="006631E9"/>
    <w:rsid w:val="00663A6A"/>
    <w:rsid w:val="00663FC5"/>
    <w:rsid w:val="00664136"/>
    <w:rsid w:val="006644E7"/>
    <w:rsid w:val="00664AF6"/>
    <w:rsid w:val="006654BB"/>
    <w:rsid w:val="00665616"/>
    <w:rsid w:val="00665722"/>
    <w:rsid w:val="00667ACA"/>
    <w:rsid w:val="00670F77"/>
    <w:rsid w:val="00671C95"/>
    <w:rsid w:val="006725B4"/>
    <w:rsid w:val="00680446"/>
    <w:rsid w:val="00680678"/>
    <w:rsid w:val="00681752"/>
    <w:rsid w:val="00681DDF"/>
    <w:rsid w:val="0068232C"/>
    <w:rsid w:val="00682729"/>
    <w:rsid w:val="00684032"/>
    <w:rsid w:val="006847D4"/>
    <w:rsid w:val="00684E17"/>
    <w:rsid w:val="00685434"/>
    <w:rsid w:val="00686A0E"/>
    <w:rsid w:val="00686F5D"/>
    <w:rsid w:val="00687000"/>
    <w:rsid w:val="006870CA"/>
    <w:rsid w:val="006905E2"/>
    <w:rsid w:val="00690CF6"/>
    <w:rsid w:val="00690FE5"/>
    <w:rsid w:val="006911BA"/>
    <w:rsid w:val="00691279"/>
    <w:rsid w:val="006913F0"/>
    <w:rsid w:val="006917A6"/>
    <w:rsid w:val="00692CE6"/>
    <w:rsid w:val="00694320"/>
    <w:rsid w:val="006956E4"/>
    <w:rsid w:val="00696C26"/>
    <w:rsid w:val="00696CA3"/>
    <w:rsid w:val="006A010A"/>
    <w:rsid w:val="006A1D8F"/>
    <w:rsid w:val="006A25E0"/>
    <w:rsid w:val="006A3787"/>
    <w:rsid w:val="006A51CE"/>
    <w:rsid w:val="006A6086"/>
    <w:rsid w:val="006B0B86"/>
    <w:rsid w:val="006B319A"/>
    <w:rsid w:val="006B332C"/>
    <w:rsid w:val="006B3989"/>
    <w:rsid w:val="006B3F28"/>
    <w:rsid w:val="006B44AF"/>
    <w:rsid w:val="006B46B5"/>
    <w:rsid w:val="006B4AB0"/>
    <w:rsid w:val="006B4E70"/>
    <w:rsid w:val="006B6938"/>
    <w:rsid w:val="006B7A28"/>
    <w:rsid w:val="006B7F62"/>
    <w:rsid w:val="006C10FC"/>
    <w:rsid w:val="006C15C6"/>
    <w:rsid w:val="006C171B"/>
    <w:rsid w:val="006C1AB3"/>
    <w:rsid w:val="006C2698"/>
    <w:rsid w:val="006C28B7"/>
    <w:rsid w:val="006C3EDA"/>
    <w:rsid w:val="006C4E5E"/>
    <w:rsid w:val="006C5511"/>
    <w:rsid w:val="006C6190"/>
    <w:rsid w:val="006C6284"/>
    <w:rsid w:val="006C6CB7"/>
    <w:rsid w:val="006C7E2F"/>
    <w:rsid w:val="006D05AE"/>
    <w:rsid w:val="006D0C94"/>
    <w:rsid w:val="006D1143"/>
    <w:rsid w:val="006D1901"/>
    <w:rsid w:val="006D1FEC"/>
    <w:rsid w:val="006D26F1"/>
    <w:rsid w:val="006D28A3"/>
    <w:rsid w:val="006D31F2"/>
    <w:rsid w:val="006D3E73"/>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44FC"/>
    <w:rsid w:val="006E546D"/>
    <w:rsid w:val="006E54EB"/>
    <w:rsid w:val="006E58A7"/>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58CC"/>
    <w:rsid w:val="00716A2A"/>
    <w:rsid w:val="00716A67"/>
    <w:rsid w:val="007179C4"/>
    <w:rsid w:val="00721E71"/>
    <w:rsid w:val="00722251"/>
    <w:rsid w:val="0072251B"/>
    <w:rsid w:val="007230B8"/>
    <w:rsid w:val="00723B35"/>
    <w:rsid w:val="00724DA9"/>
    <w:rsid w:val="00725FC6"/>
    <w:rsid w:val="00726A00"/>
    <w:rsid w:val="00727132"/>
    <w:rsid w:val="00727855"/>
    <w:rsid w:val="00727EB0"/>
    <w:rsid w:val="0073221C"/>
    <w:rsid w:val="007325A7"/>
    <w:rsid w:val="00732823"/>
    <w:rsid w:val="0073357C"/>
    <w:rsid w:val="00736403"/>
    <w:rsid w:val="00736A73"/>
    <w:rsid w:val="00740697"/>
    <w:rsid w:val="0074098A"/>
    <w:rsid w:val="0074177A"/>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430E"/>
    <w:rsid w:val="00774C7D"/>
    <w:rsid w:val="0077531F"/>
    <w:rsid w:val="00776222"/>
    <w:rsid w:val="00776F72"/>
    <w:rsid w:val="007773CC"/>
    <w:rsid w:val="00777A91"/>
    <w:rsid w:val="00780318"/>
    <w:rsid w:val="007812A1"/>
    <w:rsid w:val="00781910"/>
    <w:rsid w:val="00782837"/>
    <w:rsid w:val="00784112"/>
    <w:rsid w:val="007843EC"/>
    <w:rsid w:val="00785D4C"/>
    <w:rsid w:val="007878F1"/>
    <w:rsid w:val="00787AA7"/>
    <w:rsid w:val="007907CE"/>
    <w:rsid w:val="007916B1"/>
    <w:rsid w:val="007916E9"/>
    <w:rsid w:val="00791DF6"/>
    <w:rsid w:val="00792FF6"/>
    <w:rsid w:val="0079304B"/>
    <w:rsid w:val="00794029"/>
    <w:rsid w:val="007946D1"/>
    <w:rsid w:val="00794F2D"/>
    <w:rsid w:val="00795523"/>
    <w:rsid w:val="0079563C"/>
    <w:rsid w:val="00795718"/>
    <w:rsid w:val="0079578A"/>
    <w:rsid w:val="007957BD"/>
    <w:rsid w:val="00797195"/>
    <w:rsid w:val="007A0DFD"/>
    <w:rsid w:val="007A2CBE"/>
    <w:rsid w:val="007A43CD"/>
    <w:rsid w:val="007A4560"/>
    <w:rsid w:val="007A5AC7"/>
    <w:rsid w:val="007A6A02"/>
    <w:rsid w:val="007A75F4"/>
    <w:rsid w:val="007B0090"/>
    <w:rsid w:val="007B02CD"/>
    <w:rsid w:val="007B1344"/>
    <w:rsid w:val="007B2BBA"/>
    <w:rsid w:val="007B3031"/>
    <w:rsid w:val="007B312A"/>
    <w:rsid w:val="007B4488"/>
    <w:rsid w:val="007B47F1"/>
    <w:rsid w:val="007B4E12"/>
    <w:rsid w:val="007B65E8"/>
    <w:rsid w:val="007B67DD"/>
    <w:rsid w:val="007B6D4B"/>
    <w:rsid w:val="007B6D80"/>
    <w:rsid w:val="007C1BE7"/>
    <w:rsid w:val="007C1EA2"/>
    <w:rsid w:val="007C2813"/>
    <w:rsid w:val="007C29AC"/>
    <w:rsid w:val="007C2B70"/>
    <w:rsid w:val="007C34A9"/>
    <w:rsid w:val="007C3B25"/>
    <w:rsid w:val="007C4220"/>
    <w:rsid w:val="007C4E49"/>
    <w:rsid w:val="007C52A3"/>
    <w:rsid w:val="007C5E91"/>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27C2"/>
    <w:rsid w:val="007E2994"/>
    <w:rsid w:val="007E4515"/>
    <w:rsid w:val="007E5B59"/>
    <w:rsid w:val="007E5C00"/>
    <w:rsid w:val="007E6A61"/>
    <w:rsid w:val="007E7672"/>
    <w:rsid w:val="007E7AA0"/>
    <w:rsid w:val="007F1238"/>
    <w:rsid w:val="007F2154"/>
    <w:rsid w:val="007F2DA8"/>
    <w:rsid w:val="007F4315"/>
    <w:rsid w:val="007F4EB0"/>
    <w:rsid w:val="007F4EF0"/>
    <w:rsid w:val="007F531D"/>
    <w:rsid w:val="007F7186"/>
    <w:rsid w:val="007F7CD1"/>
    <w:rsid w:val="008008DF"/>
    <w:rsid w:val="008025D1"/>
    <w:rsid w:val="008030A9"/>
    <w:rsid w:val="008054EE"/>
    <w:rsid w:val="00806152"/>
    <w:rsid w:val="008075AF"/>
    <w:rsid w:val="0080775B"/>
    <w:rsid w:val="00807D28"/>
    <w:rsid w:val="00810095"/>
    <w:rsid w:val="00811042"/>
    <w:rsid w:val="0081291E"/>
    <w:rsid w:val="008130B3"/>
    <w:rsid w:val="00813A9C"/>
    <w:rsid w:val="00814EF4"/>
    <w:rsid w:val="0081517F"/>
    <w:rsid w:val="00815B2F"/>
    <w:rsid w:val="00817850"/>
    <w:rsid w:val="008200F0"/>
    <w:rsid w:val="0082027D"/>
    <w:rsid w:val="00820B8E"/>
    <w:rsid w:val="00821CCB"/>
    <w:rsid w:val="008227F3"/>
    <w:rsid w:val="00823563"/>
    <w:rsid w:val="00823B9E"/>
    <w:rsid w:val="00823C3A"/>
    <w:rsid w:val="00824BE3"/>
    <w:rsid w:val="00824E92"/>
    <w:rsid w:val="00827053"/>
    <w:rsid w:val="00827868"/>
    <w:rsid w:val="0082798C"/>
    <w:rsid w:val="00827B33"/>
    <w:rsid w:val="00827E61"/>
    <w:rsid w:val="00830FE2"/>
    <w:rsid w:val="00831084"/>
    <w:rsid w:val="00831107"/>
    <w:rsid w:val="008314C3"/>
    <w:rsid w:val="00831E4A"/>
    <w:rsid w:val="00831EE6"/>
    <w:rsid w:val="00831F55"/>
    <w:rsid w:val="00832B8C"/>
    <w:rsid w:val="00833620"/>
    <w:rsid w:val="00833EEA"/>
    <w:rsid w:val="00834DE8"/>
    <w:rsid w:val="00835519"/>
    <w:rsid w:val="00836503"/>
    <w:rsid w:val="00837142"/>
    <w:rsid w:val="00837A69"/>
    <w:rsid w:val="00837BD0"/>
    <w:rsid w:val="00840985"/>
    <w:rsid w:val="00840AED"/>
    <w:rsid w:val="00840FAC"/>
    <w:rsid w:val="00841397"/>
    <w:rsid w:val="008416BF"/>
    <w:rsid w:val="00841743"/>
    <w:rsid w:val="00841DBE"/>
    <w:rsid w:val="008422CF"/>
    <w:rsid w:val="00842627"/>
    <w:rsid w:val="00842D5F"/>
    <w:rsid w:val="008432AF"/>
    <w:rsid w:val="00843889"/>
    <w:rsid w:val="00843C10"/>
    <w:rsid w:val="00843CD0"/>
    <w:rsid w:val="00843F29"/>
    <w:rsid w:val="0084761F"/>
    <w:rsid w:val="0085051F"/>
    <w:rsid w:val="00850667"/>
    <w:rsid w:val="00850C30"/>
    <w:rsid w:val="00851151"/>
    <w:rsid w:val="0085122B"/>
    <w:rsid w:val="0085131F"/>
    <w:rsid w:val="00852733"/>
    <w:rsid w:val="00852FBE"/>
    <w:rsid w:val="0085399B"/>
    <w:rsid w:val="00854158"/>
    <w:rsid w:val="00854195"/>
    <w:rsid w:val="00854918"/>
    <w:rsid w:val="00855467"/>
    <w:rsid w:val="0085636B"/>
    <w:rsid w:val="00856A74"/>
    <w:rsid w:val="00856B5A"/>
    <w:rsid w:val="00857B92"/>
    <w:rsid w:val="00860BDB"/>
    <w:rsid w:val="00860CFF"/>
    <w:rsid w:val="00861ACF"/>
    <w:rsid w:val="00863128"/>
    <w:rsid w:val="00863A35"/>
    <w:rsid w:val="00863A6A"/>
    <w:rsid w:val="008654CE"/>
    <w:rsid w:val="00865E7F"/>
    <w:rsid w:val="00866072"/>
    <w:rsid w:val="008667C5"/>
    <w:rsid w:val="00866E22"/>
    <w:rsid w:val="0086703D"/>
    <w:rsid w:val="00867CD1"/>
    <w:rsid w:val="00871737"/>
    <w:rsid w:val="0087382D"/>
    <w:rsid w:val="0087422C"/>
    <w:rsid w:val="00874C1B"/>
    <w:rsid w:val="00875320"/>
    <w:rsid w:val="00877C3F"/>
    <w:rsid w:val="0088032E"/>
    <w:rsid w:val="008803DB"/>
    <w:rsid w:val="008813CE"/>
    <w:rsid w:val="00881EA9"/>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EF3"/>
    <w:rsid w:val="008951AF"/>
    <w:rsid w:val="00895914"/>
    <w:rsid w:val="00897501"/>
    <w:rsid w:val="00897605"/>
    <w:rsid w:val="00897792"/>
    <w:rsid w:val="008A08D7"/>
    <w:rsid w:val="008A1771"/>
    <w:rsid w:val="008A2108"/>
    <w:rsid w:val="008A22F5"/>
    <w:rsid w:val="008A3693"/>
    <w:rsid w:val="008A459C"/>
    <w:rsid w:val="008A4BB5"/>
    <w:rsid w:val="008A4CE9"/>
    <w:rsid w:val="008A50E7"/>
    <w:rsid w:val="008A5A62"/>
    <w:rsid w:val="008A5B41"/>
    <w:rsid w:val="008A6E94"/>
    <w:rsid w:val="008A7757"/>
    <w:rsid w:val="008A7C0E"/>
    <w:rsid w:val="008B01C9"/>
    <w:rsid w:val="008B21A6"/>
    <w:rsid w:val="008B3122"/>
    <w:rsid w:val="008B430B"/>
    <w:rsid w:val="008B4AA8"/>
    <w:rsid w:val="008B64B6"/>
    <w:rsid w:val="008B6938"/>
    <w:rsid w:val="008B6E6B"/>
    <w:rsid w:val="008B71D2"/>
    <w:rsid w:val="008B7730"/>
    <w:rsid w:val="008B78B0"/>
    <w:rsid w:val="008B7CBB"/>
    <w:rsid w:val="008C1322"/>
    <w:rsid w:val="008C19DD"/>
    <w:rsid w:val="008C1D4E"/>
    <w:rsid w:val="008C2B74"/>
    <w:rsid w:val="008C356B"/>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DF9"/>
    <w:rsid w:val="008D6EB9"/>
    <w:rsid w:val="008D7941"/>
    <w:rsid w:val="008E05EE"/>
    <w:rsid w:val="008E0A03"/>
    <w:rsid w:val="008E1DEB"/>
    <w:rsid w:val="008E24C4"/>
    <w:rsid w:val="008E382A"/>
    <w:rsid w:val="008E7024"/>
    <w:rsid w:val="008E778B"/>
    <w:rsid w:val="008E79EC"/>
    <w:rsid w:val="008F0E2C"/>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746E"/>
    <w:rsid w:val="009116E7"/>
    <w:rsid w:val="009117F6"/>
    <w:rsid w:val="00911E67"/>
    <w:rsid w:val="009124E0"/>
    <w:rsid w:val="00913348"/>
    <w:rsid w:val="0091408D"/>
    <w:rsid w:val="009143F3"/>
    <w:rsid w:val="00915185"/>
    <w:rsid w:val="00916D1E"/>
    <w:rsid w:val="009173B3"/>
    <w:rsid w:val="00917C1A"/>
    <w:rsid w:val="00917F10"/>
    <w:rsid w:val="00921231"/>
    <w:rsid w:val="00921CB3"/>
    <w:rsid w:val="009222C2"/>
    <w:rsid w:val="00922B8E"/>
    <w:rsid w:val="00922F6D"/>
    <w:rsid w:val="00923686"/>
    <w:rsid w:val="00923988"/>
    <w:rsid w:val="00924AF5"/>
    <w:rsid w:val="00924BF6"/>
    <w:rsid w:val="00924CB8"/>
    <w:rsid w:val="009252E0"/>
    <w:rsid w:val="009267EA"/>
    <w:rsid w:val="00927819"/>
    <w:rsid w:val="00927E1C"/>
    <w:rsid w:val="009304F3"/>
    <w:rsid w:val="0093097D"/>
    <w:rsid w:val="00930AD9"/>
    <w:rsid w:val="009358C4"/>
    <w:rsid w:val="00935B3A"/>
    <w:rsid w:val="009367D1"/>
    <w:rsid w:val="00936FCB"/>
    <w:rsid w:val="0093774C"/>
    <w:rsid w:val="00937A8E"/>
    <w:rsid w:val="00940ABF"/>
    <w:rsid w:val="009414EB"/>
    <w:rsid w:val="00942B0A"/>
    <w:rsid w:val="009441B9"/>
    <w:rsid w:val="00944BC0"/>
    <w:rsid w:val="00944BDD"/>
    <w:rsid w:val="009462C2"/>
    <w:rsid w:val="00946CD8"/>
    <w:rsid w:val="00947A65"/>
    <w:rsid w:val="009516E6"/>
    <w:rsid w:val="00951D91"/>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6D2"/>
    <w:rsid w:val="00974DFB"/>
    <w:rsid w:val="00975CC4"/>
    <w:rsid w:val="009771CA"/>
    <w:rsid w:val="00977699"/>
    <w:rsid w:val="00980504"/>
    <w:rsid w:val="009806DE"/>
    <w:rsid w:val="00980C47"/>
    <w:rsid w:val="0098123F"/>
    <w:rsid w:val="00982C5D"/>
    <w:rsid w:val="00984D35"/>
    <w:rsid w:val="0098551C"/>
    <w:rsid w:val="00985705"/>
    <w:rsid w:val="00985901"/>
    <w:rsid w:val="0098598F"/>
    <w:rsid w:val="00985F03"/>
    <w:rsid w:val="00986939"/>
    <w:rsid w:val="009870F8"/>
    <w:rsid w:val="00990039"/>
    <w:rsid w:val="00990FDC"/>
    <w:rsid w:val="00991A88"/>
    <w:rsid w:val="009924C8"/>
    <w:rsid w:val="009943EE"/>
    <w:rsid w:val="0099482A"/>
    <w:rsid w:val="00995458"/>
    <w:rsid w:val="00995614"/>
    <w:rsid w:val="00995C2C"/>
    <w:rsid w:val="00996D18"/>
    <w:rsid w:val="00997B44"/>
    <w:rsid w:val="009A0D9C"/>
    <w:rsid w:val="009A2F11"/>
    <w:rsid w:val="009A2FD0"/>
    <w:rsid w:val="009A3098"/>
    <w:rsid w:val="009A32B5"/>
    <w:rsid w:val="009A33B7"/>
    <w:rsid w:val="009A3E35"/>
    <w:rsid w:val="009A4FC6"/>
    <w:rsid w:val="009A5DA4"/>
    <w:rsid w:val="009A5E60"/>
    <w:rsid w:val="009A5F34"/>
    <w:rsid w:val="009A6047"/>
    <w:rsid w:val="009B0819"/>
    <w:rsid w:val="009B1C19"/>
    <w:rsid w:val="009B3A91"/>
    <w:rsid w:val="009B495A"/>
    <w:rsid w:val="009B4DD3"/>
    <w:rsid w:val="009B5483"/>
    <w:rsid w:val="009B5692"/>
    <w:rsid w:val="009B5DF8"/>
    <w:rsid w:val="009B67D8"/>
    <w:rsid w:val="009B67F3"/>
    <w:rsid w:val="009B6ADB"/>
    <w:rsid w:val="009B74D5"/>
    <w:rsid w:val="009B7AE2"/>
    <w:rsid w:val="009B7CAF"/>
    <w:rsid w:val="009C07E5"/>
    <w:rsid w:val="009C09E7"/>
    <w:rsid w:val="009C1A8E"/>
    <w:rsid w:val="009C3065"/>
    <w:rsid w:val="009C34FB"/>
    <w:rsid w:val="009C38E5"/>
    <w:rsid w:val="009C395F"/>
    <w:rsid w:val="009C39BB"/>
    <w:rsid w:val="009C3DC0"/>
    <w:rsid w:val="009C4A11"/>
    <w:rsid w:val="009C5BCF"/>
    <w:rsid w:val="009C6221"/>
    <w:rsid w:val="009C78E8"/>
    <w:rsid w:val="009D25C1"/>
    <w:rsid w:val="009D2689"/>
    <w:rsid w:val="009D2C03"/>
    <w:rsid w:val="009D2F90"/>
    <w:rsid w:val="009D34C4"/>
    <w:rsid w:val="009D391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F93"/>
    <w:rsid w:val="009E725F"/>
    <w:rsid w:val="009F0FE8"/>
    <w:rsid w:val="009F13D8"/>
    <w:rsid w:val="009F19C6"/>
    <w:rsid w:val="009F1ED3"/>
    <w:rsid w:val="009F254A"/>
    <w:rsid w:val="009F2BBC"/>
    <w:rsid w:val="009F33AB"/>
    <w:rsid w:val="009F3766"/>
    <w:rsid w:val="009F5527"/>
    <w:rsid w:val="009F5EBC"/>
    <w:rsid w:val="009F6982"/>
    <w:rsid w:val="009F6B61"/>
    <w:rsid w:val="009F714C"/>
    <w:rsid w:val="009F7247"/>
    <w:rsid w:val="009F72BA"/>
    <w:rsid w:val="009F75EE"/>
    <w:rsid w:val="00A004D4"/>
    <w:rsid w:val="00A02763"/>
    <w:rsid w:val="00A0329B"/>
    <w:rsid w:val="00A03D69"/>
    <w:rsid w:val="00A0429B"/>
    <w:rsid w:val="00A04527"/>
    <w:rsid w:val="00A045F5"/>
    <w:rsid w:val="00A053C9"/>
    <w:rsid w:val="00A06672"/>
    <w:rsid w:val="00A074A6"/>
    <w:rsid w:val="00A07A3E"/>
    <w:rsid w:val="00A10660"/>
    <w:rsid w:val="00A1081F"/>
    <w:rsid w:val="00A10D53"/>
    <w:rsid w:val="00A10D67"/>
    <w:rsid w:val="00A1197E"/>
    <w:rsid w:val="00A11D71"/>
    <w:rsid w:val="00A12068"/>
    <w:rsid w:val="00A1259C"/>
    <w:rsid w:val="00A128F8"/>
    <w:rsid w:val="00A13396"/>
    <w:rsid w:val="00A134A6"/>
    <w:rsid w:val="00A13CC7"/>
    <w:rsid w:val="00A141B6"/>
    <w:rsid w:val="00A14882"/>
    <w:rsid w:val="00A15568"/>
    <w:rsid w:val="00A160B8"/>
    <w:rsid w:val="00A170B8"/>
    <w:rsid w:val="00A20385"/>
    <w:rsid w:val="00A22E0E"/>
    <w:rsid w:val="00A24BC5"/>
    <w:rsid w:val="00A26F36"/>
    <w:rsid w:val="00A27924"/>
    <w:rsid w:val="00A3294F"/>
    <w:rsid w:val="00A33DE7"/>
    <w:rsid w:val="00A344B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B76"/>
    <w:rsid w:val="00A45D33"/>
    <w:rsid w:val="00A47706"/>
    <w:rsid w:val="00A5096B"/>
    <w:rsid w:val="00A50A9A"/>
    <w:rsid w:val="00A515E6"/>
    <w:rsid w:val="00A516F2"/>
    <w:rsid w:val="00A533BC"/>
    <w:rsid w:val="00A53828"/>
    <w:rsid w:val="00A53F45"/>
    <w:rsid w:val="00A549AD"/>
    <w:rsid w:val="00A54AEB"/>
    <w:rsid w:val="00A559BB"/>
    <w:rsid w:val="00A559E6"/>
    <w:rsid w:val="00A5685B"/>
    <w:rsid w:val="00A61CAF"/>
    <w:rsid w:val="00A6248B"/>
    <w:rsid w:val="00A632E9"/>
    <w:rsid w:val="00A6496D"/>
    <w:rsid w:val="00A6602B"/>
    <w:rsid w:val="00A66389"/>
    <w:rsid w:val="00A66F36"/>
    <w:rsid w:val="00A6754F"/>
    <w:rsid w:val="00A67928"/>
    <w:rsid w:val="00A706AF"/>
    <w:rsid w:val="00A70BD5"/>
    <w:rsid w:val="00A70F09"/>
    <w:rsid w:val="00A7107F"/>
    <w:rsid w:val="00A72E81"/>
    <w:rsid w:val="00A73954"/>
    <w:rsid w:val="00A75829"/>
    <w:rsid w:val="00A75A88"/>
    <w:rsid w:val="00A75D5B"/>
    <w:rsid w:val="00A762DA"/>
    <w:rsid w:val="00A764A1"/>
    <w:rsid w:val="00A76E46"/>
    <w:rsid w:val="00A773C8"/>
    <w:rsid w:val="00A8169A"/>
    <w:rsid w:val="00A83223"/>
    <w:rsid w:val="00A8371B"/>
    <w:rsid w:val="00A83B65"/>
    <w:rsid w:val="00A8427C"/>
    <w:rsid w:val="00A85615"/>
    <w:rsid w:val="00A85C26"/>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988"/>
    <w:rsid w:val="00AA6DD9"/>
    <w:rsid w:val="00AA72F0"/>
    <w:rsid w:val="00AA7491"/>
    <w:rsid w:val="00AA7566"/>
    <w:rsid w:val="00AB279D"/>
    <w:rsid w:val="00AB379B"/>
    <w:rsid w:val="00AB396E"/>
    <w:rsid w:val="00AB4839"/>
    <w:rsid w:val="00AB4A09"/>
    <w:rsid w:val="00AB5318"/>
    <w:rsid w:val="00AB5DE2"/>
    <w:rsid w:val="00AB6D3F"/>
    <w:rsid w:val="00AB79E1"/>
    <w:rsid w:val="00AB7AAB"/>
    <w:rsid w:val="00AC0A0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211A"/>
    <w:rsid w:val="00AD27B6"/>
    <w:rsid w:val="00AD2F75"/>
    <w:rsid w:val="00AD375D"/>
    <w:rsid w:val="00AD3A3A"/>
    <w:rsid w:val="00AD4DE4"/>
    <w:rsid w:val="00AD514D"/>
    <w:rsid w:val="00AD5F9F"/>
    <w:rsid w:val="00AD6854"/>
    <w:rsid w:val="00AE0032"/>
    <w:rsid w:val="00AE027D"/>
    <w:rsid w:val="00AE087D"/>
    <w:rsid w:val="00AE0F11"/>
    <w:rsid w:val="00AE169E"/>
    <w:rsid w:val="00AE1DAD"/>
    <w:rsid w:val="00AE2612"/>
    <w:rsid w:val="00AE3781"/>
    <w:rsid w:val="00AE5DA3"/>
    <w:rsid w:val="00AE77EE"/>
    <w:rsid w:val="00AF00A7"/>
    <w:rsid w:val="00AF06C1"/>
    <w:rsid w:val="00AF0BBD"/>
    <w:rsid w:val="00AF2311"/>
    <w:rsid w:val="00AF2B08"/>
    <w:rsid w:val="00AF3413"/>
    <w:rsid w:val="00AF377A"/>
    <w:rsid w:val="00AF3870"/>
    <w:rsid w:val="00AF3BD7"/>
    <w:rsid w:val="00AF3FB7"/>
    <w:rsid w:val="00AF4865"/>
    <w:rsid w:val="00AF5BD5"/>
    <w:rsid w:val="00B00C55"/>
    <w:rsid w:val="00B039AB"/>
    <w:rsid w:val="00B057A7"/>
    <w:rsid w:val="00B068CA"/>
    <w:rsid w:val="00B06FD0"/>
    <w:rsid w:val="00B1011C"/>
    <w:rsid w:val="00B132C0"/>
    <w:rsid w:val="00B1543C"/>
    <w:rsid w:val="00B157C0"/>
    <w:rsid w:val="00B15C49"/>
    <w:rsid w:val="00B16263"/>
    <w:rsid w:val="00B174DA"/>
    <w:rsid w:val="00B17E4C"/>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E08"/>
    <w:rsid w:val="00B37DBE"/>
    <w:rsid w:val="00B40718"/>
    <w:rsid w:val="00B40A53"/>
    <w:rsid w:val="00B40E0F"/>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525"/>
    <w:rsid w:val="00B51ABC"/>
    <w:rsid w:val="00B53323"/>
    <w:rsid w:val="00B53495"/>
    <w:rsid w:val="00B53E27"/>
    <w:rsid w:val="00B55AF8"/>
    <w:rsid w:val="00B61707"/>
    <w:rsid w:val="00B623C2"/>
    <w:rsid w:val="00B62813"/>
    <w:rsid w:val="00B62C10"/>
    <w:rsid w:val="00B632F2"/>
    <w:rsid w:val="00B635D2"/>
    <w:rsid w:val="00B63A3D"/>
    <w:rsid w:val="00B66074"/>
    <w:rsid w:val="00B674EF"/>
    <w:rsid w:val="00B7036E"/>
    <w:rsid w:val="00B710F7"/>
    <w:rsid w:val="00B71E99"/>
    <w:rsid w:val="00B722C4"/>
    <w:rsid w:val="00B7396C"/>
    <w:rsid w:val="00B73AB2"/>
    <w:rsid w:val="00B7433A"/>
    <w:rsid w:val="00B75725"/>
    <w:rsid w:val="00B75B82"/>
    <w:rsid w:val="00B761D8"/>
    <w:rsid w:val="00B76A67"/>
    <w:rsid w:val="00B77E78"/>
    <w:rsid w:val="00B8035E"/>
    <w:rsid w:val="00B80D07"/>
    <w:rsid w:val="00B80E2C"/>
    <w:rsid w:val="00B82409"/>
    <w:rsid w:val="00B82936"/>
    <w:rsid w:val="00B832C8"/>
    <w:rsid w:val="00B83C2B"/>
    <w:rsid w:val="00B84AE9"/>
    <w:rsid w:val="00B84BD0"/>
    <w:rsid w:val="00B84D8F"/>
    <w:rsid w:val="00B85354"/>
    <w:rsid w:val="00B858E1"/>
    <w:rsid w:val="00B91963"/>
    <w:rsid w:val="00B91D15"/>
    <w:rsid w:val="00B92EB3"/>
    <w:rsid w:val="00B93262"/>
    <w:rsid w:val="00B934C8"/>
    <w:rsid w:val="00B956FF"/>
    <w:rsid w:val="00BA1070"/>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548A"/>
    <w:rsid w:val="00BB5F0D"/>
    <w:rsid w:val="00BB6622"/>
    <w:rsid w:val="00BB72F1"/>
    <w:rsid w:val="00BC08DB"/>
    <w:rsid w:val="00BC1734"/>
    <w:rsid w:val="00BC254D"/>
    <w:rsid w:val="00BC2AE5"/>
    <w:rsid w:val="00BC354F"/>
    <w:rsid w:val="00BC39B3"/>
    <w:rsid w:val="00BC3CD2"/>
    <w:rsid w:val="00BC493D"/>
    <w:rsid w:val="00BC597B"/>
    <w:rsid w:val="00BC5BD3"/>
    <w:rsid w:val="00BC6D5E"/>
    <w:rsid w:val="00BD076B"/>
    <w:rsid w:val="00BD08A3"/>
    <w:rsid w:val="00BD1943"/>
    <w:rsid w:val="00BD1D1D"/>
    <w:rsid w:val="00BD22CC"/>
    <w:rsid w:val="00BD3503"/>
    <w:rsid w:val="00BD4108"/>
    <w:rsid w:val="00BD478C"/>
    <w:rsid w:val="00BD49F8"/>
    <w:rsid w:val="00BD6E20"/>
    <w:rsid w:val="00BD72DD"/>
    <w:rsid w:val="00BD7B17"/>
    <w:rsid w:val="00BD7B3E"/>
    <w:rsid w:val="00BD7D7A"/>
    <w:rsid w:val="00BE0A27"/>
    <w:rsid w:val="00BE0C27"/>
    <w:rsid w:val="00BE1299"/>
    <w:rsid w:val="00BE15E6"/>
    <w:rsid w:val="00BE1D04"/>
    <w:rsid w:val="00BE3916"/>
    <w:rsid w:val="00BE460B"/>
    <w:rsid w:val="00BE4F25"/>
    <w:rsid w:val="00BE55A9"/>
    <w:rsid w:val="00BE57EB"/>
    <w:rsid w:val="00BE5B64"/>
    <w:rsid w:val="00BE5F51"/>
    <w:rsid w:val="00BE6271"/>
    <w:rsid w:val="00BE6CC0"/>
    <w:rsid w:val="00BE70F6"/>
    <w:rsid w:val="00BE74E6"/>
    <w:rsid w:val="00BE7E11"/>
    <w:rsid w:val="00BF1011"/>
    <w:rsid w:val="00BF1C9F"/>
    <w:rsid w:val="00BF2BFF"/>
    <w:rsid w:val="00BF39A3"/>
    <w:rsid w:val="00BF3EA3"/>
    <w:rsid w:val="00BF4F26"/>
    <w:rsid w:val="00BF704E"/>
    <w:rsid w:val="00BF72D4"/>
    <w:rsid w:val="00BF74FD"/>
    <w:rsid w:val="00BF7737"/>
    <w:rsid w:val="00BF7743"/>
    <w:rsid w:val="00BF7A41"/>
    <w:rsid w:val="00C00BEC"/>
    <w:rsid w:val="00C010B4"/>
    <w:rsid w:val="00C020E8"/>
    <w:rsid w:val="00C02544"/>
    <w:rsid w:val="00C02908"/>
    <w:rsid w:val="00C02A2F"/>
    <w:rsid w:val="00C032E5"/>
    <w:rsid w:val="00C036B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566C"/>
    <w:rsid w:val="00C25EA6"/>
    <w:rsid w:val="00C26B2C"/>
    <w:rsid w:val="00C27147"/>
    <w:rsid w:val="00C3014D"/>
    <w:rsid w:val="00C30FC5"/>
    <w:rsid w:val="00C310D8"/>
    <w:rsid w:val="00C322FD"/>
    <w:rsid w:val="00C32CBF"/>
    <w:rsid w:val="00C3429E"/>
    <w:rsid w:val="00C35F6F"/>
    <w:rsid w:val="00C40222"/>
    <w:rsid w:val="00C41B71"/>
    <w:rsid w:val="00C428D1"/>
    <w:rsid w:val="00C42C7B"/>
    <w:rsid w:val="00C4304C"/>
    <w:rsid w:val="00C4489A"/>
    <w:rsid w:val="00C44B8B"/>
    <w:rsid w:val="00C456EB"/>
    <w:rsid w:val="00C464B6"/>
    <w:rsid w:val="00C51689"/>
    <w:rsid w:val="00C5170B"/>
    <w:rsid w:val="00C51D14"/>
    <w:rsid w:val="00C52A62"/>
    <w:rsid w:val="00C53484"/>
    <w:rsid w:val="00C534E2"/>
    <w:rsid w:val="00C53533"/>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63B7"/>
    <w:rsid w:val="00C864AC"/>
    <w:rsid w:val="00C869D0"/>
    <w:rsid w:val="00C91216"/>
    <w:rsid w:val="00C91447"/>
    <w:rsid w:val="00C91935"/>
    <w:rsid w:val="00C9204F"/>
    <w:rsid w:val="00C92DC7"/>
    <w:rsid w:val="00C92E77"/>
    <w:rsid w:val="00C931BB"/>
    <w:rsid w:val="00C9354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202A"/>
    <w:rsid w:val="00CA24A3"/>
    <w:rsid w:val="00CA2EE3"/>
    <w:rsid w:val="00CA33C5"/>
    <w:rsid w:val="00CA3A12"/>
    <w:rsid w:val="00CA41BF"/>
    <w:rsid w:val="00CA5DA3"/>
    <w:rsid w:val="00CA5E12"/>
    <w:rsid w:val="00CA6DC3"/>
    <w:rsid w:val="00CA74E5"/>
    <w:rsid w:val="00CA78C1"/>
    <w:rsid w:val="00CA7ABB"/>
    <w:rsid w:val="00CB0459"/>
    <w:rsid w:val="00CB04A8"/>
    <w:rsid w:val="00CB05C0"/>
    <w:rsid w:val="00CB208B"/>
    <w:rsid w:val="00CB24CB"/>
    <w:rsid w:val="00CB25C5"/>
    <w:rsid w:val="00CB2891"/>
    <w:rsid w:val="00CB354E"/>
    <w:rsid w:val="00CB5856"/>
    <w:rsid w:val="00CB5CB3"/>
    <w:rsid w:val="00CB625A"/>
    <w:rsid w:val="00CB6D3D"/>
    <w:rsid w:val="00CB6D7C"/>
    <w:rsid w:val="00CB71A9"/>
    <w:rsid w:val="00CB7343"/>
    <w:rsid w:val="00CB7981"/>
    <w:rsid w:val="00CB7BEF"/>
    <w:rsid w:val="00CC1DEB"/>
    <w:rsid w:val="00CC3164"/>
    <w:rsid w:val="00CC32AD"/>
    <w:rsid w:val="00CC5522"/>
    <w:rsid w:val="00CC5D4B"/>
    <w:rsid w:val="00CC6313"/>
    <w:rsid w:val="00CD029D"/>
    <w:rsid w:val="00CD041E"/>
    <w:rsid w:val="00CD13D5"/>
    <w:rsid w:val="00CD33DE"/>
    <w:rsid w:val="00CD38A4"/>
    <w:rsid w:val="00CD43CB"/>
    <w:rsid w:val="00CD49E4"/>
    <w:rsid w:val="00CD549C"/>
    <w:rsid w:val="00CD5E48"/>
    <w:rsid w:val="00CE09D6"/>
    <w:rsid w:val="00CE0BAC"/>
    <w:rsid w:val="00CE0BDB"/>
    <w:rsid w:val="00CE12D7"/>
    <w:rsid w:val="00CE2755"/>
    <w:rsid w:val="00CE27EE"/>
    <w:rsid w:val="00CE2A80"/>
    <w:rsid w:val="00CE2E48"/>
    <w:rsid w:val="00CE3321"/>
    <w:rsid w:val="00CE33C6"/>
    <w:rsid w:val="00CE42A7"/>
    <w:rsid w:val="00CE5705"/>
    <w:rsid w:val="00CE5E82"/>
    <w:rsid w:val="00CE7585"/>
    <w:rsid w:val="00CE7696"/>
    <w:rsid w:val="00CF0A87"/>
    <w:rsid w:val="00CF10B8"/>
    <w:rsid w:val="00CF1EF5"/>
    <w:rsid w:val="00CF2E18"/>
    <w:rsid w:val="00CF2E4C"/>
    <w:rsid w:val="00CF3066"/>
    <w:rsid w:val="00CF3897"/>
    <w:rsid w:val="00CF3BED"/>
    <w:rsid w:val="00CF404F"/>
    <w:rsid w:val="00CF5302"/>
    <w:rsid w:val="00CF5DEA"/>
    <w:rsid w:val="00CF6B33"/>
    <w:rsid w:val="00CF784C"/>
    <w:rsid w:val="00CF7B10"/>
    <w:rsid w:val="00CF7FDA"/>
    <w:rsid w:val="00D00076"/>
    <w:rsid w:val="00D00566"/>
    <w:rsid w:val="00D014FA"/>
    <w:rsid w:val="00D0222D"/>
    <w:rsid w:val="00D02372"/>
    <w:rsid w:val="00D0239D"/>
    <w:rsid w:val="00D03E4B"/>
    <w:rsid w:val="00D0667F"/>
    <w:rsid w:val="00D0731C"/>
    <w:rsid w:val="00D101D6"/>
    <w:rsid w:val="00D1085B"/>
    <w:rsid w:val="00D115EA"/>
    <w:rsid w:val="00D11895"/>
    <w:rsid w:val="00D118FD"/>
    <w:rsid w:val="00D1198E"/>
    <w:rsid w:val="00D14265"/>
    <w:rsid w:val="00D1559A"/>
    <w:rsid w:val="00D15F10"/>
    <w:rsid w:val="00D17CA6"/>
    <w:rsid w:val="00D20CE9"/>
    <w:rsid w:val="00D215DC"/>
    <w:rsid w:val="00D2243D"/>
    <w:rsid w:val="00D22C3D"/>
    <w:rsid w:val="00D22C55"/>
    <w:rsid w:val="00D23FF3"/>
    <w:rsid w:val="00D24995"/>
    <w:rsid w:val="00D27203"/>
    <w:rsid w:val="00D27231"/>
    <w:rsid w:val="00D2732B"/>
    <w:rsid w:val="00D3002A"/>
    <w:rsid w:val="00D30395"/>
    <w:rsid w:val="00D30FF8"/>
    <w:rsid w:val="00D31317"/>
    <w:rsid w:val="00D31592"/>
    <w:rsid w:val="00D31D9F"/>
    <w:rsid w:val="00D32AE1"/>
    <w:rsid w:val="00D34A21"/>
    <w:rsid w:val="00D3554F"/>
    <w:rsid w:val="00D35F9D"/>
    <w:rsid w:val="00D36998"/>
    <w:rsid w:val="00D36C6B"/>
    <w:rsid w:val="00D36CA2"/>
    <w:rsid w:val="00D36DA0"/>
    <w:rsid w:val="00D379C3"/>
    <w:rsid w:val="00D379F3"/>
    <w:rsid w:val="00D37DE0"/>
    <w:rsid w:val="00D40986"/>
    <w:rsid w:val="00D41AE2"/>
    <w:rsid w:val="00D41F53"/>
    <w:rsid w:val="00D421AE"/>
    <w:rsid w:val="00D42DB3"/>
    <w:rsid w:val="00D42F23"/>
    <w:rsid w:val="00D43193"/>
    <w:rsid w:val="00D43230"/>
    <w:rsid w:val="00D4376E"/>
    <w:rsid w:val="00D44B91"/>
    <w:rsid w:val="00D45D72"/>
    <w:rsid w:val="00D4665F"/>
    <w:rsid w:val="00D46811"/>
    <w:rsid w:val="00D46FC8"/>
    <w:rsid w:val="00D474D1"/>
    <w:rsid w:val="00D50FC8"/>
    <w:rsid w:val="00D51F77"/>
    <w:rsid w:val="00D530D8"/>
    <w:rsid w:val="00D54E65"/>
    <w:rsid w:val="00D55476"/>
    <w:rsid w:val="00D55DED"/>
    <w:rsid w:val="00D578EB"/>
    <w:rsid w:val="00D6111F"/>
    <w:rsid w:val="00D61416"/>
    <w:rsid w:val="00D63479"/>
    <w:rsid w:val="00D644A4"/>
    <w:rsid w:val="00D650AD"/>
    <w:rsid w:val="00D6628D"/>
    <w:rsid w:val="00D66D64"/>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24CF"/>
    <w:rsid w:val="00D82EAE"/>
    <w:rsid w:val="00D82EFD"/>
    <w:rsid w:val="00D84C00"/>
    <w:rsid w:val="00D8512E"/>
    <w:rsid w:val="00D8553B"/>
    <w:rsid w:val="00D867A1"/>
    <w:rsid w:val="00D86F55"/>
    <w:rsid w:val="00D87198"/>
    <w:rsid w:val="00D8772B"/>
    <w:rsid w:val="00D9003A"/>
    <w:rsid w:val="00D908EB"/>
    <w:rsid w:val="00D90BD9"/>
    <w:rsid w:val="00D91986"/>
    <w:rsid w:val="00D93472"/>
    <w:rsid w:val="00D93AED"/>
    <w:rsid w:val="00D93CFB"/>
    <w:rsid w:val="00D94C5E"/>
    <w:rsid w:val="00D957C4"/>
    <w:rsid w:val="00D95BB8"/>
    <w:rsid w:val="00D97626"/>
    <w:rsid w:val="00D97FC0"/>
    <w:rsid w:val="00DA29F3"/>
    <w:rsid w:val="00DA2DCD"/>
    <w:rsid w:val="00DA3697"/>
    <w:rsid w:val="00DA38E7"/>
    <w:rsid w:val="00DA430F"/>
    <w:rsid w:val="00DA4D2E"/>
    <w:rsid w:val="00DA668C"/>
    <w:rsid w:val="00DA66C9"/>
    <w:rsid w:val="00DA6852"/>
    <w:rsid w:val="00DA6C7A"/>
    <w:rsid w:val="00DB050C"/>
    <w:rsid w:val="00DB0BD8"/>
    <w:rsid w:val="00DB158F"/>
    <w:rsid w:val="00DB1E80"/>
    <w:rsid w:val="00DB248F"/>
    <w:rsid w:val="00DB3303"/>
    <w:rsid w:val="00DB44E7"/>
    <w:rsid w:val="00DB4538"/>
    <w:rsid w:val="00DB4D7F"/>
    <w:rsid w:val="00DB52EA"/>
    <w:rsid w:val="00DB574B"/>
    <w:rsid w:val="00DC010C"/>
    <w:rsid w:val="00DC024C"/>
    <w:rsid w:val="00DC0410"/>
    <w:rsid w:val="00DC05EA"/>
    <w:rsid w:val="00DC062B"/>
    <w:rsid w:val="00DC0760"/>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65BF"/>
    <w:rsid w:val="00DE2774"/>
    <w:rsid w:val="00DE28C3"/>
    <w:rsid w:val="00DE2F91"/>
    <w:rsid w:val="00DE476D"/>
    <w:rsid w:val="00DE507E"/>
    <w:rsid w:val="00DE5481"/>
    <w:rsid w:val="00DE6945"/>
    <w:rsid w:val="00DE759D"/>
    <w:rsid w:val="00DE784C"/>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5B01"/>
    <w:rsid w:val="00E1640A"/>
    <w:rsid w:val="00E164FA"/>
    <w:rsid w:val="00E16798"/>
    <w:rsid w:val="00E16C74"/>
    <w:rsid w:val="00E17393"/>
    <w:rsid w:val="00E17B1D"/>
    <w:rsid w:val="00E20CF7"/>
    <w:rsid w:val="00E215CF"/>
    <w:rsid w:val="00E24FEB"/>
    <w:rsid w:val="00E2532A"/>
    <w:rsid w:val="00E25597"/>
    <w:rsid w:val="00E26C14"/>
    <w:rsid w:val="00E271CD"/>
    <w:rsid w:val="00E310F3"/>
    <w:rsid w:val="00E311F2"/>
    <w:rsid w:val="00E33DA7"/>
    <w:rsid w:val="00E367FB"/>
    <w:rsid w:val="00E37BDD"/>
    <w:rsid w:val="00E40890"/>
    <w:rsid w:val="00E40D5F"/>
    <w:rsid w:val="00E42D1A"/>
    <w:rsid w:val="00E42DEE"/>
    <w:rsid w:val="00E42F75"/>
    <w:rsid w:val="00E43100"/>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AA4"/>
    <w:rsid w:val="00E6233C"/>
    <w:rsid w:val="00E62574"/>
    <w:rsid w:val="00E62684"/>
    <w:rsid w:val="00E62F99"/>
    <w:rsid w:val="00E6396C"/>
    <w:rsid w:val="00E6410C"/>
    <w:rsid w:val="00E6495A"/>
    <w:rsid w:val="00E659CB"/>
    <w:rsid w:val="00E66015"/>
    <w:rsid w:val="00E66325"/>
    <w:rsid w:val="00E66528"/>
    <w:rsid w:val="00E675A2"/>
    <w:rsid w:val="00E679B8"/>
    <w:rsid w:val="00E7091A"/>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3F47"/>
    <w:rsid w:val="00E8442D"/>
    <w:rsid w:val="00E84869"/>
    <w:rsid w:val="00E85022"/>
    <w:rsid w:val="00E85331"/>
    <w:rsid w:val="00E86324"/>
    <w:rsid w:val="00E87506"/>
    <w:rsid w:val="00E875DF"/>
    <w:rsid w:val="00E90187"/>
    <w:rsid w:val="00E909E0"/>
    <w:rsid w:val="00E9109E"/>
    <w:rsid w:val="00E92258"/>
    <w:rsid w:val="00E92290"/>
    <w:rsid w:val="00E92DB1"/>
    <w:rsid w:val="00E93A0A"/>
    <w:rsid w:val="00E94CD7"/>
    <w:rsid w:val="00E95F31"/>
    <w:rsid w:val="00E9691E"/>
    <w:rsid w:val="00E96E82"/>
    <w:rsid w:val="00E96F19"/>
    <w:rsid w:val="00E979A1"/>
    <w:rsid w:val="00EA16E6"/>
    <w:rsid w:val="00EA2B5C"/>
    <w:rsid w:val="00EA33BF"/>
    <w:rsid w:val="00EA386A"/>
    <w:rsid w:val="00EA3890"/>
    <w:rsid w:val="00EA3F44"/>
    <w:rsid w:val="00EA5500"/>
    <w:rsid w:val="00EA5C4F"/>
    <w:rsid w:val="00EA5F5B"/>
    <w:rsid w:val="00EA737A"/>
    <w:rsid w:val="00EA780C"/>
    <w:rsid w:val="00EB093D"/>
    <w:rsid w:val="00EB0FD2"/>
    <w:rsid w:val="00EB14F7"/>
    <w:rsid w:val="00EB18A0"/>
    <w:rsid w:val="00EB18FA"/>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3F3D"/>
    <w:rsid w:val="00EC4025"/>
    <w:rsid w:val="00EC47C9"/>
    <w:rsid w:val="00EC480B"/>
    <w:rsid w:val="00EC4841"/>
    <w:rsid w:val="00EC4C18"/>
    <w:rsid w:val="00EC4FD5"/>
    <w:rsid w:val="00EC51C1"/>
    <w:rsid w:val="00EC5C2C"/>
    <w:rsid w:val="00EC65FA"/>
    <w:rsid w:val="00EC66BB"/>
    <w:rsid w:val="00EC66D6"/>
    <w:rsid w:val="00ED09C1"/>
    <w:rsid w:val="00ED0DAD"/>
    <w:rsid w:val="00ED1299"/>
    <w:rsid w:val="00ED1E78"/>
    <w:rsid w:val="00ED2DF8"/>
    <w:rsid w:val="00ED2EA7"/>
    <w:rsid w:val="00ED3391"/>
    <w:rsid w:val="00ED4466"/>
    <w:rsid w:val="00ED661C"/>
    <w:rsid w:val="00ED7B21"/>
    <w:rsid w:val="00EE1482"/>
    <w:rsid w:val="00EE3AB5"/>
    <w:rsid w:val="00EE44A5"/>
    <w:rsid w:val="00EE6562"/>
    <w:rsid w:val="00EE7029"/>
    <w:rsid w:val="00EE78E9"/>
    <w:rsid w:val="00EE7C25"/>
    <w:rsid w:val="00EF0223"/>
    <w:rsid w:val="00EF1959"/>
    <w:rsid w:val="00EF2FA4"/>
    <w:rsid w:val="00EF3109"/>
    <w:rsid w:val="00EF4594"/>
    <w:rsid w:val="00EF46A1"/>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75B0"/>
    <w:rsid w:val="00F077B5"/>
    <w:rsid w:val="00F07D2C"/>
    <w:rsid w:val="00F07FD2"/>
    <w:rsid w:val="00F10476"/>
    <w:rsid w:val="00F108F5"/>
    <w:rsid w:val="00F125AB"/>
    <w:rsid w:val="00F129DE"/>
    <w:rsid w:val="00F1346C"/>
    <w:rsid w:val="00F13886"/>
    <w:rsid w:val="00F145FD"/>
    <w:rsid w:val="00F156A4"/>
    <w:rsid w:val="00F156D3"/>
    <w:rsid w:val="00F16F3A"/>
    <w:rsid w:val="00F17042"/>
    <w:rsid w:val="00F179FE"/>
    <w:rsid w:val="00F209AA"/>
    <w:rsid w:val="00F20AE6"/>
    <w:rsid w:val="00F219DE"/>
    <w:rsid w:val="00F226ED"/>
    <w:rsid w:val="00F226FA"/>
    <w:rsid w:val="00F24E9E"/>
    <w:rsid w:val="00F25D94"/>
    <w:rsid w:val="00F2794F"/>
    <w:rsid w:val="00F27C1E"/>
    <w:rsid w:val="00F30141"/>
    <w:rsid w:val="00F30173"/>
    <w:rsid w:val="00F30E07"/>
    <w:rsid w:val="00F31BB7"/>
    <w:rsid w:val="00F32312"/>
    <w:rsid w:val="00F32741"/>
    <w:rsid w:val="00F32A76"/>
    <w:rsid w:val="00F34553"/>
    <w:rsid w:val="00F35048"/>
    <w:rsid w:val="00F35271"/>
    <w:rsid w:val="00F40342"/>
    <w:rsid w:val="00F407E6"/>
    <w:rsid w:val="00F41B1C"/>
    <w:rsid w:val="00F42964"/>
    <w:rsid w:val="00F42CA2"/>
    <w:rsid w:val="00F42DBE"/>
    <w:rsid w:val="00F43047"/>
    <w:rsid w:val="00F43247"/>
    <w:rsid w:val="00F45829"/>
    <w:rsid w:val="00F45AB3"/>
    <w:rsid w:val="00F46D9F"/>
    <w:rsid w:val="00F50331"/>
    <w:rsid w:val="00F51E42"/>
    <w:rsid w:val="00F52450"/>
    <w:rsid w:val="00F5358F"/>
    <w:rsid w:val="00F53B4C"/>
    <w:rsid w:val="00F5493D"/>
    <w:rsid w:val="00F54ACA"/>
    <w:rsid w:val="00F54D37"/>
    <w:rsid w:val="00F552B3"/>
    <w:rsid w:val="00F560B1"/>
    <w:rsid w:val="00F577B4"/>
    <w:rsid w:val="00F609CF"/>
    <w:rsid w:val="00F6138E"/>
    <w:rsid w:val="00F61F92"/>
    <w:rsid w:val="00F655F1"/>
    <w:rsid w:val="00F67959"/>
    <w:rsid w:val="00F704E1"/>
    <w:rsid w:val="00F71F66"/>
    <w:rsid w:val="00F7350B"/>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50AB"/>
    <w:rsid w:val="00F85377"/>
    <w:rsid w:val="00F856E3"/>
    <w:rsid w:val="00F85FF4"/>
    <w:rsid w:val="00F865AA"/>
    <w:rsid w:val="00F876C9"/>
    <w:rsid w:val="00F87B08"/>
    <w:rsid w:val="00F87C75"/>
    <w:rsid w:val="00F900B2"/>
    <w:rsid w:val="00F905DF"/>
    <w:rsid w:val="00F90C9C"/>
    <w:rsid w:val="00F911BD"/>
    <w:rsid w:val="00F93526"/>
    <w:rsid w:val="00F93911"/>
    <w:rsid w:val="00F93BFD"/>
    <w:rsid w:val="00F94A45"/>
    <w:rsid w:val="00F94B37"/>
    <w:rsid w:val="00F95109"/>
    <w:rsid w:val="00F95500"/>
    <w:rsid w:val="00F95D9C"/>
    <w:rsid w:val="00F95E0F"/>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355F"/>
    <w:rsid w:val="00FA41BE"/>
    <w:rsid w:val="00FA4374"/>
    <w:rsid w:val="00FA457D"/>
    <w:rsid w:val="00FA4C29"/>
    <w:rsid w:val="00FA57A9"/>
    <w:rsid w:val="00FA58A4"/>
    <w:rsid w:val="00FA5DAA"/>
    <w:rsid w:val="00FA5F66"/>
    <w:rsid w:val="00FA6571"/>
    <w:rsid w:val="00FA7B15"/>
    <w:rsid w:val="00FB02D9"/>
    <w:rsid w:val="00FB0C35"/>
    <w:rsid w:val="00FB1167"/>
    <w:rsid w:val="00FB41A4"/>
    <w:rsid w:val="00FB42EC"/>
    <w:rsid w:val="00FB4343"/>
    <w:rsid w:val="00FB4772"/>
    <w:rsid w:val="00FB48F1"/>
    <w:rsid w:val="00FB582F"/>
    <w:rsid w:val="00FB5C45"/>
    <w:rsid w:val="00FB66E5"/>
    <w:rsid w:val="00FB7522"/>
    <w:rsid w:val="00FB76F8"/>
    <w:rsid w:val="00FC1053"/>
    <w:rsid w:val="00FC1185"/>
    <w:rsid w:val="00FC2D19"/>
    <w:rsid w:val="00FC3941"/>
    <w:rsid w:val="00FC44E9"/>
    <w:rsid w:val="00FC64A9"/>
    <w:rsid w:val="00FC77C2"/>
    <w:rsid w:val="00FD0419"/>
    <w:rsid w:val="00FD18F4"/>
    <w:rsid w:val="00FD1927"/>
    <w:rsid w:val="00FD1E79"/>
    <w:rsid w:val="00FD27D8"/>
    <w:rsid w:val="00FD3065"/>
    <w:rsid w:val="00FD363F"/>
    <w:rsid w:val="00FD3F19"/>
    <w:rsid w:val="00FD45F2"/>
    <w:rsid w:val="00FD4899"/>
    <w:rsid w:val="00FD4C04"/>
    <w:rsid w:val="00FD521D"/>
    <w:rsid w:val="00FD65A0"/>
    <w:rsid w:val="00FD6824"/>
    <w:rsid w:val="00FD6A28"/>
    <w:rsid w:val="00FD6C91"/>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tabs>
        <w:tab w:val="num" w:pos="941"/>
      </w:tabs>
      <w:spacing w:before="120" w:after="120"/>
      <w:ind w:left="941"/>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505168601">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15860</Words>
  <Characters>93580</Characters>
  <Application>Microsoft Office Word</Application>
  <DocSecurity>0</DocSecurity>
  <Lines>779</Lines>
  <Paragraphs>218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2020-05-05T11:46:00Z</dcterms:created>
  <dcterms:modified xsi:type="dcterms:W3CDTF">2020-05-05T11:46:00Z</dcterms:modified>
</cp:coreProperties>
</file>