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9B59F5" w14:textId="20E2C71D" w:rsidR="007A7751" w:rsidRDefault="007A7751" w:rsidP="00920DB3">
      <w:pPr>
        <w:pStyle w:val="2nesltext"/>
        <w:spacing w:before="1800" w:after="1800"/>
        <w:contextualSpacing w:val="0"/>
        <w:jc w:val="center"/>
      </w:pPr>
    </w:p>
    <w:p w14:paraId="18D6E702" w14:textId="77777777" w:rsidR="00810D43" w:rsidRPr="008A6C3D" w:rsidRDefault="00952BF5" w:rsidP="00920DB3">
      <w:pPr>
        <w:pStyle w:val="2nesltext"/>
        <w:contextualSpacing w:val="0"/>
        <w:jc w:val="center"/>
        <w:rPr>
          <w:b/>
          <w:sz w:val="44"/>
        </w:rPr>
      </w:pPr>
      <w:r>
        <w:rPr>
          <w:b/>
          <w:sz w:val="44"/>
        </w:rPr>
        <w:t>D</w:t>
      </w:r>
      <w:r w:rsidR="00810D43" w:rsidRPr="008A6C3D">
        <w:rPr>
          <w:b/>
          <w:sz w:val="44"/>
        </w:rPr>
        <w:t>okumentace</w:t>
      </w:r>
      <w:r>
        <w:rPr>
          <w:b/>
          <w:sz w:val="44"/>
        </w:rPr>
        <w:t xml:space="preserve"> zadávacího řízení</w:t>
      </w:r>
    </w:p>
    <w:p w14:paraId="0768EF24" w14:textId="724F6363" w:rsidR="00810D43" w:rsidRPr="00DB13AF" w:rsidRDefault="00810D43" w:rsidP="00920DB3">
      <w:pPr>
        <w:pStyle w:val="2nesltext"/>
        <w:jc w:val="center"/>
      </w:pPr>
      <w:r w:rsidRPr="004F696C">
        <w:t>pro</w:t>
      </w:r>
      <w:r w:rsidR="0057486C" w:rsidRPr="004F696C">
        <w:t xml:space="preserve"> </w:t>
      </w:r>
      <w:sdt>
        <w:sdtPr>
          <w:alias w:val="Druh VZ dle předpokládané hodnoty"/>
          <w:tag w:val="Druh VZ dle předpokládané hodnoty"/>
          <w:id w:val="1041172132"/>
          <w:placeholder>
            <w:docPart w:val="C7709CF3DF8E430E9BB95E86B5F0FD1E"/>
          </w:placeholder>
          <w:dropDownList>
            <w:listItem w:value="Zvolte položku."/>
            <w:listItem w:displayText="podlimitní" w:value="podlimitní"/>
            <w:listItem w:displayText="nadlimitní" w:value="nadlimitní"/>
          </w:dropDownList>
        </w:sdtPr>
        <w:sdtEndPr/>
        <w:sdtContent>
          <w:r w:rsidR="004F696C" w:rsidRPr="004F696C">
            <w:t>nadlimitní</w:t>
          </w:r>
        </w:sdtContent>
      </w:sdt>
      <w:r w:rsidRPr="004F696C">
        <w:t xml:space="preserve"> </w:t>
      </w:r>
      <w:r w:rsidR="0057486C" w:rsidRPr="004F696C">
        <w:t xml:space="preserve">veřejnou </w:t>
      </w:r>
      <w:r w:rsidRPr="004F696C">
        <w:t xml:space="preserve">zakázku na </w:t>
      </w:r>
      <w:sdt>
        <w:sdtPr>
          <w:alias w:val="Druh VZ dle předmětu"/>
          <w:tag w:val="Druh VZ dle předmětu"/>
          <w:id w:val="12955360"/>
          <w:placeholder>
            <w:docPart w:val="C087A799592547A190431B2908B6441C"/>
          </w:placeholder>
          <w:dropDownList>
            <w:listItem w:value="Zvolte položku."/>
            <w:listItem w:displayText="dodávky" w:value="dodávky"/>
            <w:listItem w:displayText="služby" w:value="služby"/>
            <w:listItem w:displayText="stavební práce" w:value="stavební práce"/>
          </w:dropDownList>
        </w:sdtPr>
        <w:sdtEndPr/>
        <w:sdtContent>
          <w:r w:rsidR="004F696C" w:rsidRPr="004F696C">
            <w:t>služby</w:t>
          </w:r>
        </w:sdtContent>
      </w:sdt>
    </w:p>
    <w:p w14:paraId="5FAAE4C5" w14:textId="77777777" w:rsidR="00952BF5" w:rsidRDefault="00DC2CD1" w:rsidP="00920DB3">
      <w:pPr>
        <w:pStyle w:val="2nesltext"/>
        <w:jc w:val="center"/>
      </w:pPr>
      <w:r>
        <w:t>zadávanou v</w:t>
      </w:r>
      <w:r w:rsidR="003E5340">
        <w:t xml:space="preserve"> otevřeném </w:t>
      </w:r>
      <w:r w:rsidRPr="00F27DE3">
        <w:t>řízení</w:t>
      </w:r>
    </w:p>
    <w:p w14:paraId="3A1753F6" w14:textId="77777777" w:rsidR="00FE1A01" w:rsidRDefault="00741C60" w:rsidP="00920DB3">
      <w:pPr>
        <w:pStyle w:val="2nesltext"/>
        <w:jc w:val="center"/>
      </w:pPr>
      <w:r>
        <w:t>po</w:t>
      </w:r>
      <w:r w:rsidR="00DC2CD1" w:rsidRPr="00F27DE3">
        <w:t xml:space="preserve">dle § </w:t>
      </w:r>
      <w:r w:rsidR="00952BF5">
        <w:t>5</w:t>
      </w:r>
      <w:r w:rsidR="003E5340">
        <w:t>6</w:t>
      </w:r>
      <w:r w:rsidR="00DC2CD1">
        <w:t xml:space="preserve"> </w:t>
      </w:r>
      <w:r w:rsidR="00DC2CD1" w:rsidRPr="00F27DE3">
        <w:t>zákona</w:t>
      </w:r>
      <w:r w:rsidR="00952BF5" w:rsidRPr="00952BF5">
        <w:t xml:space="preserve"> č. 134/2016 Sb., </w:t>
      </w:r>
      <w:r w:rsidR="000A10B0" w:rsidRPr="00952BF5">
        <w:t>o zadávání veřejných zakázek</w:t>
      </w:r>
      <w:r w:rsidR="000A10B0">
        <w:t>,</w:t>
      </w:r>
      <w:r w:rsidR="00FE1A01">
        <w:t xml:space="preserve"> </w:t>
      </w:r>
      <w:r w:rsidR="000A10B0">
        <w:t>ve znění pozdějších předpisů</w:t>
      </w:r>
    </w:p>
    <w:p w14:paraId="2BFCE63A" w14:textId="77777777" w:rsidR="00810D43" w:rsidRPr="00DB13AF" w:rsidRDefault="00952BF5" w:rsidP="00920DB3">
      <w:pPr>
        <w:pStyle w:val="2nesltext"/>
        <w:contextualSpacing w:val="0"/>
        <w:jc w:val="center"/>
      </w:pPr>
      <w:r w:rsidRPr="00952BF5">
        <w:t>(dále jen „</w:t>
      </w:r>
      <w:r w:rsidRPr="00952BF5">
        <w:rPr>
          <w:b/>
          <w:i/>
        </w:rPr>
        <w:t>zákon</w:t>
      </w:r>
      <w:r w:rsidRPr="00952BF5">
        <w:t>“)</w:t>
      </w:r>
    </w:p>
    <w:p w14:paraId="2018FB17" w14:textId="77777777" w:rsidR="00810D43" w:rsidRPr="00DB13AF" w:rsidRDefault="00810D43" w:rsidP="00920DB3">
      <w:pPr>
        <w:pStyle w:val="2nesltext"/>
        <w:spacing w:before="600"/>
        <w:contextualSpacing w:val="0"/>
        <w:jc w:val="center"/>
      </w:pPr>
      <w:r w:rsidRPr="00DB13AF">
        <w:t>Název veřejné zakázky:</w:t>
      </w:r>
    </w:p>
    <w:p w14:paraId="796567C9" w14:textId="629BFC11" w:rsidR="00810D43" w:rsidRPr="00EC1E7A" w:rsidRDefault="004F696C" w:rsidP="00920DB3">
      <w:pPr>
        <w:pStyle w:val="2nesltext"/>
        <w:contextualSpacing w:val="0"/>
        <w:jc w:val="center"/>
        <w:rPr>
          <w:sz w:val="38"/>
          <w:szCs w:val="38"/>
        </w:rPr>
      </w:pPr>
      <w:r>
        <w:rPr>
          <w:b/>
          <w:sz w:val="40"/>
        </w:rPr>
        <w:t>Výběr autobusových dopravců od 2021</w:t>
      </w:r>
      <w:r w:rsidR="003E7B35">
        <w:rPr>
          <w:b/>
          <w:sz w:val="40"/>
        </w:rPr>
        <w:t xml:space="preserve"> – části 1 až 34</w:t>
      </w:r>
    </w:p>
    <w:p w14:paraId="424B8055" w14:textId="77777777" w:rsidR="00810D43" w:rsidRPr="00DB13AF" w:rsidRDefault="00810D43" w:rsidP="00920DB3">
      <w:pPr>
        <w:pStyle w:val="2nesltext"/>
        <w:contextualSpacing w:val="0"/>
        <w:jc w:val="center"/>
      </w:pPr>
      <w:r w:rsidRPr="00DB13AF">
        <w:t>(dále jen „</w:t>
      </w:r>
      <w:r w:rsidRPr="00EC1E7A">
        <w:rPr>
          <w:b/>
          <w:i/>
        </w:rPr>
        <w:t>veřejná zakázka</w:t>
      </w:r>
      <w:r w:rsidRPr="00DB13AF">
        <w:t>“)</w:t>
      </w:r>
    </w:p>
    <w:p w14:paraId="65870F86" w14:textId="77777777" w:rsidR="00F17C3F" w:rsidRDefault="00F17C3F" w:rsidP="00920DB3">
      <w:pPr>
        <w:pStyle w:val="2nesltext"/>
        <w:spacing w:before="600"/>
        <w:contextualSpacing w:val="0"/>
        <w:jc w:val="center"/>
      </w:pPr>
      <w:r w:rsidRPr="00CD0200">
        <w:t xml:space="preserve">Zadávací řízení bylo </w:t>
      </w:r>
      <w:r w:rsidR="001A1E03">
        <w:t>u</w:t>
      </w:r>
      <w:r w:rsidRPr="00CD0200">
        <w:t>veřejněno ve Věstníku veřejných zakázek pod evidenčním číslem zakázky:</w:t>
      </w:r>
    </w:p>
    <w:p w14:paraId="096B6EEF" w14:textId="17AF4C92" w:rsidR="00F17C3F" w:rsidRDefault="009C075F" w:rsidP="00920DB3">
      <w:pPr>
        <w:pStyle w:val="2nesltext"/>
        <w:contextualSpacing w:val="0"/>
        <w:jc w:val="center"/>
        <w:rPr>
          <w:rFonts w:asciiTheme="minorHAnsi" w:hAnsiTheme="minorHAnsi"/>
          <w:b/>
        </w:rPr>
      </w:pPr>
      <w:r w:rsidRPr="009C075F">
        <w:rPr>
          <w:rFonts w:asciiTheme="minorHAnsi" w:hAnsiTheme="minorHAnsi"/>
          <w:b/>
        </w:rPr>
        <w:t>Z2020-011036</w:t>
      </w:r>
    </w:p>
    <w:p w14:paraId="5A327665" w14:textId="58B63154" w:rsidR="004B3018" w:rsidRDefault="004B3018" w:rsidP="00920DB3">
      <w:pPr>
        <w:pStyle w:val="2nesltext"/>
        <w:contextualSpacing w:val="0"/>
        <w:jc w:val="center"/>
        <w:rPr>
          <w:b/>
        </w:rPr>
      </w:pPr>
      <w:proofErr w:type="spellStart"/>
      <w:r>
        <w:rPr>
          <w:rFonts w:asciiTheme="minorHAnsi" w:hAnsiTheme="minorHAnsi"/>
          <w:b/>
        </w:rPr>
        <w:t>sp</w:t>
      </w:r>
      <w:proofErr w:type="spellEnd"/>
      <w:r>
        <w:rPr>
          <w:rFonts w:asciiTheme="minorHAnsi" w:hAnsiTheme="minorHAnsi"/>
          <w:b/>
        </w:rPr>
        <w:t xml:space="preserve">. zn.: </w:t>
      </w:r>
      <w:r>
        <w:rPr>
          <w:b/>
        </w:rPr>
        <w:t>JMKVAD1119</w:t>
      </w:r>
    </w:p>
    <w:p w14:paraId="798B85D6" w14:textId="77777777" w:rsidR="000051AB" w:rsidRPr="00CD0200" w:rsidRDefault="000051AB" w:rsidP="00920DB3">
      <w:pPr>
        <w:pStyle w:val="2nesltext"/>
        <w:spacing w:before="600"/>
        <w:contextualSpacing w:val="0"/>
        <w:jc w:val="center"/>
      </w:pPr>
      <w:r w:rsidRPr="00CD0200">
        <w:t>Zadavatel:</w:t>
      </w:r>
    </w:p>
    <w:p w14:paraId="789A59BA" w14:textId="7C3F1F70" w:rsidR="00C51168" w:rsidRDefault="004F696C" w:rsidP="00920DB3">
      <w:pPr>
        <w:pStyle w:val="2nesltext"/>
        <w:jc w:val="center"/>
        <w:rPr>
          <w:rFonts w:cs="Arial"/>
          <w:b/>
          <w:bCs/>
        </w:rPr>
      </w:pPr>
      <w:r w:rsidRPr="004F696C">
        <w:rPr>
          <w:rFonts w:cs="Arial"/>
          <w:b/>
          <w:bCs/>
        </w:rPr>
        <w:t>Jihomoravský kraj</w:t>
      </w:r>
    </w:p>
    <w:p w14:paraId="54711F7E" w14:textId="5408CF20" w:rsidR="00810D43" w:rsidRPr="00DB13AF" w:rsidRDefault="00B2487E" w:rsidP="00920DB3">
      <w:pPr>
        <w:pStyle w:val="2nesltext"/>
        <w:jc w:val="center"/>
      </w:pPr>
      <w:r w:rsidRPr="00DB13AF">
        <w:t xml:space="preserve">IČO: </w:t>
      </w:r>
      <w:r w:rsidR="004F696C" w:rsidRPr="004F696C">
        <w:t>70888337</w:t>
      </w:r>
    </w:p>
    <w:p w14:paraId="12D20668" w14:textId="63368D70" w:rsidR="001064A1" w:rsidRDefault="00B2487E" w:rsidP="00920DB3">
      <w:pPr>
        <w:pStyle w:val="2nesltext"/>
        <w:spacing w:after="1200"/>
        <w:contextualSpacing w:val="0"/>
        <w:jc w:val="center"/>
      </w:pPr>
      <w:r w:rsidRPr="00DB13AF">
        <w:t>se sídlem</w:t>
      </w:r>
      <w:r>
        <w:t>:</w:t>
      </w:r>
      <w:r w:rsidRPr="00DB13AF">
        <w:t xml:space="preserve"> </w:t>
      </w:r>
      <w:r w:rsidR="004F696C" w:rsidRPr="004F696C">
        <w:rPr>
          <w:rFonts w:eastAsia="Times New Roman"/>
          <w:lang w:bidi="en-US"/>
        </w:rPr>
        <w:t>Žerotínovo náměstí 449/3, 601 82 Brno</w:t>
      </w:r>
    </w:p>
    <w:p w14:paraId="7A6D63C5" w14:textId="77777777" w:rsidR="00F17C3F" w:rsidRPr="00DB13AF" w:rsidRDefault="00F17C3F" w:rsidP="00920DB3">
      <w:pPr>
        <w:pStyle w:val="2nesltext"/>
        <w:jc w:val="center"/>
      </w:pPr>
      <w:r w:rsidRPr="00DB13AF">
        <w:t xml:space="preserve">Práva a povinnosti v </w:t>
      </w:r>
      <w:r>
        <w:t>dokumentaci zadávacího řízení neuvedené se řídí zákonem.</w:t>
      </w:r>
    </w:p>
    <w:p w14:paraId="5601269F" w14:textId="77777777" w:rsidR="001F6A0E" w:rsidRPr="00DB13AF" w:rsidRDefault="00F17C3F" w:rsidP="00920DB3">
      <w:pPr>
        <w:pStyle w:val="Nadpisobsahu1"/>
        <w:spacing w:before="0" w:line="240" w:lineRule="auto"/>
        <w:jc w:val="center"/>
        <w:rPr>
          <w:rFonts w:ascii="Calibri" w:hAnsi="Calibri"/>
          <w:bCs w:val="0"/>
          <w:color w:val="auto"/>
          <w:szCs w:val="32"/>
        </w:rPr>
      </w:pPr>
      <w:r w:rsidRPr="008874C4">
        <w:br w:type="page"/>
      </w:r>
      <w:r w:rsidR="001F6A0E" w:rsidRPr="00DB13AF">
        <w:rPr>
          <w:rFonts w:ascii="Calibri" w:hAnsi="Calibri"/>
          <w:bCs w:val="0"/>
          <w:color w:val="auto"/>
          <w:szCs w:val="32"/>
        </w:rPr>
        <w:lastRenderedPageBreak/>
        <w:t>Obsah:</w:t>
      </w:r>
    </w:p>
    <w:p w14:paraId="053385A5" w14:textId="77777777" w:rsidR="001F6A0E" w:rsidRPr="00DB13AF" w:rsidRDefault="001F6A0E" w:rsidP="00920DB3"/>
    <w:p w14:paraId="5E283F86" w14:textId="3B836466" w:rsidR="00EB6CB3" w:rsidRDefault="00533217">
      <w:pPr>
        <w:pStyle w:val="Obsah1"/>
        <w:rPr>
          <w:rFonts w:asciiTheme="minorHAnsi" w:eastAsiaTheme="minorEastAsia" w:hAnsiTheme="minorHAnsi" w:cstheme="minorBidi"/>
          <w:noProof/>
          <w:lang w:eastAsia="cs-CZ"/>
        </w:rPr>
      </w:pPr>
      <w:r w:rsidRPr="00DB13AF">
        <w:rPr>
          <w:rFonts w:cs="Times New Roman"/>
          <w:b/>
          <w:bCs/>
        </w:rPr>
        <w:fldChar w:fldCharType="begin"/>
      </w:r>
      <w:r w:rsidR="001F6A0E" w:rsidRPr="00DB13AF">
        <w:rPr>
          <w:rFonts w:cs="Times New Roman"/>
          <w:b/>
          <w:bCs/>
        </w:rPr>
        <w:instrText xml:space="preserve"> TOC \o "1-3" \h \z \u </w:instrText>
      </w:r>
      <w:r w:rsidRPr="00DB13AF">
        <w:rPr>
          <w:rFonts w:cs="Times New Roman"/>
          <w:b/>
          <w:bCs/>
        </w:rPr>
        <w:fldChar w:fldCharType="separate"/>
      </w:r>
      <w:hyperlink w:anchor="_Toc36797343" w:history="1">
        <w:r w:rsidR="00EB6CB3" w:rsidRPr="00DF0D5F">
          <w:rPr>
            <w:rStyle w:val="Hypertextovodkaz"/>
            <w:noProof/>
          </w:rPr>
          <w:t>1.</w:t>
        </w:r>
        <w:r w:rsidR="00EB6CB3">
          <w:rPr>
            <w:rFonts w:asciiTheme="minorHAnsi" w:eastAsiaTheme="minorEastAsia" w:hAnsiTheme="minorHAnsi" w:cstheme="minorBidi"/>
            <w:noProof/>
            <w:lang w:eastAsia="cs-CZ"/>
          </w:rPr>
          <w:tab/>
        </w:r>
        <w:r w:rsidR="00EB6CB3" w:rsidRPr="00DF0D5F">
          <w:rPr>
            <w:rStyle w:val="Hypertextovodkaz"/>
            <w:noProof/>
          </w:rPr>
          <w:t>Identifikační údaje zadavatele</w:t>
        </w:r>
        <w:r w:rsidR="00EB6CB3">
          <w:rPr>
            <w:noProof/>
            <w:webHidden/>
          </w:rPr>
          <w:tab/>
        </w:r>
        <w:r w:rsidR="00EB6CB3">
          <w:rPr>
            <w:noProof/>
            <w:webHidden/>
          </w:rPr>
          <w:fldChar w:fldCharType="begin"/>
        </w:r>
        <w:r w:rsidR="00EB6CB3">
          <w:rPr>
            <w:noProof/>
            <w:webHidden/>
          </w:rPr>
          <w:instrText xml:space="preserve"> PAGEREF _Toc36797343 \h </w:instrText>
        </w:r>
        <w:r w:rsidR="00EB6CB3">
          <w:rPr>
            <w:noProof/>
            <w:webHidden/>
          </w:rPr>
        </w:r>
        <w:r w:rsidR="00EB6CB3">
          <w:rPr>
            <w:noProof/>
            <w:webHidden/>
          </w:rPr>
          <w:fldChar w:fldCharType="separate"/>
        </w:r>
        <w:r w:rsidR="00EB6CB3">
          <w:rPr>
            <w:noProof/>
            <w:webHidden/>
          </w:rPr>
          <w:t>3</w:t>
        </w:r>
        <w:r w:rsidR="00EB6CB3">
          <w:rPr>
            <w:noProof/>
            <w:webHidden/>
          </w:rPr>
          <w:fldChar w:fldCharType="end"/>
        </w:r>
      </w:hyperlink>
    </w:p>
    <w:p w14:paraId="4919F230" w14:textId="42A9ED1D" w:rsidR="00EB6CB3" w:rsidRDefault="00B67181">
      <w:pPr>
        <w:pStyle w:val="Obsah1"/>
        <w:rPr>
          <w:rFonts w:asciiTheme="minorHAnsi" w:eastAsiaTheme="minorEastAsia" w:hAnsiTheme="minorHAnsi" w:cstheme="minorBidi"/>
          <w:noProof/>
          <w:lang w:eastAsia="cs-CZ"/>
        </w:rPr>
      </w:pPr>
      <w:hyperlink w:anchor="_Toc36797344" w:history="1">
        <w:r w:rsidR="00EB6CB3" w:rsidRPr="00DF0D5F">
          <w:rPr>
            <w:rStyle w:val="Hypertextovodkaz"/>
            <w:noProof/>
          </w:rPr>
          <w:t>2.</w:t>
        </w:r>
        <w:r w:rsidR="00EB6CB3">
          <w:rPr>
            <w:rFonts w:asciiTheme="minorHAnsi" w:eastAsiaTheme="minorEastAsia" w:hAnsiTheme="minorHAnsi" w:cstheme="minorBidi"/>
            <w:noProof/>
            <w:lang w:eastAsia="cs-CZ"/>
          </w:rPr>
          <w:tab/>
        </w:r>
        <w:r w:rsidR="00EB6CB3" w:rsidRPr="00DF0D5F">
          <w:rPr>
            <w:rStyle w:val="Hypertextovodkaz"/>
            <w:noProof/>
          </w:rPr>
          <w:t>Vymezení některých pojmů</w:t>
        </w:r>
        <w:r w:rsidR="00EB6CB3">
          <w:rPr>
            <w:noProof/>
            <w:webHidden/>
          </w:rPr>
          <w:tab/>
        </w:r>
        <w:r w:rsidR="00EB6CB3">
          <w:rPr>
            <w:noProof/>
            <w:webHidden/>
          </w:rPr>
          <w:fldChar w:fldCharType="begin"/>
        </w:r>
        <w:r w:rsidR="00EB6CB3">
          <w:rPr>
            <w:noProof/>
            <w:webHidden/>
          </w:rPr>
          <w:instrText xml:space="preserve"> PAGEREF _Toc36797344 \h </w:instrText>
        </w:r>
        <w:r w:rsidR="00EB6CB3">
          <w:rPr>
            <w:noProof/>
            <w:webHidden/>
          </w:rPr>
        </w:r>
        <w:r w:rsidR="00EB6CB3">
          <w:rPr>
            <w:noProof/>
            <w:webHidden/>
          </w:rPr>
          <w:fldChar w:fldCharType="separate"/>
        </w:r>
        <w:r w:rsidR="00EB6CB3">
          <w:rPr>
            <w:noProof/>
            <w:webHidden/>
          </w:rPr>
          <w:t>3</w:t>
        </w:r>
        <w:r w:rsidR="00EB6CB3">
          <w:rPr>
            <w:noProof/>
            <w:webHidden/>
          </w:rPr>
          <w:fldChar w:fldCharType="end"/>
        </w:r>
      </w:hyperlink>
    </w:p>
    <w:p w14:paraId="036CF49B" w14:textId="2C80F6F1" w:rsidR="00EB6CB3" w:rsidRDefault="00B67181">
      <w:pPr>
        <w:pStyle w:val="Obsah1"/>
        <w:rPr>
          <w:rFonts w:asciiTheme="minorHAnsi" w:eastAsiaTheme="minorEastAsia" w:hAnsiTheme="minorHAnsi" w:cstheme="minorBidi"/>
          <w:noProof/>
          <w:lang w:eastAsia="cs-CZ"/>
        </w:rPr>
      </w:pPr>
      <w:hyperlink w:anchor="_Toc36797345" w:history="1">
        <w:r w:rsidR="00EB6CB3" w:rsidRPr="00DF0D5F">
          <w:rPr>
            <w:rStyle w:val="Hypertextovodkaz"/>
            <w:noProof/>
          </w:rPr>
          <w:t>3.</w:t>
        </w:r>
        <w:r w:rsidR="00EB6CB3">
          <w:rPr>
            <w:rFonts w:asciiTheme="minorHAnsi" w:eastAsiaTheme="minorEastAsia" w:hAnsiTheme="minorHAnsi" w:cstheme="minorBidi"/>
            <w:noProof/>
            <w:lang w:eastAsia="cs-CZ"/>
          </w:rPr>
          <w:tab/>
        </w:r>
        <w:r w:rsidR="00EB6CB3" w:rsidRPr="00DF0D5F">
          <w:rPr>
            <w:rStyle w:val="Hypertextovodkaz"/>
            <w:noProof/>
          </w:rPr>
          <w:t>Přílohy dokumentace zadávacího řízení</w:t>
        </w:r>
        <w:r w:rsidR="00EB6CB3">
          <w:rPr>
            <w:noProof/>
            <w:webHidden/>
          </w:rPr>
          <w:tab/>
        </w:r>
        <w:r w:rsidR="00EB6CB3">
          <w:rPr>
            <w:noProof/>
            <w:webHidden/>
          </w:rPr>
          <w:fldChar w:fldCharType="begin"/>
        </w:r>
        <w:r w:rsidR="00EB6CB3">
          <w:rPr>
            <w:noProof/>
            <w:webHidden/>
          </w:rPr>
          <w:instrText xml:space="preserve"> PAGEREF _Toc36797345 \h </w:instrText>
        </w:r>
        <w:r w:rsidR="00EB6CB3">
          <w:rPr>
            <w:noProof/>
            <w:webHidden/>
          </w:rPr>
        </w:r>
        <w:r w:rsidR="00EB6CB3">
          <w:rPr>
            <w:noProof/>
            <w:webHidden/>
          </w:rPr>
          <w:fldChar w:fldCharType="separate"/>
        </w:r>
        <w:r w:rsidR="00EB6CB3">
          <w:rPr>
            <w:noProof/>
            <w:webHidden/>
          </w:rPr>
          <w:t>4</w:t>
        </w:r>
        <w:r w:rsidR="00EB6CB3">
          <w:rPr>
            <w:noProof/>
            <w:webHidden/>
          </w:rPr>
          <w:fldChar w:fldCharType="end"/>
        </w:r>
      </w:hyperlink>
    </w:p>
    <w:p w14:paraId="05F097A2" w14:textId="00B597A4" w:rsidR="00EB6CB3" w:rsidRDefault="00B67181">
      <w:pPr>
        <w:pStyle w:val="Obsah1"/>
        <w:rPr>
          <w:rFonts w:asciiTheme="minorHAnsi" w:eastAsiaTheme="minorEastAsia" w:hAnsiTheme="minorHAnsi" w:cstheme="minorBidi"/>
          <w:noProof/>
          <w:lang w:eastAsia="cs-CZ"/>
        </w:rPr>
      </w:pPr>
      <w:hyperlink w:anchor="_Toc36797346" w:history="1">
        <w:r w:rsidR="00EB6CB3" w:rsidRPr="00DF0D5F">
          <w:rPr>
            <w:rStyle w:val="Hypertextovodkaz"/>
            <w:noProof/>
          </w:rPr>
          <w:t>4.</w:t>
        </w:r>
        <w:r w:rsidR="00EB6CB3">
          <w:rPr>
            <w:rFonts w:asciiTheme="minorHAnsi" w:eastAsiaTheme="minorEastAsia" w:hAnsiTheme="minorHAnsi" w:cstheme="minorBidi"/>
            <w:noProof/>
            <w:lang w:eastAsia="cs-CZ"/>
          </w:rPr>
          <w:tab/>
        </w:r>
        <w:r w:rsidR="00EB6CB3" w:rsidRPr="00DF0D5F">
          <w:rPr>
            <w:rStyle w:val="Hypertextovodkaz"/>
            <w:noProof/>
          </w:rPr>
          <w:t>Označení osoby, která zpracovala část dokumentace zadávacího řízení</w:t>
        </w:r>
        <w:r w:rsidR="00EB6CB3">
          <w:rPr>
            <w:noProof/>
            <w:webHidden/>
          </w:rPr>
          <w:tab/>
        </w:r>
        <w:r w:rsidR="00EB6CB3">
          <w:rPr>
            <w:noProof/>
            <w:webHidden/>
          </w:rPr>
          <w:fldChar w:fldCharType="begin"/>
        </w:r>
        <w:r w:rsidR="00EB6CB3">
          <w:rPr>
            <w:noProof/>
            <w:webHidden/>
          </w:rPr>
          <w:instrText xml:space="preserve"> PAGEREF _Toc36797346 \h </w:instrText>
        </w:r>
        <w:r w:rsidR="00EB6CB3">
          <w:rPr>
            <w:noProof/>
            <w:webHidden/>
          </w:rPr>
        </w:r>
        <w:r w:rsidR="00EB6CB3">
          <w:rPr>
            <w:noProof/>
            <w:webHidden/>
          </w:rPr>
          <w:fldChar w:fldCharType="separate"/>
        </w:r>
        <w:r w:rsidR="00EB6CB3">
          <w:rPr>
            <w:noProof/>
            <w:webHidden/>
          </w:rPr>
          <w:t>6</w:t>
        </w:r>
        <w:r w:rsidR="00EB6CB3">
          <w:rPr>
            <w:noProof/>
            <w:webHidden/>
          </w:rPr>
          <w:fldChar w:fldCharType="end"/>
        </w:r>
      </w:hyperlink>
    </w:p>
    <w:p w14:paraId="79F5D39A" w14:textId="7D5D8547" w:rsidR="00EB6CB3" w:rsidRDefault="00B67181">
      <w:pPr>
        <w:pStyle w:val="Obsah1"/>
        <w:rPr>
          <w:rFonts w:asciiTheme="minorHAnsi" w:eastAsiaTheme="minorEastAsia" w:hAnsiTheme="minorHAnsi" w:cstheme="minorBidi"/>
          <w:noProof/>
          <w:lang w:eastAsia="cs-CZ"/>
        </w:rPr>
      </w:pPr>
      <w:hyperlink w:anchor="_Toc36797347" w:history="1">
        <w:r w:rsidR="00EB6CB3" w:rsidRPr="00DF0D5F">
          <w:rPr>
            <w:rStyle w:val="Hypertextovodkaz"/>
            <w:noProof/>
          </w:rPr>
          <w:t>5.</w:t>
        </w:r>
        <w:r w:rsidR="00EB6CB3">
          <w:rPr>
            <w:rFonts w:asciiTheme="minorHAnsi" w:eastAsiaTheme="minorEastAsia" w:hAnsiTheme="minorHAnsi" w:cstheme="minorBidi"/>
            <w:noProof/>
            <w:lang w:eastAsia="cs-CZ"/>
          </w:rPr>
          <w:tab/>
        </w:r>
        <w:r w:rsidR="00EB6CB3" w:rsidRPr="00DF0D5F">
          <w:rPr>
            <w:rStyle w:val="Hypertextovodkaz"/>
            <w:noProof/>
          </w:rPr>
          <w:t>Předmět veřejné zakázky</w:t>
        </w:r>
        <w:r w:rsidR="00EB6CB3">
          <w:rPr>
            <w:noProof/>
            <w:webHidden/>
          </w:rPr>
          <w:tab/>
        </w:r>
        <w:r w:rsidR="00EB6CB3">
          <w:rPr>
            <w:noProof/>
            <w:webHidden/>
          </w:rPr>
          <w:fldChar w:fldCharType="begin"/>
        </w:r>
        <w:r w:rsidR="00EB6CB3">
          <w:rPr>
            <w:noProof/>
            <w:webHidden/>
          </w:rPr>
          <w:instrText xml:space="preserve"> PAGEREF _Toc36797347 \h </w:instrText>
        </w:r>
        <w:r w:rsidR="00EB6CB3">
          <w:rPr>
            <w:noProof/>
            <w:webHidden/>
          </w:rPr>
        </w:r>
        <w:r w:rsidR="00EB6CB3">
          <w:rPr>
            <w:noProof/>
            <w:webHidden/>
          </w:rPr>
          <w:fldChar w:fldCharType="separate"/>
        </w:r>
        <w:r w:rsidR="00EB6CB3">
          <w:rPr>
            <w:noProof/>
            <w:webHidden/>
          </w:rPr>
          <w:t>7</w:t>
        </w:r>
        <w:r w:rsidR="00EB6CB3">
          <w:rPr>
            <w:noProof/>
            <w:webHidden/>
          </w:rPr>
          <w:fldChar w:fldCharType="end"/>
        </w:r>
      </w:hyperlink>
    </w:p>
    <w:p w14:paraId="66C3AC29" w14:textId="30750B3B" w:rsidR="00EB6CB3" w:rsidRDefault="00B67181">
      <w:pPr>
        <w:pStyle w:val="Obsah1"/>
        <w:rPr>
          <w:rFonts w:asciiTheme="minorHAnsi" w:eastAsiaTheme="minorEastAsia" w:hAnsiTheme="minorHAnsi" w:cstheme="minorBidi"/>
          <w:noProof/>
          <w:lang w:eastAsia="cs-CZ"/>
        </w:rPr>
      </w:pPr>
      <w:hyperlink w:anchor="_Toc36797348" w:history="1">
        <w:r w:rsidR="00EB6CB3" w:rsidRPr="00DF0D5F">
          <w:rPr>
            <w:rStyle w:val="Hypertextovodkaz"/>
            <w:noProof/>
          </w:rPr>
          <w:t>6.</w:t>
        </w:r>
        <w:r w:rsidR="00EB6CB3">
          <w:rPr>
            <w:rFonts w:asciiTheme="minorHAnsi" w:eastAsiaTheme="minorEastAsia" w:hAnsiTheme="minorHAnsi" w:cstheme="minorBidi"/>
            <w:noProof/>
            <w:lang w:eastAsia="cs-CZ"/>
          </w:rPr>
          <w:tab/>
        </w:r>
        <w:r w:rsidR="00EB6CB3" w:rsidRPr="00DF0D5F">
          <w:rPr>
            <w:rStyle w:val="Hypertextovodkaz"/>
            <w:noProof/>
          </w:rPr>
          <w:t>Doba a místo plnění veřejné zakázky</w:t>
        </w:r>
        <w:r w:rsidR="00EB6CB3">
          <w:rPr>
            <w:noProof/>
            <w:webHidden/>
          </w:rPr>
          <w:tab/>
        </w:r>
        <w:r w:rsidR="00EB6CB3">
          <w:rPr>
            <w:noProof/>
            <w:webHidden/>
          </w:rPr>
          <w:fldChar w:fldCharType="begin"/>
        </w:r>
        <w:r w:rsidR="00EB6CB3">
          <w:rPr>
            <w:noProof/>
            <w:webHidden/>
          </w:rPr>
          <w:instrText xml:space="preserve"> PAGEREF _Toc36797348 \h </w:instrText>
        </w:r>
        <w:r w:rsidR="00EB6CB3">
          <w:rPr>
            <w:noProof/>
            <w:webHidden/>
          </w:rPr>
        </w:r>
        <w:r w:rsidR="00EB6CB3">
          <w:rPr>
            <w:noProof/>
            <w:webHidden/>
          </w:rPr>
          <w:fldChar w:fldCharType="separate"/>
        </w:r>
        <w:r w:rsidR="00EB6CB3">
          <w:rPr>
            <w:noProof/>
            <w:webHidden/>
          </w:rPr>
          <w:t>9</w:t>
        </w:r>
        <w:r w:rsidR="00EB6CB3">
          <w:rPr>
            <w:noProof/>
            <w:webHidden/>
          </w:rPr>
          <w:fldChar w:fldCharType="end"/>
        </w:r>
      </w:hyperlink>
    </w:p>
    <w:p w14:paraId="7BB08C6A" w14:textId="289A1794" w:rsidR="00EB6CB3" w:rsidRDefault="00B67181">
      <w:pPr>
        <w:pStyle w:val="Obsah1"/>
        <w:rPr>
          <w:rFonts w:asciiTheme="minorHAnsi" w:eastAsiaTheme="minorEastAsia" w:hAnsiTheme="minorHAnsi" w:cstheme="minorBidi"/>
          <w:noProof/>
          <w:lang w:eastAsia="cs-CZ"/>
        </w:rPr>
      </w:pPr>
      <w:hyperlink w:anchor="_Toc36797349" w:history="1">
        <w:r w:rsidR="00EB6CB3" w:rsidRPr="00DF0D5F">
          <w:rPr>
            <w:rStyle w:val="Hypertextovodkaz"/>
            <w:noProof/>
          </w:rPr>
          <w:t>7.</w:t>
        </w:r>
        <w:r w:rsidR="00EB6CB3">
          <w:rPr>
            <w:rFonts w:asciiTheme="minorHAnsi" w:eastAsiaTheme="minorEastAsia" w:hAnsiTheme="minorHAnsi" w:cstheme="minorBidi"/>
            <w:noProof/>
            <w:lang w:eastAsia="cs-CZ"/>
          </w:rPr>
          <w:tab/>
        </w:r>
        <w:r w:rsidR="00EB6CB3" w:rsidRPr="00DF0D5F">
          <w:rPr>
            <w:rStyle w:val="Hypertextovodkaz"/>
            <w:noProof/>
          </w:rPr>
          <w:t>Požadavky na prokázání kvalifikace</w:t>
        </w:r>
        <w:r w:rsidR="00EB6CB3">
          <w:rPr>
            <w:noProof/>
            <w:webHidden/>
          </w:rPr>
          <w:tab/>
        </w:r>
        <w:r w:rsidR="00EB6CB3">
          <w:rPr>
            <w:noProof/>
            <w:webHidden/>
          </w:rPr>
          <w:fldChar w:fldCharType="begin"/>
        </w:r>
        <w:r w:rsidR="00EB6CB3">
          <w:rPr>
            <w:noProof/>
            <w:webHidden/>
          </w:rPr>
          <w:instrText xml:space="preserve"> PAGEREF _Toc36797349 \h </w:instrText>
        </w:r>
        <w:r w:rsidR="00EB6CB3">
          <w:rPr>
            <w:noProof/>
            <w:webHidden/>
          </w:rPr>
        </w:r>
        <w:r w:rsidR="00EB6CB3">
          <w:rPr>
            <w:noProof/>
            <w:webHidden/>
          </w:rPr>
          <w:fldChar w:fldCharType="separate"/>
        </w:r>
        <w:r w:rsidR="00EB6CB3">
          <w:rPr>
            <w:noProof/>
            <w:webHidden/>
          </w:rPr>
          <w:t>10</w:t>
        </w:r>
        <w:r w:rsidR="00EB6CB3">
          <w:rPr>
            <w:noProof/>
            <w:webHidden/>
          </w:rPr>
          <w:fldChar w:fldCharType="end"/>
        </w:r>
      </w:hyperlink>
    </w:p>
    <w:p w14:paraId="3F07B173" w14:textId="1BA5EDF1" w:rsidR="00EB6CB3" w:rsidRDefault="00B67181">
      <w:pPr>
        <w:pStyle w:val="Obsah1"/>
        <w:rPr>
          <w:rFonts w:asciiTheme="minorHAnsi" w:eastAsiaTheme="minorEastAsia" w:hAnsiTheme="minorHAnsi" w:cstheme="minorBidi"/>
          <w:noProof/>
          <w:lang w:eastAsia="cs-CZ"/>
        </w:rPr>
      </w:pPr>
      <w:hyperlink w:anchor="_Toc36797350" w:history="1">
        <w:r w:rsidR="00EB6CB3" w:rsidRPr="00DF0D5F">
          <w:rPr>
            <w:rStyle w:val="Hypertextovodkaz"/>
            <w:noProof/>
          </w:rPr>
          <w:t>8.</w:t>
        </w:r>
        <w:r w:rsidR="00EB6CB3">
          <w:rPr>
            <w:rFonts w:asciiTheme="minorHAnsi" w:eastAsiaTheme="minorEastAsia" w:hAnsiTheme="minorHAnsi" w:cstheme="minorBidi"/>
            <w:noProof/>
            <w:lang w:eastAsia="cs-CZ"/>
          </w:rPr>
          <w:tab/>
        </w:r>
        <w:r w:rsidR="00EB6CB3" w:rsidRPr="00DF0D5F">
          <w:rPr>
            <w:rStyle w:val="Hypertextovodkaz"/>
            <w:noProof/>
          </w:rPr>
          <w:t>Obchodní a platební podmínky</w:t>
        </w:r>
        <w:r w:rsidR="00EB6CB3">
          <w:rPr>
            <w:noProof/>
            <w:webHidden/>
          </w:rPr>
          <w:tab/>
        </w:r>
        <w:r w:rsidR="00EB6CB3">
          <w:rPr>
            <w:noProof/>
            <w:webHidden/>
          </w:rPr>
          <w:fldChar w:fldCharType="begin"/>
        </w:r>
        <w:r w:rsidR="00EB6CB3">
          <w:rPr>
            <w:noProof/>
            <w:webHidden/>
          </w:rPr>
          <w:instrText xml:space="preserve"> PAGEREF _Toc36797350 \h </w:instrText>
        </w:r>
        <w:r w:rsidR="00EB6CB3">
          <w:rPr>
            <w:noProof/>
            <w:webHidden/>
          </w:rPr>
        </w:r>
        <w:r w:rsidR="00EB6CB3">
          <w:rPr>
            <w:noProof/>
            <w:webHidden/>
          </w:rPr>
          <w:fldChar w:fldCharType="separate"/>
        </w:r>
        <w:r w:rsidR="00EB6CB3">
          <w:rPr>
            <w:noProof/>
            <w:webHidden/>
          </w:rPr>
          <w:t>10</w:t>
        </w:r>
        <w:r w:rsidR="00EB6CB3">
          <w:rPr>
            <w:noProof/>
            <w:webHidden/>
          </w:rPr>
          <w:fldChar w:fldCharType="end"/>
        </w:r>
      </w:hyperlink>
    </w:p>
    <w:p w14:paraId="252F54D5" w14:textId="0577F259" w:rsidR="00EB6CB3" w:rsidRDefault="00B67181">
      <w:pPr>
        <w:pStyle w:val="Obsah1"/>
        <w:rPr>
          <w:rFonts w:asciiTheme="minorHAnsi" w:eastAsiaTheme="minorEastAsia" w:hAnsiTheme="minorHAnsi" w:cstheme="minorBidi"/>
          <w:noProof/>
          <w:lang w:eastAsia="cs-CZ"/>
        </w:rPr>
      </w:pPr>
      <w:hyperlink w:anchor="_Toc36797351" w:history="1">
        <w:r w:rsidR="00EB6CB3" w:rsidRPr="00DF0D5F">
          <w:rPr>
            <w:rStyle w:val="Hypertextovodkaz"/>
            <w:noProof/>
          </w:rPr>
          <w:t>9.</w:t>
        </w:r>
        <w:r w:rsidR="00EB6CB3">
          <w:rPr>
            <w:rFonts w:asciiTheme="minorHAnsi" w:eastAsiaTheme="minorEastAsia" w:hAnsiTheme="minorHAnsi" w:cstheme="minorBidi"/>
            <w:noProof/>
            <w:lang w:eastAsia="cs-CZ"/>
          </w:rPr>
          <w:tab/>
        </w:r>
        <w:r w:rsidR="00EB6CB3" w:rsidRPr="00DF0D5F">
          <w:rPr>
            <w:rStyle w:val="Hypertextovodkaz"/>
            <w:noProof/>
          </w:rPr>
          <w:t>Požadavky na způsob zpracování ceny plnění</w:t>
        </w:r>
        <w:r w:rsidR="00EB6CB3">
          <w:rPr>
            <w:noProof/>
            <w:webHidden/>
          </w:rPr>
          <w:tab/>
        </w:r>
        <w:r w:rsidR="00EB6CB3">
          <w:rPr>
            <w:noProof/>
            <w:webHidden/>
          </w:rPr>
          <w:fldChar w:fldCharType="begin"/>
        </w:r>
        <w:r w:rsidR="00EB6CB3">
          <w:rPr>
            <w:noProof/>
            <w:webHidden/>
          </w:rPr>
          <w:instrText xml:space="preserve"> PAGEREF _Toc36797351 \h </w:instrText>
        </w:r>
        <w:r w:rsidR="00EB6CB3">
          <w:rPr>
            <w:noProof/>
            <w:webHidden/>
          </w:rPr>
        </w:r>
        <w:r w:rsidR="00EB6CB3">
          <w:rPr>
            <w:noProof/>
            <w:webHidden/>
          </w:rPr>
          <w:fldChar w:fldCharType="separate"/>
        </w:r>
        <w:r w:rsidR="00EB6CB3">
          <w:rPr>
            <w:noProof/>
            <w:webHidden/>
          </w:rPr>
          <w:t>10</w:t>
        </w:r>
        <w:r w:rsidR="00EB6CB3">
          <w:rPr>
            <w:noProof/>
            <w:webHidden/>
          </w:rPr>
          <w:fldChar w:fldCharType="end"/>
        </w:r>
      </w:hyperlink>
    </w:p>
    <w:p w14:paraId="23D630DE" w14:textId="1BE0CBD6" w:rsidR="00EB6CB3" w:rsidRDefault="00B67181">
      <w:pPr>
        <w:pStyle w:val="Obsah1"/>
        <w:rPr>
          <w:rFonts w:asciiTheme="minorHAnsi" w:eastAsiaTheme="minorEastAsia" w:hAnsiTheme="minorHAnsi" w:cstheme="minorBidi"/>
          <w:noProof/>
          <w:lang w:eastAsia="cs-CZ"/>
        </w:rPr>
      </w:pPr>
      <w:hyperlink w:anchor="_Toc36797352" w:history="1">
        <w:r w:rsidR="00EB6CB3" w:rsidRPr="00DF0D5F">
          <w:rPr>
            <w:rStyle w:val="Hypertextovodkaz"/>
            <w:noProof/>
          </w:rPr>
          <w:t>10.</w:t>
        </w:r>
        <w:r w:rsidR="00EB6CB3">
          <w:rPr>
            <w:rFonts w:asciiTheme="minorHAnsi" w:eastAsiaTheme="minorEastAsia" w:hAnsiTheme="minorHAnsi" w:cstheme="minorBidi"/>
            <w:noProof/>
            <w:lang w:eastAsia="cs-CZ"/>
          </w:rPr>
          <w:tab/>
        </w:r>
        <w:r w:rsidR="00EB6CB3" w:rsidRPr="00DF0D5F">
          <w:rPr>
            <w:rStyle w:val="Hypertextovodkaz"/>
            <w:noProof/>
          </w:rPr>
          <w:t>Hodnocení nabídek</w:t>
        </w:r>
        <w:r w:rsidR="00EB6CB3">
          <w:rPr>
            <w:noProof/>
            <w:webHidden/>
          </w:rPr>
          <w:tab/>
        </w:r>
        <w:r w:rsidR="00EB6CB3">
          <w:rPr>
            <w:noProof/>
            <w:webHidden/>
          </w:rPr>
          <w:fldChar w:fldCharType="begin"/>
        </w:r>
        <w:r w:rsidR="00EB6CB3">
          <w:rPr>
            <w:noProof/>
            <w:webHidden/>
          </w:rPr>
          <w:instrText xml:space="preserve"> PAGEREF _Toc36797352 \h </w:instrText>
        </w:r>
        <w:r w:rsidR="00EB6CB3">
          <w:rPr>
            <w:noProof/>
            <w:webHidden/>
          </w:rPr>
        </w:r>
        <w:r w:rsidR="00EB6CB3">
          <w:rPr>
            <w:noProof/>
            <w:webHidden/>
          </w:rPr>
          <w:fldChar w:fldCharType="separate"/>
        </w:r>
        <w:r w:rsidR="00EB6CB3">
          <w:rPr>
            <w:noProof/>
            <w:webHidden/>
          </w:rPr>
          <w:t>12</w:t>
        </w:r>
        <w:r w:rsidR="00EB6CB3">
          <w:rPr>
            <w:noProof/>
            <w:webHidden/>
          </w:rPr>
          <w:fldChar w:fldCharType="end"/>
        </w:r>
      </w:hyperlink>
    </w:p>
    <w:p w14:paraId="6B1D850B" w14:textId="3CADB83E" w:rsidR="00EB6CB3" w:rsidRDefault="00B67181">
      <w:pPr>
        <w:pStyle w:val="Obsah1"/>
        <w:rPr>
          <w:rFonts w:asciiTheme="minorHAnsi" w:eastAsiaTheme="minorEastAsia" w:hAnsiTheme="minorHAnsi" w:cstheme="minorBidi"/>
          <w:noProof/>
          <w:lang w:eastAsia="cs-CZ"/>
        </w:rPr>
      </w:pPr>
      <w:hyperlink w:anchor="_Toc36797353" w:history="1">
        <w:r w:rsidR="00EB6CB3" w:rsidRPr="00DF0D5F">
          <w:rPr>
            <w:rStyle w:val="Hypertextovodkaz"/>
            <w:noProof/>
          </w:rPr>
          <w:t>11.</w:t>
        </w:r>
        <w:r w:rsidR="00EB6CB3">
          <w:rPr>
            <w:rFonts w:asciiTheme="minorHAnsi" w:eastAsiaTheme="minorEastAsia" w:hAnsiTheme="minorHAnsi" w:cstheme="minorBidi"/>
            <w:noProof/>
            <w:lang w:eastAsia="cs-CZ"/>
          </w:rPr>
          <w:tab/>
        </w:r>
        <w:r w:rsidR="00EB6CB3" w:rsidRPr="00DF0D5F">
          <w:rPr>
            <w:rStyle w:val="Hypertextovodkaz"/>
            <w:noProof/>
          </w:rPr>
          <w:t>Závaznost požadavků zadavatele</w:t>
        </w:r>
        <w:r w:rsidR="00EB6CB3">
          <w:rPr>
            <w:noProof/>
            <w:webHidden/>
          </w:rPr>
          <w:tab/>
        </w:r>
        <w:r w:rsidR="00EB6CB3">
          <w:rPr>
            <w:noProof/>
            <w:webHidden/>
          </w:rPr>
          <w:fldChar w:fldCharType="begin"/>
        </w:r>
        <w:r w:rsidR="00EB6CB3">
          <w:rPr>
            <w:noProof/>
            <w:webHidden/>
          </w:rPr>
          <w:instrText xml:space="preserve"> PAGEREF _Toc36797353 \h </w:instrText>
        </w:r>
        <w:r w:rsidR="00EB6CB3">
          <w:rPr>
            <w:noProof/>
            <w:webHidden/>
          </w:rPr>
        </w:r>
        <w:r w:rsidR="00EB6CB3">
          <w:rPr>
            <w:noProof/>
            <w:webHidden/>
          </w:rPr>
          <w:fldChar w:fldCharType="separate"/>
        </w:r>
        <w:r w:rsidR="00EB6CB3">
          <w:rPr>
            <w:noProof/>
            <w:webHidden/>
          </w:rPr>
          <w:t>12</w:t>
        </w:r>
        <w:r w:rsidR="00EB6CB3">
          <w:rPr>
            <w:noProof/>
            <w:webHidden/>
          </w:rPr>
          <w:fldChar w:fldCharType="end"/>
        </w:r>
      </w:hyperlink>
    </w:p>
    <w:p w14:paraId="6685F360" w14:textId="6DC103F9" w:rsidR="00EB6CB3" w:rsidRDefault="00B67181">
      <w:pPr>
        <w:pStyle w:val="Obsah1"/>
        <w:rPr>
          <w:rFonts w:asciiTheme="minorHAnsi" w:eastAsiaTheme="minorEastAsia" w:hAnsiTheme="minorHAnsi" w:cstheme="minorBidi"/>
          <w:noProof/>
          <w:lang w:eastAsia="cs-CZ"/>
        </w:rPr>
      </w:pPr>
      <w:hyperlink w:anchor="_Toc36797354" w:history="1">
        <w:r w:rsidR="00EB6CB3" w:rsidRPr="00DF0D5F">
          <w:rPr>
            <w:rStyle w:val="Hypertextovodkaz"/>
            <w:noProof/>
          </w:rPr>
          <w:t>12.</w:t>
        </w:r>
        <w:r w:rsidR="00EB6CB3">
          <w:rPr>
            <w:rFonts w:asciiTheme="minorHAnsi" w:eastAsiaTheme="minorEastAsia" w:hAnsiTheme="minorHAnsi" w:cstheme="minorBidi"/>
            <w:noProof/>
            <w:lang w:eastAsia="cs-CZ"/>
          </w:rPr>
          <w:tab/>
        </w:r>
        <w:r w:rsidR="00EB6CB3" w:rsidRPr="00DF0D5F">
          <w:rPr>
            <w:rStyle w:val="Hypertextovodkaz"/>
            <w:noProof/>
          </w:rPr>
          <w:t>Prohlídka místa plnění</w:t>
        </w:r>
        <w:r w:rsidR="00EB6CB3">
          <w:rPr>
            <w:noProof/>
            <w:webHidden/>
          </w:rPr>
          <w:tab/>
        </w:r>
        <w:r w:rsidR="00EB6CB3">
          <w:rPr>
            <w:noProof/>
            <w:webHidden/>
          </w:rPr>
          <w:fldChar w:fldCharType="begin"/>
        </w:r>
        <w:r w:rsidR="00EB6CB3">
          <w:rPr>
            <w:noProof/>
            <w:webHidden/>
          </w:rPr>
          <w:instrText xml:space="preserve"> PAGEREF _Toc36797354 \h </w:instrText>
        </w:r>
        <w:r w:rsidR="00EB6CB3">
          <w:rPr>
            <w:noProof/>
            <w:webHidden/>
          </w:rPr>
        </w:r>
        <w:r w:rsidR="00EB6CB3">
          <w:rPr>
            <w:noProof/>
            <w:webHidden/>
          </w:rPr>
          <w:fldChar w:fldCharType="separate"/>
        </w:r>
        <w:r w:rsidR="00EB6CB3">
          <w:rPr>
            <w:noProof/>
            <w:webHidden/>
          </w:rPr>
          <w:t>12</w:t>
        </w:r>
        <w:r w:rsidR="00EB6CB3">
          <w:rPr>
            <w:noProof/>
            <w:webHidden/>
          </w:rPr>
          <w:fldChar w:fldCharType="end"/>
        </w:r>
      </w:hyperlink>
    </w:p>
    <w:p w14:paraId="3BD697CC" w14:textId="053D0BBA" w:rsidR="00EB6CB3" w:rsidRDefault="00B67181">
      <w:pPr>
        <w:pStyle w:val="Obsah1"/>
        <w:rPr>
          <w:rFonts w:asciiTheme="minorHAnsi" w:eastAsiaTheme="minorEastAsia" w:hAnsiTheme="minorHAnsi" w:cstheme="minorBidi"/>
          <w:noProof/>
          <w:lang w:eastAsia="cs-CZ"/>
        </w:rPr>
      </w:pPr>
      <w:hyperlink w:anchor="_Toc36797355" w:history="1">
        <w:r w:rsidR="00EB6CB3" w:rsidRPr="00DF0D5F">
          <w:rPr>
            <w:rStyle w:val="Hypertextovodkaz"/>
            <w:noProof/>
          </w:rPr>
          <w:t>13.</w:t>
        </w:r>
        <w:r w:rsidR="00EB6CB3">
          <w:rPr>
            <w:rFonts w:asciiTheme="minorHAnsi" w:eastAsiaTheme="minorEastAsia" w:hAnsiTheme="minorHAnsi" w:cstheme="minorBidi"/>
            <w:noProof/>
            <w:lang w:eastAsia="cs-CZ"/>
          </w:rPr>
          <w:tab/>
        </w:r>
        <w:r w:rsidR="00EB6CB3" w:rsidRPr="00DF0D5F">
          <w:rPr>
            <w:rStyle w:val="Hypertextovodkaz"/>
            <w:noProof/>
          </w:rPr>
          <w:t>Vysvětlení zadávací dokumentace</w:t>
        </w:r>
        <w:r w:rsidR="00EB6CB3">
          <w:rPr>
            <w:noProof/>
            <w:webHidden/>
          </w:rPr>
          <w:tab/>
        </w:r>
        <w:r w:rsidR="00EB6CB3">
          <w:rPr>
            <w:noProof/>
            <w:webHidden/>
          </w:rPr>
          <w:fldChar w:fldCharType="begin"/>
        </w:r>
        <w:r w:rsidR="00EB6CB3">
          <w:rPr>
            <w:noProof/>
            <w:webHidden/>
          </w:rPr>
          <w:instrText xml:space="preserve"> PAGEREF _Toc36797355 \h </w:instrText>
        </w:r>
        <w:r w:rsidR="00EB6CB3">
          <w:rPr>
            <w:noProof/>
            <w:webHidden/>
          </w:rPr>
        </w:r>
        <w:r w:rsidR="00EB6CB3">
          <w:rPr>
            <w:noProof/>
            <w:webHidden/>
          </w:rPr>
          <w:fldChar w:fldCharType="separate"/>
        </w:r>
        <w:r w:rsidR="00EB6CB3">
          <w:rPr>
            <w:noProof/>
            <w:webHidden/>
          </w:rPr>
          <w:t>12</w:t>
        </w:r>
        <w:r w:rsidR="00EB6CB3">
          <w:rPr>
            <w:noProof/>
            <w:webHidden/>
          </w:rPr>
          <w:fldChar w:fldCharType="end"/>
        </w:r>
      </w:hyperlink>
    </w:p>
    <w:p w14:paraId="328A327E" w14:textId="6AFBE993" w:rsidR="00EB6CB3" w:rsidRDefault="00B67181">
      <w:pPr>
        <w:pStyle w:val="Obsah1"/>
        <w:rPr>
          <w:rFonts w:asciiTheme="minorHAnsi" w:eastAsiaTheme="minorEastAsia" w:hAnsiTheme="minorHAnsi" w:cstheme="minorBidi"/>
          <w:noProof/>
          <w:lang w:eastAsia="cs-CZ"/>
        </w:rPr>
      </w:pPr>
      <w:hyperlink w:anchor="_Toc36797356" w:history="1">
        <w:r w:rsidR="00EB6CB3" w:rsidRPr="00DF0D5F">
          <w:rPr>
            <w:rStyle w:val="Hypertextovodkaz"/>
            <w:noProof/>
          </w:rPr>
          <w:t>14.</w:t>
        </w:r>
        <w:r w:rsidR="00EB6CB3">
          <w:rPr>
            <w:rFonts w:asciiTheme="minorHAnsi" w:eastAsiaTheme="minorEastAsia" w:hAnsiTheme="minorHAnsi" w:cstheme="minorBidi"/>
            <w:noProof/>
            <w:lang w:eastAsia="cs-CZ"/>
          </w:rPr>
          <w:tab/>
        </w:r>
        <w:r w:rsidR="00EB6CB3" w:rsidRPr="00DF0D5F">
          <w:rPr>
            <w:rStyle w:val="Hypertextovodkaz"/>
            <w:noProof/>
          </w:rPr>
          <w:t>Změna nebo doplnění zadávací dokumentace</w:t>
        </w:r>
        <w:r w:rsidR="00EB6CB3">
          <w:rPr>
            <w:noProof/>
            <w:webHidden/>
          </w:rPr>
          <w:tab/>
        </w:r>
        <w:r w:rsidR="00EB6CB3">
          <w:rPr>
            <w:noProof/>
            <w:webHidden/>
          </w:rPr>
          <w:fldChar w:fldCharType="begin"/>
        </w:r>
        <w:r w:rsidR="00EB6CB3">
          <w:rPr>
            <w:noProof/>
            <w:webHidden/>
          </w:rPr>
          <w:instrText xml:space="preserve"> PAGEREF _Toc36797356 \h </w:instrText>
        </w:r>
        <w:r w:rsidR="00EB6CB3">
          <w:rPr>
            <w:noProof/>
            <w:webHidden/>
          </w:rPr>
        </w:r>
        <w:r w:rsidR="00EB6CB3">
          <w:rPr>
            <w:noProof/>
            <w:webHidden/>
          </w:rPr>
          <w:fldChar w:fldCharType="separate"/>
        </w:r>
        <w:r w:rsidR="00EB6CB3">
          <w:rPr>
            <w:noProof/>
            <w:webHidden/>
          </w:rPr>
          <w:t>13</w:t>
        </w:r>
        <w:r w:rsidR="00EB6CB3">
          <w:rPr>
            <w:noProof/>
            <w:webHidden/>
          </w:rPr>
          <w:fldChar w:fldCharType="end"/>
        </w:r>
      </w:hyperlink>
    </w:p>
    <w:p w14:paraId="7ABFED40" w14:textId="037AA4E2" w:rsidR="00EB6CB3" w:rsidRDefault="00B67181">
      <w:pPr>
        <w:pStyle w:val="Obsah1"/>
        <w:rPr>
          <w:rFonts w:asciiTheme="minorHAnsi" w:eastAsiaTheme="minorEastAsia" w:hAnsiTheme="minorHAnsi" w:cstheme="minorBidi"/>
          <w:noProof/>
          <w:lang w:eastAsia="cs-CZ"/>
        </w:rPr>
      </w:pPr>
      <w:hyperlink w:anchor="_Toc36797357" w:history="1">
        <w:r w:rsidR="00EB6CB3" w:rsidRPr="00DF0D5F">
          <w:rPr>
            <w:rStyle w:val="Hypertextovodkaz"/>
            <w:noProof/>
          </w:rPr>
          <w:t>15.</w:t>
        </w:r>
        <w:r w:rsidR="00EB6CB3">
          <w:rPr>
            <w:rFonts w:asciiTheme="minorHAnsi" w:eastAsiaTheme="minorEastAsia" w:hAnsiTheme="minorHAnsi" w:cstheme="minorBidi"/>
            <w:noProof/>
            <w:lang w:eastAsia="cs-CZ"/>
          </w:rPr>
          <w:tab/>
        </w:r>
        <w:r w:rsidR="00EB6CB3" w:rsidRPr="00DF0D5F">
          <w:rPr>
            <w:rStyle w:val="Hypertextovodkaz"/>
            <w:noProof/>
          </w:rPr>
          <w:t>Lhůta pro podání nabídek</w:t>
        </w:r>
        <w:r w:rsidR="00EB6CB3">
          <w:rPr>
            <w:noProof/>
            <w:webHidden/>
          </w:rPr>
          <w:tab/>
        </w:r>
        <w:r w:rsidR="00EB6CB3">
          <w:rPr>
            <w:noProof/>
            <w:webHidden/>
          </w:rPr>
          <w:fldChar w:fldCharType="begin"/>
        </w:r>
        <w:r w:rsidR="00EB6CB3">
          <w:rPr>
            <w:noProof/>
            <w:webHidden/>
          </w:rPr>
          <w:instrText xml:space="preserve"> PAGEREF _Toc36797357 \h </w:instrText>
        </w:r>
        <w:r w:rsidR="00EB6CB3">
          <w:rPr>
            <w:noProof/>
            <w:webHidden/>
          </w:rPr>
        </w:r>
        <w:r w:rsidR="00EB6CB3">
          <w:rPr>
            <w:noProof/>
            <w:webHidden/>
          </w:rPr>
          <w:fldChar w:fldCharType="separate"/>
        </w:r>
        <w:r w:rsidR="00EB6CB3">
          <w:rPr>
            <w:noProof/>
            <w:webHidden/>
          </w:rPr>
          <w:t>13</w:t>
        </w:r>
        <w:r w:rsidR="00EB6CB3">
          <w:rPr>
            <w:noProof/>
            <w:webHidden/>
          </w:rPr>
          <w:fldChar w:fldCharType="end"/>
        </w:r>
      </w:hyperlink>
    </w:p>
    <w:p w14:paraId="2FFDBC84" w14:textId="38A7376A" w:rsidR="00EB6CB3" w:rsidRDefault="00B67181">
      <w:pPr>
        <w:pStyle w:val="Obsah1"/>
        <w:rPr>
          <w:rFonts w:asciiTheme="minorHAnsi" w:eastAsiaTheme="minorEastAsia" w:hAnsiTheme="minorHAnsi" w:cstheme="minorBidi"/>
          <w:noProof/>
          <w:lang w:eastAsia="cs-CZ"/>
        </w:rPr>
      </w:pPr>
      <w:hyperlink w:anchor="_Toc36797358" w:history="1">
        <w:r w:rsidR="00EB6CB3" w:rsidRPr="00DF0D5F">
          <w:rPr>
            <w:rStyle w:val="Hypertextovodkaz"/>
            <w:noProof/>
          </w:rPr>
          <w:t>16.</w:t>
        </w:r>
        <w:r w:rsidR="00EB6CB3">
          <w:rPr>
            <w:rFonts w:asciiTheme="minorHAnsi" w:eastAsiaTheme="minorEastAsia" w:hAnsiTheme="minorHAnsi" w:cstheme="minorBidi"/>
            <w:noProof/>
            <w:lang w:eastAsia="cs-CZ"/>
          </w:rPr>
          <w:tab/>
        </w:r>
        <w:r w:rsidR="00EB6CB3" w:rsidRPr="00DF0D5F">
          <w:rPr>
            <w:rStyle w:val="Hypertextovodkaz"/>
            <w:noProof/>
          </w:rPr>
          <w:t>Otevírání nabídek</w:t>
        </w:r>
        <w:r w:rsidR="00EB6CB3">
          <w:rPr>
            <w:noProof/>
            <w:webHidden/>
          </w:rPr>
          <w:tab/>
        </w:r>
        <w:r w:rsidR="00EB6CB3">
          <w:rPr>
            <w:noProof/>
            <w:webHidden/>
          </w:rPr>
          <w:fldChar w:fldCharType="begin"/>
        </w:r>
        <w:r w:rsidR="00EB6CB3">
          <w:rPr>
            <w:noProof/>
            <w:webHidden/>
          </w:rPr>
          <w:instrText xml:space="preserve"> PAGEREF _Toc36797358 \h </w:instrText>
        </w:r>
        <w:r w:rsidR="00EB6CB3">
          <w:rPr>
            <w:noProof/>
            <w:webHidden/>
          </w:rPr>
        </w:r>
        <w:r w:rsidR="00EB6CB3">
          <w:rPr>
            <w:noProof/>
            <w:webHidden/>
          </w:rPr>
          <w:fldChar w:fldCharType="separate"/>
        </w:r>
        <w:r w:rsidR="00EB6CB3">
          <w:rPr>
            <w:noProof/>
            <w:webHidden/>
          </w:rPr>
          <w:t>13</w:t>
        </w:r>
        <w:r w:rsidR="00EB6CB3">
          <w:rPr>
            <w:noProof/>
            <w:webHidden/>
          </w:rPr>
          <w:fldChar w:fldCharType="end"/>
        </w:r>
      </w:hyperlink>
    </w:p>
    <w:p w14:paraId="3435EEFE" w14:textId="11972501" w:rsidR="00EB6CB3" w:rsidRDefault="00B67181">
      <w:pPr>
        <w:pStyle w:val="Obsah1"/>
        <w:rPr>
          <w:rFonts w:asciiTheme="minorHAnsi" w:eastAsiaTheme="minorEastAsia" w:hAnsiTheme="minorHAnsi" w:cstheme="minorBidi"/>
          <w:noProof/>
          <w:lang w:eastAsia="cs-CZ"/>
        </w:rPr>
      </w:pPr>
      <w:hyperlink w:anchor="_Toc36797359" w:history="1">
        <w:r w:rsidR="00EB6CB3" w:rsidRPr="00DF0D5F">
          <w:rPr>
            <w:rStyle w:val="Hypertextovodkaz"/>
            <w:noProof/>
          </w:rPr>
          <w:t>17.</w:t>
        </w:r>
        <w:r w:rsidR="00EB6CB3">
          <w:rPr>
            <w:rFonts w:asciiTheme="minorHAnsi" w:eastAsiaTheme="minorEastAsia" w:hAnsiTheme="minorHAnsi" w:cstheme="minorBidi"/>
            <w:noProof/>
            <w:lang w:eastAsia="cs-CZ"/>
          </w:rPr>
          <w:tab/>
        </w:r>
        <w:r w:rsidR="00EB6CB3" w:rsidRPr="00DF0D5F">
          <w:rPr>
            <w:rStyle w:val="Hypertextovodkaz"/>
            <w:noProof/>
          </w:rPr>
          <w:t>Zadávací lhůta</w:t>
        </w:r>
        <w:r w:rsidR="00EB6CB3">
          <w:rPr>
            <w:noProof/>
            <w:webHidden/>
          </w:rPr>
          <w:tab/>
        </w:r>
        <w:r w:rsidR="00EB6CB3">
          <w:rPr>
            <w:noProof/>
            <w:webHidden/>
          </w:rPr>
          <w:fldChar w:fldCharType="begin"/>
        </w:r>
        <w:r w:rsidR="00EB6CB3">
          <w:rPr>
            <w:noProof/>
            <w:webHidden/>
          </w:rPr>
          <w:instrText xml:space="preserve"> PAGEREF _Toc36797359 \h </w:instrText>
        </w:r>
        <w:r w:rsidR="00EB6CB3">
          <w:rPr>
            <w:noProof/>
            <w:webHidden/>
          </w:rPr>
        </w:r>
        <w:r w:rsidR="00EB6CB3">
          <w:rPr>
            <w:noProof/>
            <w:webHidden/>
          </w:rPr>
          <w:fldChar w:fldCharType="separate"/>
        </w:r>
        <w:r w:rsidR="00EB6CB3">
          <w:rPr>
            <w:noProof/>
            <w:webHidden/>
          </w:rPr>
          <w:t>13</w:t>
        </w:r>
        <w:r w:rsidR="00EB6CB3">
          <w:rPr>
            <w:noProof/>
            <w:webHidden/>
          </w:rPr>
          <w:fldChar w:fldCharType="end"/>
        </w:r>
      </w:hyperlink>
    </w:p>
    <w:p w14:paraId="141E545A" w14:textId="1DBCFEDB" w:rsidR="00EB6CB3" w:rsidRDefault="00B67181">
      <w:pPr>
        <w:pStyle w:val="Obsah1"/>
        <w:rPr>
          <w:rFonts w:asciiTheme="minorHAnsi" w:eastAsiaTheme="minorEastAsia" w:hAnsiTheme="minorHAnsi" w:cstheme="minorBidi"/>
          <w:noProof/>
          <w:lang w:eastAsia="cs-CZ"/>
        </w:rPr>
      </w:pPr>
      <w:hyperlink w:anchor="_Toc36797360" w:history="1">
        <w:r w:rsidR="00EB6CB3" w:rsidRPr="00DF0D5F">
          <w:rPr>
            <w:rStyle w:val="Hypertextovodkaz"/>
            <w:noProof/>
          </w:rPr>
          <w:t>18.</w:t>
        </w:r>
        <w:r w:rsidR="00EB6CB3">
          <w:rPr>
            <w:rFonts w:asciiTheme="minorHAnsi" w:eastAsiaTheme="minorEastAsia" w:hAnsiTheme="minorHAnsi" w:cstheme="minorBidi"/>
            <w:noProof/>
            <w:lang w:eastAsia="cs-CZ"/>
          </w:rPr>
          <w:tab/>
        </w:r>
        <w:r w:rsidR="00EB6CB3" w:rsidRPr="00DF0D5F">
          <w:rPr>
            <w:rStyle w:val="Hypertextovodkaz"/>
            <w:noProof/>
          </w:rPr>
          <w:t>Jistota</w:t>
        </w:r>
        <w:r w:rsidR="00EB6CB3">
          <w:rPr>
            <w:noProof/>
            <w:webHidden/>
          </w:rPr>
          <w:tab/>
        </w:r>
        <w:r w:rsidR="00EB6CB3">
          <w:rPr>
            <w:noProof/>
            <w:webHidden/>
          </w:rPr>
          <w:fldChar w:fldCharType="begin"/>
        </w:r>
        <w:r w:rsidR="00EB6CB3">
          <w:rPr>
            <w:noProof/>
            <w:webHidden/>
          </w:rPr>
          <w:instrText xml:space="preserve"> PAGEREF _Toc36797360 \h </w:instrText>
        </w:r>
        <w:r w:rsidR="00EB6CB3">
          <w:rPr>
            <w:noProof/>
            <w:webHidden/>
          </w:rPr>
        </w:r>
        <w:r w:rsidR="00EB6CB3">
          <w:rPr>
            <w:noProof/>
            <w:webHidden/>
          </w:rPr>
          <w:fldChar w:fldCharType="separate"/>
        </w:r>
        <w:r w:rsidR="00EB6CB3">
          <w:rPr>
            <w:noProof/>
            <w:webHidden/>
          </w:rPr>
          <w:t>14</w:t>
        </w:r>
        <w:r w:rsidR="00EB6CB3">
          <w:rPr>
            <w:noProof/>
            <w:webHidden/>
          </w:rPr>
          <w:fldChar w:fldCharType="end"/>
        </w:r>
      </w:hyperlink>
    </w:p>
    <w:p w14:paraId="6A96BE82" w14:textId="3F11AC42" w:rsidR="00EB6CB3" w:rsidRDefault="00B67181">
      <w:pPr>
        <w:pStyle w:val="Obsah1"/>
        <w:rPr>
          <w:rFonts w:asciiTheme="minorHAnsi" w:eastAsiaTheme="minorEastAsia" w:hAnsiTheme="minorHAnsi" w:cstheme="minorBidi"/>
          <w:noProof/>
          <w:lang w:eastAsia="cs-CZ"/>
        </w:rPr>
      </w:pPr>
      <w:hyperlink w:anchor="_Toc36797361" w:history="1">
        <w:r w:rsidR="00EB6CB3" w:rsidRPr="00DF0D5F">
          <w:rPr>
            <w:rStyle w:val="Hypertextovodkaz"/>
            <w:noProof/>
          </w:rPr>
          <w:t>19.</w:t>
        </w:r>
        <w:r w:rsidR="00EB6CB3">
          <w:rPr>
            <w:rFonts w:asciiTheme="minorHAnsi" w:eastAsiaTheme="minorEastAsia" w:hAnsiTheme="minorHAnsi" w:cstheme="minorBidi"/>
            <w:noProof/>
            <w:lang w:eastAsia="cs-CZ"/>
          </w:rPr>
          <w:tab/>
        </w:r>
        <w:r w:rsidR="00EB6CB3" w:rsidRPr="00DF0D5F">
          <w:rPr>
            <w:rStyle w:val="Hypertextovodkaz"/>
            <w:noProof/>
          </w:rPr>
          <w:t>Změny kvalifikace účastníka zadávacího řízení</w:t>
        </w:r>
        <w:r w:rsidR="00EB6CB3">
          <w:rPr>
            <w:noProof/>
            <w:webHidden/>
          </w:rPr>
          <w:tab/>
        </w:r>
        <w:r w:rsidR="00EB6CB3">
          <w:rPr>
            <w:noProof/>
            <w:webHidden/>
          </w:rPr>
          <w:fldChar w:fldCharType="begin"/>
        </w:r>
        <w:r w:rsidR="00EB6CB3">
          <w:rPr>
            <w:noProof/>
            <w:webHidden/>
          </w:rPr>
          <w:instrText xml:space="preserve"> PAGEREF _Toc36797361 \h </w:instrText>
        </w:r>
        <w:r w:rsidR="00EB6CB3">
          <w:rPr>
            <w:noProof/>
            <w:webHidden/>
          </w:rPr>
        </w:r>
        <w:r w:rsidR="00EB6CB3">
          <w:rPr>
            <w:noProof/>
            <w:webHidden/>
          </w:rPr>
          <w:fldChar w:fldCharType="separate"/>
        </w:r>
        <w:r w:rsidR="00EB6CB3">
          <w:rPr>
            <w:noProof/>
            <w:webHidden/>
          </w:rPr>
          <w:t>15</w:t>
        </w:r>
        <w:r w:rsidR="00EB6CB3">
          <w:rPr>
            <w:noProof/>
            <w:webHidden/>
          </w:rPr>
          <w:fldChar w:fldCharType="end"/>
        </w:r>
      </w:hyperlink>
    </w:p>
    <w:p w14:paraId="34177BCF" w14:textId="6EE0AD58" w:rsidR="00EB6CB3" w:rsidRDefault="00B67181">
      <w:pPr>
        <w:pStyle w:val="Obsah1"/>
        <w:rPr>
          <w:rFonts w:asciiTheme="minorHAnsi" w:eastAsiaTheme="minorEastAsia" w:hAnsiTheme="minorHAnsi" w:cstheme="minorBidi"/>
          <w:noProof/>
          <w:lang w:eastAsia="cs-CZ"/>
        </w:rPr>
      </w:pPr>
      <w:hyperlink w:anchor="_Toc36797362" w:history="1">
        <w:r w:rsidR="00EB6CB3" w:rsidRPr="00DF0D5F">
          <w:rPr>
            <w:rStyle w:val="Hypertextovodkaz"/>
            <w:noProof/>
          </w:rPr>
          <w:t>20.</w:t>
        </w:r>
        <w:r w:rsidR="00EB6CB3">
          <w:rPr>
            <w:rFonts w:asciiTheme="minorHAnsi" w:eastAsiaTheme="minorEastAsia" w:hAnsiTheme="minorHAnsi" w:cstheme="minorBidi"/>
            <w:noProof/>
            <w:lang w:eastAsia="cs-CZ"/>
          </w:rPr>
          <w:tab/>
        </w:r>
        <w:r w:rsidR="00EB6CB3" w:rsidRPr="00DF0D5F">
          <w:rPr>
            <w:rStyle w:val="Hypertextovodkaz"/>
            <w:noProof/>
          </w:rPr>
          <w:t>Podmínky a požadavky na zpracování a podání nabídky</w:t>
        </w:r>
        <w:r w:rsidR="00EB6CB3">
          <w:rPr>
            <w:noProof/>
            <w:webHidden/>
          </w:rPr>
          <w:tab/>
        </w:r>
        <w:r w:rsidR="00EB6CB3">
          <w:rPr>
            <w:noProof/>
            <w:webHidden/>
          </w:rPr>
          <w:fldChar w:fldCharType="begin"/>
        </w:r>
        <w:r w:rsidR="00EB6CB3">
          <w:rPr>
            <w:noProof/>
            <w:webHidden/>
          </w:rPr>
          <w:instrText xml:space="preserve"> PAGEREF _Toc36797362 \h </w:instrText>
        </w:r>
        <w:r w:rsidR="00EB6CB3">
          <w:rPr>
            <w:noProof/>
            <w:webHidden/>
          </w:rPr>
        </w:r>
        <w:r w:rsidR="00EB6CB3">
          <w:rPr>
            <w:noProof/>
            <w:webHidden/>
          </w:rPr>
          <w:fldChar w:fldCharType="separate"/>
        </w:r>
        <w:r w:rsidR="00EB6CB3">
          <w:rPr>
            <w:noProof/>
            <w:webHidden/>
          </w:rPr>
          <w:t>15</w:t>
        </w:r>
        <w:r w:rsidR="00EB6CB3">
          <w:rPr>
            <w:noProof/>
            <w:webHidden/>
          </w:rPr>
          <w:fldChar w:fldCharType="end"/>
        </w:r>
      </w:hyperlink>
    </w:p>
    <w:p w14:paraId="03F59456" w14:textId="35010979" w:rsidR="00EB6CB3" w:rsidRDefault="00B67181">
      <w:pPr>
        <w:pStyle w:val="Obsah1"/>
        <w:rPr>
          <w:rFonts w:asciiTheme="minorHAnsi" w:eastAsiaTheme="minorEastAsia" w:hAnsiTheme="minorHAnsi" w:cstheme="minorBidi"/>
          <w:noProof/>
          <w:lang w:eastAsia="cs-CZ"/>
        </w:rPr>
      </w:pPr>
      <w:hyperlink w:anchor="_Toc36797363" w:history="1">
        <w:r w:rsidR="00EB6CB3" w:rsidRPr="00DF0D5F">
          <w:rPr>
            <w:rStyle w:val="Hypertextovodkaz"/>
            <w:noProof/>
          </w:rPr>
          <w:t>21.</w:t>
        </w:r>
        <w:r w:rsidR="00EB6CB3">
          <w:rPr>
            <w:rFonts w:asciiTheme="minorHAnsi" w:eastAsiaTheme="minorEastAsia" w:hAnsiTheme="minorHAnsi" w:cstheme="minorBidi"/>
            <w:noProof/>
            <w:lang w:eastAsia="cs-CZ"/>
          </w:rPr>
          <w:tab/>
        </w:r>
        <w:r w:rsidR="00EB6CB3" w:rsidRPr="00DF0D5F">
          <w:rPr>
            <w:rStyle w:val="Hypertextovodkaz"/>
            <w:noProof/>
          </w:rPr>
          <w:t>Další podmínky a práva zadavatele</w:t>
        </w:r>
        <w:r w:rsidR="00EB6CB3">
          <w:rPr>
            <w:noProof/>
            <w:webHidden/>
          </w:rPr>
          <w:tab/>
        </w:r>
        <w:r w:rsidR="00EB6CB3">
          <w:rPr>
            <w:noProof/>
            <w:webHidden/>
          </w:rPr>
          <w:fldChar w:fldCharType="begin"/>
        </w:r>
        <w:r w:rsidR="00EB6CB3">
          <w:rPr>
            <w:noProof/>
            <w:webHidden/>
          </w:rPr>
          <w:instrText xml:space="preserve"> PAGEREF _Toc36797363 \h </w:instrText>
        </w:r>
        <w:r w:rsidR="00EB6CB3">
          <w:rPr>
            <w:noProof/>
            <w:webHidden/>
          </w:rPr>
        </w:r>
        <w:r w:rsidR="00EB6CB3">
          <w:rPr>
            <w:noProof/>
            <w:webHidden/>
          </w:rPr>
          <w:fldChar w:fldCharType="separate"/>
        </w:r>
        <w:r w:rsidR="00EB6CB3">
          <w:rPr>
            <w:noProof/>
            <w:webHidden/>
          </w:rPr>
          <w:t>17</w:t>
        </w:r>
        <w:r w:rsidR="00EB6CB3">
          <w:rPr>
            <w:noProof/>
            <w:webHidden/>
          </w:rPr>
          <w:fldChar w:fldCharType="end"/>
        </w:r>
      </w:hyperlink>
    </w:p>
    <w:p w14:paraId="739D2C18" w14:textId="7F485C70" w:rsidR="001F6A0E" w:rsidRPr="00DB13AF" w:rsidRDefault="00533217" w:rsidP="00920DB3">
      <w:pPr>
        <w:spacing w:line="480" w:lineRule="auto"/>
        <w:rPr>
          <w:sz w:val="2"/>
        </w:rPr>
      </w:pPr>
      <w:r w:rsidRPr="00DB13AF">
        <w:rPr>
          <w:b/>
          <w:bCs/>
        </w:rPr>
        <w:fldChar w:fldCharType="end"/>
      </w:r>
      <w:r w:rsidR="001F6A0E" w:rsidRPr="00DB13AF">
        <w:br w:type="page"/>
      </w:r>
    </w:p>
    <w:p w14:paraId="6FB19152" w14:textId="77777777" w:rsidR="001F6A0E" w:rsidRPr="006B7933" w:rsidRDefault="00BD767B" w:rsidP="00920DB3">
      <w:pPr>
        <w:pStyle w:val="1nadpis"/>
      </w:pPr>
      <w:bookmarkStart w:id="0" w:name="_Ref426986462"/>
      <w:bookmarkStart w:id="1" w:name="_Ref458064726"/>
      <w:bookmarkStart w:id="2" w:name="_Toc36797343"/>
      <w:r w:rsidRPr="00BD767B">
        <w:lastRenderedPageBreak/>
        <w:t xml:space="preserve">Identifikační údaje </w:t>
      </w:r>
      <w:bookmarkEnd w:id="0"/>
      <w:r w:rsidRPr="00BD767B">
        <w:t>zadavatele</w:t>
      </w:r>
      <w:bookmarkEnd w:id="1"/>
      <w:bookmarkEnd w:id="2"/>
    </w:p>
    <w:p w14:paraId="2E17BB5E" w14:textId="49962539" w:rsidR="00AC6986" w:rsidRPr="00DB13AF" w:rsidRDefault="00AC6986" w:rsidP="00920DB3">
      <w:pPr>
        <w:pStyle w:val="2nesltext"/>
      </w:pPr>
      <w:r w:rsidRPr="00DB13AF">
        <w:t>Název zadavatele:</w:t>
      </w:r>
      <w:r w:rsidRPr="00DB13AF">
        <w:tab/>
      </w:r>
      <w:r>
        <w:tab/>
      </w:r>
      <w:r>
        <w:tab/>
      </w:r>
      <w:r>
        <w:tab/>
      </w:r>
      <w:r w:rsidR="004F696C" w:rsidRPr="004F696C">
        <w:rPr>
          <w:rFonts w:eastAsia="Times New Roman"/>
          <w:b/>
          <w:lang w:bidi="en-US"/>
        </w:rPr>
        <w:t>Jihomoravský kraj</w:t>
      </w:r>
    </w:p>
    <w:p w14:paraId="5F7BC43D" w14:textId="53A781ED" w:rsidR="00AC6986" w:rsidRPr="00DB13AF" w:rsidRDefault="00AC6986" w:rsidP="00920DB3">
      <w:pPr>
        <w:pStyle w:val="2nesltext"/>
      </w:pPr>
      <w:r w:rsidRPr="00DB13AF">
        <w:t>IČO:</w:t>
      </w:r>
      <w:r w:rsidRPr="00DB13AF">
        <w:tab/>
      </w:r>
      <w:r>
        <w:tab/>
      </w:r>
      <w:r>
        <w:tab/>
      </w:r>
      <w:r>
        <w:tab/>
      </w:r>
      <w:r>
        <w:tab/>
      </w:r>
      <w:r>
        <w:tab/>
      </w:r>
      <w:r w:rsidR="004F696C" w:rsidRPr="004F696C">
        <w:rPr>
          <w:rFonts w:eastAsia="Times New Roman"/>
          <w:lang w:bidi="en-US"/>
        </w:rPr>
        <w:t>70888337</w:t>
      </w:r>
    </w:p>
    <w:p w14:paraId="2A242FC1" w14:textId="34D8820E" w:rsidR="00AC6986" w:rsidRPr="00DB13AF" w:rsidRDefault="00AC6986" w:rsidP="00920DB3">
      <w:pPr>
        <w:pStyle w:val="2nesltext"/>
      </w:pPr>
      <w:r w:rsidRPr="00DB13AF">
        <w:t>Sídlo:</w:t>
      </w:r>
      <w:r w:rsidRPr="00DB13AF">
        <w:tab/>
      </w:r>
      <w:r>
        <w:tab/>
      </w:r>
      <w:r w:rsidR="0091684E">
        <w:tab/>
      </w:r>
      <w:r w:rsidR="0091684E">
        <w:tab/>
      </w:r>
      <w:r>
        <w:tab/>
      </w:r>
      <w:r>
        <w:tab/>
      </w:r>
      <w:r w:rsidR="004F696C" w:rsidRPr="004F696C">
        <w:rPr>
          <w:rFonts w:eastAsia="Times New Roman"/>
          <w:lang w:bidi="en-US"/>
        </w:rPr>
        <w:t>Žerotínovo náměstí 449/3, Veveří, 602 00 Brno</w:t>
      </w:r>
    </w:p>
    <w:p w14:paraId="4948BF8D" w14:textId="77C7DB4E" w:rsidR="00AC6986" w:rsidRPr="00DB13AF" w:rsidRDefault="00AC6986" w:rsidP="00920DB3">
      <w:pPr>
        <w:pStyle w:val="2nesltext"/>
      </w:pPr>
      <w:r w:rsidRPr="006B7933">
        <w:t xml:space="preserve">Osoba oprávněná </w:t>
      </w:r>
      <w:r>
        <w:t>zastupovat</w:t>
      </w:r>
      <w:r w:rsidRPr="006B7933">
        <w:t xml:space="preserve"> zadavatele</w:t>
      </w:r>
      <w:r w:rsidRPr="00DB13AF">
        <w:t>:</w:t>
      </w:r>
      <w:r>
        <w:tab/>
      </w:r>
      <w:r w:rsidR="004F696C" w:rsidRPr="004F696C">
        <w:rPr>
          <w:rFonts w:eastAsia="Times New Roman"/>
          <w:lang w:bidi="en-US"/>
        </w:rPr>
        <w:t>JUDr. Bohumil Šimek, hejtman</w:t>
      </w:r>
    </w:p>
    <w:p w14:paraId="1B4C1D73" w14:textId="77777777" w:rsidR="004F696C" w:rsidRDefault="004F696C" w:rsidP="00920DB3">
      <w:pPr>
        <w:pStyle w:val="2nesltext"/>
        <w:contextualSpacing w:val="0"/>
      </w:pPr>
    </w:p>
    <w:p w14:paraId="1125E3A2" w14:textId="16F19B8C" w:rsidR="00AC6986" w:rsidRPr="004466E7" w:rsidRDefault="00AC6986" w:rsidP="00920DB3">
      <w:pPr>
        <w:pStyle w:val="2nesltext"/>
        <w:contextualSpacing w:val="0"/>
      </w:pPr>
      <w:r w:rsidRPr="00DB13AF">
        <w:t xml:space="preserve">Adresa profilu </w:t>
      </w:r>
      <w:r w:rsidRPr="00E5062C">
        <w:t>zadavatele</w:t>
      </w:r>
      <w:r w:rsidR="00B66DD5">
        <w:t xml:space="preserve">: </w:t>
      </w:r>
      <w:r w:rsidR="00F9604C" w:rsidRPr="00F9604C">
        <w:rPr>
          <w:rFonts w:asciiTheme="minorHAnsi" w:hAnsiTheme="minorHAnsi"/>
        </w:rPr>
        <w:t>https://zakazky.krajbezkorupce.cz/profile_display_2.html</w:t>
      </w:r>
    </w:p>
    <w:p w14:paraId="4A325854" w14:textId="77777777" w:rsidR="001F6A0E" w:rsidRPr="004466E7" w:rsidRDefault="00084D87" w:rsidP="00920DB3">
      <w:pPr>
        <w:pStyle w:val="2margrubrika"/>
      </w:pPr>
      <w:r w:rsidRPr="004C6E81">
        <w:rPr>
          <w:bCs/>
        </w:rPr>
        <w:t>Smluvní zastoupení zadavatele</w:t>
      </w:r>
    </w:p>
    <w:p w14:paraId="08737339" w14:textId="3D47C4B5" w:rsidR="00D5688C" w:rsidRPr="00AC6986" w:rsidRDefault="00BD767B" w:rsidP="00920DB3">
      <w:pPr>
        <w:pStyle w:val="2sltext"/>
      </w:pPr>
      <w:bookmarkStart w:id="3" w:name="_Ref464543698"/>
      <w:r w:rsidRPr="00BD767B">
        <w:t xml:space="preserve">Zástupcem zadavatele při provádění úkonů podle zákona souvisejících s tímto zadávacím řízením je obchodní společnost </w:t>
      </w:r>
      <w:r w:rsidRPr="00BD767B">
        <w:rPr>
          <w:b/>
        </w:rPr>
        <w:t>Fiala, Tejkal a partneři, advokátní kancelář, s.r.o.</w:t>
      </w:r>
      <w:r w:rsidRPr="00BD767B">
        <w:t>, IČO: 28360125, se</w:t>
      </w:r>
      <w:r w:rsidR="00F9604C">
        <w:t> </w:t>
      </w:r>
      <w:r w:rsidRPr="00BD767B">
        <w:t xml:space="preserve">sídlem: Brno, </w:t>
      </w:r>
      <w:r w:rsidRPr="00AC6986">
        <w:t>Helfertova 2040/13, PSČ 613 00, e-mail: zakazky@akfiala.cz, tel.: +420 541 211</w:t>
      </w:r>
      <w:r w:rsidR="00DF4488" w:rsidRPr="00AC6986">
        <w:t> </w:t>
      </w:r>
      <w:r w:rsidRPr="00AC6986">
        <w:t>528</w:t>
      </w:r>
      <w:r w:rsidR="00DF4488" w:rsidRPr="00AC6986">
        <w:t>, ID datové schránky: vb7kdaz</w:t>
      </w:r>
      <w:r w:rsidR="00A01E3E">
        <w:t xml:space="preserve"> (dále jen „</w:t>
      </w:r>
      <w:r w:rsidR="00A01E3E" w:rsidRPr="00A01E3E">
        <w:rPr>
          <w:b/>
          <w:i/>
        </w:rPr>
        <w:t>zástupce zadavatele</w:t>
      </w:r>
      <w:r w:rsidR="00A01E3E">
        <w:t>“)</w:t>
      </w:r>
      <w:r w:rsidR="00AC6986">
        <w:t>.</w:t>
      </w:r>
      <w:bookmarkEnd w:id="3"/>
    </w:p>
    <w:p w14:paraId="501809FA" w14:textId="77777777" w:rsidR="00D5688C" w:rsidRDefault="00BD767B" w:rsidP="00920DB3">
      <w:pPr>
        <w:pStyle w:val="2sltext"/>
      </w:pPr>
      <w:r w:rsidRPr="00BD767B">
        <w:t>Zástupce zadavatele zajišťuje veškerou komunikaci zadavatele s dodavateli (tím není dotčeno oprávnění osoby oprávněné zastupovat zadavatele či jiné pověřené oso</w:t>
      </w:r>
      <w:r w:rsidR="00AF798C">
        <w:t>by zadavatele) a je v souladu s </w:t>
      </w:r>
      <w:r w:rsidRPr="00BD767B">
        <w:t>§ 4</w:t>
      </w:r>
      <w:r w:rsidR="004F7E27">
        <w:t>3 zákona pověřen</w:t>
      </w:r>
      <w:r w:rsidRPr="00BD767B">
        <w:t xml:space="preserve"> </w:t>
      </w:r>
      <w:r w:rsidRPr="00D5688C">
        <w:t>prováděním</w:t>
      </w:r>
      <w:r w:rsidRPr="00BD767B">
        <w:t xml:space="preserve"> úkonů podle zákona v tomto zadávacím řízení, a to včetně přijímání případných námitek. </w:t>
      </w:r>
    </w:p>
    <w:p w14:paraId="4543A578" w14:textId="77777777" w:rsidR="000A4C83" w:rsidRPr="000A4C83" w:rsidRDefault="000A4C83" w:rsidP="00920DB3">
      <w:pPr>
        <w:pStyle w:val="2margrubrika"/>
      </w:pPr>
      <w:r>
        <w:t>Komunikace</w:t>
      </w:r>
    </w:p>
    <w:p w14:paraId="35E9FF9B" w14:textId="2A476D96" w:rsidR="00952AB8" w:rsidRPr="004F696C" w:rsidRDefault="00952AB8" w:rsidP="00920DB3">
      <w:pPr>
        <w:pStyle w:val="2sltext"/>
      </w:pPr>
      <w:r w:rsidRPr="004F696C">
        <w:t xml:space="preserve">Zadavatel (zástupce zadavatele) komunikuje s dodavateli v souladu s § 211 odst. 1 zákona zásadně písemně. Písemná komunikace mezi zadavatelem (zástupcem zadavatele) a dodavatelem musí probíhat elektronicky (s výjimkou případů podle § 211 odst. 3 zákona), a to zejména prostřednictvím certifikovaného elektronického nástroje </w:t>
      </w:r>
      <w:r w:rsidR="004F696C" w:rsidRPr="004F696C">
        <w:rPr>
          <w:b/>
          <w:lang w:bidi="en-US"/>
        </w:rPr>
        <w:t>E-ZAK</w:t>
      </w:r>
      <w:r w:rsidR="00EA2223" w:rsidRPr="004F696C">
        <w:rPr>
          <w:b/>
          <w:lang w:bidi="en-US"/>
        </w:rPr>
        <w:t xml:space="preserve"> </w:t>
      </w:r>
      <w:r w:rsidR="00EA2223" w:rsidRPr="004F696C">
        <w:rPr>
          <w:lang w:bidi="en-US"/>
        </w:rPr>
        <w:t>(dále jen „</w:t>
      </w:r>
      <w:r w:rsidR="00EA2223" w:rsidRPr="004F696C">
        <w:rPr>
          <w:b/>
          <w:i/>
          <w:lang w:bidi="en-US"/>
        </w:rPr>
        <w:t>elektronický nástroj</w:t>
      </w:r>
      <w:r w:rsidR="00EA2223" w:rsidRPr="004F696C">
        <w:rPr>
          <w:lang w:bidi="en-US"/>
        </w:rPr>
        <w:t>“)</w:t>
      </w:r>
      <w:r w:rsidRPr="004F696C">
        <w:t>.</w:t>
      </w:r>
    </w:p>
    <w:p w14:paraId="6CFFA3AA" w14:textId="06FE9452" w:rsidR="00952AB8" w:rsidRPr="004F696C" w:rsidRDefault="00952AB8" w:rsidP="00920DB3">
      <w:pPr>
        <w:pStyle w:val="2sltext"/>
      </w:pPr>
      <w:r w:rsidRPr="004F696C">
        <w:t>Pro komunikaci se zadavatelem (zástupcem zadavatele) prostřednictvím elektronického nástroje je dodavatel povinen zaregistrovat se na</w:t>
      </w:r>
      <w:r w:rsidR="00226C45" w:rsidRPr="004F696C">
        <w:t xml:space="preserve"> adrese elektronického nástroje</w:t>
      </w:r>
      <w:r w:rsidRPr="004F696C">
        <w:t xml:space="preserve">: </w:t>
      </w:r>
      <w:r w:rsidR="00F9604C" w:rsidRPr="00F9604C">
        <w:rPr>
          <w:b/>
          <w:lang w:bidi="en-US"/>
        </w:rPr>
        <w:t>https://zakazky.krajbezkorupce.cz/profile_display_2.html</w:t>
      </w:r>
      <w:r w:rsidRPr="004F696C">
        <w:t>.</w:t>
      </w:r>
    </w:p>
    <w:p w14:paraId="2636A01A" w14:textId="77777777" w:rsidR="006B4653" w:rsidRDefault="006B4653" w:rsidP="00920DB3">
      <w:pPr>
        <w:pStyle w:val="1nadpis"/>
      </w:pPr>
      <w:bookmarkStart w:id="4" w:name="_Toc36797344"/>
      <w:r w:rsidRPr="006B4653">
        <w:t>Vymezení některých pojmů</w:t>
      </w:r>
      <w:bookmarkEnd w:id="4"/>
    </w:p>
    <w:p w14:paraId="18A8DC4A" w14:textId="77777777" w:rsidR="00FA4F37" w:rsidRDefault="00FA4F37" w:rsidP="00920DB3">
      <w:pPr>
        <w:pStyle w:val="2sltext"/>
      </w:pPr>
      <w:r w:rsidRPr="006F209D">
        <w:rPr>
          <w:b/>
        </w:rPr>
        <w:t>Zadávacími podmínkami</w:t>
      </w:r>
      <w:r>
        <w:t xml:space="preserve"> se v souladu s § 28 odst. 1 písm. a) zákona rozumí</w:t>
      </w:r>
      <w:r w:rsidRPr="006B4653">
        <w:t xml:space="preserve"> veškeré zadavatelem stanovené</w:t>
      </w:r>
      <w:r w:rsidR="001B0374">
        <w:t>:</w:t>
      </w:r>
    </w:p>
    <w:p w14:paraId="2117CA5E" w14:textId="77777777" w:rsidR="00FA4F37" w:rsidRDefault="00FA4F37" w:rsidP="00920DB3">
      <w:pPr>
        <w:pStyle w:val="3seznam"/>
      </w:pPr>
      <w:r>
        <w:t>podmínky průběhu zadávacího řízení,</w:t>
      </w:r>
    </w:p>
    <w:p w14:paraId="28BB3691" w14:textId="77777777" w:rsidR="00FA4F37" w:rsidRDefault="00FA4F37" w:rsidP="00920DB3">
      <w:pPr>
        <w:pStyle w:val="3seznam"/>
      </w:pPr>
      <w:r>
        <w:t>podmínky účasti v zadávacím řízení,</w:t>
      </w:r>
    </w:p>
    <w:p w14:paraId="312917EB" w14:textId="77777777" w:rsidR="00FA4F37" w:rsidRDefault="00FA4F37" w:rsidP="00920DB3">
      <w:pPr>
        <w:pStyle w:val="3seznam"/>
      </w:pPr>
      <w:r>
        <w:t>pravidla pro snížení počtu účastníků zadávacího řízení nebo snížení počtu předběžných nabídek nebo řešení,</w:t>
      </w:r>
    </w:p>
    <w:p w14:paraId="1087518A" w14:textId="77777777" w:rsidR="00FA4F37" w:rsidRDefault="00FA4F37" w:rsidP="00920DB3">
      <w:pPr>
        <w:pStyle w:val="3seznam"/>
      </w:pPr>
      <w:r>
        <w:t>pravidla pro hodnocení nabídek,</w:t>
      </w:r>
    </w:p>
    <w:p w14:paraId="324FD355" w14:textId="77777777" w:rsidR="00FA4F37" w:rsidRDefault="00FA4F37" w:rsidP="00920DB3">
      <w:pPr>
        <w:pStyle w:val="3seznam"/>
      </w:pPr>
      <w:r>
        <w:t>další podmínky pro uzavření smlouvy na veřejnou zakázku podle § 104 zákona.</w:t>
      </w:r>
    </w:p>
    <w:p w14:paraId="3B6B2032" w14:textId="77777777" w:rsidR="00FA4F37" w:rsidRDefault="00FA4F37" w:rsidP="00920DB3">
      <w:pPr>
        <w:pStyle w:val="2sltext"/>
      </w:pPr>
      <w:r w:rsidRPr="006F209D">
        <w:rPr>
          <w:b/>
        </w:rPr>
        <w:t>Zadávací dokumentací</w:t>
      </w:r>
      <w:r w:rsidRPr="006F209D">
        <w:t xml:space="preserve"> </w:t>
      </w:r>
      <w:r>
        <w:t>se v souladu s § 28 odst. 1 písm. b) zákona rozumí</w:t>
      </w:r>
      <w:r w:rsidRPr="006B4653">
        <w:t xml:space="preserve"> </w:t>
      </w:r>
      <w:r w:rsidRPr="006F209D">
        <w:t xml:space="preserve">veškeré písemné dokumenty obsahující zadávací podmínky, sdělované nebo zpřístupňované účastníkům zadávacího </w:t>
      </w:r>
      <w:r w:rsidRPr="006F209D">
        <w:lastRenderedPageBreak/>
        <w:t>řízení při zahájení zadávacího řízení, včetně formulářů podle § 212</w:t>
      </w:r>
      <w:r>
        <w:t xml:space="preserve"> zákona a výzev uvedených v </w:t>
      </w:r>
      <w:r w:rsidRPr="006F209D">
        <w:t>příloze č. 6 k</w:t>
      </w:r>
      <w:r>
        <w:t> </w:t>
      </w:r>
      <w:r w:rsidRPr="006F209D">
        <w:t>zákonu</w:t>
      </w:r>
      <w:r>
        <w:t>.</w:t>
      </w:r>
    </w:p>
    <w:p w14:paraId="7F7BD358" w14:textId="77777777" w:rsidR="00FA4F37" w:rsidRPr="004F696C" w:rsidRDefault="002D71C0" w:rsidP="00920DB3">
      <w:pPr>
        <w:pStyle w:val="2sltext"/>
      </w:pPr>
      <w:r w:rsidRPr="004F696C">
        <w:t>Zadavatel uveřejnil v souladu s § 96 odst. 1 zákona na svém profilu zadavatele zadávací dokumentaci v plném rozsahu, s výjimkou formulářů podle § 212 zákona a výzev uvedených v příloze č. 6 k zákonu.</w:t>
      </w:r>
    </w:p>
    <w:p w14:paraId="15D20261" w14:textId="77777777" w:rsidR="006F209D" w:rsidRDefault="00FA4F37" w:rsidP="00920DB3">
      <w:pPr>
        <w:pStyle w:val="2sltext"/>
      </w:pPr>
      <w:r w:rsidRPr="006F209D">
        <w:rPr>
          <w:b/>
        </w:rPr>
        <w:t xml:space="preserve">Dokumentací zadávacího řízení </w:t>
      </w:r>
      <w:r>
        <w:t xml:space="preserve">se rozumí </w:t>
      </w:r>
      <w:r w:rsidR="00B643AF">
        <w:t xml:space="preserve">tento </w:t>
      </w:r>
      <w:r>
        <w:t>dokument nazvaný „</w:t>
      </w:r>
      <w:r w:rsidRPr="004F7E27">
        <w:rPr>
          <w:b/>
          <w:i/>
        </w:rPr>
        <w:t>Dokumentace zadávacího řízení</w:t>
      </w:r>
      <w:r>
        <w:t>“.</w:t>
      </w:r>
    </w:p>
    <w:p w14:paraId="34B20D7E" w14:textId="23849D7E" w:rsidR="00062CB7" w:rsidRDefault="00F17C3F" w:rsidP="00920DB3">
      <w:pPr>
        <w:pStyle w:val="2sltext"/>
      </w:pPr>
      <w:r>
        <w:rPr>
          <w:b/>
        </w:rPr>
        <w:t>Kvalifikační dokumentací</w:t>
      </w:r>
      <w:r w:rsidRPr="006F209D">
        <w:rPr>
          <w:b/>
        </w:rPr>
        <w:t xml:space="preserve"> </w:t>
      </w:r>
      <w:r>
        <w:t>se rozumí samostatný dokument nazvaný „</w:t>
      </w:r>
      <w:r>
        <w:rPr>
          <w:b/>
          <w:i/>
        </w:rPr>
        <w:t>Kvalifikační dokumentace</w:t>
      </w:r>
      <w:r>
        <w:t>“ (</w:t>
      </w:r>
      <w:r w:rsidR="001C0E88">
        <w:fldChar w:fldCharType="begin"/>
      </w:r>
      <w:r w:rsidR="001C0E88">
        <w:instrText xml:space="preserve"> REF _Ref501051302 \r \h </w:instrText>
      </w:r>
      <w:r w:rsidR="001C0E88">
        <w:fldChar w:fldCharType="separate"/>
      </w:r>
      <w:r w:rsidR="00EB6CB3">
        <w:t>Příloha č. 2</w:t>
      </w:r>
      <w:r w:rsidR="001C0E88">
        <w:fldChar w:fldCharType="end"/>
      </w:r>
      <w:r>
        <w:t xml:space="preserve"> </w:t>
      </w:r>
      <w:r w:rsidRPr="003E6F55">
        <w:t>dokumentace</w:t>
      </w:r>
      <w:r>
        <w:t xml:space="preserve"> zadávacího řízení)</w:t>
      </w:r>
      <w:r w:rsidR="00062CB7">
        <w:t>.</w:t>
      </w:r>
    </w:p>
    <w:p w14:paraId="5407573F" w14:textId="77777777" w:rsidR="00135BC7" w:rsidRPr="007A6689" w:rsidRDefault="00135BC7" w:rsidP="00920DB3">
      <w:pPr>
        <w:pStyle w:val="1nadpis"/>
      </w:pPr>
      <w:bookmarkStart w:id="5" w:name="_Toc495419154"/>
      <w:bookmarkStart w:id="6" w:name="_Toc500510925"/>
      <w:bookmarkStart w:id="7" w:name="_Toc501064428"/>
      <w:bookmarkStart w:id="8" w:name="_Toc2238939"/>
      <w:bookmarkStart w:id="9" w:name="_Toc36797345"/>
      <w:r w:rsidRPr="007A6689">
        <w:t xml:space="preserve">Přílohy dokumentace </w:t>
      </w:r>
      <w:r>
        <w:t>zadávacího</w:t>
      </w:r>
      <w:r w:rsidRPr="007A6689">
        <w:t xml:space="preserve"> řízení</w:t>
      </w:r>
      <w:bookmarkEnd w:id="5"/>
      <w:bookmarkEnd w:id="6"/>
      <w:bookmarkEnd w:id="7"/>
      <w:bookmarkEnd w:id="8"/>
      <w:bookmarkEnd w:id="9"/>
    </w:p>
    <w:tbl>
      <w:tblPr>
        <w:tblStyle w:val="Mkatabulky"/>
        <w:tblW w:w="9322" w:type="dxa"/>
        <w:tblLook w:val="04A0" w:firstRow="1" w:lastRow="0" w:firstColumn="1" w:lastColumn="0" w:noHBand="0" w:noVBand="1"/>
      </w:tblPr>
      <w:tblGrid>
        <w:gridCol w:w="1555"/>
        <w:gridCol w:w="7767"/>
      </w:tblGrid>
      <w:tr w:rsidR="00135BC7" w:rsidRPr="00293997" w14:paraId="719DA576" w14:textId="77777777" w:rsidTr="00B8152A">
        <w:trPr>
          <w:trHeight w:val="1017"/>
        </w:trPr>
        <w:tc>
          <w:tcPr>
            <w:tcW w:w="1555" w:type="dxa"/>
            <w:vAlign w:val="center"/>
          </w:tcPr>
          <w:p w14:paraId="38AAEA26" w14:textId="77777777" w:rsidR="00135BC7" w:rsidRPr="00293997" w:rsidRDefault="00135BC7" w:rsidP="00920DB3">
            <w:pPr>
              <w:spacing w:before="240" w:after="240"/>
              <w:jc w:val="both"/>
              <w:rPr>
                <w:rFonts w:ascii="Calibri" w:eastAsia="Calibri" w:hAnsi="Calibri"/>
                <w:b/>
                <w:sz w:val="22"/>
                <w:szCs w:val="22"/>
                <w:lang w:eastAsia="en-US"/>
              </w:rPr>
            </w:pPr>
            <w:r w:rsidRPr="00293997">
              <w:rPr>
                <w:rFonts w:ascii="Calibri" w:eastAsia="Calibri" w:hAnsi="Calibri"/>
                <w:b/>
                <w:sz w:val="22"/>
                <w:szCs w:val="22"/>
                <w:lang w:eastAsia="en-US"/>
              </w:rPr>
              <w:t>Pořadové číslo dokumentu</w:t>
            </w:r>
          </w:p>
        </w:tc>
        <w:tc>
          <w:tcPr>
            <w:tcW w:w="7767" w:type="dxa"/>
            <w:vAlign w:val="center"/>
          </w:tcPr>
          <w:p w14:paraId="0FE57A9D" w14:textId="77777777" w:rsidR="00135BC7" w:rsidRPr="00293997" w:rsidRDefault="00135BC7" w:rsidP="00920DB3">
            <w:pPr>
              <w:spacing w:before="240" w:after="240"/>
              <w:jc w:val="both"/>
              <w:rPr>
                <w:rFonts w:ascii="Calibri" w:eastAsia="Calibri" w:hAnsi="Calibri"/>
                <w:b/>
                <w:sz w:val="22"/>
                <w:szCs w:val="22"/>
                <w:lang w:eastAsia="en-US"/>
              </w:rPr>
            </w:pPr>
            <w:r w:rsidRPr="00293997">
              <w:rPr>
                <w:rFonts w:ascii="Calibri" w:eastAsia="Calibri" w:hAnsi="Calibri"/>
                <w:b/>
                <w:sz w:val="22"/>
                <w:szCs w:val="22"/>
                <w:lang w:eastAsia="en-US"/>
              </w:rPr>
              <w:t>Identifikace dokumentu</w:t>
            </w:r>
          </w:p>
        </w:tc>
      </w:tr>
      <w:tr w:rsidR="00135BC7" w:rsidRPr="00293997" w14:paraId="6247858D" w14:textId="77777777" w:rsidTr="00B8152A">
        <w:trPr>
          <w:trHeight w:val="1017"/>
        </w:trPr>
        <w:tc>
          <w:tcPr>
            <w:tcW w:w="1555" w:type="dxa"/>
            <w:shd w:val="clear" w:color="auto" w:fill="D9D9D9" w:themeFill="background1" w:themeFillShade="D9"/>
            <w:vAlign w:val="center"/>
          </w:tcPr>
          <w:p w14:paraId="47E18432" w14:textId="77777777" w:rsidR="00135BC7" w:rsidRPr="00E66652" w:rsidRDefault="00135BC7" w:rsidP="00920DB3">
            <w:pPr>
              <w:numPr>
                <w:ilvl w:val="0"/>
                <w:numId w:val="30"/>
              </w:numPr>
              <w:spacing w:before="240" w:after="240"/>
              <w:ind w:left="578" w:hanging="407"/>
              <w:jc w:val="center"/>
              <w:rPr>
                <w:rFonts w:ascii="Calibri" w:eastAsia="Calibri" w:hAnsi="Calibri"/>
                <w:b/>
                <w:sz w:val="22"/>
                <w:szCs w:val="22"/>
                <w:lang w:eastAsia="en-US"/>
              </w:rPr>
            </w:pPr>
          </w:p>
        </w:tc>
        <w:tc>
          <w:tcPr>
            <w:tcW w:w="7767" w:type="dxa"/>
            <w:shd w:val="clear" w:color="auto" w:fill="D9D9D9" w:themeFill="background1" w:themeFillShade="D9"/>
            <w:vAlign w:val="center"/>
          </w:tcPr>
          <w:p w14:paraId="31995465" w14:textId="77777777" w:rsidR="00135BC7" w:rsidRPr="00E66652" w:rsidRDefault="00135BC7" w:rsidP="00920DB3">
            <w:pPr>
              <w:spacing w:before="240" w:after="240"/>
              <w:jc w:val="both"/>
              <w:rPr>
                <w:rFonts w:ascii="Calibri" w:eastAsia="Calibri" w:hAnsi="Calibri"/>
                <w:b/>
                <w:sz w:val="22"/>
                <w:szCs w:val="22"/>
                <w:lang w:eastAsia="en-US"/>
              </w:rPr>
            </w:pPr>
            <w:r w:rsidRPr="00E66652">
              <w:rPr>
                <w:rFonts w:ascii="Calibri" w:eastAsia="Calibri" w:hAnsi="Calibri"/>
                <w:b/>
                <w:sz w:val="22"/>
                <w:szCs w:val="22"/>
                <w:lang w:eastAsia="en-US"/>
              </w:rPr>
              <w:t>Dokumentace zadávacího řízení</w:t>
            </w:r>
          </w:p>
        </w:tc>
      </w:tr>
      <w:tr w:rsidR="00135BC7" w:rsidRPr="00293997" w14:paraId="4B0DFBD7" w14:textId="77777777" w:rsidTr="00B8152A">
        <w:trPr>
          <w:trHeight w:val="1017"/>
        </w:trPr>
        <w:tc>
          <w:tcPr>
            <w:tcW w:w="1555" w:type="dxa"/>
            <w:vAlign w:val="center"/>
          </w:tcPr>
          <w:p w14:paraId="6CDB4A69" w14:textId="77777777" w:rsidR="00135BC7" w:rsidRPr="00A56EDB" w:rsidRDefault="00135BC7" w:rsidP="00920DB3">
            <w:pPr>
              <w:numPr>
                <w:ilvl w:val="0"/>
                <w:numId w:val="30"/>
              </w:numPr>
              <w:spacing w:before="240" w:after="240"/>
              <w:ind w:left="578" w:hanging="407"/>
              <w:jc w:val="center"/>
              <w:rPr>
                <w:rFonts w:ascii="Calibri" w:eastAsia="Calibri" w:hAnsi="Calibri"/>
                <w:b/>
                <w:sz w:val="22"/>
                <w:szCs w:val="22"/>
                <w:lang w:eastAsia="en-US"/>
              </w:rPr>
            </w:pPr>
          </w:p>
        </w:tc>
        <w:tc>
          <w:tcPr>
            <w:tcW w:w="7767" w:type="dxa"/>
            <w:vAlign w:val="center"/>
          </w:tcPr>
          <w:p w14:paraId="33C29655" w14:textId="77777777" w:rsidR="00135BC7" w:rsidRPr="00A56EDB" w:rsidRDefault="00135BC7" w:rsidP="00920DB3">
            <w:pPr>
              <w:numPr>
                <w:ilvl w:val="0"/>
                <w:numId w:val="29"/>
              </w:numPr>
              <w:tabs>
                <w:tab w:val="left" w:pos="2997"/>
              </w:tabs>
              <w:spacing w:before="240" w:after="240"/>
              <w:jc w:val="both"/>
              <w:rPr>
                <w:rFonts w:ascii="Calibri" w:hAnsi="Calibri"/>
                <w:sz w:val="22"/>
                <w:szCs w:val="22"/>
              </w:rPr>
            </w:pPr>
            <w:bookmarkStart w:id="10" w:name="_Ref501051461"/>
            <w:r w:rsidRPr="00A56EDB">
              <w:rPr>
                <w:rFonts w:ascii="Calibri" w:hAnsi="Calibri"/>
                <w:sz w:val="22"/>
                <w:szCs w:val="22"/>
              </w:rPr>
              <w:t>Krycí list</w:t>
            </w:r>
            <w:bookmarkEnd w:id="10"/>
          </w:p>
        </w:tc>
      </w:tr>
      <w:tr w:rsidR="00135BC7" w:rsidRPr="00293997" w14:paraId="3A535FF3" w14:textId="77777777" w:rsidTr="00B8152A">
        <w:trPr>
          <w:trHeight w:val="1017"/>
        </w:trPr>
        <w:tc>
          <w:tcPr>
            <w:tcW w:w="1555" w:type="dxa"/>
            <w:shd w:val="clear" w:color="auto" w:fill="D9D9D9" w:themeFill="background1" w:themeFillShade="D9"/>
            <w:vAlign w:val="center"/>
          </w:tcPr>
          <w:p w14:paraId="72835373" w14:textId="77777777" w:rsidR="00135BC7" w:rsidRPr="00ED70B5" w:rsidRDefault="00135BC7" w:rsidP="00920DB3">
            <w:pPr>
              <w:numPr>
                <w:ilvl w:val="0"/>
                <w:numId w:val="30"/>
              </w:numPr>
              <w:spacing w:before="240" w:after="240"/>
              <w:ind w:left="578" w:hanging="407"/>
              <w:jc w:val="center"/>
              <w:rPr>
                <w:rFonts w:ascii="Calibri" w:eastAsia="Calibri" w:hAnsi="Calibri"/>
                <w:b/>
                <w:sz w:val="22"/>
                <w:szCs w:val="22"/>
                <w:lang w:eastAsia="en-US"/>
              </w:rPr>
            </w:pPr>
          </w:p>
        </w:tc>
        <w:tc>
          <w:tcPr>
            <w:tcW w:w="7767" w:type="dxa"/>
            <w:shd w:val="clear" w:color="auto" w:fill="D9D9D9" w:themeFill="background1" w:themeFillShade="D9"/>
            <w:vAlign w:val="center"/>
          </w:tcPr>
          <w:p w14:paraId="332555A5" w14:textId="77777777" w:rsidR="00135BC7" w:rsidRPr="00ED70B5" w:rsidRDefault="00135BC7" w:rsidP="00920DB3">
            <w:pPr>
              <w:numPr>
                <w:ilvl w:val="0"/>
                <w:numId w:val="29"/>
              </w:numPr>
              <w:spacing w:before="240" w:after="240"/>
              <w:jc w:val="both"/>
              <w:rPr>
                <w:rFonts w:ascii="Calibri" w:hAnsi="Calibri"/>
                <w:sz w:val="22"/>
                <w:szCs w:val="22"/>
              </w:rPr>
            </w:pPr>
            <w:bookmarkStart w:id="11" w:name="_Ref501051302"/>
            <w:r w:rsidRPr="00ED70B5">
              <w:rPr>
                <w:rFonts w:ascii="Calibri" w:hAnsi="Calibri"/>
                <w:sz w:val="22"/>
                <w:szCs w:val="22"/>
              </w:rPr>
              <w:t>Kvalifikační dokumentace</w:t>
            </w:r>
            <w:bookmarkEnd w:id="11"/>
          </w:p>
        </w:tc>
      </w:tr>
      <w:tr w:rsidR="00135BC7" w:rsidRPr="00293997" w14:paraId="3903AB23" w14:textId="77777777" w:rsidTr="00B8152A">
        <w:trPr>
          <w:trHeight w:val="1017"/>
        </w:trPr>
        <w:tc>
          <w:tcPr>
            <w:tcW w:w="1555" w:type="dxa"/>
            <w:vAlign w:val="center"/>
          </w:tcPr>
          <w:p w14:paraId="2B94D248" w14:textId="77777777" w:rsidR="00135BC7" w:rsidRPr="00ED70B5" w:rsidRDefault="00135BC7" w:rsidP="00920DB3">
            <w:pPr>
              <w:numPr>
                <w:ilvl w:val="0"/>
                <w:numId w:val="30"/>
              </w:numPr>
              <w:spacing w:before="240" w:after="240"/>
              <w:ind w:left="578" w:hanging="407"/>
              <w:jc w:val="center"/>
              <w:rPr>
                <w:rFonts w:ascii="Calibri" w:eastAsia="Calibri" w:hAnsi="Calibri"/>
                <w:b/>
                <w:sz w:val="22"/>
                <w:szCs w:val="22"/>
                <w:lang w:eastAsia="en-US"/>
              </w:rPr>
            </w:pPr>
          </w:p>
        </w:tc>
        <w:tc>
          <w:tcPr>
            <w:tcW w:w="7767" w:type="dxa"/>
            <w:vAlign w:val="center"/>
          </w:tcPr>
          <w:p w14:paraId="0753E84E" w14:textId="77777777" w:rsidR="00135BC7" w:rsidRPr="00ED70B5" w:rsidRDefault="00135BC7" w:rsidP="00920DB3">
            <w:pPr>
              <w:numPr>
                <w:ilvl w:val="1"/>
                <w:numId w:val="29"/>
              </w:numPr>
              <w:spacing w:before="240" w:after="240"/>
              <w:jc w:val="both"/>
              <w:rPr>
                <w:rFonts w:ascii="Calibri" w:hAnsi="Calibri"/>
                <w:sz w:val="22"/>
                <w:szCs w:val="22"/>
              </w:rPr>
            </w:pPr>
            <w:r w:rsidRPr="00ED70B5">
              <w:rPr>
                <w:rFonts w:ascii="Calibri" w:hAnsi="Calibri"/>
                <w:sz w:val="22"/>
                <w:szCs w:val="22"/>
              </w:rPr>
              <w:t>Čestné prohlášení o způsobilosti a kvalifikaci</w:t>
            </w:r>
          </w:p>
        </w:tc>
      </w:tr>
      <w:tr w:rsidR="00135BC7" w:rsidRPr="00293997" w14:paraId="103B44D7" w14:textId="77777777" w:rsidTr="00B8152A">
        <w:trPr>
          <w:trHeight w:val="1017"/>
        </w:trPr>
        <w:tc>
          <w:tcPr>
            <w:tcW w:w="1555" w:type="dxa"/>
            <w:shd w:val="clear" w:color="auto" w:fill="D9D9D9" w:themeFill="background1" w:themeFillShade="D9"/>
            <w:vAlign w:val="center"/>
          </w:tcPr>
          <w:p w14:paraId="5CC93D66" w14:textId="77777777" w:rsidR="00135BC7" w:rsidRPr="00E66652" w:rsidRDefault="00135BC7" w:rsidP="00920DB3">
            <w:pPr>
              <w:numPr>
                <w:ilvl w:val="0"/>
                <w:numId w:val="30"/>
              </w:numPr>
              <w:spacing w:before="240" w:after="240"/>
              <w:ind w:left="578" w:hanging="407"/>
              <w:jc w:val="center"/>
              <w:rPr>
                <w:rFonts w:ascii="Calibri" w:eastAsia="Calibri" w:hAnsi="Calibri"/>
                <w:b/>
                <w:sz w:val="22"/>
                <w:szCs w:val="22"/>
                <w:lang w:eastAsia="en-US"/>
              </w:rPr>
            </w:pPr>
          </w:p>
        </w:tc>
        <w:tc>
          <w:tcPr>
            <w:tcW w:w="7767" w:type="dxa"/>
            <w:shd w:val="clear" w:color="auto" w:fill="D9D9D9" w:themeFill="background1" w:themeFillShade="D9"/>
            <w:vAlign w:val="center"/>
          </w:tcPr>
          <w:p w14:paraId="2F454A2C" w14:textId="77777777" w:rsidR="00135BC7" w:rsidRPr="00E66652" w:rsidRDefault="00135BC7" w:rsidP="00920DB3">
            <w:pPr>
              <w:numPr>
                <w:ilvl w:val="0"/>
                <w:numId w:val="29"/>
              </w:numPr>
              <w:spacing w:before="240" w:after="240"/>
              <w:jc w:val="both"/>
              <w:rPr>
                <w:rFonts w:ascii="Calibri" w:hAnsi="Calibri"/>
                <w:sz w:val="22"/>
                <w:szCs w:val="22"/>
              </w:rPr>
            </w:pPr>
            <w:bookmarkStart w:id="12" w:name="_Ref501051320"/>
            <w:r w:rsidRPr="00E66652">
              <w:rPr>
                <w:rFonts w:ascii="Calibri" w:hAnsi="Calibri"/>
                <w:sz w:val="22"/>
                <w:szCs w:val="22"/>
              </w:rPr>
              <w:t>Návrh smlouvy</w:t>
            </w:r>
            <w:bookmarkEnd w:id="12"/>
          </w:p>
        </w:tc>
      </w:tr>
      <w:tr w:rsidR="00135BC7" w:rsidRPr="00293997" w14:paraId="681D0E2A" w14:textId="77777777" w:rsidTr="00B8152A">
        <w:trPr>
          <w:trHeight w:val="1017"/>
        </w:trPr>
        <w:tc>
          <w:tcPr>
            <w:tcW w:w="1555" w:type="dxa"/>
            <w:vAlign w:val="center"/>
          </w:tcPr>
          <w:p w14:paraId="4CCCB130" w14:textId="77777777" w:rsidR="00135BC7" w:rsidRPr="00E66652" w:rsidRDefault="00135BC7" w:rsidP="00920DB3">
            <w:pPr>
              <w:numPr>
                <w:ilvl w:val="0"/>
                <w:numId w:val="30"/>
              </w:numPr>
              <w:spacing w:before="240" w:after="240"/>
              <w:ind w:left="578" w:hanging="407"/>
              <w:jc w:val="center"/>
              <w:rPr>
                <w:rFonts w:ascii="Calibri" w:eastAsia="Calibri" w:hAnsi="Calibri"/>
                <w:b/>
                <w:sz w:val="22"/>
                <w:szCs w:val="22"/>
                <w:lang w:eastAsia="en-US"/>
              </w:rPr>
            </w:pPr>
          </w:p>
        </w:tc>
        <w:tc>
          <w:tcPr>
            <w:tcW w:w="7767" w:type="dxa"/>
            <w:vAlign w:val="center"/>
          </w:tcPr>
          <w:p w14:paraId="63B66A68" w14:textId="2A5BEE6F" w:rsidR="00135BC7" w:rsidRPr="00E66652" w:rsidRDefault="0041781E" w:rsidP="00920DB3">
            <w:pPr>
              <w:numPr>
                <w:ilvl w:val="1"/>
                <w:numId w:val="29"/>
              </w:numPr>
              <w:spacing w:before="240" w:after="240"/>
              <w:jc w:val="both"/>
              <w:rPr>
                <w:rFonts w:ascii="Calibri" w:hAnsi="Calibri"/>
                <w:sz w:val="22"/>
                <w:szCs w:val="22"/>
              </w:rPr>
            </w:pPr>
            <w:r w:rsidRPr="0041781E">
              <w:rPr>
                <w:rFonts w:ascii="Calibri" w:hAnsi="Calibri"/>
                <w:sz w:val="22"/>
                <w:szCs w:val="22"/>
              </w:rPr>
              <w:t>Rozsah Závazku veřejné služby, Rámcové návrhy jízdních řádů, Nezávazný návrh oběhů vozidel, Správa označníků zastávek</w:t>
            </w:r>
          </w:p>
        </w:tc>
      </w:tr>
      <w:tr w:rsidR="00135BC7" w:rsidRPr="00293997" w14:paraId="7E2288F5" w14:textId="77777777" w:rsidTr="00B8152A">
        <w:trPr>
          <w:trHeight w:val="1017"/>
        </w:trPr>
        <w:tc>
          <w:tcPr>
            <w:tcW w:w="1555" w:type="dxa"/>
            <w:shd w:val="clear" w:color="auto" w:fill="D9D9D9" w:themeFill="background1" w:themeFillShade="D9"/>
            <w:vAlign w:val="center"/>
          </w:tcPr>
          <w:p w14:paraId="3DB56129" w14:textId="77777777" w:rsidR="00135BC7" w:rsidRPr="00E66652" w:rsidRDefault="00135BC7" w:rsidP="00920DB3">
            <w:pPr>
              <w:numPr>
                <w:ilvl w:val="0"/>
                <w:numId w:val="30"/>
              </w:numPr>
              <w:spacing w:before="240" w:after="240"/>
              <w:ind w:left="578" w:hanging="407"/>
              <w:jc w:val="center"/>
              <w:rPr>
                <w:rFonts w:ascii="Calibri" w:eastAsia="Calibri" w:hAnsi="Calibri"/>
                <w:b/>
                <w:sz w:val="22"/>
                <w:szCs w:val="22"/>
                <w:lang w:eastAsia="en-US"/>
              </w:rPr>
            </w:pPr>
          </w:p>
        </w:tc>
        <w:tc>
          <w:tcPr>
            <w:tcW w:w="7767" w:type="dxa"/>
            <w:shd w:val="clear" w:color="auto" w:fill="D9D9D9" w:themeFill="background1" w:themeFillShade="D9"/>
            <w:vAlign w:val="center"/>
          </w:tcPr>
          <w:p w14:paraId="725D3E0E" w14:textId="05012298" w:rsidR="00135BC7" w:rsidRPr="00E66652" w:rsidRDefault="00E7649C" w:rsidP="00920DB3">
            <w:pPr>
              <w:numPr>
                <w:ilvl w:val="1"/>
                <w:numId w:val="29"/>
              </w:numPr>
              <w:spacing w:before="240" w:after="240"/>
              <w:jc w:val="both"/>
              <w:rPr>
                <w:rFonts w:ascii="Calibri" w:hAnsi="Calibri"/>
                <w:sz w:val="22"/>
                <w:szCs w:val="22"/>
              </w:rPr>
            </w:pPr>
            <w:r w:rsidRPr="00E7649C">
              <w:rPr>
                <w:rFonts w:ascii="Calibri" w:hAnsi="Calibri"/>
                <w:sz w:val="22"/>
                <w:szCs w:val="22"/>
              </w:rPr>
              <w:t>Nabídkové ceny za 1 km v členění dle Výběrových skupin, Výše Zálohy na Odměnu, Maximální možné zvýšení a snížení rozsahu Závazku veřejné služby, Výše bankovní záruky, Základní roční proběh, Standardy Vozidel</w:t>
            </w:r>
          </w:p>
        </w:tc>
      </w:tr>
      <w:tr w:rsidR="00135BC7" w:rsidRPr="00293997" w14:paraId="32BE1562" w14:textId="77777777" w:rsidTr="00B8152A">
        <w:trPr>
          <w:trHeight w:val="1017"/>
        </w:trPr>
        <w:tc>
          <w:tcPr>
            <w:tcW w:w="1555" w:type="dxa"/>
            <w:vAlign w:val="center"/>
          </w:tcPr>
          <w:p w14:paraId="0DED122C" w14:textId="77777777" w:rsidR="00135BC7" w:rsidRPr="00E66652" w:rsidRDefault="00135BC7" w:rsidP="00920DB3">
            <w:pPr>
              <w:numPr>
                <w:ilvl w:val="0"/>
                <w:numId w:val="30"/>
              </w:numPr>
              <w:spacing w:before="240" w:after="240"/>
              <w:ind w:left="578" w:hanging="407"/>
              <w:jc w:val="center"/>
              <w:rPr>
                <w:rFonts w:ascii="Calibri" w:eastAsia="Calibri" w:hAnsi="Calibri"/>
                <w:b/>
                <w:sz w:val="22"/>
                <w:szCs w:val="22"/>
                <w:lang w:eastAsia="en-US"/>
              </w:rPr>
            </w:pPr>
          </w:p>
        </w:tc>
        <w:tc>
          <w:tcPr>
            <w:tcW w:w="7767" w:type="dxa"/>
            <w:vAlign w:val="center"/>
          </w:tcPr>
          <w:p w14:paraId="5ADEDC81" w14:textId="77777777" w:rsidR="00135BC7" w:rsidRPr="00E66652" w:rsidRDefault="00135BC7" w:rsidP="00920DB3">
            <w:pPr>
              <w:numPr>
                <w:ilvl w:val="1"/>
                <w:numId w:val="29"/>
              </w:numPr>
              <w:spacing w:before="240" w:after="240"/>
              <w:jc w:val="both"/>
              <w:rPr>
                <w:rFonts w:ascii="Calibri" w:hAnsi="Calibri"/>
                <w:sz w:val="22"/>
                <w:szCs w:val="22"/>
              </w:rPr>
            </w:pPr>
            <w:r w:rsidRPr="00E66652">
              <w:rPr>
                <w:rFonts w:ascii="Calibri" w:hAnsi="Calibri"/>
                <w:sz w:val="22"/>
                <w:szCs w:val="22"/>
              </w:rPr>
              <w:t>Technické a provozní standardy IDS JMK</w:t>
            </w:r>
          </w:p>
        </w:tc>
      </w:tr>
      <w:tr w:rsidR="00135BC7" w:rsidRPr="00293997" w14:paraId="60F222B8" w14:textId="77777777" w:rsidTr="00B8152A">
        <w:trPr>
          <w:trHeight w:val="1017"/>
        </w:trPr>
        <w:tc>
          <w:tcPr>
            <w:tcW w:w="1555" w:type="dxa"/>
            <w:shd w:val="clear" w:color="auto" w:fill="D9D9D9" w:themeFill="background1" w:themeFillShade="D9"/>
            <w:vAlign w:val="center"/>
          </w:tcPr>
          <w:p w14:paraId="4147263F" w14:textId="77777777" w:rsidR="00135BC7" w:rsidRPr="00E66652" w:rsidRDefault="00135BC7" w:rsidP="00920DB3">
            <w:pPr>
              <w:numPr>
                <w:ilvl w:val="0"/>
                <w:numId w:val="30"/>
              </w:numPr>
              <w:spacing w:before="240" w:after="240"/>
              <w:ind w:left="578" w:hanging="407"/>
              <w:jc w:val="center"/>
              <w:rPr>
                <w:rFonts w:ascii="Calibri" w:eastAsia="Calibri" w:hAnsi="Calibri"/>
                <w:b/>
                <w:sz w:val="22"/>
                <w:szCs w:val="22"/>
                <w:lang w:eastAsia="en-US"/>
              </w:rPr>
            </w:pPr>
          </w:p>
        </w:tc>
        <w:tc>
          <w:tcPr>
            <w:tcW w:w="7767" w:type="dxa"/>
            <w:shd w:val="clear" w:color="auto" w:fill="D9D9D9" w:themeFill="background1" w:themeFillShade="D9"/>
            <w:vAlign w:val="center"/>
          </w:tcPr>
          <w:p w14:paraId="619309F7" w14:textId="77777777" w:rsidR="00135BC7" w:rsidRPr="00E66652" w:rsidRDefault="00135BC7" w:rsidP="00920DB3">
            <w:pPr>
              <w:numPr>
                <w:ilvl w:val="1"/>
                <w:numId w:val="29"/>
              </w:numPr>
              <w:spacing w:before="240" w:after="240"/>
              <w:jc w:val="both"/>
              <w:rPr>
                <w:rFonts w:ascii="Calibri" w:hAnsi="Calibri"/>
                <w:sz w:val="22"/>
                <w:szCs w:val="22"/>
              </w:rPr>
            </w:pPr>
            <w:r>
              <w:rPr>
                <w:rFonts w:ascii="Calibri" w:hAnsi="Calibri"/>
                <w:sz w:val="22"/>
                <w:szCs w:val="22"/>
              </w:rPr>
              <w:t>Sazebník smluvních pokut</w:t>
            </w:r>
          </w:p>
        </w:tc>
      </w:tr>
      <w:tr w:rsidR="00135BC7" w:rsidRPr="00293997" w14:paraId="42D898DB" w14:textId="77777777" w:rsidTr="00B8152A">
        <w:trPr>
          <w:trHeight w:val="1017"/>
        </w:trPr>
        <w:tc>
          <w:tcPr>
            <w:tcW w:w="1555" w:type="dxa"/>
            <w:vAlign w:val="center"/>
          </w:tcPr>
          <w:p w14:paraId="442ACC74" w14:textId="77777777" w:rsidR="00135BC7" w:rsidRPr="00E66652" w:rsidRDefault="00135BC7" w:rsidP="00920DB3">
            <w:pPr>
              <w:numPr>
                <w:ilvl w:val="0"/>
                <w:numId w:val="30"/>
              </w:numPr>
              <w:spacing w:before="240" w:after="240"/>
              <w:ind w:left="578" w:hanging="407"/>
              <w:jc w:val="center"/>
              <w:rPr>
                <w:rFonts w:ascii="Calibri" w:eastAsia="Calibri" w:hAnsi="Calibri"/>
                <w:b/>
                <w:sz w:val="22"/>
                <w:szCs w:val="22"/>
                <w:lang w:eastAsia="en-US"/>
              </w:rPr>
            </w:pPr>
          </w:p>
        </w:tc>
        <w:tc>
          <w:tcPr>
            <w:tcW w:w="7767" w:type="dxa"/>
            <w:vAlign w:val="center"/>
          </w:tcPr>
          <w:p w14:paraId="38F24F4A" w14:textId="211B91F2" w:rsidR="00135BC7" w:rsidRPr="00E66652" w:rsidRDefault="00135BC7" w:rsidP="00920DB3">
            <w:pPr>
              <w:numPr>
                <w:ilvl w:val="1"/>
                <w:numId w:val="29"/>
              </w:numPr>
              <w:spacing w:before="240" w:after="240"/>
              <w:jc w:val="both"/>
              <w:rPr>
                <w:rFonts w:ascii="Calibri" w:hAnsi="Calibri"/>
                <w:sz w:val="22"/>
                <w:szCs w:val="22"/>
              </w:rPr>
            </w:pPr>
            <w:r w:rsidRPr="00E66652">
              <w:rPr>
                <w:rFonts w:ascii="Calibri" w:hAnsi="Calibri"/>
                <w:sz w:val="22"/>
                <w:szCs w:val="22"/>
              </w:rPr>
              <w:t xml:space="preserve">Vzor </w:t>
            </w:r>
            <w:r w:rsidR="00E7649C" w:rsidRPr="00E66652">
              <w:rPr>
                <w:rFonts w:ascii="Calibri" w:hAnsi="Calibri"/>
                <w:sz w:val="22"/>
                <w:szCs w:val="22"/>
              </w:rPr>
              <w:t>formuláře – přehled</w:t>
            </w:r>
            <w:r w:rsidRPr="00E66652">
              <w:rPr>
                <w:rFonts w:ascii="Calibri" w:hAnsi="Calibri"/>
                <w:sz w:val="22"/>
                <w:szCs w:val="22"/>
              </w:rPr>
              <w:t xml:space="preserve"> vozového parku</w:t>
            </w:r>
          </w:p>
        </w:tc>
      </w:tr>
      <w:tr w:rsidR="00135BC7" w:rsidRPr="00293997" w14:paraId="239288D0" w14:textId="77777777" w:rsidTr="00B8152A">
        <w:trPr>
          <w:trHeight w:val="1017"/>
        </w:trPr>
        <w:tc>
          <w:tcPr>
            <w:tcW w:w="1555" w:type="dxa"/>
            <w:shd w:val="clear" w:color="auto" w:fill="D9D9D9" w:themeFill="background1" w:themeFillShade="D9"/>
            <w:vAlign w:val="center"/>
          </w:tcPr>
          <w:p w14:paraId="0A6CF4A2" w14:textId="77777777" w:rsidR="00135BC7" w:rsidRPr="00E66652" w:rsidRDefault="00135BC7" w:rsidP="00920DB3">
            <w:pPr>
              <w:numPr>
                <w:ilvl w:val="0"/>
                <w:numId w:val="30"/>
              </w:numPr>
              <w:spacing w:before="240" w:after="240"/>
              <w:ind w:left="578" w:hanging="407"/>
              <w:jc w:val="center"/>
              <w:rPr>
                <w:rFonts w:ascii="Calibri" w:eastAsia="Calibri" w:hAnsi="Calibri"/>
                <w:b/>
                <w:sz w:val="22"/>
                <w:szCs w:val="22"/>
                <w:lang w:eastAsia="en-US"/>
              </w:rPr>
            </w:pPr>
          </w:p>
        </w:tc>
        <w:tc>
          <w:tcPr>
            <w:tcW w:w="7767" w:type="dxa"/>
            <w:shd w:val="clear" w:color="auto" w:fill="D9D9D9" w:themeFill="background1" w:themeFillShade="D9"/>
            <w:vAlign w:val="center"/>
          </w:tcPr>
          <w:p w14:paraId="10F1B3FC" w14:textId="481FC6DB" w:rsidR="00135BC7" w:rsidRPr="00E66652" w:rsidRDefault="00E7649C" w:rsidP="00920DB3">
            <w:pPr>
              <w:numPr>
                <w:ilvl w:val="1"/>
                <w:numId w:val="29"/>
              </w:numPr>
              <w:spacing w:before="240" w:after="240"/>
              <w:jc w:val="both"/>
              <w:rPr>
                <w:rFonts w:ascii="Calibri" w:hAnsi="Calibri"/>
                <w:sz w:val="22"/>
                <w:szCs w:val="22"/>
              </w:rPr>
            </w:pPr>
            <w:r w:rsidRPr="00E7649C">
              <w:rPr>
                <w:rFonts w:ascii="Calibri" w:hAnsi="Calibri"/>
                <w:sz w:val="22"/>
                <w:szCs w:val="22"/>
              </w:rPr>
              <w:t>Vzor vyúčtování Poplatků za užití autobusových stání</w:t>
            </w:r>
          </w:p>
        </w:tc>
      </w:tr>
      <w:tr w:rsidR="00135BC7" w:rsidRPr="00293997" w14:paraId="7C5D7EEA" w14:textId="77777777" w:rsidTr="00B8152A">
        <w:trPr>
          <w:trHeight w:val="1017"/>
        </w:trPr>
        <w:tc>
          <w:tcPr>
            <w:tcW w:w="1555" w:type="dxa"/>
            <w:vAlign w:val="center"/>
          </w:tcPr>
          <w:p w14:paraId="47976B3A" w14:textId="77777777" w:rsidR="00135BC7" w:rsidRPr="00E66652" w:rsidRDefault="00135BC7" w:rsidP="00920DB3">
            <w:pPr>
              <w:numPr>
                <w:ilvl w:val="0"/>
                <w:numId w:val="30"/>
              </w:numPr>
              <w:spacing w:before="240" w:after="240"/>
              <w:ind w:left="578" w:hanging="407"/>
              <w:jc w:val="center"/>
              <w:rPr>
                <w:rFonts w:ascii="Calibri" w:eastAsia="Calibri" w:hAnsi="Calibri"/>
                <w:b/>
                <w:sz w:val="22"/>
                <w:szCs w:val="22"/>
                <w:lang w:eastAsia="en-US"/>
              </w:rPr>
            </w:pPr>
          </w:p>
        </w:tc>
        <w:tc>
          <w:tcPr>
            <w:tcW w:w="7767" w:type="dxa"/>
            <w:vAlign w:val="center"/>
          </w:tcPr>
          <w:p w14:paraId="16F97DD8" w14:textId="77777777" w:rsidR="00135BC7" w:rsidRPr="00E66652" w:rsidRDefault="00135BC7" w:rsidP="00920DB3">
            <w:pPr>
              <w:numPr>
                <w:ilvl w:val="1"/>
                <w:numId w:val="29"/>
              </w:numPr>
              <w:spacing w:before="240" w:after="240"/>
              <w:jc w:val="both"/>
              <w:rPr>
                <w:rFonts w:ascii="Calibri" w:hAnsi="Calibri"/>
                <w:sz w:val="22"/>
                <w:szCs w:val="22"/>
              </w:rPr>
            </w:pPr>
            <w:bookmarkStart w:id="13" w:name="_Ref513803840"/>
            <w:r w:rsidRPr="00E66652">
              <w:rPr>
                <w:rFonts w:ascii="Calibri" w:hAnsi="Calibri"/>
                <w:sz w:val="22"/>
                <w:szCs w:val="22"/>
              </w:rPr>
              <w:t>Garance návazností</w:t>
            </w:r>
            <w:bookmarkEnd w:id="13"/>
          </w:p>
        </w:tc>
      </w:tr>
      <w:tr w:rsidR="00135BC7" w:rsidRPr="00293997" w14:paraId="28532CF2" w14:textId="77777777" w:rsidTr="00B8152A">
        <w:trPr>
          <w:trHeight w:val="1017"/>
        </w:trPr>
        <w:tc>
          <w:tcPr>
            <w:tcW w:w="1555" w:type="dxa"/>
            <w:shd w:val="clear" w:color="auto" w:fill="D9D9D9" w:themeFill="background1" w:themeFillShade="D9"/>
            <w:vAlign w:val="center"/>
          </w:tcPr>
          <w:p w14:paraId="29DAC0BC" w14:textId="77777777" w:rsidR="00135BC7" w:rsidRPr="00E66652" w:rsidRDefault="00135BC7" w:rsidP="00920DB3">
            <w:pPr>
              <w:numPr>
                <w:ilvl w:val="0"/>
                <w:numId w:val="30"/>
              </w:numPr>
              <w:spacing w:before="240" w:after="240"/>
              <w:ind w:left="578" w:hanging="407"/>
              <w:jc w:val="center"/>
              <w:rPr>
                <w:rFonts w:ascii="Calibri" w:eastAsia="Calibri" w:hAnsi="Calibri"/>
                <w:b/>
                <w:sz w:val="22"/>
                <w:szCs w:val="22"/>
                <w:lang w:eastAsia="en-US"/>
              </w:rPr>
            </w:pPr>
          </w:p>
        </w:tc>
        <w:tc>
          <w:tcPr>
            <w:tcW w:w="7767" w:type="dxa"/>
            <w:shd w:val="clear" w:color="auto" w:fill="D9D9D9" w:themeFill="background1" w:themeFillShade="D9"/>
            <w:vAlign w:val="center"/>
          </w:tcPr>
          <w:p w14:paraId="4820AB29" w14:textId="77777777" w:rsidR="00135BC7" w:rsidRPr="00E66652" w:rsidRDefault="00135BC7" w:rsidP="00920DB3">
            <w:pPr>
              <w:numPr>
                <w:ilvl w:val="1"/>
                <w:numId w:val="29"/>
              </w:numPr>
              <w:spacing w:before="240" w:after="240"/>
              <w:jc w:val="both"/>
              <w:rPr>
                <w:rFonts w:ascii="Calibri" w:hAnsi="Calibri"/>
                <w:sz w:val="22"/>
                <w:szCs w:val="22"/>
              </w:rPr>
            </w:pPr>
            <w:r w:rsidRPr="00E66652">
              <w:rPr>
                <w:rFonts w:ascii="Calibri" w:hAnsi="Calibri"/>
                <w:sz w:val="22"/>
                <w:szCs w:val="22"/>
              </w:rPr>
              <w:t>Pravidla technologických postupů, organizačního a</w:t>
            </w:r>
            <w:r>
              <w:rPr>
                <w:rFonts w:ascii="Calibri" w:hAnsi="Calibri"/>
                <w:sz w:val="22"/>
                <w:szCs w:val="22"/>
              </w:rPr>
              <w:t> </w:t>
            </w:r>
            <w:r w:rsidRPr="00E66652">
              <w:rPr>
                <w:rFonts w:ascii="Calibri" w:hAnsi="Calibri"/>
                <w:sz w:val="22"/>
                <w:szCs w:val="22"/>
              </w:rPr>
              <w:t>technického zabezpečení provozu</w:t>
            </w:r>
          </w:p>
        </w:tc>
      </w:tr>
      <w:tr w:rsidR="00135BC7" w:rsidRPr="00293997" w14:paraId="7E7F496E" w14:textId="77777777" w:rsidTr="00B8152A">
        <w:trPr>
          <w:trHeight w:val="1017"/>
        </w:trPr>
        <w:tc>
          <w:tcPr>
            <w:tcW w:w="1555" w:type="dxa"/>
            <w:tcBorders>
              <w:bottom w:val="single" w:sz="4" w:space="0" w:color="auto"/>
            </w:tcBorders>
            <w:vAlign w:val="center"/>
          </w:tcPr>
          <w:p w14:paraId="19F00CB8" w14:textId="77777777" w:rsidR="00135BC7" w:rsidRPr="00ED70B5" w:rsidRDefault="00135BC7" w:rsidP="00920DB3">
            <w:pPr>
              <w:numPr>
                <w:ilvl w:val="0"/>
                <w:numId w:val="30"/>
              </w:numPr>
              <w:spacing w:before="240" w:after="240"/>
              <w:ind w:left="578" w:hanging="407"/>
              <w:jc w:val="center"/>
              <w:rPr>
                <w:rFonts w:ascii="Calibri" w:eastAsia="Calibri" w:hAnsi="Calibri"/>
                <w:b/>
                <w:sz w:val="22"/>
                <w:szCs w:val="22"/>
                <w:lang w:eastAsia="en-US"/>
              </w:rPr>
            </w:pPr>
          </w:p>
        </w:tc>
        <w:tc>
          <w:tcPr>
            <w:tcW w:w="7767" w:type="dxa"/>
            <w:tcBorders>
              <w:bottom w:val="single" w:sz="4" w:space="0" w:color="auto"/>
            </w:tcBorders>
            <w:vAlign w:val="center"/>
          </w:tcPr>
          <w:p w14:paraId="2924A94A" w14:textId="77777777" w:rsidR="00135BC7" w:rsidRPr="00ED70B5" w:rsidRDefault="00135BC7" w:rsidP="00920DB3">
            <w:pPr>
              <w:numPr>
                <w:ilvl w:val="0"/>
                <w:numId w:val="29"/>
              </w:numPr>
              <w:spacing w:before="240" w:after="240"/>
              <w:jc w:val="both"/>
              <w:rPr>
                <w:rFonts w:ascii="Calibri" w:hAnsi="Calibri"/>
                <w:sz w:val="22"/>
                <w:szCs w:val="22"/>
              </w:rPr>
            </w:pPr>
            <w:bookmarkStart w:id="14" w:name="_Ref501051373"/>
            <w:r w:rsidRPr="00ED70B5">
              <w:rPr>
                <w:rFonts w:ascii="Calibri" w:hAnsi="Calibri"/>
                <w:sz w:val="22"/>
                <w:szCs w:val="22"/>
              </w:rPr>
              <w:t>Čestné prohlášení o akceptaci návrhu smlouvy</w:t>
            </w:r>
            <w:bookmarkEnd w:id="14"/>
          </w:p>
        </w:tc>
      </w:tr>
      <w:tr w:rsidR="00135BC7" w:rsidRPr="00293997" w14:paraId="003FCEC8" w14:textId="77777777" w:rsidTr="00B8152A">
        <w:trPr>
          <w:trHeight w:val="1017"/>
        </w:trPr>
        <w:tc>
          <w:tcPr>
            <w:tcW w:w="1555" w:type="dxa"/>
            <w:tcBorders>
              <w:bottom w:val="single" w:sz="4" w:space="0" w:color="auto"/>
            </w:tcBorders>
            <w:shd w:val="pct15" w:color="auto" w:fill="auto"/>
            <w:vAlign w:val="center"/>
          </w:tcPr>
          <w:p w14:paraId="74310116" w14:textId="77777777" w:rsidR="00135BC7" w:rsidRPr="00ED70B5" w:rsidRDefault="00135BC7" w:rsidP="00920DB3">
            <w:pPr>
              <w:numPr>
                <w:ilvl w:val="0"/>
                <w:numId w:val="30"/>
              </w:numPr>
              <w:spacing w:before="240" w:after="240"/>
              <w:ind w:left="578" w:hanging="407"/>
              <w:jc w:val="center"/>
              <w:rPr>
                <w:rFonts w:ascii="Calibri" w:eastAsia="Calibri" w:hAnsi="Calibri"/>
                <w:b/>
                <w:sz w:val="22"/>
                <w:szCs w:val="22"/>
                <w:lang w:eastAsia="en-US"/>
              </w:rPr>
            </w:pPr>
          </w:p>
        </w:tc>
        <w:tc>
          <w:tcPr>
            <w:tcW w:w="7767" w:type="dxa"/>
            <w:tcBorders>
              <w:bottom w:val="single" w:sz="4" w:space="0" w:color="auto"/>
            </w:tcBorders>
            <w:shd w:val="pct15" w:color="auto" w:fill="auto"/>
            <w:vAlign w:val="center"/>
          </w:tcPr>
          <w:p w14:paraId="17039A36" w14:textId="77777777" w:rsidR="00135BC7" w:rsidRPr="00ED70B5" w:rsidRDefault="00135BC7" w:rsidP="00920DB3">
            <w:pPr>
              <w:numPr>
                <w:ilvl w:val="0"/>
                <w:numId w:val="29"/>
              </w:numPr>
              <w:spacing w:before="240" w:after="240"/>
              <w:jc w:val="both"/>
              <w:rPr>
                <w:rFonts w:ascii="Calibri" w:hAnsi="Calibri"/>
                <w:sz w:val="22"/>
                <w:szCs w:val="22"/>
              </w:rPr>
            </w:pPr>
            <w:bookmarkStart w:id="15" w:name="_Ref512517143"/>
            <w:r w:rsidRPr="00ED70B5">
              <w:rPr>
                <w:rFonts w:ascii="Calibri" w:hAnsi="Calibri"/>
                <w:sz w:val="22"/>
                <w:szCs w:val="22"/>
              </w:rPr>
              <w:t>Formulář pro zpracování nabídkové ceny</w:t>
            </w:r>
            <w:bookmarkEnd w:id="15"/>
          </w:p>
        </w:tc>
      </w:tr>
      <w:tr w:rsidR="00135BC7" w:rsidRPr="00293997" w14:paraId="2848AB4F" w14:textId="77777777" w:rsidTr="00B8152A">
        <w:trPr>
          <w:trHeight w:val="1017"/>
        </w:trPr>
        <w:tc>
          <w:tcPr>
            <w:tcW w:w="1555" w:type="dxa"/>
            <w:tcBorders>
              <w:bottom w:val="single" w:sz="4" w:space="0" w:color="auto"/>
            </w:tcBorders>
            <w:shd w:val="clear" w:color="auto" w:fill="auto"/>
            <w:vAlign w:val="center"/>
          </w:tcPr>
          <w:p w14:paraId="2AEC74DF" w14:textId="77777777" w:rsidR="00135BC7" w:rsidRPr="00583427" w:rsidRDefault="00135BC7" w:rsidP="00920DB3">
            <w:pPr>
              <w:numPr>
                <w:ilvl w:val="0"/>
                <w:numId w:val="30"/>
              </w:numPr>
              <w:spacing w:before="240" w:after="240"/>
              <w:ind w:left="578" w:hanging="407"/>
              <w:jc w:val="center"/>
              <w:rPr>
                <w:rFonts w:ascii="Calibri" w:eastAsia="Calibri" w:hAnsi="Calibri"/>
                <w:b/>
                <w:sz w:val="22"/>
                <w:szCs w:val="22"/>
                <w:lang w:eastAsia="en-US"/>
              </w:rPr>
            </w:pPr>
          </w:p>
        </w:tc>
        <w:tc>
          <w:tcPr>
            <w:tcW w:w="7767" w:type="dxa"/>
            <w:tcBorders>
              <w:bottom w:val="single" w:sz="4" w:space="0" w:color="auto"/>
            </w:tcBorders>
            <w:shd w:val="clear" w:color="auto" w:fill="auto"/>
            <w:vAlign w:val="center"/>
          </w:tcPr>
          <w:p w14:paraId="4C4C5AEA" w14:textId="77777777" w:rsidR="00135BC7" w:rsidRPr="00583427" w:rsidRDefault="00135BC7" w:rsidP="00920DB3">
            <w:pPr>
              <w:numPr>
                <w:ilvl w:val="0"/>
                <w:numId w:val="29"/>
              </w:numPr>
              <w:spacing w:before="240" w:after="240"/>
              <w:jc w:val="both"/>
              <w:rPr>
                <w:rFonts w:ascii="Calibri" w:hAnsi="Calibri"/>
                <w:sz w:val="22"/>
                <w:szCs w:val="22"/>
              </w:rPr>
            </w:pPr>
            <w:bookmarkStart w:id="16" w:name="_Ref511141669"/>
            <w:r w:rsidRPr="00583427">
              <w:rPr>
                <w:rFonts w:ascii="Calibri" w:hAnsi="Calibri"/>
                <w:sz w:val="22"/>
                <w:szCs w:val="22"/>
              </w:rPr>
              <w:t xml:space="preserve">Formulář pro zpracování </w:t>
            </w:r>
            <w:proofErr w:type="spellStart"/>
            <w:r w:rsidRPr="00583427">
              <w:rPr>
                <w:rFonts w:ascii="Calibri" w:hAnsi="Calibri"/>
                <w:sz w:val="22"/>
                <w:szCs w:val="22"/>
              </w:rPr>
              <w:t>podkritérií</w:t>
            </w:r>
            <w:proofErr w:type="spellEnd"/>
            <w:r w:rsidRPr="00583427">
              <w:rPr>
                <w:rFonts w:ascii="Calibri" w:hAnsi="Calibri"/>
                <w:sz w:val="22"/>
                <w:szCs w:val="22"/>
              </w:rPr>
              <w:t xml:space="preserve"> kvality</w:t>
            </w:r>
            <w:bookmarkEnd w:id="16"/>
          </w:p>
        </w:tc>
      </w:tr>
      <w:tr w:rsidR="00135BC7" w:rsidRPr="00293997" w14:paraId="49854AF9" w14:textId="77777777" w:rsidTr="00B8152A">
        <w:trPr>
          <w:trHeight w:val="1017"/>
        </w:trPr>
        <w:tc>
          <w:tcPr>
            <w:tcW w:w="1555" w:type="dxa"/>
            <w:tcBorders>
              <w:bottom w:val="single" w:sz="4" w:space="0" w:color="auto"/>
            </w:tcBorders>
            <w:shd w:val="clear" w:color="auto" w:fill="D9D9D9" w:themeFill="background1" w:themeFillShade="D9"/>
            <w:vAlign w:val="center"/>
          </w:tcPr>
          <w:p w14:paraId="06E0C98C" w14:textId="77777777" w:rsidR="00135BC7" w:rsidRPr="00E66652" w:rsidRDefault="00135BC7" w:rsidP="00920DB3">
            <w:pPr>
              <w:numPr>
                <w:ilvl w:val="0"/>
                <w:numId w:val="30"/>
              </w:numPr>
              <w:spacing w:before="240" w:after="240"/>
              <w:ind w:left="578" w:hanging="407"/>
              <w:jc w:val="center"/>
              <w:rPr>
                <w:rFonts w:ascii="Calibri" w:eastAsia="Calibri" w:hAnsi="Calibri"/>
                <w:b/>
                <w:sz w:val="22"/>
                <w:szCs w:val="22"/>
                <w:lang w:eastAsia="en-US"/>
              </w:rPr>
            </w:pPr>
          </w:p>
        </w:tc>
        <w:tc>
          <w:tcPr>
            <w:tcW w:w="7767" w:type="dxa"/>
            <w:tcBorders>
              <w:bottom w:val="single" w:sz="4" w:space="0" w:color="auto"/>
            </w:tcBorders>
            <w:shd w:val="clear" w:color="auto" w:fill="D9D9D9" w:themeFill="background1" w:themeFillShade="D9"/>
            <w:vAlign w:val="center"/>
          </w:tcPr>
          <w:p w14:paraId="78A0BD26" w14:textId="77777777" w:rsidR="00135BC7" w:rsidRPr="00E66652" w:rsidRDefault="00135BC7" w:rsidP="00920DB3">
            <w:pPr>
              <w:numPr>
                <w:ilvl w:val="0"/>
                <w:numId w:val="29"/>
              </w:numPr>
              <w:spacing w:before="240" w:after="240"/>
              <w:jc w:val="both"/>
              <w:rPr>
                <w:rFonts w:ascii="Calibri" w:hAnsi="Calibri"/>
                <w:sz w:val="22"/>
                <w:szCs w:val="22"/>
              </w:rPr>
            </w:pPr>
            <w:bookmarkStart w:id="17" w:name="_Ref513811812"/>
            <w:r w:rsidRPr="00E66652">
              <w:rPr>
                <w:rFonts w:ascii="Calibri" w:hAnsi="Calibri"/>
                <w:sz w:val="22"/>
                <w:szCs w:val="22"/>
              </w:rPr>
              <w:t>Pravidla pro hodnocení nabídek</w:t>
            </w:r>
            <w:bookmarkEnd w:id="17"/>
          </w:p>
        </w:tc>
      </w:tr>
      <w:tr w:rsidR="00135BC7" w:rsidRPr="00293997" w14:paraId="3C02F123" w14:textId="77777777" w:rsidTr="00B8152A">
        <w:trPr>
          <w:trHeight w:val="1017"/>
        </w:trPr>
        <w:tc>
          <w:tcPr>
            <w:tcW w:w="1555" w:type="dxa"/>
            <w:tcBorders>
              <w:bottom w:val="single" w:sz="4" w:space="0" w:color="auto"/>
            </w:tcBorders>
            <w:shd w:val="clear" w:color="auto" w:fill="auto"/>
            <w:vAlign w:val="center"/>
          </w:tcPr>
          <w:p w14:paraId="199A0927" w14:textId="77777777" w:rsidR="00135BC7" w:rsidRPr="00E66652" w:rsidRDefault="00135BC7" w:rsidP="00920DB3">
            <w:pPr>
              <w:numPr>
                <w:ilvl w:val="0"/>
                <w:numId w:val="30"/>
              </w:numPr>
              <w:spacing w:before="240" w:after="240"/>
              <w:ind w:left="578" w:hanging="407"/>
              <w:jc w:val="center"/>
              <w:rPr>
                <w:rFonts w:ascii="Calibri" w:eastAsia="Calibri" w:hAnsi="Calibri"/>
                <w:b/>
                <w:sz w:val="22"/>
                <w:szCs w:val="22"/>
                <w:lang w:eastAsia="en-US"/>
              </w:rPr>
            </w:pPr>
          </w:p>
        </w:tc>
        <w:tc>
          <w:tcPr>
            <w:tcW w:w="7767" w:type="dxa"/>
            <w:tcBorders>
              <w:bottom w:val="single" w:sz="4" w:space="0" w:color="auto"/>
            </w:tcBorders>
            <w:shd w:val="clear" w:color="auto" w:fill="auto"/>
            <w:vAlign w:val="center"/>
          </w:tcPr>
          <w:p w14:paraId="455DD6B7" w14:textId="77777777" w:rsidR="00135BC7" w:rsidRPr="00E66652" w:rsidRDefault="00135BC7" w:rsidP="00920DB3">
            <w:pPr>
              <w:numPr>
                <w:ilvl w:val="0"/>
                <w:numId w:val="29"/>
              </w:numPr>
              <w:spacing w:before="240" w:after="240"/>
              <w:jc w:val="both"/>
              <w:rPr>
                <w:rFonts w:ascii="Calibri" w:hAnsi="Calibri"/>
                <w:sz w:val="22"/>
                <w:szCs w:val="22"/>
              </w:rPr>
            </w:pPr>
            <w:bookmarkStart w:id="18" w:name="_Ref510618799"/>
            <w:r w:rsidRPr="00E66652">
              <w:rPr>
                <w:rFonts w:ascii="Calibri" w:hAnsi="Calibri"/>
                <w:sz w:val="22"/>
                <w:szCs w:val="22"/>
              </w:rPr>
              <w:t>Specifikace jednotlivých částí veřejné zakázky</w:t>
            </w:r>
            <w:bookmarkEnd w:id="18"/>
          </w:p>
        </w:tc>
      </w:tr>
      <w:tr w:rsidR="00135BC7" w:rsidRPr="00293997" w14:paraId="78E22D4A" w14:textId="77777777" w:rsidTr="00B8152A">
        <w:trPr>
          <w:trHeight w:val="1017"/>
        </w:trPr>
        <w:tc>
          <w:tcPr>
            <w:tcW w:w="1555" w:type="dxa"/>
            <w:tcBorders>
              <w:bottom w:val="single" w:sz="4" w:space="0" w:color="auto"/>
            </w:tcBorders>
            <w:shd w:val="clear" w:color="auto" w:fill="D9D9D9" w:themeFill="background1" w:themeFillShade="D9"/>
            <w:vAlign w:val="center"/>
          </w:tcPr>
          <w:p w14:paraId="57E9B091" w14:textId="77777777" w:rsidR="00135BC7" w:rsidRPr="00E66652" w:rsidRDefault="00135BC7" w:rsidP="00920DB3">
            <w:pPr>
              <w:numPr>
                <w:ilvl w:val="0"/>
                <w:numId w:val="30"/>
              </w:numPr>
              <w:spacing w:before="240" w:after="240"/>
              <w:ind w:left="578" w:hanging="407"/>
              <w:jc w:val="center"/>
              <w:rPr>
                <w:rFonts w:ascii="Calibri" w:eastAsia="Calibri" w:hAnsi="Calibri"/>
                <w:b/>
                <w:sz w:val="22"/>
                <w:szCs w:val="22"/>
                <w:lang w:eastAsia="en-US"/>
              </w:rPr>
            </w:pPr>
          </w:p>
        </w:tc>
        <w:tc>
          <w:tcPr>
            <w:tcW w:w="7767" w:type="dxa"/>
            <w:tcBorders>
              <w:bottom w:val="single" w:sz="4" w:space="0" w:color="auto"/>
            </w:tcBorders>
            <w:shd w:val="clear" w:color="auto" w:fill="D9D9D9" w:themeFill="background1" w:themeFillShade="D9"/>
            <w:vAlign w:val="center"/>
          </w:tcPr>
          <w:p w14:paraId="3B27973F" w14:textId="1916F7D1" w:rsidR="00135BC7" w:rsidRPr="00E66652" w:rsidRDefault="00E7649C" w:rsidP="00920DB3">
            <w:pPr>
              <w:numPr>
                <w:ilvl w:val="0"/>
                <w:numId w:val="29"/>
              </w:numPr>
              <w:spacing w:before="240" w:after="240"/>
              <w:jc w:val="both"/>
              <w:rPr>
                <w:rFonts w:ascii="Calibri" w:hAnsi="Calibri"/>
                <w:sz w:val="22"/>
                <w:szCs w:val="22"/>
              </w:rPr>
            </w:pPr>
            <w:bookmarkStart w:id="19" w:name="_Ref34145878"/>
            <w:r w:rsidRPr="00E7649C">
              <w:rPr>
                <w:rFonts w:ascii="Calibri" w:hAnsi="Calibri"/>
                <w:sz w:val="22"/>
                <w:szCs w:val="22"/>
              </w:rPr>
              <w:t>Rozsah Závazku veřejné služby, Rámcové návrhy jízdních řádů, Nezávazný návrh oběhů vozidel, Správa označníků zastávek</w:t>
            </w:r>
            <w:bookmarkEnd w:id="19"/>
          </w:p>
        </w:tc>
      </w:tr>
      <w:tr w:rsidR="00135BC7" w:rsidRPr="003B5259" w14:paraId="7D7DCC94" w14:textId="77777777" w:rsidTr="00B8152A">
        <w:trPr>
          <w:trHeight w:val="1017"/>
        </w:trPr>
        <w:tc>
          <w:tcPr>
            <w:tcW w:w="1555" w:type="dxa"/>
            <w:tcBorders>
              <w:bottom w:val="single" w:sz="4" w:space="0" w:color="auto"/>
            </w:tcBorders>
            <w:shd w:val="clear" w:color="auto" w:fill="auto"/>
            <w:vAlign w:val="center"/>
          </w:tcPr>
          <w:p w14:paraId="17F0752F" w14:textId="77777777" w:rsidR="00135BC7" w:rsidRPr="00E66652" w:rsidRDefault="00135BC7" w:rsidP="00920DB3">
            <w:pPr>
              <w:numPr>
                <w:ilvl w:val="0"/>
                <w:numId w:val="30"/>
              </w:numPr>
              <w:spacing w:before="240" w:after="240"/>
              <w:ind w:left="578" w:hanging="407"/>
              <w:jc w:val="center"/>
              <w:rPr>
                <w:rFonts w:ascii="Calibri" w:eastAsia="Calibri" w:hAnsi="Calibri"/>
                <w:b/>
                <w:sz w:val="22"/>
                <w:szCs w:val="22"/>
                <w:lang w:eastAsia="en-US"/>
              </w:rPr>
            </w:pPr>
          </w:p>
        </w:tc>
        <w:tc>
          <w:tcPr>
            <w:tcW w:w="7767" w:type="dxa"/>
            <w:tcBorders>
              <w:bottom w:val="single" w:sz="4" w:space="0" w:color="auto"/>
            </w:tcBorders>
            <w:shd w:val="clear" w:color="auto" w:fill="auto"/>
            <w:vAlign w:val="center"/>
          </w:tcPr>
          <w:p w14:paraId="7ECC44F1" w14:textId="77777777" w:rsidR="00135BC7" w:rsidRPr="003B5259" w:rsidRDefault="00135BC7" w:rsidP="00920DB3">
            <w:pPr>
              <w:numPr>
                <w:ilvl w:val="0"/>
                <w:numId w:val="29"/>
              </w:numPr>
              <w:spacing w:before="240" w:after="240"/>
              <w:jc w:val="both"/>
              <w:rPr>
                <w:rFonts w:ascii="Calibri" w:hAnsi="Calibri"/>
                <w:sz w:val="22"/>
                <w:szCs w:val="22"/>
              </w:rPr>
            </w:pPr>
            <w:r w:rsidRPr="003B5259">
              <w:rPr>
                <w:rFonts w:ascii="Calibri" w:hAnsi="Calibri"/>
                <w:sz w:val="22"/>
                <w:szCs w:val="22"/>
              </w:rPr>
              <w:t>Konvence integrovaného dopravního systému Jihomoravského kraje</w:t>
            </w:r>
          </w:p>
        </w:tc>
      </w:tr>
      <w:tr w:rsidR="00135BC7" w:rsidRPr="00293997" w14:paraId="7C923207" w14:textId="77777777" w:rsidTr="00B8152A">
        <w:trPr>
          <w:trHeight w:val="1017"/>
        </w:trPr>
        <w:tc>
          <w:tcPr>
            <w:tcW w:w="1555" w:type="dxa"/>
            <w:shd w:val="clear" w:color="auto" w:fill="D9D9D9" w:themeFill="background1" w:themeFillShade="D9"/>
            <w:vAlign w:val="center"/>
          </w:tcPr>
          <w:p w14:paraId="5E1E53DB" w14:textId="77777777" w:rsidR="00135BC7" w:rsidRPr="00E66652" w:rsidRDefault="00135BC7" w:rsidP="00920DB3">
            <w:pPr>
              <w:numPr>
                <w:ilvl w:val="0"/>
                <w:numId w:val="30"/>
              </w:numPr>
              <w:spacing w:before="240" w:after="240"/>
              <w:ind w:left="578" w:hanging="407"/>
              <w:jc w:val="center"/>
              <w:rPr>
                <w:rFonts w:ascii="Calibri" w:eastAsia="Calibri" w:hAnsi="Calibri"/>
                <w:b/>
                <w:sz w:val="22"/>
                <w:szCs w:val="22"/>
                <w:lang w:eastAsia="en-US"/>
              </w:rPr>
            </w:pPr>
          </w:p>
        </w:tc>
        <w:tc>
          <w:tcPr>
            <w:tcW w:w="7767" w:type="dxa"/>
            <w:shd w:val="clear" w:color="auto" w:fill="D9D9D9" w:themeFill="background1" w:themeFillShade="D9"/>
            <w:vAlign w:val="center"/>
          </w:tcPr>
          <w:p w14:paraId="4C83EFC5" w14:textId="77777777" w:rsidR="00135BC7" w:rsidRPr="00E66652" w:rsidRDefault="00135BC7" w:rsidP="00920DB3">
            <w:pPr>
              <w:numPr>
                <w:ilvl w:val="0"/>
                <w:numId w:val="29"/>
              </w:numPr>
              <w:spacing w:before="240" w:after="240"/>
              <w:jc w:val="both"/>
              <w:rPr>
                <w:rFonts w:ascii="Calibri" w:hAnsi="Calibri"/>
                <w:sz w:val="22"/>
                <w:szCs w:val="22"/>
              </w:rPr>
            </w:pPr>
            <w:r w:rsidRPr="00E66652">
              <w:rPr>
                <w:rFonts w:ascii="Calibri" w:hAnsi="Calibri"/>
                <w:sz w:val="22"/>
                <w:szCs w:val="22"/>
              </w:rPr>
              <w:t>Závazný vzor smlouvy o podmínkách přepravy KORDIS včetně příloh</w:t>
            </w:r>
          </w:p>
        </w:tc>
      </w:tr>
      <w:tr w:rsidR="00135BC7" w:rsidRPr="00293997" w14:paraId="57A6C67D" w14:textId="77777777" w:rsidTr="00B8152A">
        <w:trPr>
          <w:trHeight w:val="1017"/>
        </w:trPr>
        <w:tc>
          <w:tcPr>
            <w:tcW w:w="1555" w:type="dxa"/>
            <w:shd w:val="clear" w:color="auto" w:fill="auto"/>
            <w:vAlign w:val="center"/>
          </w:tcPr>
          <w:p w14:paraId="0F96321A" w14:textId="77777777" w:rsidR="00135BC7" w:rsidRPr="00E66652" w:rsidRDefault="00135BC7" w:rsidP="00920DB3">
            <w:pPr>
              <w:numPr>
                <w:ilvl w:val="0"/>
                <w:numId w:val="30"/>
              </w:numPr>
              <w:spacing w:before="240" w:after="240"/>
              <w:ind w:left="578" w:hanging="407"/>
              <w:jc w:val="center"/>
              <w:rPr>
                <w:rFonts w:ascii="Calibri" w:eastAsia="Calibri" w:hAnsi="Calibri"/>
                <w:b/>
                <w:sz w:val="22"/>
                <w:szCs w:val="22"/>
                <w:lang w:eastAsia="en-US"/>
              </w:rPr>
            </w:pPr>
          </w:p>
        </w:tc>
        <w:tc>
          <w:tcPr>
            <w:tcW w:w="7767" w:type="dxa"/>
            <w:shd w:val="clear" w:color="auto" w:fill="auto"/>
            <w:vAlign w:val="center"/>
          </w:tcPr>
          <w:p w14:paraId="100CD728" w14:textId="77777777" w:rsidR="00135BC7" w:rsidRPr="00E66652" w:rsidRDefault="00135BC7" w:rsidP="00920DB3">
            <w:pPr>
              <w:numPr>
                <w:ilvl w:val="0"/>
                <w:numId w:val="29"/>
              </w:numPr>
              <w:spacing w:before="240" w:after="240"/>
              <w:jc w:val="both"/>
              <w:rPr>
                <w:rFonts w:ascii="Calibri" w:hAnsi="Calibri"/>
                <w:sz w:val="22"/>
                <w:szCs w:val="22"/>
              </w:rPr>
            </w:pPr>
            <w:bookmarkStart w:id="20" w:name="_Ref512510055"/>
            <w:r>
              <w:rPr>
                <w:rFonts w:ascii="Calibri" w:hAnsi="Calibri"/>
                <w:sz w:val="22"/>
                <w:szCs w:val="22"/>
              </w:rPr>
              <w:t>Předloha seznamu</w:t>
            </w:r>
            <w:r w:rsidRPr="00E66652">
              <w:rPr>
                <w:rFonts w:ascii="Calibri" w:hAnsi="Calibri"/>
                <w:sz w:val="22"/>
                <w:szCs w:val="22"/>
              </w:rPr>
              <w:t xml:space="preserve"> poddodavatelů</w:t>
            </w:r>
            <w:bookmarkEnd w:id="20"/>
          </w:p>
        </w:tc>
      </w:tr>
      <w:tr w:rsidR="00DE2F09" w:rsidRPr="00293997" w14:paraId="352A75A9" w14:textId="77777777" w:rsidTr="006A480E">
        <w:trPr>
          <w:trHeight w:val="1017"/>
        </w:trPr>
        <w:tc>
          <w:tcPr>
            <w:tcW w:w="1555" w:type="dxa"/>
            <w:shd w:val="clear" w:color="auto" w:fill="D9D9D9" w:themeFill="background1" w:themeFillShade="D9"/>
            <w:vAlign w:val="center"/>
          </w:tcPr>
          <w:p w14:paraId="32BA6C94" w14:textId="77777777" w:rsidR="00DE2F09" w:rsidRPr="00E66652" w:rsidRDefault="00DE2F09" w:rsidP="00920DB3">
            <w:pPr>
              <w:numPr>
                <w:ilvl w:val="0"/>
                <w:numId w:val="30"/>
              </w:numPr>
              <w:spacing w:before="240" w:after="240"/>
              <w:ind w:left="578" w:hanging="407"/>
              <w:jc w:val="center"/>
              <w:rPr>
                <w:rFonts w:ascii="Calibri" w:eastAsia="Calibri" w:hAnsi="Calibri"/>
                <w:b/>
                <w:sz w:val="22"/>
                <w:szCs w:val="22"/>
                <w:lang w:eastAsia="en-US"/>
              </w:rPr>
            </w:pPr>
          </w:p>
        </w:tc>
        <w:tc>
          <w:tcPr>
            <w:tcW w:w="7767" w:type="dxa"/>
            <w:shd w:val="clear" w:color="auto" w:fill="D9D9D9" w:themeFill="background1" w:themeFillShade="D9"/>
            <w:vAlign w:val="center"/>
          </w:tcPr>
          <w:p w14:paraId="34E44B53" w14:textId="233067C2" w:rsidR="00DE2F09" w:rsidRDefault="00DE2F09" w:rsidP="00920DB3">
            <w:pPr>
              <w:numPr>
                <w:ilvl w:val="0"/>
                <w:numId w:val="29"/>
              </w:numPr>
              <w:spacing w:before="240" w:after="240"/>
              <w:jc w:val="both"/>
              <w:rPr>
                <w:rFonts w:ascii="Calibri" w:hAnsi="Calibri"/>
                <w:sz w:val="22"/>
                <w:szCs w:val="22"/>
              </w:rPr>
            </w:pPr>
            <w:bookmarkStart w:id="21" w:name="_Ref33090171"/>
            <w:r>
              <w:rPr>
                <w:rFonts w:ascii="Calibri" w:hAnsi="Calibri"/>
                <w:sz w:val="22"/>
                <w:szCs w:val="22"/>
              </w:rPr>
              <w:t>Informace o zpracování osobních údajů</w:t>
            </w:r>
            <w:bookmarkEnd w:id="21"/>
          </w:p>
        </w:tc>
      </w:tr>
      <w:tr w:rsidR="00021124" w:rsidRPr="00293997" w14:paraId="4DDD0530" w14:textId="77777777" w:rsidTr="002B301B">
        <w:trPr>
          <w:trHeight w:val="1017"/>
        </w:trPr>
        <w:tc>
          <w:tcPr>
            <w:tcW w:w="1555" w:type="dxa"/>
            <w:shd w:val="clear" w:color="auto" w:fill="auto"/>
            <w:vAlign w:val="center"/>
          </w:tcPr>
          <w:p w14:paraId="676DF487" w14:textId="77777777" w:rsidR="00021124" w:rsidRPr="00E66652" w:rsidRDefault="00021124" w:rsidP="00920DB3">
            <w:pPr>
              <w:numPr>
                <w:ilvl w:val="0"/>
                <w:numId w:val="30"/>
              </w:numPr>
              <w:spacing w:before="240" w:after="240"/>
              <w:ind w:left="578" w:hanging="407"/>
              <w:jc w:val="center"/>
              <w:rPr>
                <w:rFonts w:ascii="Calibri" w:eastAsia="Calibri" w:hAnsi="Calibri"/>
                <w:b/>
                <w:sz w:val="22"/>
                <w:szCs w:val="22"/>
                <w:lang w:eastAsia="en-US"/>
              </w:rPr>
            </w:pPr>
          </w:p>
        </w:tc>
        <w:tc>
          <w:tcPr>
            <w:tcW w:w="7767" w:type="dxa"/>
            <w:shd w:val="clear" w:color="auto" w:fill="auto"/>
            <w:vAlign w:val="center"/>
          </w:tcPr>
          <w:p w14:paraId="004ABA63" w14:textId="1DF37AC7" w:rsidR="00021124" w:rsidRDefault="00021124" w:rsidP="00920DB3">
            <w:pPr>
              <w:numPr>
                <w:ilvl w:val="0"/>
                <w:numId w:val="29"/>
              </w:numPr>
              <w:spacing w:before="240" w:after="240"/>
              <w:jc w:val="both"/>
              <w:rPr>
                <w:rFonts w:ascii="Calibri" w:hAnsi="Calibri"/>
                <w:sz w:val="22"/>
                <w:szCs w:val="22"/>
              </w:rPr>
            </w:pPr>
            <w:bookmarkStart w:id="22" w:name="_Ref34159684"/>
            <w:r w:rsidRPr="00021124">
              <w:rPr>
                <w:rFonts w:ascii="Calibri" w:hAnsi="Calibri"/>
                <w:sz w:val="22"/>
                <w:szCs w:val="22"/>
              </w:rPr>
              <w:t>Metodik</w:t>
            </w:r>
            <w:r>
              <w:rPr>
                <w:rFonts w:ascii="Calibri" w:hAnsi="Calibri"/>
                <w:sz w:val="22"/>
                <w:szCs w:val="22"/>
              </w:rPr>
              <w:t>a</w:t>
            </w:r>
            <w:r w:rsidRPr="00021124">
              <w:rPr>
                <w:rFonts w:ascii="Calibri" w:hAnsi="Calibri"/>
                <w:sz w:val="22"/>
                <w:szCs w:val="22"/>
              </w:rPr>
              <w:t xml:space="preserve"> postupu pro stanovení maximální výše kompenzace</w:t>
            </w:r>
            <w:bookmarkEnd w:id="22"/>
          </w:p>
        </w:tc>
      </w:tr>
      <w:tr w:rsidR="00DF3602" w:rsidRPr="00293997" w14:paraId="3A971B66" w14:textId="77777777" w:rsidTr="002B301B">
        <w:trPr>
          <w:trHeight w:val="1017"/>
        </w:trPr>
        <w:tc>
          <w:tcPr>
            <w:tcW w:w="1555" w:type="dxa"/>
            <w:shd w:val="clear" w:color="auto" w:fill="D9D9D9" w:themeFill="background1" w:themeFillShade="D9"/>
            <w:vAlign w:val="center"/>
          </w:tcPr>
          <w:p w14:paraId="7DCA34C9" w14:textId="77777777" w:rsidR="00DF3602" w:rsidRPr="00E66652" w:rsidRDefault="00DF3602" w:rsidP="00920DB3">
            <w:pPr>
              <w:numPr>
                <w:ilvl w:val="0"/>
                <w:numId w:val="30"/>
              </w:numPr>
              <w:spacing w:before="240" w:after="240"/>
              <w:ind w:left="578" w:hanging="407"/>
              <w:jc w:val="center"/>
              <w:rPr>
                <w:rFonts w:ascii="Calibri" w:eastAsia="Calibri" w:hAnsi="Calibri"/>
                <w:b/>
                <w:sz w:val="22"/>
                <w:szCs w:val="22"/>
                <w:lang w:eastAsia="en-US"/>
              </w:rPr>
            </w:pPr>
          </w:p>
        </w:tc>
        <w:tc>
          <w:tcPr>
            <w:tcW w:w="7767" w:type="dxa"/>
            <w:shd w:val="clear" w:color="auto" w:fill="D9D9D9" w:themeFill="background1" w:themeFillShade="D9"/>
            <w:vAlign w:val="center"/>
          </w:tcPr>
          <w:p w14:paraId="51581128" w14:textId="50F5825E" w:rsidR="00DF3602" w:rsidRPr="00021124" w:rsidRDefault="00DF3602" w:rsidP="00920DB3">
            <w:pPr>
              <w:numPr>
                <w:ilvl w:val="0"/>
                <w:numId w:val="29"/>
              </w:numPr>
              <w:spacing w:before="240" w:after="240"/>
              <w:jc w:val="both"/>
              <w:rPr>
                <w:rFonts w:ascii="Calibri" w:hAnsi="Calibri"/>
                <w:sz w:val="22"/>
                <w:szCs w:val="22"/>
              </w:rPr>
            </w:pPr>
            <w:r w:rsidRPr="00DF3602">
              <w:rPr>
                <w:rFonts w:ascii="Calibri" w:hAnsi="Calibri"/>
                <w:sz w:val="22"/>
                <w:szCs w:val="22"/>
              </w:rPr>
              <w:t>Závazný vzor smlouvy o výpůjčce odbavovacích zařízení</w:t>
            </w:r>
          </w:p>
        </w:tc>
      </w:tr>
    </w:tbl>
    <w:p w14:paraId="4BFCE6F9" w14:textId="77777777" w:rsidR="00135BC7" w:rsidRPr="00992BFA" w:rsidRDefault="00135BC7" w:rsidP="00920DB3">
      <w:pPr>
        <w:pStyle w:val="1nadpis"/>
      </w:pPr>
      <w:bookmarkStart w:id="23" w:name="_Toc2238940"/>
      <w:bookmarkStart w:id="24" w:name="_Toc36797346"/>
      <w:r w:rsidRPr="00992BFA">
        <w:t>Označení osoby, která zpracovala část dokumentace zadávacího řízení</w:t>
      </w:r>
      <w:bookmarkEnd w:id="23"/>
      <w:bookmarkEnd w:id="24"/>
    </w:p>
    <w:p w14:paraId="4035B9A5" w14:textId="77777777" w:rsidR="00135BC7" w:rsidRPr="00992BFA" w:rsidRDefault="00135BC7" w:rsidP="00920DB3">
      <w:pPr>
        <w:pStyle w:val="2sltext"/>
        <w:rPr>
          <w:rFonts w:asciiTheme="minorHAnsi" w:hAnsiTheme="minorHAnsi" w:cs="Segoe UI"/>
        </w:rPr>
      </w:pPr>
      <w:r w:rsidRPr="00992BFA">
        <w:rPr>
          <w:rFonts w:asciiTheme="minorHAnsi" w:hAnsiTheme="minorHAnsi" w:cs="Segoe UI"/>
        </w:rPr>
        <w:t>Zadavatel uvádí, že na vypracování níže uvedených částí dokumentace zadávacího řízení se podílela osoba odlišná od zadavatele:</w:t>
      </w:r>
    </w:p>
    <w:tbl>
      <w:tblPr>
        <w:tblStyle w:val="Mkatabulky"/>
        <w:tblW w:w="0" w:type="auto"/>
        <w:tblLook w:val="04A0" w:firstRow="1" w:lastRow="0" w:firstColumn="1" w:lastColumn="0" w:noHBand="0" w:noVBand="1"/>
      </w:tblPr>
      <w:tblGrid>
        <w:gridCol w:w="6706"/>
        <w:gridCol w:w="2356"/>
      </w:tblGrid>
      <w:tr w:rsidR="00135BC7" w:rsidRPr="00195D2B" w14:paraId="4136D8BC" w14:textId="77777777" w:rsidTr="00F9604C">
        <w:tc>
          <w:tcPr>
            <w:tcW w:w="6870" w:type="dxa"/>
          </w:tcPr>
          <w:p w14:paraId="681FCAF4" w14:textId="77777777" w:rsidR="00135BC7" w:rsidRPr="00992BFA" w:rsidRDefault="00135BC7" w:rsidP="00920DB3">
            <w:pPr>
              <w:spacing w:before="120" w:after="200"/>
              <w:rPr>
                <w:rFonts w:asciiTheme="minorHAnsi" w:hAnsiTheme="minorHAnsi" w:cs="Segoe UI"/>
                <w:b/>
                <w:sz w:val="22"/>
                <w:szCs w:val="22"/>
              </w:rPr>
            </w:pPr>
            <w:r w:rsidRPr="00992BFA">
              <w:rPr>
                <w:rFonts w:asciiTheme="minorHAnsi" w:hAnsiTheme="minorHAnsi" w:cs="Segoe UI"/>
                <w:b/>
                <w:sz w:val="22"/>
                <w:szCs w:val="22"/>
              </w:rPr>
              <w:t>Část dokumentace zadávacího řízení</w:t>
            </w:r>
          </w:p>
        </w:tc>
        <w:tc>
          <w:tcPr>
            <w:tcW w:w="2418" w:type="dxa"/>
          </w:tcPr>
          <w:p w14:paraId="26B9CE94" w14:textId="77777777" w:rsidR="00135BC7" w:rsidRPr="00992BFA" w:rsidRDefault="00135BC7" w:rsidP="00920DB3">
            <w:pPr>
              <w:spacing w:before="120" w:after="200"/>
              <w:rPr>
                <w:rFonts w:asciiTheme="minorHAnsi" w:hAnsiTheme="minorHAnsi" w:cs="Segoe UI"/>
                <w:b/>
                <w:sz w:val="22"/>
                <w:szCs w:val="22"/>
              </w:rPr>
            </w:pPr>
            <w:r w:rsidRPr="00992BFA">
              <w:rPr>
                <w:rFonts w:asciiTheme="minorHAnsi" w:hAnsiTheme="minorHAnsi" w:cs="Segoe UI"/>
                <w:b/>
                <w:sz w:val="22"/>
                <w:szCs w:val="22"/>
              </w:rPr>
              <w:t>Označení osoby</w:t>
            </w:r>
          </w:p>
        </w:tc>
      </w:tr>
      <w:tr w:rsidR="00135BC7" w:rsidRPr="00994615" w14:paraId="0D45187B" w14:textId="77777777" w:rsidTr="00F9604C">
        <w:tc>
          <w:tcPr>
            <w:tcW w:w="6870" w:type="dxa"/>
          </w:tcPr>
          <w:p w14:paraId="70257D62" w14:textId="77777777" w:rsidR="00135BC7" w:rsidRPr="00107C58" w:rsidRDefault="00135BC7" w:rsidP="00920DB3">
            <w:pPr>
              <w:spacing w:before="120" w:after="200"/>
              <w:rPr>
                <w:rFonts w:asciiTheme="minorHAnsi" w:hAnsiTheme="minorHAnsi" w:cs="Segoe UI"/>
                <w:sz w:val="22"/>
                <w:szCs w:val="22"/>
              </w:rPr>
            </w:pPr>
            <w:r w:rsidRPr="00107C58">
              <w:rPr>
                <w:rFonts w:asciiTheme="minorHAnsi" w:hAnsiTheme="minorHAnsi" w:cs="Segoe UI"/>
                <w:sz w:val="22"/>
                <w:szCs w:val="22"/>
              </w:rPr>
              <w:t xml:space="preserve">Přílohy dokumentace </w:t>
            </w:r>
            <w:r>
              <w:rPr>
                <w:rFonts w:asciiTheme="minorHAnsi" w:hAnsiTheme="minorHAnsi" w:cs="Segoe UI"/>
                <w:sz w:val="22"/>
                <w:szCs w:val="22"/>
              </w:rPr>
              <w:t>zadávacího</w:t>
            </w:r>
            <w:r w:rsidRPr="00107C58">
              <w:rPr>
                <w:rFonts w:asciiTheme="minorHAnsi" w:hAnsiTheme="minorHAnsi" w:cs="Segoe UI"/>
                <w:sz w:val="22"/>
                <w:szCs w:val="22"/>
              </w:rPr>
              <w:t xml:space="preserve"> řízení:</w:t>
            </w:r>
          </w:p>
          <w:p w14:paraId="0DC14A73" w14:textId="77777777" w:rsidR="00135BC7" w:rsidRPr="00107C58" w:rsidRDefault="00135BC7" w:rsidP="00920DB3">
            <w:pPr>
              <w:pStyle w:val="2nesltext"/>
              <w:numPr>
                <w:ilvl w:val="1"/>
                <w:numId w:val="31"/>
              </w:numPr>
              <w:spacing w:before="120" w:after="120"/>
              <w:contextualSpacing w:val="0"/>
              <w:rPr>
                <w:rFonts w:asciiTheme="minorHAnsi" w:hAnsiTheme="minorHAnsi"/>
              </w:rPr>
            </w:pPr>
            <w:r w:rsidRPr="00107C58">
              <w:rPr>
                <w:rFonts w:asciiTheme="minorHAnsi" w:hAnsiTheme="minorHAnsi"/>
              </w:rPr>
              <w:t>Návrh smlouvy</w:t>
            </w:r>
          </w:p>
          <w:p w14:paraId="4B51E841" w14:textId="77777777" w:rsidR="00135BC7" w:rsidRPr="00107C58" w:rsidRDefault="00135BC7" w:rsidP="00920DB3">
            <w:pPr>
              <w:pStyle w:val="2nesltext"/>
              <w:numPr>
                <w:ilvl w:val="1"/>
                <w:numId w:val="36"/>
              </w:numPr>
              <w:spacing w:before="120" w:after="120"/>
              <w:contextualSpacing w:val="0"/>
              <w:rPr>
                <w:rFonts w:asciiTheme="minorHAnsi" w:hAnsiTheme="minorHAnsi"/>
              </w:rPr>
            </w:pPr>
            <w:r w:rsidRPr="00107C58">
              <w:t>Pravidla pro hodnocení nabídek</w:t>
            </w:r>
          </w:p>
          <w:p w14:paraId="2047F496" w14:textId="77777777" w:rsidR="00135BC7" w:rsidRPr="00107C58" w:rsidRDefault="00135BC7" w:rsidP="00920DB3">
            <w:pPr>
              <w:pStyle w:val="2nesltext"/>
              <w:numPr>
                <w:ilvl w:val="1"/>
                <w:numId w:val="36"/>
              </w:numPr>
              <w:spacing w:before="120" w:after="120"/>
              <w:contextualSpacing w:val="0"/>
              <w:rPr>
                <w:rFonts w:asciiTheme="minorHAnsi" w:hAnsiTheme="minorHAnsi"/>
              </w:rPr>
            </w:pPr>
            <w:bookmarkStart w:id="25" w:name="_Ref521999769"/>
            <w:r w:rsidRPr="00107C58">
              <w:t>Specifikace jednotlivých částí veřejné zakázky</w:t>
            </w:r>
            <w:bookmarkEnd w:id="25"/>
          </w:p>
          <w:p w14:paraId="037ED259" w14:textId="617CB03D" w:rsidR="00135BC7" w:rsidRPr="00107C58" w:rsidRDefault="00DC6F35" w:rsidP="00920DB3">
            <w:pPr>
              <w:pStyle w:val="2nesltext"/>
              <w:numPr>
                <w:ilvl w:val="1"/>
                <w:numId w:val="36"/>
              </w:numPr>
              <w:spacing w:before="120" w:after="120"/>
              <w:contextualSpacing w:val="0"/>
              <w:rPr>
                <w:rFonts w:asciiTheme="minorHAnsi" w:hAnsiTheme="minorHAnsi"/>
              </w:rPr>
            </w:pPr>
            <w:r w:rsidRPr="00DC6F35">
              <w:t>Rozsah Závazku veřejné služby, Rámcové návrhy jízdních řádů, Nezávazný návrh oběhů vozidel, Správa označníků zastávek</w:t>
            </w:r>
          </w:p>
          <w:p w14:paraId="3358481F" w14:textId="77777777" w:rsidR="00135BC7" w:rsidRPr="00107C58" w:rsidRDefault="00135BC7" w:rsidP="00920DB3">
            <w:pPr>
              <w:pStyle w:val="2nesltext"/>
              <w:numPr>
                <w:ilvl w:val="1"/>
                <w:numId w:val="36"/>
              </w:numPr>
              <w:spacing w:before="120" w:after="120"/>
              <w:contextualSpacing w:val="0"/>
              <w:rPr>
                <w:rFonts w:asciiTheme="minorHAnsi" w:hAnsiTheme="minorHAnsi"/>
              </w:rPr>
            </w:pPr>
            <w:r w:rsidRPr="00107C58">
              <w:t>Konvence integrovaného dopravního systému Jihomoravského kraje</w:t>
            </w:r>
          </w:p>
          <w:p w14:paraId="5CD3920B" w14:textId="0BCED9FA" w:rsidR="00135BC7" w:rsidRPr="00DF3602" w:rsidRDefault="00135BC7" w:rsidP="00920DB3">
            <w:pPr>
              <w:pStyle w:val="2nesltext"/>
              <w:numPr>
                <w:ilvl w:val="1"/>
                <w:numId w:val="36"/>
              </w:numPr>
              <w:spacing w:before="120" w:after="120"/>
              <w:contextualSpacing w:val="0"/>
              <w:rPr>
                <w:rFonts w:asciiTheme="minorHAnsi" w:hAnsiTheme="minorHAnsi"/>
              </w:rPr>
            </w:pPr>
            <w:r w:rsidRPr="00107C58">
              <w:t>Závazný vzor smlouvy o podmínkách přepravy KORDIS včetně příloh</w:t>
            </w:r>
          </w:p>
          <w:p w14:paraId="198D0837" w14:textId="324F3676" w:rsidR="00DF3602" w:rsidRPr="00107C58" w:rsidRDefault="00DF3602" w:rsidP="00367519">
            <w:pPr>
              <w:pStyle w:val="2nesltext"/>
              <w:numPr>
                <w:ilvl w:val="1"/>
                <w:numId w:val="42"/>
              </w:numPr>
              <w:spacing w:before="120" w:after="120"/>
              <w:contextualSpacing w:val="0"/>
              <w:rPr>
                <w:rFonts w:asciiTheme="minorHAnsi" w:hAnsiTheme="minorHAnsi"/>
              </w:rPr>
            </w:pPr>
            <w:r w:rsidRPr="00DF3602">
              <w:t>Závazný vzor smlouvy o výpůjčce odbavovacích zařízení</w:t>
            </w:r>
          </w:p>
          <w:p w14:paraId="3B96A675" w14:textId="77777777" w:rsidR="00135BC7" w:rsidRPr="00107C58" w:rsidRDefault="00135BC7" w:rsidP="00DF3602">
            <w:pPr>
              <w:keepNext/>
              <w:spacing w:before="120" w:after="200"/>
              <w:rPr>
                <w:rFonts w:asciiTheme="minorHAnsi" w:hAnsiTheme="minorHAnsi" w:cs="Segoe UI"/>
                <w:sz w:val="22"/>
                <w:szCs w:val="22"/>
              </w:rPr>
            </w:pPr>
            <w:r w:rsidRPr="00107C58">
              <w:rPr>
                <w:rFonts w:asciiTheme="minorHAnsi" w:hAnsiTheme="minorHAnsi" w:cs="Segoe UI"/>
                <w:sz w:val="22"/>
                <w:szCs w:val="22"/>
              </w:rPr>
              <w:t>Přílohy Návrhu smlouvy:</w:t>
            </w:r>
          </w:p>
          <w:p w14:paraId="1D7CB704" w14:textId="6EAEE4EA" w:rsidR="00135BC7" w:rsidRPr="00107C58" w:rsidRDefault="00920DB3" w:rsidP="00920DB3">
            <w:pPr>
              <w:pStyle w:val="2nesltext"/>
              <w:numPr>
                <w:ilvl w:val="1"/>
                <w:numId w:val="32"/>
              </w:numPr>
              <w:spacing w:before="120" w:after="120"/>
              <w:contextualSpacing w:val="0"/>
              <w:rPr>
                <w:rFonts w:asciiTheme="minorHAnsi" w:hAnsiTheme="minorHAnsi"/>
              </w:rPr>
            </w:pPr>
            <w:r w:rsidRPr="00920DB3">
              <w:t>Rozsah Závazku veřejné služby, Rámcové návrhy jízdních řádů, Nezávazný návrh oběhů vozidel, Správa označníků zastávek</w:t>
            </w:r>
          </w:p>
          <w:p w14:paraId="5485C621" w14:textId="6B84788B" w:rsidR="00135BC7" w:rsidRPr="00107C58" w:rsidRDefault="00920DB3" w:rsidP="00920DB3">
            <w:pPr>
              <w:pStyle w:val="2nesltext"/>
              <w:numPr>
                <w:ilvl w:val="1"/>
                <w:numId w:val="32"/>
              </w:numPr>
              <w:spacing w:before="120" w:after="120"/>
              <w:contextualSpacing w:val="0"/>
              <w:rPr>
                <w:rFonts w:asciiTheme="minorHAnsi" w:hAnsiTheme="minorHAnsi"/>
              </w:rPr>
            </w:pPr>
            <w:r w:rsidRPr="00920DB3">
              <w:lastRenderedPageBreak/>
              <w:t>Nabídkové ceny za 1 km v členění dle Výběrových skupin, Výše Zálohy na Odměnu, Maximální možné zvýšení a snížení rozsahu Závazku veřejné služby, Výše bankovní záruky, Základní roční proběh, Standardy Vozidel</w:t>
            </w:r>
          </w:p>
          <w:p w14:paraId="2B0ECA3D" w14:textId="77777777" w:rsidR="00135BC7" w:rsidRPr="00107C58" w:rsidRDefault="00135BC7" w:rsidP="00920DB3">
            <w:pPr>
              <w:pStyle w:val="2nesltext"/>
              <w:numPr>
                <w:ilvl w:val="1"/>
                <w:numId w:val="32"/>
              </w:numPr>
              <w:spacing w:before="120" w:after="120"/>
              <w:contextualSpacing w:val="0"/>
              <w:rPr>
                <w:rFonts w:asciiTheme="minorHAnsi" w:hAnsiTheme="minorHAnsi"/>
              </w:rPr>
            </w:pPr>
            <w:r w:rsidRPr="00107C58">
              <w:t>Technické a provozní standardy IDS JMK</w:t>
            </w:r>
          </w:p>
          <w:p w14:paraId="71714F5D" w14:textId="77777777" w:rsidR="00135BC7" w:rsidRPr="00107C58" w:rsidRDefault="00135BC7" w:rsidP="00920DB3">
            <w:pPr>
              <w:pStyle w:val="2nesltext"/>
              <w:numPr>
                <w:ilvl w:val="1"/>
                <w:numId w:val="33"/>
              </w:numPr>
              <w:spacing w:before="120" w:after="120"/>
              <w:contextualSpacing w:val="0"/>
            </w:pPr>
            <w:r w:rsidRPr="00107C58">
              <w:t>Sazebník smluvních pokut</w:t>
            </w:r>
          </w:p>
          <w:p w14:paraId="22FE8E62" w14:textId="1AC3B9CC" w:rsidR="00135BC7" w:rsidRPr="00107C58" w:rsidRDefault="00135BC7" w:rsidP="00920DB3">
            <w:pPr>
              <w:pStyle w:val="2nesltext"/>
              <w:numPr>
                <w:ilvl w:val="1"/>
                <w:numId w:val="33"/>
              </w:numPr>
              <w:spacing w:before="120" w:after="120"/>
              <w:contextualSpacing w:val="0"/>
            </w:pPr>
            <w:r w:rsidRPr="00107C58">
              <w:t xml:space="preserve">Vzor </w:t>
            </w:r>
            <w:r w:rsidR="00DC6F35" w:rsidRPr="00107C58">
              <w:t>formuláře – přehled</w:t>
            </w:r>
            <w:r w:rsidRPr="00107C58">
              <w:t xml:space="preserve"> vozového parku</w:t>
            </w:r>
          </w:p>
          <w:p w14:paraId="1AA91926" w14:textId="3AAB4D1E" w:rsidR="00135BC7" w:rsidRDefault="00DC6F35" w:rsidP="00920DB3">
            <w:pPr>
              <w:pStyle w:val="2nesltext"/>
              <w:numPr>
                <w:ilvl w:val="1"/>
                <w:numId w:val="33"/>
              </w:numPr>
              <w:spacing w:before="120" w:after="120"/>
              <w:contextualSpacing w:val="0"/>
            </w:pPr>
            <w:r w:rsidRPr="00DC6F35">
              <w:t>Vzor vyúčtování Poplatků za užití autobusových stání</w:t>
            </w:r>
          </w:p>
          <w:p w14:paraId="1C08EAC9" w14:textId="77777777" w:rsidR="00135BC7" w:rsidRPr="00107C58" w:rsidRDefault="00135BC7" w:rsidP="00920DB3">
            <w:pPr>
              <w:pStyle w:val="2nesltext"/>
              <w:numPr>
                <w:ilvl w:val="1"/>
                <w:numId w:val="35"/>
              </w:numPr>
              <w:spacing w:before="120" w:after="120"/>
              <w:contextualSpacing w:val="0"/>
            </w:pPr>
            <w:r w:rsidRPr="00107C58">
              <w:t>Garance návaznost</w:t>
            </w:r>
            <w:r>
              <w:t>í</w:t>
            </w:r>
          </w:p>
          <w:p w14:paraId="1D23CFC7" w14:textId="77777777" w:rsidR="00135BC7" w:rsidRPr="00290711" w:rsidRDefault="00135BC7" w:rsidP="00920DB3">
            <w:pPr>
              <w:pStyle w:val="2nesltext"/>
              <w:numPr>
                <w:ilvl w:val="1"/>
                <w:numId w:val="34"/>
              </w:numPr>
              <w:spacing w:before="120" w:after="120"/>
              <w:contextualSpacing w:val="0"/>
            </w:pPr>
            <w:r w:rsidRPr="00107C58">
              <w:t>Pravidla technologických postupů, organizačního a technického zabezpečení</w:t>
            </w:r>
            <w:r w:rsidRPr="00290711">
              <w:t xml:space="preserve"> provozu</w:t>
            </w:r>
          </w:p>
        </w:tc>
        <w:tc>
          <w:tcPr>
            <w:tcW w:w="2418" w:type="dxa"/>
          </w:tcPr>
          <w:p w14:paraId="01E6C5F6" w14:textId="77777777" w:rsidR="00135BC7" w:rsidRPr="00290711" w:rsidRDefault="00135BC7" w:rsidP="00920DB3">
            <w:pPr>
              <w:rPr>
                <w:rFonts w:asciiTheme="minorHAnsi" w:hAnsiTheme="minorHAnsi" w:cs="Segoe UI"/>
                <w:sz w:val="22"/>
                <w:szCs w:val="22"/>
              </w:rPr>
            </w:pPr>
            <w:r w:rsidRPr="00290711">
              <w:rPr>
                <w:rFonts w:asciiTheme="minorHAnsi" w:hAnsiTheme="minorHAnsi" w:cs="Segoe UI"/>
                <w:sz w:val="22"/>
                <w:szCs w:val="22"/>
              </w:rPr>
              <w:lastRenderedPageBreak/>
              <w:t>KORDIS JMK, a.s., se sídlem Nové sady 946/30, 602 00 Brno, IČO: 26298465</w:t>
            </w:r>
          </w:p>
        </w:tc>
      </w:tr>
      <w:tr w:rsidR="00021124" w:rsidRPr="00994615" w14:paraId="75D5089E" w14:textId="77777777" w:rsidTr="00F9604C">
        <w:tc>
          <w:tcPr>
            <w:tcW w:w="6870" w:type="dxa"/>
          </w:tcPr>
          <w:p w14:paraId="4C033C30" w14:textId="77777777" w:rsidR="00021124" w:rsidRPr="00107C58" w:rsidRDefault="00021124" w:rsidP="00021124">
            <w:pPr>
              <w:spacing w:before="120" w:after="200"/>
              <w:rPr>
                <w:rFonts w:asciiTheme="minorHAnsi" w:hAnsiTheme="minorHAnsi" w:cs="Segoe UI"/>
                <w:sz w:val="22"/>
                <w:szCs w:val="22"/>
              </w:rPr>
            </w:pPr>
            <w:r w:rsidRPr="00107C58">
              <w:rPr>
                <w:rFonts w:asciiTheme="minorHAnsi" w:hAnsiTheme="minorHAnsi" w:cs="Segoe UI"/>
                <w:sz w:val="22"/>
                <w:szCs w:val="22"/>
              </w:rPr>
              <w:t xml:space="preserve">Přílohy dokumentace </w:t>
            </w:r>
            <w:r>
              <w:rPr>
                <w:rFonts w:asciiTheme="minorHAnsi" w:hAnsiTheme="minorHAnsi" w:cs="Segoe UI"/>
                <w:sz w:val="22"/>
                <w:szCs w:val="22"/>
              </w:rPr>
              <w:t>zadávacího</w:t>
            </w:r>
            <w:r w:rsidRPr="00107C58">
              <w:rPr>
                <w:rFonts w:asciiTheme="minorHAnsi" w:hAnsiTheme="minorHAnsi" w:cs="Segoe UI"/>
                <w:sz w:val="22"/>
                <w:szCs w:val="22"/>
              </w:rPr>
              <w:t xml:space="preserve"> řízení:</w:t>
            </w:r>
          </w:p>
          <w:p w14:paraId="596D8AE2" w14:textId="6028400D" w:rsidR="00021124" w:rsidRPr="00021124" w:rsidRDefault="00021124" w:rsidP="00367519">
            <w:pPr>
              <w:pStyle w:val="2nesltext"/>
              <w:numPr>
                <w:ilvl w:val="1"/>
                <w:numId w:val="41"/>
              </w:numPr>
              <w:spacing w:before="120" w:after="120"/>
              <w:contextualSpacing w:val="0"/>
              <w:rPr>
                <w:rFonts w:asciiTheme="minorHAnsi" w:hAnsiTheme="minorHAnsi"/>
              </w:rPr>
            </w:pPr>
            <w:r w:rsidRPr="00021124">
              <w:rPr>
                <w:rFonts w:asciiTheme="minorHAnsi" w:hAnsiTheme="minorHAnsi"/>
              </w:rPr>
              <w:t>Metodika postupu pro stanovení maximální výše kompenzace</w:t>
            </w:r>
          </w:p>
        </w:tc>
        <w:tc>
          <w:tcPr>
            <w:tcW w:w="2418" w:type="dxa"/>
          </w:tcPr>
          <w:p w14:paraId="71140B39" w14:textId="77777777" w:rsidR="00021124" w:rsidRDefault="00021124" w:rsidP="00920DB3">
            <w:pPr>
              <w:rPr>
                <w:rFonts w:asciiTheme="minorHAnsi" w:hAnsiTheme="minorHAnsi" w:cs="Segoe UI"/>
                <w:sz w:val="22"/>
                <w:szCs w:val="22"/>
              </w:rPr>
            </w:pPr>
            <w:r w:rsidRPr="00021124">
              <w:rPr>
                <w:rFonts w:asciiTheme="minorHAnsi" w:hAnsiTheme="minorHAnsi" w:cs="Segoe UI"/>
                <w:sz w:val="22"/>
                <w:szCs w:val="22"/>
              </w:rPr>
              <w:t>Centrum dopravního výzkumu, v. v. i.</w:t>
            </w:r>
            <w:r>
              <w:rPr>
                <w:rFonts w:asciiTheme="minorHAnsi" w:hAnsiTheme="minorHAnsi" w:cs="Segoe UI"/>
                <w:sz w:val="22"/>
                <w:szCs w:val="22"/>
              </w:rPr>
              <w:t xml:space="preserve">, se sídlem </w:t>
            </w:r>
            <w:r w:rsidRPr="00021124">
              <w:rPr>
                <w:rFonts w:asciiTheme="minorHAnsi" w:hAnsiTheme="minorHAnsi" w:cs="Segoe UI"/>
                <w:sz w:val="22"/>
                <w:szCs w:val="22"/>
              </w:rPr>
              <w:t>Líšeňská 2657, 636 00 Brno</w:t>
            </w:r>
            <w:r>
              <w:rPr>
                <w:rFonts w:asciiTheme="minorHAnsi" w:hAnsiTheme="minorHAnsi" w:cs="Segoe UI"/>
                <w:sz w:val="22"/>
                <w:szCs w:val="22"/>
              </w:rPr>
              <w:t xml:space="preserve">, IČO: </w:t>
            </w:r>
            <w:r w:rsidRPr="00021124">
              <w:rPr>
                <w:rFonts w:asciiTheme="minorHAnsi" w:hAnsiTheme="minorHAnsi" w:cs="Segoe UI"/>
                <w:sz w:val="22"/>
                <w:szCs w:val="22"/>
              </w:rPr>
              <w:t>44994575</w:t>
            </w:r>
          </w:p>
          <w:p w14:paraId="5A75D764" w14:textId="3B68B1ED" w:rsidR="00021124" w:rsidRPr="00290711" w:rsidRDefault="00021124" w:rsidP="00920DB3">
            <w:pPr>
              <w:rPr>
                <w:rFonts w:asciiTheme="minorHAnsi" w:hAnsiTheme="minorHAnsi" w:cs="Segoe UI"/>
                <w:sz w:val="22"/>
                <w:szCs w:val="22"/>
              </w:rPr>
            </w:pPr>
            <w:r>
              <w:rPr>
                <w:rFonts w:asciiTheme="minorHAnsi" w:hAnsiTheme="minorHAnsi" w:cs="Segoe UI"/>
                <w:sz w:val="22"/>
                <w:szCs w:val="22"/>
              </w:rPr>
              <w:t xml:space="preserve">pro </w:t>
            </w:r>
            <w:r w:rsidRPr="00021124">
              <w:rPr>
                <w:rFonts w:asciiTheme="minorHAnsi" w:hAnsiTheme="minorHAnsi" w:cs="Segoe UI"/>
                <w:sz w:val="22"/>
                <w:szCs w:val="22"/>
              </w:rPr>
              <w:t>Ministerstvo dopravy České republiky</w:t>
            </w:r>
          </w:p>
        </w:tc>
      </w:tr>
    </w:tbl>
    <w:p w14:paraId="2DBC74D7" w14:textId="77777777" w:rsidR="001F6A0E" w:rsidRDefault="007C3821" w:rsidP="00920DB3">
      <w:pPr>
        <w:pStyle w:val="1nadpis"/>
      </w:pPr>
      <w:bookmarkStart w:id="26" w:name="_Toc331152214"/>
      <w:bookmarkStart w:id="27" w:name="_Toc36797347"/>
      <w:r>
        <w:t>P</w:t>
      </w:r>
      <w:r w:rsidR="001F6A0E" w:rsidRPr="00DB13AF">
        <w:t>ředmět veřejné zakázky</w:t>
      </w:r>
      <w:bookmarkEnd w:id="26"/>
      <w:bookmarkEnd w:id="27"/>
    </w:p>
    <w:p w14:paraId="56233AAE" w14:textId="77777777" w:rsidR="004F696C" w:rsidRDefault="004F696C" w:rsidP="00920DB3">
      <w:pPr>
        <w:pStyle w:val="2margrubrika"/>
      </w:pPr>
      <w:r>
        <w:t>Druh veřejné zakázky</w:t>
      </w:r>
    </w:p>
    <w:p w14:paraId="208F0413" w14:textId="77777777" w:rsidR="004F696C" w:rsidRPr="00C830ED" w:rsidRDefault="004F696C" w:rsidP="00920DB3">
      <w:pPr>
        <w:pStyle w:val="2sltext"/>
      </w:pPr>
      <w:r>
        <w:t>Veřejná zakázka je veřejnou zakázkou na služby.</w:t>
      </w:r>
    </w:p>
    <w:p w14:paraId="58FAE0A8" w14:textId="77777777" w:rsidR="00774FEC" w:rsidRDefault="00774FEC" w:rsidP="00920DB3">
      <w:pPr>
        <w:pStyle w:val="2margrubrika"/>
      </w:pPr>
      <w:r w:rsidRPr="00C830ED">
        <w:t>Rozdělení veřejné zakázky na části</w:t>
      </w:r>
    </w:p>
    <w:p w14:paraId="2E01480E" w14:textId="1477D632" w:rsidR="004F696C" w:rsidRPr="00C830ED" w:rsidRDefault="004F696C" w:rsidP="00920DB3">
      <w:pPr>
        <w:pStyle w:val="2sltext"/>
      </w:pPr>
      <w:r>
        <w:t xml:space="preserve">Zadavatel </w:t>
      </w:r>
      <w:r w:rsidRPr="00C830ED">
        <w:t xml:space="preserve">rozdělil veřejnou zakázku ve smyslu § </w:t>
      </w:r>
      <w:r>
        <w:t xml:space="preserve">35 a § 101 </w:t>
      </w:r>
      <w:r w:rsidRPr="00B974F1">
        <w:t xml:space="preserve">zákona na </w:t>
      </w:r>
      <w:r w:rsidR="00C006D0">
        <w:t>části</w:t>
      </w:r>
      <w:r w:rsidRPr="00B974F1">
        <w:t>. Jednotlivé</w:t>
      </w:r>
      <w:r>
        <w:t xml:space="preserve"> části veřejné zakázky jsou blíže specifikovány v příloze dokumentace zadávacího řízení (</w:t>
      </w:r>
      <w:r>
        <w:fldChar w:fldCharType="begin"/>
      </w:r>
      <w:r>
        <w:instrText xml:space="preserve"> REF _Ref510618799 \r \h </w:instrText>
      </w:r>
      <w:r>
        <w:fldChar w:fldCharType="separate"/>
      </w:r>
      <w:r w:rsidR="00EB6CB3">
        <w:t>Příloha č. 8</w:t>
      </w:r>
      <w:r>
        <w:fldChar w:fldCharType="end"/>
      </w:r>
      <w:r>
        <w:t xml:space="preserve"> dokumentace zadávacího řízení</w:t>
      </w:r>
      <w:r w:rsidRPr="00F05061">
        <w:t>)</w:t>
      </w:r>
      <w:r>
        <w:t>.</w:t>
      </w:r>
    </w:p>
    <w:p w14:paraId="023619E1" w14:textId="77777777" w:rsidR="004F696C" w:rsidRPr="00F05061" w:rsidRDefault="004F696C" w:rsidP="00920DB3">
      <w:pPr>
        <w:pStyle w:val="2sltext"/>
      </w:pPr>
      <w:r w:rsidRPr="00F05061">
        <w:t>Každá část veřejné zakázky je zcela samostatným předmětem postupu zadavatele v zadávacím řízení</w:t>
      </w:r>
      <w:r w:rsidRPr="00B974F1">
        <w:t>. Dodavatel je oprávněn podat nabídku na jednu, několik nebo na všechny části veřejné zakázky.</w:t>
      </w:r>
    </w:p>
    <w:p w14:paraId="708B8994" w14:textId="77777777" w:rsidR="004F696C" w:rsidRPr="00431E29" w:rsidRDefault="004F696C" w:rsidP="00920DB3">
      <w:pPr>
        <w:pStyle w:val="2sltext"/>
      </w:pPr>
      <w:r w:rsidRPr="00431E29">
        <w:t xml:space="preserve">Pokud </w:t>
      </w:r>
      <w:r>
        <w:t>dokumentace zadávacího řízení</w:t>
      </w:r>
      <w:r w:rsidRPr="00431E29">
        <w:t xml:space="preserve"> nestanoví jinak, platí jednotlivá ustanovení </w:t>
      </w:r>
      <w:r>
        <w:t>dokumentace zadávacího řízení</w:t>
      </w:r>
      <w:r w:rsidRPr="00431E29">
        <w:t xml:space="preserve"> pro každou část veřejné zakázky.</w:t>
      </w:r>
    </w:p>
    <w:p w14:paraId="359A8C5B" w14:textId="3429DF7D" w:rsidR="00774FEC" w:rsidRPr="00431E29" w:rsidRDefault="004F696C" w:rsidP="00920DB3">
      <w:pPr>
        <w:pStyle w:val="2sltext"/>
      </w:pPr>
      <w:bookmarkStart w:id="28" w:name="_Ref40939663"/>
      <w:r w:rsidRPr="00431E29">
        <w:t xml:space="preserve">Pokud </w:t>
      </w:r>
      <w:r>
        <w:t>dokumentace zadávacího řízení</w:t>
      </w:r>
      <w:r w:rsidRPr="00431E29">
        <w:t xml:space="preserve"> nestanoví jinak, je </w:t>
      </w:r>
      <w:r>
        <w:t>dodavatel</w:t>
      </w:r>
      <w:r w:rsidRPr="00431E29">
        <w:t xml:space="preserve"> povinen předložit požadované dokumenty či doklady pro každou část veřejné zakázky, na kterou podává nabídku, zvlášť.</w:t>
      </w:r>
      <w:bookmarkEnd w:id="28"/>
    </w:p>
    <w:p w14:paraId="050759A7" w14:textId="77777777" w:rsidR="00774FEC" w:rsidRPr="004466E7" w:rsidRDefault="00774FEC" w:rsidP="00920DB3">
      <w:pPr>
        <w:pStyle w:val="2margrubrika"/>
      </w:pPr>
      <w:r w:rsidRPr="004466E7">
        <w:lastRenderedPageBreak/>
        <w:t>Předmět plnění veřejné zakázky</w:t>
      </w:r>
    </w:p>
    <w:p w14:paraId="26E0A8DC" w14:textId="77777777" w:rsidR="004F696C" w:rsidRDefault="004F696C" w:rsidP="00920DB3">
      <w:pPr>
        <w:pStyle w:val="2sltext"/>
      </w:pPr>
      <w:r w:rsidRPr="00762487">
        <w:t>Předmětem plnění veřejné zakázky je</w:t>
      </w:r>
      <w:r>
        <w:t xml:space="preserve"> </w:t>
      </w:r>
      <w:r w:rsidRPr="00EC6279">
        <w:t>výkon veřejných služeb za účelem zajištění dopravní obslužnosti</w:t>
      </w:r>
      <w:r>
        <w:t xml:space="preserve"> v souladu se zákonem č. 129/2000 Sb., o krajích, ve znění pozdějších předpisů, a § 2 zákona č. 194/2010 Sb., o </w:t>
      </w:r>
      <w:r w:rsidRPr="00186CAD">
        <w:t>veřejných službách v přepravě cestu</w:t>
      </w:r>
      <w:r>
        <w:t xml:space="preserve">jících a o změně dalších zákonů, ve znění pozdějších </w:t>
      </w:r>
      <w:r w:rsidRPr="00186CAD">
        <w:t>předpisů (dále jen „</w:t>
      </w:r>
      <w:r w:rsidRPr="00186CAD">
        <w:rPr>
          <w:b/>
          <w:i/>
        </w:rPr>
        <w:t>zákon o veřejných službách</w:t>
      </w:r>
      <w:r>
        <w:t xml:space="preserve">“) na území Jihomoravského kraje. </w:t>
      </w:r>
    </w:p>
    <w:p w14:paraId="13BACD67" w14:textId="2733788A" w:rsidR="004F696C" w:rsidRDefault="004F696C" w:rsidP="00920DB3">
      <w:pPr>
        <w:pStyle w:val="2sltext"/>
      </w:pPr>
      <w:r w:rsidRPr="00EC6279">
        <w:t xml:space="preserve">Předpokládaný maximální rozsah plnění </w:t>
      </w:r>
      <w:r>
        <w:t>jednotlivých částí v</w:t>
      </w:r>
      <w:r w:rsidRPr="00EC6279">
        <w:t>eřejné zakázky je vyjádřen počtem kilometrů</w:t>
      </w:r>
      <w:r>
        <w:t>, který je uveden ve Specifikaci jednotlivých částí veřejné zakázky (</w:t>
      </w:r>
      <w:r>
        <w:fldChar w:fldCharType="begin"/>
      </w:r>
      <w:r>
        <w:instrText xml:space="preserve"> REF _Ref510618799 \r \h </w:instrText>
      </w:r>
      <w:r>
        <w:fldChar w:fldCharType="separate"/>
      </w:r>
      <w:r w:rsidR="00EB6CB3">
        <w:t>Příloha č. 8</w:t>
      </w:r>
      <w:r>
        <w:fldChar w:fldCharType="end"/>
      </w:r>
      <w:r>
        <w:t xml:space="preserve"> dokumentace zadávacího řízení)</w:t>
      </w:r>
      <w:r w:rsidRPr="00B8497F">
        <w:t>,</w:t>
      </w:r>
      <w:r w:rsidRPr="00EC6279">
        <w:t xml:space="preserve"> přičemž </w:t>
      </w:r>
      <w:r>
        <w:t>tyto</w:t>
      </w:r>
      <w:r w:rsidRPr="00EC6279">
        <w:t xml:space="preserve"> maximální předpokládan</w:t>
      </w:r>
      <w:r>
        <w:t>é</w:t>
      </w:r>
      <w:r w:rsidRPr="00EC6279">
        <w:t xml:space="preserve"> rozsah</w:t>
      </w:r>
      <w:r>
        <w:t>y jednotlivých částí veřejné zakázky</w:t>
      </w:r>
      <w:r w:rsidRPr="00EC6279">
        <w:t xml:space="preserve"> zahrnuj</w:t>
      </w:r>
      <w:r>
        <w:t>í</w:t>
      </w:r>
      <w:r w:rsidRPr="00EC6279">
        <w:t xml:space="preserve"> rovněž výši maximálního možného navýšení plnění (číselně vyjádřeného k</w:t>
      </w:r>
      <w:r>
        <w:t> jednotlivým částem veřejné zakázky</w:t>
      </w:r>
      <w:r w:rsidRPr="00EC6279">
        <w:t xml:space="preserve">), které může být poskytnuto v průběhu plnění </w:t>
      </w:r>
      <w:r>
        <w:t>jednotlivých částí v</w:t>
      </w:r>
      <w:r w:rsidRPr="00EC6279">
        <w:t>eřejné zakázky nad rámec předpokládaného rozsahu</w:t>
      </w:r>
      <w:r w:rsidR="00576813" w:rsidRPr="00576813">
        <w:t xml:space="preserve"> </w:t>
      </w:r>
      <w:r w:rsidR="00576813" w:rsidRPr="00EC6279">
        <w:t xml:space="preserve">plnění </w:t>
      </w:r>
      <w:r w:rsidR="00576813">
        <w:t>jednotlivých částí v</w:t>
      </w:r>
      <w:r w:rsidR="00576813" w:rsidRPr="00EC6279">
        <w:t>eřejné zakázky</w:t>
      </w:r>
      <w:r w:rsidRPr="00EC6279">
        <w:t>.</w:t>
      </w:r>
    </w:p>
    <w:p w14:paraId="006694DB" w14:textId="4B73B8BC" w:rsidR="004F696C" w:rsidRDefault="004F696C" w:rsidP="00920DB3">
      <w:pPr>
        <w:pStyle w:val="2sltext"/>
      </w:pPr>
      <w:r w:rsidRPr="00431E29">
        <w:t xml:space="preserve">Předmět plnění </w:t>
      </w:r>
      <w:r>
        <w:t xml:space="preserve">jednotlivých částí </w:t>
      </w:r>
      <w:r w:rsidRPr="00431E29">
        <w:t>veřejné zakázky je blíže specifikován v</w:t>
      </w:r>
      <w:r>
        <w:t> návrhu smlouvy</w:t>
      </w:r>
      <w:r w:rsidRPr="00431E29">
        <w:t xml:space="preserve"> (</w:t>
      </w:r>
      <w:r>
        <w:fldChar w:fldCharType="begin"/>
      </w:r>
      <w:r>
        <w:instrText xml:space="preserve"> REF _Ref501051320 \r \h </w:instrText>
      </w:r>
      <w:r>
        <w:fldChar w:fldCharType="separate"/>
      </w:r>
      <w:r w:rsidR="00EB6CB3">
        <w:t>Příloha č. 3</w:t>
      </w:r>
      <w:r>
        <w:fldChar w:fldCharType="end"/>
      </w:r>
      <w:r w:rsidRPr="00431E29">
        <w:t xml:space="preserve"> </w:t>
      </w:r>
      <w:r w:rsidRPr="003E6F55">
        <w:t>dokumentace</w:t>
      </w:r>
      <w:r>
        <w:t xml:space="preserve"> zadávacího řízení</w:t>
      </w:r>
      <w:r w:rsidRPr="00431E29">
        <w:t>)</w:t>
      </w:r>
      <w:r>
        <w:t xml:space="preserve"> a ve specifikaci jednotlivých částí veřejné zakázky (</w:t>
      </w:r>
      <w:r>
        <w:fldChar w:fldCharType="begin"/>
      </w:r>
      <w:r>
        <w:instrText xml:space="preserve"> REF _Ref510618799 \r \h </w:instrText>
      </w:r>
      <w:r>
        <w:fldChar w:fldCharType="separate"/>
      </w:r>
      <w:r w:rsidR="00EB6CB3">
        <w:t>Příloha č. 8</w:t>
      </w:r>
      <w:r>
        <w:fldChar w:fldCharType="end"/>
      </w:r>
      <w:r>
        <w:t xml:space="preserve"> dokumentace zadávacího řízení).</w:t>
      </w:r>
    </w:p>
    <w:p w14:paraId="7A693E04" w14:textId="6BB4F113" w:rsidR="004F696C" w:rsidRPr="007748CC" w:rsidRDefault="004F696C" w:rsidP="00920DB3">
      <w:pPr>
        <w:pStyle w:val="2sltext"/>
      </w:pPr>
      <w:r w:rsidRPr="007748CC">
        <w:t xml:space="preserve">Předmět veřejné zakázky a její předpokládaný rozsah je v členění podle jejích jednotlivých částí dále určen </w:t>
      </w:r>
      <w:r w:rsidR="00E05B86" w:rsidRPr="00E05B86">
        <w:t xml:space="preserve">Přílohou č. 1 </w:t>
      </w:r>
      <w:r w:rsidR="00E05B86">
        <w:t>návrhu smlouvy, resp. přílohou dokumentace zadávacího řízení (</w:t>
      </w:r>
      <w:r w:rsidR="00E05B86">
        <w:fldChar w:fldCharType="begin"/>
      </w:r>
      <w:r w:rsidR="00E05B86">
        <w:instrText xml:space="preserve"> REF _Ref34145878 \n \h </w:instrText>
      </w:r>
      <w:r w:rsidR="00E05B86">
        <w:fldChar w:fldCharType="separate"/>
      </w:r>
      <w:r w:rsidR="00EB6CB3">
        <w:t>Příloha č. 9</w:t>
      </w:r>
      <w:r w:rsidR="00E05B86">
        <w:fldChar w:fldCharType="end"/>
      </w:r>
      <w:r w:rsidR="00E05B86">
        <w:t xml:space="preserve"> dokumentace zadávacího řízení)</w:t>
      </w:r>
      <w:r w:rsidR="00E05B86" w:rsidRPr="00E05B86">
        <w:t>, konkrétně částí Rozsah Závazku veřejné služby, která je dále konkretizována Rámcovými návrhy jízdních řádů</w:t>
      </w:r>
      <w:r w:rsidR="00E05B86">
        <w:t>.</w:t>
      </w:r>
      <w:r w:rsidR="00E05B86" w:rsidRPr="00E05B86">
        <w:t xml:space="preserve"> </w:t>
      </w:r>
      <w:r w:rsidRPr="007748CC">
        <w:t>Tato příloha obsahuje mimo Rámcov</w:t>
      </w:r>
      <w:r w:rsidR="00E05B86">
        <w:t>ý návrh</w:t>
      </w:r>
      <w:r w:rsidRPr="007748CC">
        <w:t xml:space="preserve"> jízdní</w:t>
      </w:r>
      <w:r w:rsidR="00E05B86">
        <w:t>ch</w:t>
      </w:r>
      <w:r w:rsidRPr="007748CC">
        <w:t xml:space="preserve"> řád</w:t>
      </w:r>
      <w:r w:rsidR="00E05B86">
        <w:t>ů</w:t>
      </w:r>
      <w:r w:rsidRPr="007748CC">
        <w:t xml:space="preserve"> také </w:t>
      </w:r>
      <w:r w:rsidR="00E05B86">
        <w:t>N</w:t>
      </w:r>
      <w:r w:rsidRPr="007748CC">
        <w:t xml:space="preserve">ezávazný návrh oběhů vozidel, tzv. matriční záznamy, které nejsou závazné a představují zadavatelem doporučený návod či model organizace dopravy v rámci příslušné části veřejné zakázky. V pochybnostech se dodavatel řídí </w:t>
      </w:r>
      <w:r w:rsidR="00E05B86" w:rsidRPr="00E05B86">
        <w:t>Rámcovými návrhy jízdních řádů</w:t>
      </w:r>
      <w:r w:rsidRPr="007748CC">
        <w:t>. Zadavatel výslovně upozorňuje, že tyto matriční záznamy jsou pouze orientačním (nikoliv závazným) podkladem pro dodavatele. Příloha dokumentace zadávacího řízení (</w:t>
      </w:r>
      <w:r w:rsidR="00E05B86">
        <w:fldChar w:fldCharType="begin"/>
      </w:r>
      <w:r w:rsidR="00E05B86">
        <w:instrText xml:space="preserve"> REF _Ref34145878 \n \h </w:instrText>
      </w:r>
      <w:r w:rsidR="00E05B86">
        <w:fldChar w:fldCharType="separate"/>
      </w:r>
      <w:r w:rsidR="00EB6CB3">
        <w:t>Příloha č. 9</w:t>
      </w:r>
      <w:r w:rsidR="00E05B86">
        <w:fldChar w:fldCharType="end"/>
      </w:r>
      <w:r w:rsidR="00E05B86">
        <w:t xml:space="preserve"> dokumentace zadávacího řízení</w:t>
      </w:r>
      <w:r w:rsidRPr="007748CC">
        <w:t xml:space="preserve">) dále obsahuje </w:t>
      </w:r>
      <w:r w:rsidR="00E05B86">
        <w:t xml:space="preserve">část </w:t>
      </w:r>
      <w:r w:rsidR="00E05B86" w:rsidRPr="00E716E4">
        <w:t>Správa označníků zastávek</w:t>
      </w:r>
      <w:r w:rsidR="00E05B86">
        <w:t>.</w:t>
      </w:r>
      <w:r w:rsidR="00E05B86" w:rsidRPr="007748CC">
        <w:t xml:space="preserve"> </w:t>
      </w:r>
      <w:r w:rsidRPr="007748CC">
        <w:t>V případě rozdílu mezi obsahem specifikace jednotlivých částí veřejné zakázky (</w:t>
      </w:r>
      <w:r w:rsidRPr="007748CC">
        <w:fldChar w:fldCharType="begin"/>
      </w:r>
      <w:r w:rsidRPr="007748CC">
        <w:instrText xml:space="preserve"> REF _Ref510618799 \r \h </w:instrText>
      </w:r>
      <w:r w:rsidR="006F2E6B" w:rsidRPr="007748CC">
        <w:instrText xml:space="preserve"> \* MERGEFORMAT </w:instrText>
      </w:r>
      <w:r w:rsidRPr="007748CC">
        <w:fldChar w:fldCharType="separate"/>
      </w:r>
      <w:r w:rsidR="00EB6CB3">
        <w:t>Příloha č. 8</w:t>
      </w:r>
      <w:r w:rsidRPr="007748CC">
        <w:fldChar w:fldCharType="end"/>
      </w:r>
      <w:r w:rsidRPr="007748CC">
        <w:t xml:space="preserve"> dokumentace zadávacího řízení) a přílohou dokumentace zadávacího řízení obsahující Rámcové </w:t>
      </w:r>
      <w:r w:rsidR="00E05B86">
        <w:t xml:space="preserve">návrhy </w:t>
      </w:r>
      <w:r w:rsidRPr="007748CC">
        <w:t>jízdní</w:t>
      </w:r>
      <w:r w:rsidR="00E05B86">
        <w:t>ch</w:t>
      </w:r>
      <w:r w:rsidRPr="007748CC">
        <w:t xml:space="preserve"> řád</w:t>
      </w:r>
      <w:r w:rsidR="00E05B86">
        <w:t>ů</w:t>
      </w:r>
      <w:r w:rsidRPr="007748CC">
        <w:t xml:space="preserve"> (</w:t>
      </w:r>
      <w:r w:rsidR="00E05B86">
        <w:fldChar w:fldCharType="begin"/>
      </w:r>
      <w:r w:rsidR="00E05B86">
        <w:instrText xml:space="preserve"> REF _Ref34145878 \n \h </w:instrText>
      </w:r>
      <w:r w:rsidR="00E05B86">
        <w:fldChar w:fldCharType="separate"/>
      </w:r>
      <w:r w:rsidR="00EB6CB3">
        <w:t>Příloha č. 9</w:t>
      </w:r>
      <w:r w:rsidR="00E05B86">
        <w:fldChar w:fldCharType="end"/>
      </w:r>
      <w:r w:rsidR="00E05B86">
        <w:t xml:space="preserve"> dokumentace zadávacího řízení</w:t>
      </w:r>
      <w:r w:rsidRPr="007748CC">
        <w:t>) má přednost specifikace jednotlivých částí veřejné zakázky (</w:t>
      </w:r>
      <w:r w:rsidRPr="007748CC">
        <w:fldChar w:fldCharType="begin"/>
      </w:r>
      <w:r w:rsidRPr="007748CC">
        <w:instrText xml:space="preserve"> REF _Ref510618799 \r \h </w:instrText>
      </w:r>
      <w:r w:rsidR="006F2E6B" w:rsidRPr="007748CC">
        <w:instrText xml:space="preserve"> \* MERGEFORMAT </w:instrText>
      </w:r>
      <w:r w:rsidRPr="007748CC">
        <w:fldChar w:fldCharType="separate"/>
      </w:r>
      <w:r w:rsidR="00EB6CB3">
        <w:t>Příloha č. 8</w:t>
      </w:r>
      <w:r w:rsidRPr="007748CC">
        <w:fldChar w:fldCharType="end"/>
      </w:r>
      <w:r w:rsidRPr="007748CC">
        <w:t xml:space="preserve"> dokumentace zadávacího řízení).</w:t>
      </w:r>
    </w:p>
    <w:p w14:paraId="327D22F4" w14:textId="3E913C5E" w:rsidR="004F696C" w:rsidRDefault="004F696C" w:rsidP="00920DB3">
      <w:pPr>
        <w:pStyle w:val="2sltext"/>
      </w:pPr>
      <w:r w:rsidRPr="00EC6279">
        <w:t xml:space="preserve">Zadavatel upozorňuje, že v dostatečném předstihu před </w:t>
      </w:r>
      <w:r>
        <w:t>zahájením provozu</w:t>
      </w:r>
      <w:r w:rsidRPr="00EC6279">
        <w:t xml:space="preserve"> budou </w:t>
      </w:r>
      <w:r>
        <w:t>vybraným dodavatelům</w:t>
      </w:r>
      <w:r w:rsidRPr="00EC6279">
        <w:t xml:space="preserve"> sděleny aktuální jízdní řády, které se mohou lišit od předložených Rámcových </w:t>
      </w:r>
      <w:r w:rsidR="00811169">
        <w:t xml:space="preserve">návrhů </w:t>
      </w:r>
      <w:r w:rsidRPr="00EC6279">
        <w:t xml:space="preserve">jízdních řádů, a to v závislosti na skutečných potřebách </w:t>
      </w:r>
      <w:r>
        <w:t>z</w:t>
      </w:r>
      <w:r w:rsidRPr="00EC6279">
        <w:t>adavatele. Podrobné podmínky pro možné změny jízdních řádů jsou stanoveny v</w:t>
      </w:r>
      <w:r>
        <w:t> návrhu smlouvy (</w:t>
      </w:r>
      <w:r>
        <w:fldChar w:fldCharType="begin"/>
      </w:r>
      <w:r>
        <w:instrText xml:space="preserve"> REF _Ref501051320 \r \h </w:instrText>
      </w:r>
      <w:r>
        <w:fldChar w:fldCharType="separate"/>
      </w:r>
      <w:r w:rsidR="00EB6CB3">
        <w:t>Příloha č. 3</w:t>
      </w:r>
      <w:r>
        <w:fldChar w:fldCharType="end"/>
      </w:r>
      <w:r>
        <w:t xml:space="preserve"> dokumentace zadávacího řízení).</w:t>
      </w:r>
    </w:p>
    <w:p w14:paraId="05B2CA7A" w14:textId="119001A9" w:rsidR="004F696C" w:rsidRDefault="004F696C" w:rsidP="00920DB3">
      <w:pPr>
        <w:pStyle w:val="2sltext"/>
      </w:pPr>
      <w:r w:rsidRPr="00EC6279">
        <w:t xml:space="preserve">Zadavatel opakovaně upozorňuje, že předpokládaný rozsah </w:t>
      </w:r>
      <w:r>
        <w:t>v</w:t>
      </w:r>
      <w:r w:rsidRPr="00EC6279">
        <w:t xml:space="preserve">eřejné zakázky odpovídá aktuálním potřebám </w:t>
      </w:r>
      <w:r>
        <w:t>za</w:t>
      </w:r>
      <w:r w:rsidRPr="00EC6279">
        <w:t>davatele při zajištění dopravní obslužnosti. S</w:t>
      </w:r>
      <w:r>
        <w:t xml:space="preserve"> ohledem na dynamický vývoj IDS </w:t>
      </w:r>
      <w:r w:rsidRPr="00EC6279">
        <w:t xml:space="preserve">JMK a vývoj potřeb občanů Jihomoravského kraje a další cestující veřejnosti upozorňuje </w:t>
      </w:r>
      <w:r>
        <w:t>za</w:t>
      </w:r>
      <w:r w:rsidRPr="00EC6279">
        <w:t xml:space="preserve">davatel zejména na to, že bude v nezbytné míře přistupovat ke zvýšení nebo naopak ke snížení předpokládaného rozsahu </w:t>
      </w:r>
      <w:r>
        <w:t>jednotlivých částí v</w:t>
      </w:r>
      <w:r w:rsidRPr="00EC6279">
        <w:t xml:space="preserve">eřejné zakázky. Na požadované změny rozsahu je </w:t>
      </w:r>
      <w:r>
        <w:t>dodavatel</w:t>
      </w:r>
      <w:r w:rsidRPr="00EC6279">
        <w:t xml:space="preserve"> povinen přistoupit dle podmínek stanovených v</w:t>
      </w:r>
      <w:r>
        <w:t> návrhu smlouvy (</w:t>
      </w:r>
      <w:r>
        <w:fldChar w:fldCharType="begin"/>
      </w:r>
      <w:r>
        <w:instrText xml:space="preserve"> REF _Ref501051320 \r \h </w:instrText>
      </w:r>
      <w:r>
        <w:fldChar w:fldCharType="separate"/>
      </w:r>
      <w:r w:rsidR="00EB6CB3">
        <w:t>Příloha č. 3</w:t>
      </w:r>
      <w:r>
        <w:fldChar w:fldCharType="end"/>
      </w:r>
      <w:r>
        <w:t xml:space="preserve"> dokumentace zadávacího řízení).</w:t>
      </w:r>
    </w:p>
    <w:p w14:paraId="5B52CA1E" w14:textId="370E6A03" w:rsidR="00774FEC" w:rsidRDefault="004F696C" w:rsidP="00920DB3">
      <w:pPr>
        <w:pStyle w:val="2sltext"/>
      </w:pPr>
      <w:r w:rsidRPr="00EC6279">
        <w:t xml:space="preserve">Maximální rozsah </w:t>
      </w:r>
      <w:r>
        <w:t>jednotlivých částí v</w:t>
      </w:r>
      <w:r w:rsidRPr="00EC6279">
        <w:t xml:space="preserve">eřejné zakázky je pak současně maximálním počtem kilometrů, který je </w:t>
      </w:r>
      <w:r>
        <w:t>z</w:t>
      </w:r>
      <w:r w:rsidRPr="00EC6279">
        <w:t>adavatel oprávněn</w:t>
      </w:r>
      <w:r>
        <w:t xml:space="preserve"> v souladu s návrhem smlouvy</w:t>
      </w:r>
      <w:r w:rsidRPr="00EC6279">
        <w:t xml:space="preserve"> po </w:t>
      </w:r>
      <w:r>
        <w:t xml:space="preserve">dodavateli </w:t>
      </w:r>
      <w:r w:rsidRPr="00EC6279">
        <w:t>požadovat</w:t>
      </w:r>
      <w:r>
        <w:t>.</w:t>
      </w:r>
    </w:p>
    <w:p w14:paraId="42622ED8" w14:textId="77777777" w:rsidR="00774FEC" w:rsidRPr="004466E7" w:rsidRDefault="00774FEC" w:rsidP="00920DB3">
      <w:pPr>
        <w:pStyle w:val="2margrubrika"/>
      </w:pPr>
      <w:r w:rsidRPr="004466E7">
        <w:t>Klasifikace předmětu veřejné zakázky</w:t>
      </w:r>
    </w:p>
    <w:p w14:paraId="4BABE624" w14:textId="77777777" w:rsidR="00774FEC" w:rsidRDefault="00774FEC" w:rsidP="00920DB3">
      <w:pPr>
        <w:pStyle w:val="2sltext"/>
      </w:pPr>
      <w:r>
        <w:t>Zadavatel</w:t>
      </w:r>
      <w:r w:rsidRPr="00DB13AF">
        <w:t xml:space="preserve"> vymezil předmět veřejné zakázky podle </w:t>
      </w:r>
      <w:r w:rsidR="007C3821" w:rsidRPr="00CA57DD">
        <w:t>hlavního slovníku jednotného klasifikačního systému pro účely veřejných zakázek</w:t>
      </w:r>
      <w:r w:rsidR="006171AE">
        <w:t>:</w:t>
      </w:r>
    </w:p>
    <w:p w14:paraId="12B8E5D2" w14:textId="77777777" w:rsidR="00774FEC" w:rsidRDefault="00774FEC" w:rsidP="00920DB3">
      <w:pPr>
        <w:pStyle w:val="2nesltext"/>
        <w:contextualSpacing w:val="0"/>
      </w:pPr>
      <w:r>
        <w:lastRenderedPageBreak/>
        <w:t>Kód CPV</w:t>
      </w:r>
      <w:r w:rsidR="007324C7">
        <w:t>:</w:t>
      </w:r>
    </w:p>
    <w:p w14:paraId="6330AB79" w14:textId="77777777" w:rsidR="00135BC7" w:rsidRDefault="00135BC7" w:rsidP="00920DB3">
      <w:pPr>
        <w:pStyle w:val="2nesltext"/>
        <w:rPr>
          <w:lang w:bidi="en-US"/>
        </w:rPr>
      </w:pPr>
      <w:r>
        <w:rPr>
          <w:lang w:bidi="en-US"/>
        </w:rPr>
        <w:t>60100000-9</w:t>
      </w:r>
      <w:r>
        <w:rPr>
          <w:lang w:bidi="en-US"/>
        </w:rPr>
        <w:tab/>
        <w:t>Služby silniční dopravy</w:t>
      </w:r>
    </w:p>
    <w:p w14:paraId="63B11B56" w14:textId="5D2F2416" w:rsidR="00774FEC" w:rsidRPr="00664E35" w:rsidRDefault="00135BC7" w:rsidP="00920DB3">
      <w:pPr>
        <w:pStyle w:val="2nesltext"/>
        <w:contextualSpacing w:val="0"/>
      </w:pPr>
      <w:r w:rsidRPr="001C62FA">
        <w:rPr>
          <w:lang w:bidi="en-US"/>
        </w:rPr>
        <w:t>60112000-6</w:t>
      </w:r>
      <w:r>
        <w:rPr>
          <w:lang w:bidi="en-US"/>
        </w:rPr>
        <w:tab/>
      </w:r>
      <w:r w:rsidRPr="00EC6279">
        <w:t>Služby</w:t>
      </w:r>
      <w:r>
        <w:t xml:space="preserve"> veřejné</w:t>
      </w:r>
      <w:r w:rsidRPr="00EC6279">
        <w:t xml:space="preserve"> silniční dopravy</w:t>
      </w:r>
    </w:p>
    <w:p w14:paraId="724325F7" w14:textId="77777777" w:rsidR="00774FEC" w:rsidRDefault="00774FEC" w:rsidP="00920DB3">
      <w:pPr>
        <w:pStyle w:val="2margrubrika"/>
      </w:pPr>
      <w:r w:rsidRPr="00E420D1">
        <w:t xml:space="preserve">Předpokládaná </w:t>
      </w:r>
      <w:r w:rsidRPr="00F3539B">
        <w:t>hodnota</w:t>
      </w:r>
      <w:r w:rsidRPr="00E420D1">
        <w:t xml:space="preserve"> veřejné zakázky</w:t>
      </w:r>
    </w:p>
    <w:p w14:paraId="15147649" w14:textId="1F7A2D84" w:rsidR="00774FEC" w:rsidRDefault="00774FEC" w:rsidP="00920DB3">
      <w:pPr>
        <w:pStyle w:val="2sltext"/>
      </w:pPr>
      <w:r>
        <w:t>Předpokládaná hodnota veřejné zakázky stanovená zadavatelem podle § 1</w:t>
      </w:r>
      <w:r w:rsidR="004A7F03">
        <w:t>6</w:t>
      </w:r>
      <w:r>
        <w:t xml:space="preserve"> a násl. zákona činí </w:t>
      </w:r>
      <w:proofErr w:type="gramStart"/>
      <w:r w:rsidR="00CC6B51" w:rsidRPr="00CC6B51">
        <w:rPr>
          <w:b/>
        </w:rPr>
        <w:t>5</w:t>
      </w:r>
      <w:r w:rsidR="00CC6B51">
        <w:rPr>
          <w:b/>
        </w:rPr>
        <w:t>.</w:t>
      </w:r>
      <w:r w:rsidR="00037034">
        <w:rPr>
          <w:b/>
        </w:rPr>
        <w:t>837.719.791</w:t>
      </w:r>
      <w:r>
        <w:rPr>
          <w:b/>
        </w:rPr>
        <w:t>,-</w:t>
      </w:r>
      <w:proofErr w:type="gramEnd"/>
      <w:r>
        <w:rPr>
          <w:b/>
        </w:rPr>
        <w:t xml:space="preserve"> Kč bez DPH.</w:t>
      </w:r>
    </w:p>
    <w:p w14:paraId="77AD15DE" w14:textId="7A002D87" w:rsidR="00135BC7" w:rsidRDefault="00135BC7" w:rsidP="00920DB3">
      <w:pPr>
        <w:pStyle w:val="2sltext"/>
      </w:pPr>
      <w:r w:rsidRPr="00E208B6">
        <w:t>Předpokládané hodnoty jednotlivých částí veřejné zakázky jsou uvedeny v příloze dokumentace zadávacího řízení (</w:t>
      </w:r>
      <w:r w:rsidRPr="00E208B6">
        <w:fldChar w:fldCharType="begin"/>
      </w:r>
      <w:r w:rsidRPr="00E208B6">
        <w:instrText xml:space="preserve"> REF _Ref510618799 \r \h  \* MERGEFORMAT </w:instrText>
      </w:r>
      <w:r w:rsidRPr="00E208B6">
        <w:fldChar w:fldCharType="separate"/>
      </w:r>
      <w:r w:rsidR="00EB6CB3">
        <w:t>Příloha č. 8</w:t>
      </w:r>
      <w:r w:rsidRPr="00E208B6">
        <w:fldChar w:fldCharType="end"/>
      </w:r>
      <w:r w:rsidRPr="00E208B6">
        <w:t xml:space="preserve"> dokumentace zadávacího řízení). </w:t>
      </w:r>
    </w:p>
    <w:p w14:paraId="79CF7227" w14:textId="7D9270E9" w:rsidR="004C125A" w:rsidRDefault="004C125A" w:rsidP="00920DB3">
      <w:pPr>
        <w:pStyle w:val="2sltext"/>
      </w:pPr>
      <w:r>
        <w:t>Předpokládaná hodnota jednotlivých částí veřejné zakázky byla stanovena v souladu s § 21 odst. 1 písm. b) zákona, tj. za 48 měsíců.</w:t>
      </w:r>
    </w:p>
    <w:p w14:paraId="647782A9" w14:textId="2429FCAE" w:rsidR="00774FEC" w:rsidRPr="001709C3" w:rsidRDefault="00135BC7" w:rsidP="00920DB3">
      <w:pPr>
        <w:pStyle w:val="2sltext"/>
      </w:pPr>
      <w:r w:rsidRPr="00107C58">
        <w:t>Celková předpokládaná hodnota veřejné zakázky byla stanovena jako součet předpokládaných hodnot jednotlivých částí veřejné zakázky</w:t>
      </w:r>
      <w:r w:rsidRPr="00107C58">
        <w:rPr>
          <w:b/>
        </w:rPr>
        <w:t>.</w:t>
      </w:r>
    </w:p>
    <w:p w14:paraId="35712145" w14:textId="77777777" w:rsidR="00774FEC" w:rsidRPr="00CD0200" w:rsidRDefault="00774FEC" w:rsidP="00920DB3">
      <w:pPr>
        <w:pStyle w:val="2margrubrika"/>
      </w:pPr>
      <w:r w:rsidRPr="00CD0200">
        <w:t>Ostatní podmínky</w:t>
      </w:r>
    </w:p>
    <w:p w14:paraId="501633F9" w14:textId="77777777" w:rsidR="00BD767B" w:rsidRPr="00BD767B" w:rsidRDefault="004A7F03" w:rsidP="00920DB3">
      <w:pPr>
        <w:pStyle w:val="2sltext"/>
        <w:rPr>
          <w:b/>
        </w:rPr>
      </w:pPr>
      <w:r w:rsidRPr="00CD0200">
        <w:t xml:space="preserve">Zadavatel nepřipouští podmiňovat </w:t>
      </w:r>
      <w:r>
        <w:t>nabídku</w:t>
      </w:r>
      <w:r w:rsidRPr="00CD0200">
        <w:t xml:space="preserve"> jakýmikoli jinými podmínkami, než jsou stanoveny </w:t>
      </w:r>
      <w:r w:rsidR="00BF6D9A">
        <w:t>v zadávacích podmínkách</w:t>
      </w:r>
      <w:r w:rsidRPr="00CD0200">
        <w:t>.</w:t>
      </w:r>
    </w:p>
    <w:p w14:paraId="7ED4C479" w14:textId="77777777" w:rsidR="001F6A0E" w:rsidRPr="006B4D61" w:rsidRDefault="001F6A0E" w:rsidP="00920DB3">
      <w:pPr>
        <w:pStyle w:val="1nadpis"/>
      </w:pPr>
      <w:bookmarkStart w:id="29" w:name="_Toc331152215"/>
      <w:bookmarkStart w:id="30" w:name="_Toc36797348"/>
      <w:r w:rsidRPr="00DB13AF">
        <w:t xml:space="preserve">Doba </w:t>
      </w:r>
      <w:r w:rsidR="00514058">
        <w:t xml:space="preserve">a místo </w:t>
      </w:r>
      <w:r w:rsidRPr="00DB13AF">
        <w:t>plnění veřejné zakázky</w:t>
      </w:r>
      <w:bookmarkEnd w:id="29"/>
      <w:bookmarkEnd w:id="30"/>
    </w:p>
    <w:p w14:paraId="2E9000A5" w14:textId="64FED2C5" w:rsidR="00135BC7" w:rsidRPr="00FD465D" w:rsidRDefault="00135BC7" w:rsidP="00920DB3">
      <w:pPr>
        <w:pStyle w:val="2sltext"/>
      </w:pPr>
      <w:bookmarkStart w:id="31" w:name="_Toc427668320"/>
      <w:r>
        <w:t xml:space="preserve">Doba a místo plnění jsou stanoveny v obchodních podmínkách </w:t>
      </w:r>
      <w:r w:rsidRPr="00E36279">
        <w:rPr>
          <w:rFonts w:asciiTheme="minorHAnsi" w:hAnsiTheme="minorHAnsi"/>
        </w:rPr>
        <w:t>(</w:t>
      </w:r>
      <w:r w:rsidRPr="00075335">
        <w:rPr>
          <w:rFonts w:asciiTheme="minorHAnsi" w:hAnsiTheme="minorHAnsi"/>
        </w:rPr>
        <w:fldChar w:fldCharType="begin"/>
      </w:r>
      <w:r w:rsidRPr="00075335">
        <w:rPr>
          <w:rFonts w:asciiTheme="minorHAnsi" w:hAnsiTheme="minorHAnsi"/>
        </w:rPr>
        <w:instrText xml:space="preserve"> REF _Ref501051320 \r \h </w:instrText>
      </w:r>
      <w:r>
        <w:rPr>
          <w:rFonts w:asciiTheme="minorHAnsi" w:hAnsiTheme="minorHAnsi"/>
        </w:rPr>
        <w:instrText xml:space="preserve"> \* MERGEFORMAT </w:instrText>
      </w:r>
      <w:r w:rsidRPr="00075335">
        <w:rPr>
          <w:rFonts w:asciiTheme="minorHAnsi" w:hAnsiTheme="minorHAnsi"/>
        </w:rPr>
      </w:r>
      <w:r w:rsidRPr="00075335">
        <w:rPr>
          <w:rFonts w:asciiTheme="minorHAnsi" w:hAnsiTheme="minorHAnsi"/>
        </w:rPr>
        <w:fldChar w:fldCharType="separate"/>
      </w:r>
      <w:r w:rsidR="00EB6CB3">
        <w:rPr>
          <w:rFonts w:asciiTheme="minorHAnsi" w:hAnsiTheme="minorHAnsi"/>
        </w:rPr>
        <w:t>Příloha č. 3</w:t>
      </w:r>
      <w:r w:rsidRPr="00075335">
        <w:rPr>
          <w:rFonts w:asciiTheme="minorHAnsi" w:hAnsiTheme="minorHAnsi"/>
        </w:rPr>
        <w:fldChar w:fldCharType="end"/>
      </w:r>
      <w:r w:rsidRPr="00075335">
        <w:rPr>
          <w:rFonts w:asciiTheme="minorHAnsi" w:hAnsiTheme="minorHAnsi"/>
        </w:rPr>
        <w:t xml:space="preserve"> </w:t>
      </w:r>
      <w:r w:rsidRPr="003E6F55">
        <w:t>dokumentace</w:t>
      </w:r>
      <w:r>
        <w:t xml:space="preserve"> zadávacího řízení</w:t>
      </w:r>
      <w:r w:rsidRPr="00737668">
        <w:rPr>
          <w:rFonts w:asciiTheme="minorHAnsi" w:hAnsiTheme="minorHAnsi"/>
        </w:rPr>
        <w:t>).</w:t>
      </w:r>
    </w:p>
    <w:p w14:paraId="1402025D" w14:textId="3641F78D" w:rsidR="00FD465D" w:rsidRPr="00246B23" w:rsidRDefault="00FD465D" w:rsidP="00920DB3">
      <w:pPr>
        <w:pStyle w:val="2sltext"/>
      </w:pPr>
      <w:r>
        <w:rPr>
          <w:rFonts w:asciiTheme="minorHAnsi" w:hAnsiTheme="minorHAnsi"/>
        </w:rPr>
        <w:t xml:space="preserve">Smlouvy na jednotlivé části veřejné zakázky budou uzavřeny na dobu od zahájení provozu do 30.09.2030. </w:t>
      </w:r>
      <w:bookmarkStart w:id="32" w:name="_Hlk34139076"/>
      <w:r>
        <w:rPr>
          <w:rFonts w:asciiTheme="minorHAnsi" w:hAnsiTheme="minorHAnsi"/>
        </w:rPr>
        <w:t xml:space="preserve">Předpokládaný termín </w:t>
      </w:r>
      <w:r w:rsidRPr="00A823B4">
        <w:t xml:space="preserve">zahájení realizace plnění </w:t>
      </w:r>
      <w:r>
        <w:rPr>
          <w:rFonts w:asciiTheme="minorHAnsi" w:hAnsiTheme="minorHAnsi"/>
        </w:rPr>
        <w:t>je 01.05.2021</w:t>
      </w:r>
      <w:bookmarkEnd w:id="32"/>
      <w:r>
        <w:rPr>
          <w:rFonts w:asciiTheme="minorHAnsi" w:hAnsiTheme="minorHAnsi"/>
        </w:rPr>
        <w:t>.</w:t>
      </w:r>
    </w:p>
    <w:p w14:paraId="5DC84C05" w14:textId="1CCBD90D" w:rsidR="00A823B4" w:rsidRDefault="00A823B4" w:rsidP="00920DB3">
      <w:pPr>
        <w:pStyle w:val="2sltext"/>
      </w:pPr>
      <w:r w:rsidRPr="00A823B4">
        <w:t xml:space="preserve">Předpokládaný termín zahájení realizace plnění uvedený výše </w:t>
      </w:r>
      <w:bookmarkStart w:id="33" w:name="_Hlk34139207"/>
      <w:r w:rsidRPr="00A823B4">
        <w:t xml:space="preserve">vychází z předpokladu uzavření </w:t>
      </w:r>
      <w:r w:rsidR="00B304C1">
        <w:t>s</w:t>
      </w:r>
      <w:r w:rsidRPr="00A823B4">
        <w:t>mlouvy</w:t>
      </w:r>
      <w:bookmarkEnd w:id="33"/>
      <w:r w:rsidRPr="00A823B4">
        <w:t xml:space="preserve"> s vybranými dodavateli v jednotlivých částech veřejné zakázky na základě realizovaného zadávacího řízení </w:t>
      </w:r>
      <w:bookmarkStart w:id="34" w:name="_Hlk34139219"/>
      <w:r w:rsidRPr="00A823B4">
        <w:t xml:space="preserve">nejpozději do </w:t>
      </w:r>
      <w:r w:rsidR="00FD465D">
        <w:t>31.07.2020</w:t>
      </w:r>
      <w:bookmarkEnd w:id="34"/>
      <w:r w:rsidRPr="00A823B4">
        <w:t>.</w:t>
      </w:r>
    </w:p>
    <w:p w14:paraId="1FC5E164" w14:textId="61E827B9" w:rsidR="00A823B4" w:rsidRDefault="00FD465D" w:rsidP="00920DB3">
      <w:pPr>
        <w:pStyle w:val="2sltext"/>
      </w:pPr>
      <w:r w:rsidRPr="0089625C">
        <w:t xml:space="preserve">V případě, že z jakýchkoli důvodů, zejména z důvodu zdržení v průběhu zadávacího řízení, </w:t>
      </w:r>
      <w:bookmarkStart w:id="35" w:name="_Hlk34139241"/>
      <w:r w:rsidRPr="0089625C">
        <w:t xml:space="preserve">nedojde k uzavření smlouvy v termínu nejpozději do </w:t>
      </w:r>
      <w:r>
        <w:t>31.07.2020</w:t>
      </w:r>
      <w:bookmarkEnd w:id="35"/>
      <w:r w:rsidRPr="0089625C">
        <w:t xml:space="preserve">, </w:t>
      </w:r>
      <w:bookmarkStart w:id="36" w:name="_Hlk34139264"/>
      <w:r w:rsidRPr="0089625C">
        <w:t>bude termín zahájení realizace plnění veřejné zakázky automaticky posunut tak, aby</w:t>
      </w:r>
      <w:r>
        <w:t xml:space="preserve"> začínal prvním dnem kalendářního měsíce a aby</w:t>
      </w:r>
      <w:r w:rsidRPr="0089625C">
        <w:t xml:space="preserve"> doba od podpisu smlouvy do zahájení realizace plnění na základě smlouvy činila vždy alespoň </w:t>
      </w:r>
      <w:r>
        <w:t>9</w:t>
      </w:r>
      <w:r w:rsidRPr="0089625C">
        <w:t xml:space="preserve"> kalendářních měsíců, nedohodne-li se zadavatel s vybraným dodavatelem na termínu dřívějším</w:t>
      </w:r>
      <w:bookmarkEnd w:id="36"/>
      <w:r w:rsidRPr="0089625C">
        <w:t>.</w:t>
      </w:r>
      <w:r>
        <w:t xml:space="preserve"> </w:t>
      </w:r>
      <w:bookmarkStart w:id="37" w:name="_Hlk34139353"/>
      <w:r w:rsidRPr="0089625C">
        <w:t xml:space="preserve">Zadavatel se s vybraným dodavatelem může dohodnout na termínu realizace plnění dřívějším než </w:t>
      </w:r>
      <w:r>
        <w:rPr>
          <w:rFonts w:asciiTheme="minorHAnsi" w:hAnsiTheme="minorHAnsi"/>
        </w:rPr>
        <w:t>01.05.2021</w:t>
      </w:r>
      <w:r w:rsidRPr="0089625C">
        <w:rPr>
          <w:rFonts w:asciiTheme="minorHAnsi" w:hAnsiTheme="minorHAnsi"/>
        </w:rPr>
        <w:t>.</w:t>
      </w:r>
      <w:bookmarkEnd w:id="37"/>
      <w:r>
        <w:rPr>
          <w:rFonts w:asciiTheme="minorHAnsi" w:hAnsiTheme="minorHAnsi"/>
        </w:rPr>
        <w:t xml:space="preserve"> </w:t>
      </w:r>
      <w:bookmarkStart w:id="38" w:name="_Hlk34139433"/>
      <w:r>
        <w:rPr>
          <w:rFonts w:asciiTheme="minorHAnsi" w:hAnsiTheme="minorHAnsi"/>
        </w:rPr>
        <w:t xml:space="preserve">Nejdřívější možné termíny </w:t>
      </w:r>
      <w:r w:rsidRPr="00A823B4">
        <w:t xml:space="preserve">zahájení realizace plnění </w:t>
      </w:r>
      <w:r>
        <w:rPr>
          <w:rFonts w:asciiTheme="minorHAnsi" w:hAnsiTheme="minorHAnsi"/>
        </w:rPr>
        <w:t>jsou stanoveny ve specifikaci jednotlivých částí veřejné zakázky (</w:t>
      </w:r>
      <w:r>
        <w:rPr>
          <w:rFonts w:asciiTheme="minorHAnsi" w:hAnsiTheme="minorHAnsi"/>
        </w:rPr>
        <w:fldChar w:fldCharType="begin"/>
      </w:r>
      <w:r>
        <w:rPr>
          <w:rFonts w:asciiTheme="minorHAnsi" w:hAnsiTheme="minorHAnsi"/>
        </w:rPr>
        <w:instrText xml:space="preserve"> REF _Ref510618799 \r \h </w:instrText>
      </w:r>
      <w:r>
        <w:rPr>
          <w:rFonts w:asciiTheme="minorHAnsi" w:hAnsiTheme="minorHAnsi"/>
        </w:rPr>
      </w:r>
      <w:r>
        <w:rPr>
          <w:rFonts w:asciiTheme="minorHAnsi" w:hAnsiTheme="minorHAnsi"/>
        </w:rPr>
        <w:fldChar w:fldCharType="separate"/>
      </w:r>
      <w:r w:rsidR="00EB6CB3">
        <w:rPr>
          <w:rFonts w:asciiTheme="minorHAnsi" w:hAnsiTheme="minorHAnsi"/>
        </w:rPr>
        <w:t>Příloha č. 8</w:t>
      </w:r>
      <w:r>
        <w:rPr>
          <w:rFonts w:asciiTheme="minorHAnsi" w:hAnsiTheme="minorHAnsi"/>
        </w:rPr>
        <w:fldChar w:fldCharType="end"/>
      </w:r>
      <w:r>
        <w:rPr>
          <w:rFonts w:asciiTheme="minorHAnsi" w:hAnsiTheme="minorHAnsi"/>
        </w:rPr>
        <w:t xml:space="preserve"> dokumentace zadávacího řízení).</w:t>
      </w:r>
      <w:bookmarkEnd w:id="38"/>
    </w:p>
    <w:p w14:paraId="5A90B5D4" w14:textId="297C0D0A" w:rsidR="00A823B4" w:rsidRDefault="00A823B4" w:rsidP="00920DB3">
      <w:pPr>
        <w:pStyle w:val="2sltext"/>
      </w:pPr>
      <w:r w:rsidRPr="00A823B4">
        <w:t>Nedojde-li k</w:t>
      </w:r>
      <w:r w:rsidR="00A71976">
        <w:t> uzavření smlouvy ani do</w:t>
      </w:r>
      <w:r w:rsidRPr="00A823B4">
        <w:t xml:space="preserve"> </w:t>
      </w:r>
      <w:r w:rsidR="00A71976">
        <w:t>31.12.2021</w:t>
      </w:r>
      <w:r w:rsidRPr="00A823B4">
        <w:t>, vyhrazuje si zadavatel právo zrušit zadávací řízení s odkazem na důvody hodné zvláštního zřetele dle § 127 odst. 2 písm. d) zákona, a to s ohledem na aktuálnost ekonomických a dalších údajů v nabídkách účastníků zadávacího řízení.</w:t>
      </w:r>
    </w:p>
    <w:p w14:paraId="7BD6C1B4" w14:textId="77777777" w:rsidR="005A16F9" w:rsidRPr="00DB13AF" w:rsidRDefault="00F037FC" w:rsidP="00920DB3">
      <w:pPr>
        <w:pStyle w:val="1nadpis"/>
      </w:pPr>
      <w:bookmarkStart w:id="39" w:name="_Toc427760502"/>
      <w:bookmarkStart w:id="40" w:name="_Toc432164516"/>
      <w:bookmarkStart w:id="41" w:name="_Toc464994297"/>
      <w:bookmarkStart w:id="42" w:name="_Toc482611666"/>
      <w:bookmarkStart w:id="43" w:name="_Toc464998531"/>
      <w:bookmarkStart w:id="44" w:name="_Toc480906546"/>
      <w:bookmarkStart w:id="45" w:name="_Toc36797349"/>
      <w:bookmarkEnd w:id="31"/>
      <w:r w:rsidRPr="00456DB0">
        <w:lastRenderedPageBreak/>
        <w:t xml:space="preserve">Požadavky </w:t>
      </w:r>
      <w:bookmarkEnd w:id="39"/>
      <w:bookmarkEnd w:id="40"/>
      <w:r>
        <w:t>na prokázání kvalifikace</w:t>
      </w:r>
      <w:bookmarkEnd w:id="41"/>
      <w:bookmarkEnd w:id="42"/>
      <w:bookmarkEnd w:id="43"/>
      <w:bookmarkEnd w:id="44"/>
      <w:bookmarkEnd w:id="45"/>
    </w:p>
    <w:p w14:paraId="78D205BB" w14:textId="5E72C437" w:rsidR="005A16F9" w:rsidRDefault="00B56C55" w:rsidP="00920DB3">
      <w:pPr>
        <w:pStyle w:val="2sltext"/>
      </w:pPr>
      <w:r w:rsidRPr="004E5848">
        <w:t xml:space="preserve">Požadavky zadavatele </w:t>
      </w:r>
      <w:r w:rsidR="00F037FC">
        <w:t>na prokázání kvalifikace</w:t>
      </w:r>
      <w:r w:rsidR="00F037FC" w:rsidRPr="004E5848">
        <w:t xml:space="preserve"> </w:t>
      </w:r>
      <w:r w:rsidRPr="004E5848">
        <w:t xml:space="preserve">jsou stanoveny </w:t>
      </w:r>
      <w:r w:rsidR="000E2CFA">
        <w:t>v </w:t>
      </w:r>
      <w:r w:rsidR="00242769">
        <w:t>k</w:t>
      </w:r>
      <w:r w:rsidR="00F17C3F">
        <w:t>valifikační dokumentaci (</w:t>
      </w:r>
      <w:r w:rsidR="001C0E88">
        <w:fldChar w:fldCharType="begin"/>
      </w:r>
      <w:r w:rsidR="001C0E88">
        <w:instrText xml:space="preserve"> REF _Ref501051302 \r \h </w:instrText>
      </w:r>
      <w:r w:rsidR="001C0E88">
        <w:fldChar w:fldCharType="separate"/>
      </w:r>
      <w:r w:rsidR="00EB6CB3">
        <w:t>Příloha č. 2</w:t>
      </w:r>
      <w:r w:rsidR="001C0E88">
        <w:fldChar w:fldCharType="end"/>
      </w:r>
      <w:r w:rsidR="00F17C3F">
        <w:t xml:space="preserve"> </w:t>
      </w:r>
      <w:r w:rsidR="00F17C3F" w:rsidRPr="003E6F55">
        <w:t>dokumentace</w:t>
      </w:r>
      <w:r w:rsidR="00F17C3F">
        <w:t xml:space="preserve"> zadávacího řízení)</w:t>
      </w:r>
      <w:r w:rsidR="00AD6E27">
        <w:t>.</w:t>
      </w:r>
    </w:p>
    <w:p w14:paraId="2C32D424" w14:textId="77777777" w:rsidR="001F6A0E" w:rsidRPr="00DB13AF" w:rsidRDefault="001F6A0E" w:rsidP="00920DB3">
      <w:pPr>
        <w:pStyle w:val="1nadpis"/>
      </w:pPr>
      <w:bookmarkStart w:id="46" w:name="_Toc331152219"/>
      <w:bookmarkStart w:id="47" w:name="_Toc36797350"/>
      <w:r w:rsidRPr="00DB13AF">
        <w:t>Obchodní a platební podmínky</w:t>
      </w:r>
      <w:bookmarkEnd w:id="46"/>
      <w:bookmarkEnd w:id="47"/>
    </w:p>
    <w:p w14:paraId="0EB1C27F" w14:textId="354B63B7" w:rsidR="00135BC7" w:rsidRPr="007E120E" w:rsidRDefault="00135BC7" w:rsidP="00920DB3">
      <w:pPr>
        <w:pStyle w:val="2sltext"/>
      </w:pPr>
      <w:bookmarkStart w:id="48" w:name="_Toc314828801"/>
      <w:bookmarkStart w:id="49" w:name="_Toc304446812"/>
      <w:r w:rsidRPr="008F7B83">
        <w:t>Zadavatel stanoví obchodní a platební podmínky pro jednotlivé části veřejné zakázky formou závazného návrhu smlouvy (dále jen „</w:t>
      </w:r>
      <w:r w:rsidRPr="008F7B83">
        <w:rPr>
          <w:b/>
          <w:i/>
        </w:rPr>
        <w:t>návrh smlouvy</w:t>
      </w:r>
      <w:r w:rsidRPr="008F7B83">
        <w:t>“), (</w:t>
      </w:r>
      <w:r>
        <w:fldChar w:fldCharType="begin"/>
      </w:r>
      <w:r>
        <w:instrText xml:space="preserve"> REF _Ref501051320 \r \h </w:instrText>
      </w:r>
      <w:r>
        <w:fldChar w:fldCharType="separate"/>
      </w:r>
      <w:r w:rsidR="00EB6CB3">
        <w:t>Příloha č. 3</w:t>
      </w:r>
      <w:r>
        <w:fldChar w:fldCharType="end"/>
      </w:r>
      <w:r w:rsidRPr="008F7B83">
        <w:t xml:space="preserve"> dokumentace zadávacího řízení).</w:t>
      </w:r>
    </w:p>
    <w:p w14:paraId="547F468C" w14:textId="77777777" w:rsidR="00135BC7" w:rsidRDefault="00135BC7" w:rsidP="00920DB3">
      <w:pPr>
        <w:pStyle w:val="2sltext"/>
      </w:pPr>
      <w:r w:rsidRPr="008F7B83">
        <w:t xml:space="preserve">Zadavatel stanoví, že na každou část veřejné zakázky uzavře samostatnou smlouvu, a to s tím účastníkem zadávacího řízení, jehož nabídka bude v příslušné části veřejné zakázky vyhodnocena jako ekonomicky nejvýhodnější. Zadavatel si vyhrazuje právo uzavřít s účastníkem zadávacího řízení, jehož nabídka bude vyhodnocena jako ekonomicky nejvýhodnější ve více částech veřejné zakázky, jednu smlouvu na plnění všech částí veřejné zakázky, v </w:t>
      </w:r>
      <w:proofErr w:type="gramStart"/>
      <w:r w:rsidRPr="008F7B83">
        <w:t>rámci</w:t>
      </w:r>
      <w:proofErr w:type="gramEnd"/>
      <w:r w:rsidRPr="008F7B83">
        <w:t xml:space="preserve"> nichž byla nabídka takového účastníka zadávacího řízení vyhodnocena jako ekonomicky nejvýhodnější.</w:t>
      </w:r>
    </w:p>
    <w:p w14:paraId="31C23C7B" w14:textId="50B6C0D7" w:rsidR="00135BC7" w:rsidRDefault="00135BC7" w:rsidP="00920DB3">
      <w:pPr>
        <w:pStyle w:val="2sltext"/>
        <w:keepNext/>
        <w:keepLines/>
      </w:pPr>
      <w:r w:rsidRPr="008F7B83">
        <w:rPr>
          <w:b/>
        </w:rPr>
        <w:t xml:space="preserve">Návrh smlouvy účastník zadávacího řízení v nabídce nepředkládá. Účastník zadávacího řízení namísto podepsaného návrhu smlouvy v nabídce předloží čestné prohlášení, že návrh smlouvy akceptuje a je jím vázán. </w:t>
      </w:r>
      <w:r w:rsidRPr="008F7B83">
        <w:t>Čestné prohlášení zadavatel doporučuje zpracovat dle předloženého vzoru (</w:t>
      </w:r>
      <w:r>
        <w:fldChar w:fldCharType="begin"/>
      </w:r>
      <w:r>
        <w:instrText xml:space="preserve"> REF _Ref501051373 \r \h </w:instrText>
      </w:r>
      <w:r>
        <w:fldChar w:fldCharType="separate"/>
      </w:r>
      <w:r w:rsidR="00EB6CB3">
        <w:t>Příloha č. 4</w:t>
      </w:r>
      <w:r>
        <w:fldChar w:fldCharType="end"/>
      </w:r>
      <w:r w:rsidRPr="008F7B83">
        <w:t xml:space="preserve"> dokumentace zadávacího řízení). Účastník zadávacího řízení není oprávněn požadovat změny či doplnění návrhu smlouvy, s výjimkou doplnění údajů, které jsou výslovně vyhrazeny pro doplnění ze strany účastníka zadávacího řízení, jež budou doplněny před podpisem smlouvy dle nabídky vybraného dodavatele. Smlouva bude uzavřena s vybraným dodavatelem postupem dle zákona.</w:t>
      </w:r>
    </w:p>
    <w:p w14:paraId="12573BB2" w14:textId="03970970" w:rsidR="00BA069F" w:rsidRDefault="00135BC7" w:rsidP="00920DB3">
      <w:pPr>
        <w:pStyle w:val="2sltext"/>
      </w:pPr>
      <w:r w:rsidRPr="008F7B83">
        <w:t>Podává-li nabídku více dodavatelů společně (jako jeden účastník zadávacího řízení), jsou povinni v nabídce předložit kopii smlouvy, z níž bude závazně vyplývat,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 a to po celou dobu plnění veřejné zakázky, i po dobu trvání jiných závazků vyplývajících z veřejné zakázky. Příslušná smlouva musí rovněž zřetelně vymezovat, který z dodavatelů je oprávněn zastupovat ostatní dodavatele ve věcech spojených s plněním předmětu veřejné zakázky či jeho určité části a který dodavatel bude fakturačním místem.</w:t>
      </w:r>
    </w:p>
    <w:p w14:paraId="3799E1DF" w14:textId="77777777" w:rsidR="001F6A0E" w:rsidRPr="007C343C" w:rsidRDefault="001F6A0E" w:rsidP="00920DB3">
      <w:pPr>
        <w:pStyle w:val="1nadpis"/>
      </w:pPr>
      <w:bookmarkStart w:id="50" w:name="_Toc247105619"/>
      <w:bookmarkStart w:id="51" w:name="_Ref230587098"/>
      <w:bookmarkStart w:id="52" w:name="_Toc331152220"/>
      <w:bookmarkStart w:id="53" w:name="_Ref409684685"/>
      <w:bookmarkStart w:id="54" w:name="_Toc36797351"/>
      <w:bookmarkEnd w:id="48"/>
      <w:bookmarkEnd w:id="49"/>
      <w:r w:rsidRPr="007C343C">
        <w:t>Požadavky na způsob zpracování ceny</w:t>
      </w:r>
      <w:bookmarkEnd w:id="50"/>
      <w:bookmarkEnd w:id="51"/>
      <w:bookmarkEnd w:id="52"/>
      <w:r w:rsidRPr="007C343C">
        <w:t xml:space="preserve"> plnění</w:t>
      </w:r>
      <w:bookmarkEnd w:id="53"/>
      <w:bookmarkEnd w:id="54"/>
    </w:p>
    <w:p w14:paraId="5381E90C" w14:textId="363643E1" w:rsidR="00135BC7" w:rsidRPr="00B70E39" w:rsidRDefault="00135BC7" w:rsidP="00920DB3">
      <w:pPr>
        <w:pStyle w:val="2sltext"/>
      </w:pPr>
      <w:bookmarkStart w:id="55" w:name="_Toc331152221"/>
      <w:r w:rsidRPr="00B70E39">
        <w:rPr>
          <w:b/>
        </w:rPr>
        <w:t xml:space="preserve">Účastník </w:t>
      </w:r>
      <w:r>
        <w:rPr>
          <w:b/>
        </w:rPr>
        <w:t>zadávacího</w:t>
      </w:r>
      <w:r w:rsidRPr="00B70E39">
        <w:rPr>
          <w:b/>
        </w:rPr>
        <w:t xml:space="preserve"> řízení zpracuje cenu plnění pro každou část veřejné zakázky, do níž podává nabídku, v členění podle předlohy </w:t>
      </w:r>
      <w:r>
        <w:t>(</w:t>
      </w:r>
      <w:r>
        <w:fldChar w:fldCharType="begin"/>
      </w:r>
      <w:r>
        <w:instrText xml:space="preserve"> REF _Ref512517143 \r \h </w:instrText>
      </w:r>
      <w:r>
        <w:fldChar w:fldCharType="separate"/>
      </w:r>
      <w:r w:rsidR="00EB6CB3">
        <w:t>Příloha č. 5</w:t>
      </w:r>
      <w:r>
        <w:fldChar w:fldCharType="end"/>
      </w:r>
      <w:r>
        <w:t xml:space="preserve"> dokumentace zadávacího řízení).</w:t>
      </w:r>
    </w:p>
    <w:p w14:paraId="39D6431B" w14:textId="0201434E" w:rsidR="00135BC7" w:rsidRPr="00D62BC3" w:rsidRDefault="00135BC7" w:rsidP="00920DB3">
      <w:pPr>
        <w:pStyle w:val="2sltext"/>
      </w:pPr>
      <w:r w:rsidRPr="00D62BC3">
        <w:rPr>
          <w:b/>
        </w:rPr>
        <w:t xml:space="preserve">Základní jednotkou pro stanovení nabídkové ceny v Kč </w:t>
      </w:r>
      <w:r>
        <w:rPr>
          <w:b/>
        </w:rPr>
        <w:t xml:space="preserve">bez DPH </w:t>
      </w:r>
      <w:r w:rsidRPr="00D62BC3">
        <w:rPr>
          <w:b/>
        </w:rPr>
        <w:t xml:space="preserve">je </w:t>
      </w:r>
      <w:r w:rsidR="007377D3">
        <w:rPr>
          <w:b/>
        </w:rPr>
        <w:t>nabídková cena za 1 km</w:t>
      </w:r>
      <w:r w:rsidRPr="00D62BC3">
        <w:rPr>
          <w:b/>
        </w:rPr>
        <w:t xml:space="preserve"> v Kč bez DPH dle návrhu smlouvy</w:t>
      </w:r>
      <w:r>
        <w:t xml:space="preserve"> (</w:t>
      </w:r>
      <w:r>
        <w:fldChar w:fldCharType="begin"/>
      </w:r>
      <w:r>
        <w:instrText xml:space="preserve"> REF _Ref501051320 \r \h </w:instrText>
      </w:r>
      <w:r>
        <w:fldChar w:fldCharType="separate"/>
      </w:r>
      <w:r w:rsidR="00EB6CB3">
        <w:t>Příloha č. 3</w:t>
      </w:r>
      <w:r>
        <w:fldChar w:fldCharType="end"/>
      </w:r>
      <w:r>
        <w:t xml:space="preserve"> dokumentace zadávacího řízení).</w:t>
      </w:r>
    </w:p>
    <w:p w14:paraId="6BD9432A" w14:textId="0D996CFC" w:rsidR="00135BC7" w:rsidRPr="00D75821" w:rsidRDefault="00135BC7" w:rsidP="00920DB3">
      <w:pPr>
        <w:pStyle w:val="2sltext"/>
      </w:pPr>
      <w:r w:rsidRPr="00E406F3">
        <w:rPr>
          <w:b/>
        </w:rPr>
        <w:t xml:space="preserve">Nabídkovou cenou </w:t>
      </w:r>
      <w:r>
        <w:rPr>
          <w:b/>
        </w:rPr>
        <w:t xml:space="preserve">pro danou část veřejné zakázky </w:t>
      </w:r>
      <w:r w:rsidRPr="00E406F3">
        <w:rPr>
          <w:b/>
        </w:rPr>
        <w:t>se rozumí</w:t>
      </w:r>
      <w:r>
        <w:rPr>
          <w:b/>
        </w:rPr>
        <w:t xml:space="preserve"> cena vypočtená dle předdefinovaných vzorců v tabulce „</w:t>
      </w:r>
      <w:r w:rsidR="00802842" w:rsidRPr="00802842">
        <w:rPr>
          <w:b/>
        </w:rPr>
        <w:t xml:space="preserve">05.0 Příloha č. 5 </w:t>
      </w:r>
      <w:r w:rsidR="008E6D0A" w:rsidRPr="00802842">
        <w:rPr>
          <w:b/>
        </w:rPr>
        <w:t>DZŘ – Formulář</w:t>
      </w:r>
      <w:r w:rsidR="00802842" w:rsidRPr="00802842">
        <w:rPr>
          <w:b/>
        </w:rPr>
        <w:t xml:space="preserve"> pro zpracování nabídkové ceny</w:t>
      </w:r>
      <w:r>
        <w:rPr>
          <w:b/>
        </w:rPr>
        <w:t xml:space="preserve">“ </w:t>
      </w:r>
      <w:r w:rsidRPr="00D75821">
        <w:t>(</w:t>
      </w:r>
      <w:r>
        <w:fldChar w:fldCharType="begin"/>
      </w:r>
      <w:r>
        <w:instrText xml:space="preserve"> REF _Ref512517143 \r \h </w:instrText>
      </w:r>
      <w:r>
        <w:fldChar w:fldCharType="separate"/>
      </w:r>
      <w:r w:rsidR="00EB6CB3">
        <w:t>Příloha č. 5</w:t>
      </w:r>
      <w:r>
        <w:fldChar w:fldCharType="end"/>
      </w:r>
      <w:r w:rsidRPr="00D75821">
        <w:t xml:space="preserve"> dokumentace zadávacího řízení)</w:t>
      </w:r>
      <w:r>
        <w:t xml:space="preserve"> (dále jen „</w:t>
      </w:r>
      <w:r w:rsidRPr="00D75821">
        <w:rPr>
          <w:b/>
          <w:i/>
        </w:rPr>
        <w:t>vzorová tabulka</w:t>
      </w:r>
      <w:r>
        <w:t>“)</w:t>
      </w:r>
      <w:r>
        <w:rPr>
          <w:b/>
        </w:rPr>
        <w:t>, tj. celková cena za ujetí počtu kilometrů předpokládaného ročního výkonu příslušnými typy autobusů a standardu IDS v dané části veřejné zakázky (dále jen „</w:t>
      </w:r>
      <w:r w:rsidRPr="00D75821">
        <w:rPr>
          <w:b/>
          <w:i/>
        </w:rPr>
        <w:t>nabídková cena</w:t>
      </w:r>
      <w:r>
        <w:rPr>
          <w:b/>
        </w:rPr>
        <w:t>“).</w:t>
      </w:r>
    </w:p>
    <w:p w14:paraId="08F292BB" w14:textId="0102CC1B" w:rsidR="00135BC7" w:rsidRPr="00021124" w:rsidRDefault="00135BC7" w:rsidP="00920DB3">
      <w:pPr>
        <w:pStyle w:val="2sltext"/>
      </w:pPr>
      <w:r w:rsidRPr="00021124">
        <w:lastRenderedPageBreak/>
        <w:t>Účastník zadávacího řízení použije pro zpracování nabídkové ceny pro každou část veřejné zakázky, do níž podává nabídku, vzorovou tabulku, do níž doplní údaje v požadované struktuře a jež provede konečný výpočet nabídkové ceny dle níže uvedeného návodu. Účastníci zadávacího řízení jsou oprávněni ve vzorové tabulce vyplnit jen barevně (žlutě) označená pole jednotkové ceny za 1 </w:t>
      </w:r>
      <w:r w:rsidR="007377D3" w:rsidRPr="00021124">
        <w:t>km</w:t>
      </w:r>
      <w:r w:rsidRPr="00021124">
        <w:t>. Účastníci zadávacího řízení nejsou oprávněni provádět jakékoli jiné změny, úpravy či doplnění jiných než barevně (žlutě) označených polí určených pro doplnění účastníky zadávacího řízení.</w:t>
      </w:r>
    </w:p>
    <w:p w14:paraId="5CF3B5C5" w14:textId="4FA71A78" w:rsidR="00135BC7" w:rsidRPr="00021124" w:rsidRDefault="00135BC7" w:rsidP="00920DB3">
      <w:pPr>
        <w:pStyle w:val="2sltext"/>
      </w:pPr>
      <w:r w:rsidRPr="00021124">
        <w:t xml:space="preserve">Nabídková cena bude automaticky vypočtena prostřednictvím ve vzorové tabulce předdefinovaných vzorců. </w:t>
      </w:r>
      <w:r w:rsidRPr="00021124">
        <w:rPr>
          <w:b/>
        </w:rPr>
        <w:t>Nabídková cena vypočtená postupem dle předchozí věty bude předmětem hodnocení v dané části veřejné zakázky.</w:t>
      </w:r>
    </w:p>
    <w:p w14:paraId="0C913C5B" w14:textId="77777777" w:rsidR="00135BC7" w:rsidRPr="00021124" w:rsidRDefault="00135BC7" w:rsidP="00920DB3">
      <w:pPr>
        <w:pStyle w:val="2sltext"/>
      </w:pPr>
      <w:r w:rsidRPr="00021124">
        <w:t>Veškeré číselné údaje týkající se výpočtu nabídkové ceny a nabídkové ceny samotné budou vždy zaokrouhleny na dvě desetinná místa a takto zaokrouhlené číselné údaje budou výhradně k výpočtu nabídkové ceny používány</w:t>
      </w:r>
      <w:r w:rsidRPr="00021124">
        <w:rPr>
          <w:b/>
        </w:rPr>
        <w:t>.</w:t>
      </w:r>
    </w:p>
    <w:p w14:paraId="16923653" w14:textId="312E8C9D" w:rsidR="00AC42FF" w:rsidRPr="00021124" w:rsidRDefault="00153FF5" w:rsidP="00920DB3">
      <w:pPr>
        <w:pStyle w:val="2sltext"/>
        <w:rPr>
          <w:rFonts w:asciiTheme="minorHAnsi" w:hAnsiTheme="minorHAnsi"/>
          <w:b/>
        </w:rPr>
      </w:pPr>
      <w:r>
        <w:rPr>
          <w:rFonts w:asciiTheme="minorHAnsi" w:hAnsiTheme="minorHAnsi"/>
          <w:b/>
        </w:rPr>
        <w:t>Součástí vzorové tabulky je rovněž</w:t>
      </w:r>
      <w:r w:rsidR="00021124">
        <w:rPr>
          <w:rFonts w:asciiTheme="minorHAnsi" w:hAnsiTheme="minorHAnsi"/>
          <w:b/>
        </w:rPr>
        <w:t xml:space="preserve"> </w:t>
      </w:r>
      <w:r w:rsidR="00AC42FF" w:rsidRPr="00021124">
        <w:rPr>
          <w:rFonts w:asciiTheme="minorHAnsi" w:hAnsiTheme="minorHAnsi"/>
          <w:b/>
        </w:rPr>
        <w:t xml:space="preserve">finanční model </w:t>
      </w:r>
      <w:r w:rsidR="00021124">
        <w:rPr>
          <w:rFonts w:asciiTheme="minorHAnsi" w:hAnsiTheme="minorHAnsi"/>
          <w:b/>
        </w:rPr>
        <w:t xml:space="preserve">v rozsahu </w:t>
      </w:r>
      <w:r w:rsidR="00AC42FF" w:rsidRPr="00021124">
        <w:rPr>
          <w:rFonts w:asciiTheme="minorHAnsi" w:hAnsiTheme="minorHAnsi"/>
          <w:b/>
        </w:rPr>
        <w:t>dle vyhlášky č. 296/2010 Sb., o</w:t>
      </w:r>
      <w:r>
        <w:rPr>
          <w:rFonts w:asciiTheme="minorHAnsi" w:hAnsiTheme="minorHAnsi"/>
          <w:b/>
        </w:rPr>
        <w:t> </w:t>
      </w:r>
      <w:r w:rsidR="00AC42FF" w:rsidRPr="00021124">
        <w:rPr>
          <w:rFonts w:asciiTheme="minorHAnsi" w:hAnsiTheme="minorHAnsi"/>
          <w:b/>
        </w:rPr>
        <w:t>postupech pro sestavení finančního modelu a určení maximální výše kompenzace, ve znění pozdějších předpisů</w:t>
      </w:r>
      <w:r w:rsidR="00021124">
        <w:rPr>
          <w:rFonts w:asciiTheme="minorHAnsi" w:hAnsiTheme="minorHAnsi"/>
          <w:b/>
        </w:rPr>
        <w:t xml:space="preserve"> (dále jen „</w:t>
      </w:r>
      <w:r w:rsidR="00021124" w:rsidRPr="00021124">
        <w:rPr>
          <w:rFonts w:asciiTheme="minorHAnsi" w:hAnsiTheme="minorHAnsi"/>
          <w:b/>
          <w:i/>
          <w:iCs/>
        </w:rPr>
        <w:t>finanční model</w:t>
      </w:r>
      <w:r w:rsidR="00021124">
        <w:rPr>
          <w:rFonts w:asciiTheme="minorHAnsi" w:hAnsiTheme="minorHAnsi"/>
          <w:b/>
        </w:rPr>
        <w:t xml:space="preserve">“). Finanční model dodavatel vyplní </w:t>
      </w:r>
      <w:r>
        <w:rPr>
          <w:rFonts w:asciiTheme="minorHAnsi" w:hAnsiTheme="minorHAnsi"/>
          <w:b/>
        </w:rPr>
        <w:t xml:space="preserve">dle pokynů uvedených v čl. </w:t>
      </w:r>
      <w:r>
        <w:rPr>
          <w:rFonts w:asciiTheme="minorHAnsi" w:hAnsiTheme="minorHAnsi"/>
          <w:b/>
        </w:rPr>
        <w:fldChar w:fldCharType="begin"/>
      </w:r>
      <w:r>
        <w:rPr>
          <w:rFonts w:asciiTheme="minorHAnsi" w:hAnsiTheme="minorHAnsi"/>
          <w:b/>
        </w:rPr>
        <w:instrText xml:space="preserve"> REF _Ref409684685 \r \h </w:instrText>
      </w:r>
      <w:r>
        <w:rPr>
          <w:rFonts w:asciiTheme="minorHAnsi" w:hAnsiTheme="minorHAnsi"/>
          <w:b/>
        </w:rPr>
      </w:r>
      <w:r>
        <w:rPr>
          <w:rFonts w:asciiTheme="minorHAnsi" w:hAnsiTheme="minorHAnsi"/>
          <w:b/>
        </w:rPr>
        <w:fldChar w:fldCharType="separate"/>
      </w:r>
      <w:r w:rsidR="00EB6CB3">
        <w:rPr>
          <w:rFonts w:asciiTheme="minorHAnsi" w:hAnsiTheme="minorHAnsi"/>
          <w:b/>
        </w:rPr>
        <w:t>9</w:t>
      </w:r>
      <w:r>
        <w:rPr>
          <w:rFonts w:asciiTheme="minorHAnsi" w:hAnsiTheme="minorHAnsi"/>
          <w:b/>
        </w:rPr>
        <w:fldChar w:fldCharType="end"/>
      </w:r>
      <w:r>
        <w:rPr>
          <w:rFonts w:asciiTheme="minorHAnsi" w:hAnsiTheme="minorHAnsi"/>
          <w:b/>
        </w:rPr>
        <w:t xml:space="preserve"> dokumentace zadávacího řízení a vzorové tabulce.</w:t>
      </w:r>
      <w:r w:rsidR="00021124">
        <w:rPr>
          <w:rFonts w:asciiTheme="minorHAnsi" w:hAnsiTheme="minorHAnsi"/>
          <w:b/>
        </w:rPr>
        <w:t xml:space="preserve"> </w:t>
      </w:r>
      <w:r>
        <w:rPr>
          <w:rFonts w:asciiTheme="minorHAnsi" w:hAnsiTheme="minorHAnsi"/>
          <w:b/>
        </w:rPr>
        <w:t>Obsah jednotlivých řádků finančního modelu je stanoven</w:t>
      </w:r>
      <w:r w:rsidR="00021124">
        <w:rPr>
          <w:rFonts w:asciiTheme="minorHAnsi" w:hAnsiTheme="minorHAnsi"/>
          <w:b/>
        </w:rPr>
        <w:t xml:space="preserve"> </w:t>
      </w:r>
      <w:r w:rsidR="00021124" w:rsidRPr="00021124">
        <w:rPr>
          <w:rFonts w:asciiTheme="minorHAnsi" w:hAnsiTheme="minorHAnsi"/>
          <w:b/>
        </w:rPr>
        <w:t>Metodik</w:t>
      </w:r>
      <w:r w:rsidR="00021124">
        <w:rPr>
          <w:rFonts w:asciiTheme="minorHAnsi" w:hAnsiTheme="minorHAnsi"/>
          <w:b/>
        </w:rPr>
        <w:t>ou</w:t>
      </w:r>
      <w:r w:rsidR="00021124" w:rsidRPr="00021124">
        <w:rPr>
          <w:rFonts w:asciiTheme="minorHAnsi" w:hAnsiTheme="minorHAnsi"/>
          <w:b/>
        </w:rPr>
        <w:t xml:space="preserve"> postupu pro stanovení maximální výše kompenzace</w:t>
      </w:r>
      <w:r w:rsidR="00021124">
        <w:rPr>
          <w:rFonts w:asciiTheme="minorHAnsi" w:hAnsiTheme="minorHAnsi"/>
          <w:b/>
        </w:rPr>
        <w:t xml:space="preserve"> (</w:t>
      </w:r>
      <w:r w:rsidR="00021124">
        <w:rPr>
          <w:rFonts w:asciiTheme="minorHAnsi" w:hAnsiTheme="minorHAnsi"/>
          <w:b/>
        </w:rPr>
        <w:fldChar w:fldCharType="begin"/>
      </w:r>
      <w:r w:rsidR="00021124">
        <w:rPr>
          <w:rFonts w:asciiTheme="minorHAnsi" w:hAnsiTheme="minorHAnsi"/>
          <w:b/>
        </w:rPr>
        <w:instrText xml:space="preserve"> REF _Ref34159684 \r \h </w:instrText>
      </w:r>
      <w:r w:rsidR="00021124">
        <w:rPr>
          <w:rFonts w:asciiTheme="minorHAnsi" w:hAnsiTheme="minorHAnsi"/>
          <w:b/>
        </w:rPr>
      </w:r>
      <w:r w:rsidR="00021124">
        <w:rPr>
          <w:rFonts w:asciiTheme="minorHAnsi" w:hAnsiTheme="minorHAnsi"/>
          <w:b/>
        </w:rPr>
        <w:fldChar w:fldCharType="separate"/>
      </w:r>
      <w:r w:rsidR="00EB6CB3">
        <w:rPr>
          <w:rFonts w:asciiTheme="minorHAnsi" w:hAnsiTheme="minorHAnsi"/>
          <w:b/>
        </w:rPr>
        <w:t>Příloha č. 14</w:t>
      </w:r>
      <w:r w:rsidR="00021124">
        <w:rPr>
          <w:rFonts w:asciiTheme="minorHAnsi" w:hAnsiTheme="minorHAnsi"/>
          <w:b/>
        </w:rPr>
        <w:fldChar w:fldCharType="end"/>
      </w:r>
      <w:r w:rsidR="00021124">
        <w:rPr>
          <w:rFonts w:asciiTheme="minorHAnsi" w:hAnsiTheme="minorHAnsi"/>
          <w:b/>
        </w:rPr>
        <w:t xml:space="preserve"> dokumentace zadávacího řízení). Zadavatel si vyhrazuje právo požadovat po dodavateli podrobnější rozpad nabídkové ceny na 1 km.</w:t>
      </w:r>
    </w:p>
    <w:p w14:paraId="3D8BFE19" w14:textId="4C31332F" w:rsidR="00502F9A" w:rsidRPr="008B081B" w:rsidRDefault="00135BC7" w:rsidP="00920DB3">
      <w:pPr>
        <w:pStyle w:val="2sltext"/>
      </w:pPr>
      <w:r>
        <w:t xml:space="preserve">V jednotkové ceně za </w:t>
      </w:r>
      <w:r w:rsidR="007377D3">
        <w:t>1 km</w:t>
      </w:r>
      <w:r>
        <w:t xml:space="preserve"> je účastník zadávacího řízení povinen zohlednit veškeré náklady související s plněním veřejné zakázky </w:t>
      </w:r>
      <w:r w:rsidR="007377D3">
        <w:t xml:space="preserve">(výjimky jsou stanoveny v </w:t>
      </w:r>
      <w:r>
        <w:t>návrhu smlouvy (</w:t>
      </w:r>
      <w:r>
        <w:fldChar w:fldCharType="begin"/>
      </w:r>
      <w:r>
        <w:instrText xml:space="preserve"> REF _Ref501051320 \r \h </w:instrText>
      </w:r>
      <w:r>
        <w:fldChar w:fldCharType="separate"/>
      </w:r>
      <w:r w:rsidR="00EB6CB3">
        <w:t>Příloha č. 3</w:t>
      </w:r>
      <w:r>
        <w:fldChar w:fldCharType="end"/>
      </w:r>
      <w:r>
        <w:rPr>
          <w:rFonts w:asciiTheme="minorHAnsi" w:hAnsiTheme="minorHAnsi"/>
        </w:rPr>
        <w:t xml:space="preserve"> dokumentace zadávacího řízení)</w:t>
      </w:r>
      <w:r w:rsidR="007377D3">
        <w:rPr>
          <w:rFonts w:asciiTheme="minorHAnsi" w:hAnsiTheme="minorHAnsi"/>
        </w:rPr>
        <w:t>)</w:t>
      </w:r>
      <w:r>
        <w:rPr>
          <w:rFonts w:asciiTheme="minorHAnsi" w:hAnsiTheme="minorHAnsi"/>
        </w:rPr>
        <w:t>.</w:t>
      </w:r>
    </w:p>
    <w:p w14:paraId="6A8620AA" w14:textId="146B66CE" w:rsidR="008B081B" w:rsidRDefault="008B081B" w:rsidP="00920DB3">
      <w:pPr>
        <w:pStyle w:val="2sltext"/>
        <w:rPr>
          <w:rFonts w:asciiTheme="minorHAnsi" w:hAnsiTheme="minorHAnsi"/>
        </w:rPr>
      </w:pPr>
      <w:bookmarkStart w:id="56" w:name="_Ref512514630"/>
      <w:r>
        <w:rPr>
          <w:rFonts w:asciiTheme="minorHAnsi" w:hAnsiTheme="minorHAnsi"/>
        </w:rPr>
        <w:t xml:space="preserve">Zadavatel stanovil nejvýše přípustné ceny v Kč bez DPH za 1 </w:t>
      </w:r>
      <w:r w:rsidR="007377D3">
        <w:rPr>
          <w:rFonts w:asciiTheme="minorHAnsi" w:hAnsiTheme="minorHAnsi"/>
        </w:rPr>
        <w:t>km</w:t>
      </w:r>
      <w:r>
        <w:rPr>
          <w:rFonts w:asciiTheme="minorHAnsi" w:hAnsiTheme="minorHAnsi"/>
        </w:rPr>
        <w:t xml:space="preserve"> v závislosti na použitém vozidle a požadovaném Standardu IDS pro příslušnou část veřejné zakázky následovně:</w:t>
      </w:r>
      <w:bookmarkEnd w:id="56"/>
    </w:p>
    <w:tbl>
      <w:tblPr>
        <w:tblStyle w:val="Mkatabulky"/>
        <w:tblW w:w="5000" w:type="pct"/>
        <w:tblLook w:val="04A0" w:firstRow="1" w:lastRow="0" w:firstColumn="1" w:lastColumn="0" w:noHBand="0" w:noVBand="1"/>
      </w:tblPr>
      <w:tblGrid>
        <w:gridCol w:w="2265"/>
        <w:gridCol w:w="2265"/>
        <w:gridCol w:w="2266"/>
        <w:gridCol w:w="2266"/>
      </w:tblGrid>
      <w:tr w:rsidR="007377D3" w14:paraId="22FFD746" w14:textId="77777777" w:rsidTr="007377D3">
        <w:tc>
          <w:tcPr>
            <w:tcW w:w="1250" w:type="pct"/>
            <w:vMerge w:val="restart"/>
          </w:tcPr>
          <w:p w14:paraId="1C488D0D" w14:textId="77777777" w:rsidR="007377D3" w:rsidRDefault="007377D3" w:rsidP="00920DB3">
            <w:pPr>
              <w:pStyle w:val="2sltext"/>
              <w:numPr>
                <w:ilvl w:val="0"/>
                <w:numId w:val="0"/>
              </w:numPr>
              <w:spacing w:before="480"/>
              <w:jc w:val="center"/>
              <w:rPr>
                <w:rFonts w:asciiTheme="minorHAnsi" w:hAnsiTheme="minorHAnsi"/>
              </w:rPr>
            </w:pPr>
          </w:p>
          <w:p w14:paraId="36A00C19" w14:textId="77777777" w:rsidR="007377D3" w:rsidRDefault="007377D3" w:rsidP="00920DB3">
            <w:pPr>
              <w:pStyle w:val="2sltext"/>
              <w:numPr>
                <w:ilvl w:val="0"/>
                <w:numId w:val="0"/>
              </w:numPr>
              <w:jc w:val="center"/>
              <w:rPr>
                <w:rFonts w:asciiTheme="minorHAnsi" w:hAnsiTheme="minorHAnsi"/>
              </w:rPr>
            </w:pPr>
            <w:r>
              <w:rPr>
                <w:rFonts w:asciiTheme="minorHAnsi" w:hAnsiTheme="minorHAnsi"/>
              </w:rPr>
              <w:t>Velikost vozidla</w:t>
            </w:r>
          </w:p>
        </w:tc>
        <w:tc>
          <w:tcPr>
            <w:tcW w:w="3750" w:type="pct"/>
            <w:gridSpan w:val="3"/>
          </w:tcPr>
          <w:p w14:paraId="0731F7E6" w14:textId="29ABE032" w:rsidR="007377D3" w:rsidRDefault="007377D3" w:rsidP="00920DB3">
            <w:pPr>
              <w:pStyle w:val="2sltext"/>
              <w:numPr>
                <w:ilvl w:val="0"/>
                <w:numId w:val="0"/>
              </w:numPr>
              <w:jc w:val="center"/>
              <w:rPr>
                <w:rFonts w:asciiTheme="minorHAnsi" w:hAnsiTheme="minorHAnsi"/>
              </w:rPr>
            </w:pPr>
            <w:r>
              <w:rPr>
                <w:rFonts w:asciiTheme="minorHAnsi" w:hAnsiTheme="minorHAnsi"/>
              </w:rPr>
              <w:t>Standard</w:t>
            </w:r>
          </w:p>
        </w:tc>
      </w:tr>
      <w:tr w:rsidR="007377D3" w14:paraId="096EDFCE" w14:textId="77777777" w:rsidTr="00802842">
        <w:tc>
          <w:tcPr>
            <w:tcW w:w="1250" w:type="pct"/>
            <w:vMerge/>
          </w:tcPr>
          <w:p w14:paraId="2523D651" w14:textId="77777777" w:rsidR="007377D3" w:rsidRDefault="007377D3" w:rsidP="00920DB3">
            <w:pPr>
              <w:pStyle w:val="2sltext"/>
              <w:numPr>
                <w:ilvl w:val="0"/>
                <w:numId w:val="0"/>
              </w:numPr>
              <w:jc w:val="center"/>
              <w:rPr>
                <w:rFonts w:asciiTheme="minorHAnsi" w:hAnsiTheme="minorHAnsi"/>
              </w:rPr>
            </w:pPr>
          </w:p>
        </w:tc>
        <w:tc>
          <w:tcPr>
            <w:tcW w:w="1250" w:type="pct"/>
          </w:tcPr>
          <w:p w14:paraId="6AE1B3D8" w14:textId="09A18C2A" w:rsidR="007377D3" w:rsidRPr="007377D3" w:rsidRDefault="007377D3" w:rsidP="00920DB3">
            <w:pPr>
              <w:pStyle w:val="2sltext"/>
              <w:numPr>
                <w:ilvl w:val="0"/>
                <w:numId w:val="0"/>
              </w:numPr>
              <w:jc w:val="center"/>
              <w:rPr>
                <w:bCs/>
              </w:rPr>
            </w:pPr>
            <w:r w:rsidRPr="00EC6279">
              <w:rPr>
                <w:b/>
              </w:rPr>
              <w:t>Standard IDS 1</w:t>
            </w:r>
          </w:p>
        </w:tc>
        <w:tc>
          <w:tcPr>
            <w:tcW w:w="1250" w:type="pct"/>
          </w:tcPr>
          <w:p w14:paraId="6FBD5E2D" w14:textId="31BB914C" w:rsidR="007377D3" w:rsidRPr="007377D3" w:rsidRDefault="007377D3" w:rsidP="00920DB3">
            <w:pPr>
              <w:pStyle w:val="2sltext"/>
              <w:numPr>
                <w:ilvl w:val="0"/>
                <w:numId w:val="0"/>
              </w:numPr>
              <w:jc w:val="center"/>
              <w:rPr>
                <w:bCs/>
              </w:rPr>
            </w:pPr>
            <w:r w:rsidRPr="00EC6279">
              <w:rPr>
                <w:b/>
              </w:rPr>
              <w:t>Standard IDS 2</w:t>
            </w:r>
          </w:p>
        </w:tc>
        <w:tc>
          <w:tcPr>
            <w:tcW w:w="1250" w:type="pct"/>
          </w:tcPr>
          <w:p w14:paraId="4ED2D62A" w14:textId="331E509B" w:rsidR="007377D3" w:rsidRPr="007377D3" w:rsidRDefault="007377D3" w:rsidP="00920DB3">
            <w:pPr>
              <w:pStyle w:val="2sltext"/>
              <w:numPr>
                <w:ilvl w:val="0"/>
                <w:numId w:val="0"/>
              </w:numPr>
              <w:jc w:val="center"/>
              <w:rPr>
                <w:bCs/>
              </w:rPr>
            </w:pPr>
            <w:r w:rsidRPr="00EC6279">
              <w:rPr>
                <w:b/>
              </w:rPr>
              <w:t>Standard IDS 3</w:t>
            </w:r>
          </w:p>
        </w:tc>
      </w:tr>
      <w:tr w:rsidR="008B081B" w14:paraId="5BF04DD7" w14:textId="77777777" w:rsidTr="00802842">
        <w:tc>
          <w:tcPr>
            <w:tcW w:w="1250" w:type="pct"/>
          </w:tcPr>
          <w:p w14:paraId="4BF24C0E" w14:textId="77777777" w:rsidR="008B081B" w:rsidRDefault="008B081B" w:rsidP="00920DB3">
            <w:pPr>
              <w:pStyle w:val="2sltext"/>
              <w:numPr>
                <w:ilvl w:val="0"/>
                <w:numId w:val="0"/>
              </w:numPr>
              <w:jc w:val="center"/>
              <w:rPr>
                <w:rFonts w:asciiTheme="minorHAnsi" w:hAnsiTheme="minorHAnsi"/>
              </w:rPr>
            </w:pPr>
            <w:r>
              <w:t>Minibus</w:t>
            </w:r>
          </w:p>
        </w:tc>
        <w:tc>
          <w:tcPr>
            <w:tcW w:w="1250" w:type="pct"/>
          </w:tcPr>
          <w:p w14:paraId="295C94B2" w14:textId="7BE3FE60" w:rsidR="008B081B" w:rsidRPr="00F4486B" w:rsidRDefault="007377D3" w:rsidP="00920DB3">
            <w:pPr>
              <w:pStyle w:val="2sltext"/>
              <w:numPr>
                <w:ilvl w:val="0"/>
                <w:numId w:val="0"/>
              </w:numPr>
              <w:jc w:val="center"/>
              <w:rPr>
                <w:rFonts w:asciiTheme="minorHAnsi" w:hAnsiTheme="minorHAnsi"/>
              </w:rPr>
            </w:pPr>
            <w:r w:rsidRPr="007377D3">
              <w:t>35,32 Kč</w:t>
            </w:r>
          </w:p>
        </w:tc>
        <w:tc>
          <w:tcPr>
            <w:tcW w:w="1250" w:type="pct"/>
          </w:tcPr>
          <w:p w14:paraId="5FC141CF" w14:textId="4B3D607C" w:rsidR="008B081B" w:rsidRPr="00F4486B" w:rsidRDefault="007377D3" w:rsidP="00920DB3">
            <w:pPr>
              <w:pStyle w:val="2sltext"/>
              <w:numPr>
                <w:ilvl w:val="0"/>
                <w:numId w:val="0"/>
              </w:numPr>
              <w:jc w:val="center"/>
              <w:rPr>
                <w:rFonts w:asciiTheme="minorHAnsi" w:hAnsiTheme="minorHAnsi"/>
              </w:rPr>
            </w:pPr>
            <w:r w:rsidRPr="007377D3">
              <w:t>33,84 Kč</w:t>
            </w:r>
          </w:p>
        </w:tc>
        <w:tc>
          <w:tcPr>
            <w:tcW w:w="1250" w:type="pct"/>
          </w:tcPr>
          <w:p w14:paraId="1406978A" w14:textId="697B3338" w:rsidR="008B081B" w:rsidRPr="00F4486B" w:rsidRDefault="007377D3" w:rsidP="00920DB3">
            <w:pPr>
              <w:pStyle w:val="2sltext"/>
              <w:numPr>
                <w:ilvl w:val="0"/>
                <w:numId w:val="0"/>
              </w:numPr>
              <w:jc w:val="center"/>
              <w:rPr>
                <w:rFonts w:asciiTheme="minorHAnsi" w:hAnsiTheme="minorHAnsi"/>
              </w:rPr>
            </w:pPr>
            <w:r w:rsidRPr="007377D3">
              <w:t>33,84 Kč</w:t>
            </w:r>
          </w:p>
        </w:tc>
      </w:tr>
      <w:tr w:rsidR="008B081B" w14:paraId="412EBDE8" w14:textId="77777777" w:rsidTr="00802842">
        <w:tc>
          <w:tcPr>
            <w:tcW w:w="1250" w:type="pct"/>
          </w:tcPr>
          <w:p w14:paraId="2CE7209A" w14:textId="77777777" w:rsidR="008B081B" w:rsidRDefault="008B081B" w:rsidP="00920DB3">
            <w:pPr>
              <w:pStyle w:val="2sltext"/>
              <w:numPr>
                <w:ilvl w:val="0"/>
                <w:numId w:val="0"/>
              </w:numPr>
              <w:jc w:val="center"/>
              <w:rPr>
                <w:rFonts w:asciiTheme="minorHAnsi" w:hAnsiTheme="minorHAnsi"/>
              </w:rPr>
            </w:pPr>
            <w:r>
              <w:t>Malý autobus</w:t>
            </w:r>
          </w:p>
        </w:tc>
        <w:tc>
          <w:tcPr>
            <w:tcW w:w="1250" w:type="pct"/>
          </w:tcPr>
          <w:p w14:paraId="39DA7236" w14:textId="2A6DD47D" w:rsidR="008B081B" w:rsidRPr="00F4486B" w:rsidRDefault="007377D3" w:rsidP="00920DB3">
            <w:pPr>
              <w:pStyle w:val="2sltext"/>
              <w:numPr>
                <w:ilvl w:val="0"/>
                <w:numId w:val="0"/>
              </w:numPr>
              <w:jc w:val="center"/>
              <w:rPr>
                <w:rFonts w:asciiTheme="minorHAnsi" w:hAnsiTheme="minorHAnsi"/>
              </w:rPr>
            </w:pPr>
            <w:r w:rsidRPr="007377D3">
              <w:t>38,51 Kč</w:t>
            </w:r>
          </w:p>
        </w:tc>
        <w:tc>
          <w:tcPr>
            <w:tcW w:w="1250" w:type="pct"/>
          </w:tcPr>
          <w:p w14:paraId="0C5C5949" w14:textId="1B95FD60" w:rsidR="008B081B" w:rsidRPr="00F4486B" w:rsidRDefault="007377D3" w:rsidP="00920DB3">
            <w:pPr>
              <w:pStyle w:val="2sltext"/>
              <w:numPr>
                <w:ilvl w:val="0"/>
                <w:numId w:val="0"/>
              </w:numPr>
              <w:jc w:val="center"/>
              <w:rPr>
                <w:rFonts w:asciiTheme="minorHAnsi" w:hAnsiTheme="minorHAnsi"/>
              </w:rPr>
            </w:pPr>
            <w:r w:rsidRPr="007377D3">
              <w:t>36,92 Kč</w:t>
            </w:r>
          </w:p>
        </w:tc>
        <w:tc>
          <w:tcPr>
            <w:tcW w:w="1250" w:type="pct"/>
          </w:tcPr>
          <w:p w14:paraId="4DDA0CED" w14:textId="192929EE" w:rsidR="008B081B" w:rsidRPr="00F4486B" w:rsidRDefault="007377D3" w:rsidP="00920DB3">
            <w:pPr>
              <w:pStyle w:val="2sltext"/>
              <w:numPr>
                <w:ilvl w:val="0"/>
                <w:numId w:val="0"/>
              </w:numPr>
              <w:jc w:val="center"/>
              <w:rPr>
                <w:rFonts w:asciiTheme="minorHAnsi" w:hAnsiTheme="minorHAnsi"/>
              </w:rPr>
            </w:pPr>
            <w:r w:rsidRPr="007377D3">
              <w:t>36,92 Kč</w:t>
            </w:r>
          </w:p>
        </w:tc>
      </w:tr>
      <w:tr w:rsidR="008B081B" w14:paraId="5476323C" w14:textId="77777777" w:rsidTr="00802842">
        <w:tc>
          <w:tcPr>
            <w:tcW w:w="1250" w:type="pct"/>
          </w:tcPr>
          <w:p w14:paraId="39385701" w14:textId="77777777" w:rsidR="008B081B" w:rsidRDefault="008B081B" w:rsidP="00920DB3">
            <w:pPr>
              <w:pStyle w:val="2sltext"/>
              <w:numPr>
                <w:ilvl w:val="0"/>
                <w:numId w:val="0"/>
              </w:numPr>
              <w:jc w:val="center"/>
              <w:rPr>
                <w:rFonts w:asciiTheme="minorHAnsi" w:hAnsiTheme="minorHAnsi"/>
              </w:rPr>
            </w:pPr>
            <w:r w:rsidRPr="00EC6279">
              <w:t>Klasický autobus</w:t>
            </w:r>
          </w:p>
        </w:tc>
        <w:tc>
          <w:tcPr>
            <w:tcW w:w="1250" w:type="pct"/>
          </w:tcPr>
          <w:p w14:paraId="416EA684" w14:textId="29E3C729" w:rsidR="008B081B" w:rsidRPr="00F4486B" w:rsidRDefault="007377D3" w:rsidP="00920DB3">
            <w:pPr>
              <w:pStyle w:val="2sltext"/>
              <w:numPr>
                <w:ilvl w:val="0"/>
                <w:numId w:val="0"/>
              </w:numPr>
              <w:jc w:val="center"/>
              <w:rPr>
                <w:rFonts w:asciiTheme="minorHAnsi" w:hAnsiTheme="minorHAnsi"/>
              </w:rPr>
            </w:pPr>
            <w:r w:rsidRPr="007377D3">
              <w:t>41,59 Kč</w:t>
            </w:r>
          </w:p>
        </w:tc>
        <w:tc>
          <w:tcPr>
            <w:tcW w:w="1250" w:type="pct"/>
          </w:tcPr>
          <w:p w14:paraId="4CF6F809" w14:textId="34A65464" w:rsidR="008B081B" w:rsidRPr="00F4486B" w:rsidRDefault="007377D3" w:rsidP="00920DB3">
            <w:pPr>
              <w:pStyle w:val="2sltext"/>
              <w:numPr>
                <w:ilvl w:val="0"/>
                <w:numId w:val="0"/>
              </w:numPr>
              <w:jc w:val="center"/>
              <w:rPr>
                <w:rFonts w:asciiTheme="minorHAnsi" w:hAnsiTheme="minorHAnsi"/>
              </w:rPr>
            </w:pPr>
            <w:r w:rsidRPr="007377D3">
              <w:t>40,00 Kč</w:t>
            </w:r>
          </w:p>
        </w:tc>
        <w:tc>
          <w:tcPr>
            <w:tcW w:w="1250" w:type="pct"/>
          </w:tcPr>
          <w:p w14:paraId="39964231" w14:textId="3071BB2F" w:rsidR="008B081B" w:rsidRPr="00F4486B" w:rsidRDefault="007377D3" w:rsidP="00920DB3">
            <w:pPr>
              <w:pStyle w:val="2sltext"/>
              <w:numPr>
                <w:ilvl w:val="0"/>
                <w:numId w:val="0"/>
              </w:numPr>
              <w:jc w:val="center"/>
              <w:rPr>
                <w:rFonts w:asciiTheme="minorHAnsi" w:hAnsiTheme="minorHAnsi"/>
              </w:rPr>
            </w:pPr>
            <w:r w:rsidRPr="007377D3">
              <w:t>40,00 Kč</w:t>
            </w:r>
          </w:p>
        </w:tc>
      </w:tr>
      <w:tr w:rsidR="007377D3" w14:paraId="47E9BE7D" w14:textId="77777777" w:rsidTr="00802842">
        <w:tc>
          <w:tcPr>
            <w:tcW w:w="1250" w:type="pct"/>
          </w:tcPr>
          <w:p w14:paraId="2CF93122" w14:textId="5CCABF5D" w:rsidR="007377D3" w:rsidRPr="00EC6279" w:rsidRDefault="007377D3" w:rsidP="00920DB3">
            <w:pPr>
              <w:pStyle w:val="2sltext"/>
              <w:numPr>
                <w:ilvl w:val="0"/>
                <w:numId w:val="0"/>
              </w:numPr>
              <w:jc w:val="center"/>
            </w:pPr>
            <w:r>
              <w:t>Velký</w:t>
            </w:r>
            <w:r w:rsidRPr="00EC6279">
              <w:t xml:space="preserve"> autobus</w:t>
            </w:r>
          </w:p>
        </w:tc>
        <w:tc>
          <w:tcPr>
            <w:tcW w:w="1250" w:type="pct"/>
          </w:tcPr>
          <w:p w14:paraId="6EDEA736" w14:textId="037398CA" w:rsidR="007377D3" w:rsidRDefault="007377D3" w:rsidP="00920DB3">
            <w:pPr>
              <w:pStyle w:val="2sltext"/>
              <w:numPr>
                <w:ilvl w:val="0"/>
                <w:numId w:val="0"/>
              </w:numPr>
              <w:jc w:val="center"/>
            </w:pPr>
            <w:r w:rsidRPr="007377D3">
              <w:t>44,64 Kč</w:t>
            </w:r>
          </w:p>
        </w:tc>
        <w:tc>
          <w:tcPr>
            <w:tcW w:w="1250" w:type="pct"/>
          </w:tcPr>
          <w:p w14:paraId="6EC1B5DB" w14:textId="0721EC62" w:rsidR="007377D3" w:rsidRDefault="007377D3" w:rsidP="00920DB3">
            <w:pPr>
              <w:pStyle w:val="2sltext"/>
              <w:numPr>
                <w:ilvl w:val="0"/>
                <w:numId w:val="0"/>
              </w:numPr>
              <w:jc w:val="center"/>
            </w:pPr>
            <w:r w:rsidRPr="007377D3">
              <w:t>43,08 Kč</w:t>
            </w:r>
          </w:p>
        </w:tc>
        <w:tc>
          <w:tcPr>
            <w:tcW w:w="1250" w:type="pct"/>
          </w:tcPr>
          <w:p w14:paraId="186A7A7D" w14:textId="75FC79F2" w:rsidR="007377D3" w:rsidRDefault="007377D3" w:rsidP="00920DB3">
            <w:pPr>
              <w:pStyle w:val="2sltext"/>
              <w:numPr>
                <w:ilvl w:val="0"/>
                <w:numId w:val="0"/>
              </w:numPr>
              <w:jc w:val="center"/>
            </w:pPr>
            <w:r w:rsidRPr="007377D3">
              <w:t>43,08 Kč</w:t>
            </w:r>
          </w:p>
        </w:tc>
      </w:tr>
    </w:tbl>
    <w:p w14:paraId="35EC93A5" w14:textId="5EB33B4E" w:rsidR="008B081B" w:rsidRDefault="008B081B" w:rsidP="00920DB3">
      <w:pPr>
        <w:pStyle w:val="2sltext"/>
      </w:pPr>
      <w:r>
        <w:t xml:space="preserve">Překročení nejvyšší přípustné ceny za 1 </w:t>
      </w:r>
      <w:r w:rsidR="007377D3">
        <w:t>km</w:t>
      </w:r>
      <w:r>
        <w:t xml:space="preserve"> znamená nesplnění zadávacích podmínek veřejné zakázky.</w:t>
      </w:r>
    </w:p>
    <w:p w14:paraId="3E9FE7B0" w14:textId="77777777" w:rsidR="001F6A0E" w:rsidRPr="00502F9A" w:rsidRDefault="001F6A0E" w:rsidP="00920DB3">
      <w:pPr>
        <w:pStyle w:val="1nadpis"/>
      </w:pPr>
      <w:bookmarkStart w:id="57" w:name="_Toc36797352"/>
      <w:r w:rsidRPr="00502F9A">
        <w:lastRenderedPageBreak/>
        <w:t>Hodnocení nabídek</w:t>
      </w:r>
      <w:bookmarkEnd w:id="55"/>
      <w:bookmarkEnd w:id="57"/>
    </w:p>
    <w:p w14:paraId="690D9E91" w14:textId="19FC657D" w:rsidR="00A12CF9" w:rsidRPr="00831EBE" w:rsidRDefault="00135BC7" w:rsidP="00920DB3">
      <w:pPr>
        <w:pStyle w:val="2sltext"/>
        <w:rPr>
          <w:b/>
        </w:rPr>
      </w:pPr>
      <w:bookmarkStart w:id="58" w:name="_Toc331152222"/>
      <w:r w:rsidRPr="00831EBE">
        <w:t>Pravidla pro hodnocení nabídek jsou stanovena v Pravidlech pro hodnocení nabídek (</w:t>
      </w:r>
      <w:r w:rsidRPr="00831EBE">
        <w:fldChar w:fldCharType="begin"/>
      </w:r>
      <w:r w:rsidRPr="00831EBE">
        <w:instrText xml:space="preserve"> REF _Ref513811812 \n \h </w:instrText>
      </w:r>
      <w:r w:rsidR="00831EBE">
        <w:instrText xml:space="preserve"> \* MERGEFORMAT </w:instrText>
      </w:r>
      <w:r w:rsidRPr="00831EBE">
        <w:fldChar w:fldCharType="separate"/>
      </w:r>
      <w:r w:rsidR="00EB6CB3">
        <w:t>Příloha č. 7</w:t>
      </w:r>
      <w:r w:rsidRPr="00831EBE">
        <w:fldChar w:fldCharType="end"/>
      </w:r>
      <w:r w:rsidRPr="00831EBE">
        <w:t xml:space="preserve"> dokumentace zadávacího řízení).</w:t>
      </w:r>
    </w:p>
    <w:p w14:paraId="478F45BD" w14:textId="77777777" w:rsidR="001F6A0E" w:rsidRPr="00E406F3" w:rsidRDefault="001F6A0E" w:rsidP="00920DB3">
      <w:pPr>
        <w:pStyle w:val="1nadpis"/>
      </w:pPr>
      <w:bookmarkStart w:id="59" w:name="_Toc36797353"/>
      <w:r w:rsidRPr="00E406F3">
        <w:t>Závaznost požadavků zadavatele</w:t>
      </w:r>
      <w:bookmarkEnd w:id="58"/>
      <w:bookmarkEnd w:id="59"/>
      <w:r w:rsidRPr="00E406F3">
        <w:t xml:space="preserve"> </w:t>
      </w:r>
    </w:p>
    <w:p w14:paraId="5E734AAF" w14:textId="77777777" w:rsidR="001F6A0E" w:rsidRPr="00E406F3" w:rsidRDefault="001F6A0E" w:rsidP="00920DB3">
      <w:pPr>
        <w:pStyle w:val="2sltext"/>
      </w:pPr>
      <w:bookmarkStart w:id="60" w:name="_Toc314828813"/>
      <w:bookmarkStart w:id="61" w:name="_Toc304446824"/>
      <w:r w:rsidRPr="00E406F3">
        <w:t>Informace a údaje uvedené v zadávací dokumentac</w:t>
      </w:r>
      <w:r w:rsidR="00367DA5">
        <w:t>i</w:t>
      </w:r>
      <w:r w:rsidRPr="00E406F3">
        <w:t xml:space="preserve"> vymezují závazné požadavky zadavatele na plnění veřejné zakázky. Tyto požadavky je dodavatel povinen plně a bezvýhradně respektovat při zpracování své nabídky.</w:t>
      </w:r>
      <w:bookmarkEnd w:id="60"/>
      <w:bookmarkEnd w:id="61"/>
    </w:p>
    <w:p w14:paraId="0805126A" w14:textId="77777777" w:rsidR="00E570FE" w:rsidRDefault="00E570FE" w:rsidP="00920DB3">
      <w:pPr>
        <w:pStyle w:val="1nadpis"/>
      </w:pPr>
      <w:bookmarkStart w:id="62" w:name="_Toc36797354"/>
      <w:r w:rsidRPr="00E406F3">
        <w:t>Prohlídka místa plnění</w:t>
      </w:r>
      <w:bookmarkEnd w:id="62"/>
    </w:p>
    <w:p w14:paraId="2B7092CA" w14:textId="77777777" w:rsidR="00E570FE" w:rsidRDefault="00E570FE" w:rsidP="00920DB3">
      <w:pPr>
        <w:pStyle w:val="2sltext"/>
      </w:pPr>
      <w:r>
        <w:t>Zadavatel s ohledem na předmět plnění veřejné zakázky prohlídku místa plnění neorganizuje.</w:t>
      </w:r>
    </w:p>
    <w:p w14:paraId="65EA9010" w14:textId="77777777" w:rsidR="001F6A0E" w:rsidRDefault="004E0901" w:rsidP="00920DB3">
      <w:pPr>
        <w:pStyle w:val="1nadpis"/>
      </w:pPr>
      <w:bookmarkStart w:id="63" w:name="_Toc36797355"/>
      <w:r>
        <w:t>Vysvětlení zadávací dokumentace</w:t>
      </w:r>
      <w:bookmarkEnd w:id="63"/>
    </w:p>
    <w:p w14:paraId="72A591D2" w14:textId="575628C5" w:rsidR="00B91FA8" w:rsidRPr="00135BC7" w:rsidRDefault="00E669BD" w:rsidP="00920DB3">
      <w:pPr>
        <w:pStyle w:val="2sltext"/>
      </w:pPr>
      <w:bookmarkStart w:id="64" w:name="_Ref458065945"/>
      <w:r w:rsidRPr="000375E5">
        <w:t xml:space="preserve">Zadavatel může v souladu s § 98 odst. 1 zákona </w:t>
      </w:r>
      <w:r w:rsidRPr="000375E5">
        <w:rPr>
          <w:b/>
        </w:rPr>
        <w:t>zadávací dokumentaci vysvětlit, pokud takové vysvětlení</w:t>
      </w:r>
      <w:r w:rsidRPr="000375E5">
        <w:t xml:space="preserve">, případně související dokumenty, </w:t>
      </w:r>
      <w:r w:rsidRPr="000375E5">
        <w:rPr>
          <w:b/>
        </w:rPr>
        <w:t xml:space="preserve">uveřejní </w:t>
      </w:r>
      <w:r w:rsidRPr="00135BC7">
        <w:rPr>
          <w:b/>
        </w:rPr>
        <w:t xml:space="preserve">na profilu zadavatele, a to nejméně </w:t>
      </w:r>
      <w:sdt>
        <w:sdtPr>
          <w:rPr>
            <w:b/>
          </w:rPr>
          <w:id w:val="-473288643"/>
          <w:placeholder>
            <w:docPart w:val="50E35FA84D54479795B61BE0337E5B5D"/>
          </w:placeholder>
          <w:dropDownList>
            <w:listItem w:displayText="4 pracovní dny" w:value="4 pracovní dny"/>
            <w:listItem w:displayText="5 pracovních dnů" w:value="5 pracovních dnů"/>
          </w:dropDownList>
        </w:sdtPr>
        <w:sdtEndPr/>
        <w:sdtContent>
          <w:r w:rsidR="00135BC7" w:rsidRPr="00135BC7">
            <w:rPr>
              <w:b/>
            </w:rPr>
            <w:t>5 pracovních dnů</w:t>
          </w:r>
        </w:sdtContent>
      </w:sdt>
      <w:r w:rsidRPr="00135BC7">
        <w:rPr>
          <w:b/>
        </w:rPr>
        <w:t> před skončením lhůty pro podání nabídek</w:t>
      </w:r>
      <w:r w:rsidRPr="00135BC7">
        <w:t>.</w:t>
      </w:r>
      <w:bookmarkEnd w:id="64"/>
    </w:p>
    <w:p w14:paraId="54D82797" w14:textId="77777777" w:rsidR="00CA7D82" w:rsidRDefault="00CA7D82" w:rsidP="00920DB3">
      <w:pPr>
        <w:pStyle w:val="2sltext"/>
      </w:pPr>
      <w:r>
        <w:t xml:space="preserve">Dodavatelé mohou </w:t>
      </w:r>
      <w:r w:rsidR="000375E5" w:rsidRPr="000375E5">
        <w:rPr>
          <w:b/>
        </w:rPr>
        <w:t>písemně požadovat</w:t>
      </w:r>
      <w:r w:rsidR="000375E5">
        <w:t xml:space="preserve"> </w:t>
      </w:r>
      <w:r>
        <w:t xml:space="preserve">v souladu s § 98 odst. 3 zákona </w:t>
      </w:r>
      <w:r w:rsidRPr="000375E5">
        <w:rPr>
          <w:b/>
        </w:rPr>
        <w:t>vysvětlení zadávací dokumentace</w:t>
      </w:r>
      <w:r w:rsidR="001F6A0E" w:rsidRPr="00E406F3">
        <w:t xml:space="preserve">. </w:t>
      </w:r>
    </w:p>
    <w:p w14:paraId="0373A0E7" w14:textId="1C41C53F" w:rsidR="00B91FA8" w:rsidRPr="00135BC7" w:rsidRDefault="00CA7D82" w:rsidP="00920DB3">
      <w:pPr>
        <w:pStyle w:val="2sltext"/>
      </w:pPr>
      <w:r w:rsidRPr="000375E5">
        <w:rPr>
          <w:b/>
        </w:rPr>
        <w:t>Žádost o vysvětlení zadávací dokumentace</w:t>
      </w:r>
      <w:r w:rsidR="001F6A0E" w:rsidRPr="00E406F3">
        <w:t xml:space="preserve"> </w:t>
      </w:r>
      <w:r w:rsidR="00DF4488">
        <w:t>musí</w:t>
      </w:r>
      <w:r w:rsidR="001F6A0E" w:rsidRPr="00E406F3">
        <w:t xml:space="preserve"> dodavatelé </w:t>
      </w:r>
      <w:r w:rsidR="001F6A0E" w:rsidRPr="000375E5">
        <w:rPr>
          <w:b/>
        </w:rPr>
        <w:t>zasílat v</w:t>
      </w:r>
      <w:r w:rsidR="001F6A0E" w:rsidRPr="00E406F3">
        <w:t xml:space="preserve"> </w:t>
      </w:r>
      <w:r w:rsidR="001F6A0E" w:rsidRPr="000375E5">
        <w:rPr>
          <w:b/>
        </w:rPr>
        <w:t xml:space="preserve">písemné formě </w:t>
      </w:r>
      <w:r w:rsidR="000375E5" w:rsidRPr="000375E5">
        <w:rPr>
          <w:b/>
        </w:rPr>
        <w:t>v elektronické podobě</w:t>
      </w:r>
      <w:r w:rsidR="000375E5">
        <w:t xml:space="preserve"> </w:t>
      </w:r>
      <w:r w:rsidR="001F6A0E" w:rsidRPr="00E406F3">
        <w:t xml:space="preserve">k rukám </w:t>
      </w:r>
      <w:r w:rsidR="00F648D4">
        <w:t>zástupce zadavatele</w:t>
      </w:r>
      <w:r w:rsidR="001F6A0E" w:rsidRPr="00E406F3">
        <w:t xml:space="preserve"> uvedené</w:t>
      </w:r>
      <w:r w:rsidR="00887B4D">
        <w:t>ho</w:t>
      </w:r>
      <w:r w:rsidR="001F6A0E" w:rsidRPr="00E406F3">
        <w:t xml:space="preserve"> v </w:t>
      </w:r>
      <w:r w:rsidR="00570C54" w:rsidRPr="00E406F3">
        <w:t>čl</w:t>
      </w:r>
      <w:r w:rsidR="001F6A0E" w:rsidRPr="00E406F3">
        <w:t xml:space="preserve">. </w:t>
      </w:r>
      <w:r w:rsidR="00533217">
        <w:fldChar w:fldCharType="begin"/>
      </w:r>
      <w:r w:rsidR="002A3347">
        <w:instrText xml:space="preserve"> REF _Ref458064726 \r \h </w:instrText>
      </w:r>
      <w:r w:rsidR="00533217">
        <w:fldChar w:fldCharType="separate"/>
      </w:r>
      <w:r w:rsidR="00EB6CB3">
        <w:t>1</w:t>
      </w:r>
      <w:r w:rsidR="00533217">
        <w:fldChar w:fldCharType="end"/>
      </w:r>
      <w:r w:rsidR="002A3347">
        <w:t xml:space="preserve"> </w:t>
      </w:r>
      <w:r w:rsidR="00E871A7" w:rsidRPr="002615BF">
        <w:t>dokumentace</w:t>
      </w:r>
      <w:r w:rsidR="00E871A7">
        <w:t xml:space="preserve"> zadávacího řízení</w:t>
      </w:r>
      <w:r w:rsidR="009A2624">
        <w:t>, tj.</w:t>
      </w:r>
      <w:r>
        <w:t xml:space="preserve"> </w:t>
      </w:r>
      <w:r w:rsidR="006163A7" w:rsidRPr="00CD5212">
        <w:t>e</w:t>
      </w:r>
      <w:r w:rsidR="006163A7" w:rsidRPr="00FE5F57">
        <w:t xml:space="preserve">-mailem </w:t>
      </w:r>
      <w:r w:rsidR="006163A7" w:rsidRPr="00627D53">
        <w:t xml:space="preserve">nebo </w:t>
      </w:r>
      <w:r w:rsidR="006163A7">
        <w:t xml:space="preserve">datovou zprávou na kontaktní údaje uvedené v odst. </w:t>
      </w:r>
      <w:r w:rsidR="00533217">
        <w:fldChar w:fldCharType="begin"/>
      </w:r>
      <w:r w:rsidR="006163A7">
        <w:instrText xml:space="preserve"> REF _Ref464543698 \r \h </w:instrText>
      </w:r>
      <w:r w:rsidR="00533217">
        <w:fldChar w:fldCharType="separate"/>
      </w:r>
      <w:r w:rsidR="00EB6CB3">
        <w:t>1.1</w:t>
      </w:r>
      <w:r w:rsidR="00533217">
        <w:fldChar w:fldCharType="end"/>
      </w:r>
      <w:r w:rsidR="006163A7">
        <w:t xml:space="preserve"> dokumentace zadávacího </w:t>
      </w:r>
      <w:r w:rsidR="006163A7" w:rsidRPr="00135BC7">
        <w:t>řízení</w:t>
      </w:r>
      <w:r w:rsidR="00837FBA" w:rsidRPr="00135BC7">
        <w:t>, nebo prostřednictvím elektronického nástroje</w:t>
      </w:r>
      <w:r w:rsidR="006163A7" w:rsidRPr="00135BC7">
        <w:t>.</w:t>
      </w:r>
    </w:p>
    <w:p w14:paraId="05F0779E" w14:textId="77777777" w:rsidR="00B91FA8" w:rsidRDefault="00B91FA8" w:rsidP="00920DB3">
      <w:pPr>
        <w:pStyle w:val="2sltext"/>
      </w:pPr>
      <w:r w:rsidRPr="00E406F3">
        <w:t xml:space="preserve">V žádosti o </w:t>
      </w:r>
      <w:r>
        <w:t>vysvětlení zadávací dokumentace</w:t>
      </w:r>
      <w:r w:rsidRPr="00E406F3">
        <w:t xml:space="preserve"> musí být uvedeny identifikační a kontaktní údaje dodavatele a informace o tom, ke které veřejné zakázce se žádost vztahuje.</w:t>
      </w:r>
    </w:p>
    <w:p w14:paraId="752996A0" w14:textId="77777777" w:rsidR="00824B44" w:rsidRDefault="00824B44" w:rsidP="00920DB3">
      <w:pPr>
        <w:pStyle w:val="2sltext"/>
      </w:pPr>
      <w:r w:rsidRPr="00824B44">
        <w:t>Pokud o vysvětlení zadávací dokumentace písemně požádá dodavatel, zadavatel vysvětlení uveřejní, odešle nebo předá včetně přesného znění žádosti bez identifikace tohoto dodavatele.</w:t>
      </w:r>
    </w:p>
    <w:p w14:paraId="57847B19" w14:textId="77F97B45" w:rsidR="00B91FA8" w:rsidRPr="006163A7" w:rsidRDefault="00B91FA8" w:rsidP="00920DB3">
      <w:pPr>
        <w:pStyle w:val="2sltext"/>
      </w:pPr>
      <w:r w:rsidRPr="006163A7">
        <w:rPr>
          <w:b/>
        </w:rPr>
        <w:t xml:space="preserve">Zadavatel není povinen vysvětlení poskytnout, pokud není žádost o vysvětlení doručena včas, a to alespoň 3 pracovní dny před uplynutím lhůty podle odst. </w:t>
      </w:r>
      <w:r w:rsidR="00533217">
        <w:fldChar w:fldCharType="begin"/>
      </w:r>
      <w:r w:rsidR="00782C01">
        <w:instrText xml:space="preserve"> REF _Ref458065945 \r \h  \* MERGEFORMAT </w:instrText>
      </w:r>
      <w:r w:rsidR="00533217">
        <w:fldChar w:fldCharType="separate"/>
      </w:r>
      <w:r w:rsidR="00EB6CB3" w:rsidRPr="00EB6CB3">
        <w:rPr>
          <w:b/>
        </w:rPr>
        <w:t>13.1</w:t>
      </w:r>
      <w:r w:rsidR="00533217">
        <w:fldChar w:fldCharType="end"/>
      </w:r>
      <w:r w:rsidRPr="006163A7">
        <w:rPr>
          <w:b/>
        </w:rPr>
        <w:t xml:space="preserve"> dokumentace zadávacího řízení</w:t>
      </w:r>
      <w:r w:rsidRPr="006163A7">
        <w:t>.</w:t>
      </w:r>
    </w:p>
    <w:p w14:paraId="10735B68" w14:textId="0DF35BDC" w:rsidR="00FB1BE3" w:rsidRDefault="00B91FA8" w:rsidP="00920DB3">
      <w:pPr>
        <w:pStyle w:val="2sltext"/>
      </w:pPr>
      <w:r w:rsidRPr="00B91FA8">
        <w:t>Pokud zadavatel na žádost o vysvětlení, která není doručena včas, vysvětlení poskytne, nemusí dodržet lhůt</w:t>
      </w:r>
      <w:r w:rsidR="00203264">
        <w:t>u</w:t>
      </w:r>
      <w:r w:rsidRPr="00B91FA8">
        <w:t xml:space="preserve"> podle odst. </w:t>
      </w:r>
      <w:r w:rsidR="00533217">
        <w:fldChar w:fldCharType="begin"/>
      </w:r>
      <w:r w:rsidR="00782C01">
        <w:instrText xml:space="preserve"> REF _Ref458065945 \r \h  \* MERGEFORMAT </w:instrText>
      </w:r>
      <w:r w:rsidR="00533217">
        <w:fldChar w:fldCharType="separate"/>
      </w:r>
      <w:r w:rsidR="00EB6CB3">
        <w:t>13.1</w:t>
      </w:r>
      <w:r w:rsidR="00533217">
        <w:fldChar w:fldCharType="end"/>
      </w:r>
      <w:r w:rsidRPr="00B91FA8">
        <w:t xml:space="preserve"> dokumentace zadávacího řízení.</w:t>
      </w:r>
    </w:p>
    <w:p w14:paraId="348658C8" w14:textId="77777777" w:rsidR="009E24E8" w:rsidRDefault="009E24E8" w:rsidP="00920DB3">
      <w:pPr>
        <w:pStyle w:val="2sltext"/>
      </w:pPr>
      <w:r w:rsidRPr="006E68DA">
        <w:t>Pokud je žádost o vysvětlení zadávací dokumentace doručena včas a zadavatel neuveřejní, neodešle nebo nepředá vysvětlení do 3 pracovních dnů, prodlouží lhůtu pro podání nabídek nejméně o tolik pracovních dnů, o kolik přesáhla doba od doručení žádosti o vysvětlení zadávací dokumentace do uveřejnění, odeslání nebo předání vysvětlení 3 pracovní dny.</w:t>
      </w:r>
    </w:p>
    <w:p w14:paraId="2108CCBF" w14:textId="444B58C1" w:rsidR="00B91FA8" w:rsidRDefault="00FB1BE3" w:rsidP="00920DB3">
      <w:pPr>
        <w:pStyle w:val="2sltext"/>
      </w:pPr>
      <w:r w:rsidRPr="00FB1BE3">
        <w:lastRenderedPageBreak/>
        <w:t>Pokud se vysvětlení zadávací dokumentace týká částí zadávací dokumentace, které se neuveřejňují podle § 96 odst. 2</w:t>
      </w:r>
      <w:r>
        <w:t xml:space="preserve"> zákona</w:t>
      </w:r>
      <w:r w:rsidRPr="00FB1BE3">
        <w:t>, odešle je nebo předá zadavatel všem dodavatelům, kteří podali žádost o příslušné části zadávací dokumentace</w:t>
      </w:r>
      <w:r>
        <w:t>. Odst</w:t>
      </w:r>
      <w:r w:rsidRPr="00FB1BE3">
        <w:t xml:space="preserve">. </w:t>
      </w:r>
      <w:r w:rsidR="00533217">
        <w:fldChar w:fldCharType="begin"/>
      </w:r>
      <w:r w:rsidR="00782C01">
        <w:instrText xml:space="preserve"> REF _Ref458065945 \r \h  \* MERGEFORMAT </w:instrText>
      </w:r>
      <w:r w:rsidR="00533217">
        <w:fldChar w:fldCharType="separate"/>
      </w:r>
      <w:r w:rsidR="00EB6CB3">
        <w:t>13.1</w:t>
      </w:r>
      <w:r w:rsidR="00533217">
        <w:fldChar w:fldCharType="end"/>
      </w:r>
      <w:r w:rsidRPr="00FB1BE3">
        <w:t xml:space="preserve"> dokumentace zadávacího řízení se v takovém případě nepoužije.</w:t>
      </w:r>
    </w:p>
    <w:p w14:paraId="69A377ED" w14:textId="77777777" w:rsidR="006B5467" w:rsidRDefault="006B5467" w:rsidP="00920DB3">
      <w:pPr>
        <w:pStyle w:val="1nadpis"/>
      </w:pPr>
      <w:bookmarkStart w:id="65" w:name="_Toc36797356"/>
      <w:r w:rsidRPr="006B5467">
        <w:t>Změna nebo doplnění zadávací dokumentace</w:t>
      </w:r>
      <w:bookmarkEnd w:id="65"/>
    </w:p>
    <w:p w14:paraId="3F3CB64F" w14:textId="77777777" w:rsidR="006B5467" w:rsidRDefault="006B5467" w:rsidP="00920DB3">
      <w:pPr>
        <w:pStyle w:val="2sltext"/>
      </w:pPr>
      <w:r>
        <w:t xml:space="preserve">Zadavatel může </w:t>
      </w:r>
      <w:r w:rsidRPr="006B5467">
        <w:t xml:space="preserve">před uplynutím lhůty </w:t>
      </w:r>
      <w:r w:rsidR="006163A7">
        <w:t xml:space="preserve">pro podání </w:t>
      </w:r>
      <w:r w:rsidRPr="006B5467">
        <w:t>nabídek</w:t>
      </w:r>
      <w:r>
        <w:t xml:space="preserve"> změnit nebo doplnit zadávací podmínky obsažené v zadávací dokumentaci.</w:t>
      </w:r>
    </w:p>
    <w:p w14:paraId="172ACE2B" w14:textId="77777777" w:rsidR="006B5467" w:rsidRDefault="006B5467" w:rsidP="00920DB3">
      <w:pPr>
        <w:pStyle w:val="2sltext"/>
      </w:pPr>
      <w:r w:rsidRPr="006B5467">
        <w:t>Změn</w:t>
      </w:r>
      <w:r>
        <w:t>u</w:t>
      </w:r>
      <w:r w:rsidRPr="006B5467">
        <w:t xml:space="preserve"> nebo doplnění zadávací</w:t>
      </w:r>
      <w:r>
        <w:t>ch</w:t>
      </w:r>
      <w:r w:rsidRPr="006B5467">
        <w:t xml:space="preserve"> podmínek</w:t>
      </w:r>
      <w:r>
        <w:t xml:space="preserve"> obsažených v zadávací dokumentaci</w:t>
      </w:r>
      <w:r w:rsidRPr="006B5467">
        <w:t xml:space="preserve"> </w:t>
      </w:r>
      <w:r>
        <w:t>zadavatel uveřejnění</w:t>
      </w:r>
      <w:r w:rsidRPr="006B5467">
        <w:t xml:space="preserve"> nebo oznám</w:t>
      </w:r>
      <w:r>
        <w:t>í</w:t>
      </w:r>
      <w:r w:rsidRPr="006B5467">
        <w:t xml:space="preserve"> dodavatelům stejným způsobem jako zadávací podmínk</w:t>
      </w:r>
      <w:r>
        <w:t>u</w:t>
      </w:r>
      <w:r w:rsidRPr="006B5467">
        <w:t>, která byla změněna nebo doplněna.</w:t>
      </w:r>
    </w:p>
    <w:p w14:paraId="6033F673" w14:textId="77777777" w:rsidR="006B5467" w:rsidRPr="006163A7" w:rsidRDefault="006B5467" w:rsidP="00920DB3">
      <w:pPr>
        <w:pStyle w:val="2sltext"/>
      </w:pPr>
      <w:r w:rsidRPr="006163A7">
        <w:t xml:space="preserve">Pokud to povaha doplnění nebo změny zadávací dokumentace vyžaduje, zadavatel současně přiměřeně prodlouží lhůtu pro podání nabídek. </w:t>
      </w:r>
    </w:p>
    <w:p w14:paraId="448287C6" w14:textId="77777777" w:rsidR="006B5467" w:rsidRDefault="006B5467" w:rsidP="00920DB3">
      <w:pPr>
        <w:pStyle w:val="2sltext"/>
      </w:pPr>
      <w:r w:rsidRPr="006B5467">
        <w:t>V případě takové změny nebo doplnění zadávací dokumentace, která může rozšířit okruh možných účastníků zadávacího řízení, prodlouží zadavatel lhůtu tak, aby od odeslání změny nebo doplnění zadávací dokumentace činila nejméně celou svou původní délku.</w:t>
      </w:r>
    </w:p>
    <w:p w14:paraId="5E9F8348" w14:textId="3A99D563" w:rsidR="001F6A0E" w:rsidRPr="00E406F3" w:rsidRDefault="001F6A0E" w:rsidP="00920DB3">
      <w:pPr>
        <w:pStyle w:val="1nadpis"/>
      </w:pPr>
      <w:bookmarkStart w:id="66" w:name="_Toc331152224"/>
      <w:bookmarkStart w:id="67" w:name="_Ref464633299"/>
      <w:bookmarkStart w:id="68" w:name="_Ref465000605"/>
      <w:bookmarkStart w:id="69" w:name="_Ref33090095"/>
      <w:bookmarkStart w:id="70" w:name="_Toc36797357"/>
      <w:r w:rsidRPr="00E406F3">
        <w:t>Lhůta pro podání nabídek</w:t>
      </w:r>
      <w:bookmarkEnd w:id="66"/>
      <w:bookmarkEnd w:id="67"/>
      <w:bookmarkEnd w:id="68"/>
      <w:bookmarkEnd w:id="69"/>
      <w:bookmarkEnd w:id="70"/>
    </w:p>
    <w:p w14:paraId="287C3E85" w14:textId="2DFCB715" w:rsidR="004954D5" w:rsidRPr="004D1D8E" w:rsidRDefault="004954D5" w:rsidP="00920DB3">
      <w:pPr>
        <w:pStyle w:val="2sltext"/>
        <w:tabs>
          <w:tab w:val="left" w:pos="709"/>
        </w:tabs>
        <w:ind w:left="4253" w:hanging="4253"/>
      </w:pPr>
      <w:bookmarkStart w:id="71" w:name="_Ref409601007"/>
      <w:r w:rsidRPr="005B67F4">
        <w:rPr>
          <w:b/>
        </w:rPr>
        <w:t>Lhůta pro podání nabídek:</w:t>
      </w:r>
      <w:r>
        <w:tab/>
      </w:r>
      <w:bookmarkEnd w:id="71"/>
      <w:r w:rsidR="00E669BD">
        <w:rPr>
          <w:rFonts w:asciiTheme="minorHAnsi" w:hAnsiTheme="minorHAnsi"/>
          <w:b/>
        </w:rPr>
        <w:t>lhůta pro podání nabídek je uvedena v </w:t>
      </w:r>
      <w:r w:rsidR="00E669BD" w:rsidRPr="00527D52">
        <w:rPr>
          <w:rFonts w:asciiTheme="minorHAnsi" w:hAnsiTheme="minorHAnsi"/>
          <w:b/>
        </w:rPr>
        <w:t>oznámení o zahájení zadávacího řízení</w:t>
      </w:r>
      <w:r w:rsidR="00E669BD" w:rsidRPr="007C3D86">
        <w:rPr>
          <w:rFonts w:asciiTheme="minorHAnsi" w:hAnsiTheme="minorHAnsi"/>
          <w:b/>
        </w:rPr>
        <w:t>, kter</w:t>
      </w:r>
      <w:r w:rsidR="00E669BD">
        <w:rPr>
          <w:rFonts w:asciiTheme="minorHAnsi" w:hAnsiTheme="minorHAnsi"/>
          <w:b/>
        </w:rPr>
        <w:t>é</w:t>
      </w:r>
      <w:r w:rsidR="00E669BD" w:rsidRPr="007C3D86">
        <w:rPr>
          <w:rFonts w:asciiTheme="minorHAnsi" w:hAnsiTheme="minorHAnsi"/>
          <w:b/>
        </w:rPr>
        <w:t xml:space="preserve"> byl</w:t>
      </w:r>
      <w:r w:rsidR="00E669BD">
        <w:rPr>
          <w:rFonts w:asciiTheme="minorHAnsi" w:hAnsiTheme="minorHAnsi"/>
          <w:b/>
        </w:rPr>
        <w:t>o</w:t>
      </w:r>
      <w:r w:rsidR="00E669BD" w:rsidRPr="007C3D86">
        <w:rPr>
          <w:rFonts w:asciiTheme="minorHAnsi" w:hAnsiTheme="minorHAnsi"/>
          <w:b/>
        </w:rPr>
        <w:t xml:space="preserve"> uveřejněn</w:t>
      </w:r>
      <w:r w:rsidR="00E669BD">
        <w:rPr>
          <w:rFonts w:asciiTheme="minorHAnsi" w:hAnsiTheme="minorHAnsi"/>
          <w:b/>
        </w:rPr>
        <w:t>o</w:t>
      </w:r>
      <w:r w:rsidR="00E669BD" w:rsidRPr="007C3D86">
        <w:rPr>
          <w:rFonts w:asciiTheme="minorHAnsi" w:hAnsiTheme="minorHAnsi"/>
          <w:b/>
        </w:rPr>
        <w:t xml:space="preserve"> ve Věstníku veřejných zakázek pod evidenčním číslem zakázky:</w:t>
      </w:r>
      <w:r w:rsidR="00E669BD">
        <w:rPr>
          <w:rFonts w:asciiTheme="minorHAnsi" w:hAnsiTheme="minorHAnsi"/>
          <w:b/>
        </w:rPr>
        <w:t xml:space="preserve"> </w:t>
      </w:r>
      <w:r w:rsidR="009C075F" w:rsidRPr="009C075F">
        <w:rPr>
          <w:b/>
        </w:rPr>
        <w:t>Z2020-011036</w:t>
      </w:r>
      <w:r w:rsidR="00E669BD" w:rsidRPr="00E406F3">
        <w:rPr>
          <w:b/>
        </w:rPr>
        <w:t>.</w:t>
      </w:r>
    </w:p>
    <w:p w14:paraId="032E4269" w14:textId="77777777" w:rsidR="001F6A0E" w:rsidRDefault="001F6A0E" w:rsidP="00920DB3">
      <w:pPr>
        <w:pStyle w:val="2sltext"/>
      </w:pPr>
      <w:r w:rsidRPr="00E406F3">
        <w:t xml:space="preserve">Nabídka musí být podána nejpozději do konce lhůty pro podání nabídek stanovené výše. Za včasné doručení nabídky nese odpovědnost </w:t>
      </w:r>
      <w:r w:rsidR="000F4B52">
        <w:t>účastník</w:t>
      </w:r>
      <w:r w:rsidR="00DD2C22" w:rsidRPr="00DD2C22">
        <w:t xml:space="preserve"> </w:t>
      </w:r>
      <w:r w:rsidR="00DD2C22">
        <w:t>zadávacího řízení</w:t>
      </w:r>
      <w:r w:rsidRPr="00E406F3">
        <w:t>.</w:t>
      </w:r>
    </w:p>
    <w:p w14:paraId="20B674B6" w14:textId="77777777" w:rsidR="002C4BA5" w:rsidRPr="005431C5" w:rsidRDefault="002C4BA5" w:rsidP="00920DB3">
      <w:pPr>
        <w:pStyle w:val="1nadpis"/>
      </w:pPr>
      <w:bookmarkStart w:id="72" w:name="_Toc331152228"/>
      <w:bookmarkStart w:id="73" w:name="_Toc36797358"/>
      <w:r w:rsidRPr="005431C5">
        <w:t xml:space="preserve">Otevírání </w:t>
      </w:r>
      <w:bookmarkEnd w:id="72"/>
      <w:r w:rsidRPr="005431C5">
        <w:t>nabídek</w:t>
      </w:r>
      <w:bookmarkEnd w:id="73"/>
    </w:p>
    <w:p w14:paraId="3D415307" w14:textId="77777777" w:rsidR="00310F28" w:rsidRPr="00135BC7" w:rsidRDefault="00310F28" w:rsidP="00920DB3">
      <w:pPr>
        <w:pStyle w:val="2sltext"/>
      </w:pPr>
      <w:r w:rsidRPr="00135BC7">
        <w:t>Zadavatel otevře nabídky po uplynutí lhůty pro podání nabídek.</w:t>
      </w:r>
    </w:p>
    <w:p w14:paraId="0E1B1388" w14:textId="77777777" w:rsidR="00310F28" w:rsidRPr="00135BC7" w:rsidRDefault="00310F28" w:rsidP="00920DB3">
      <w:pPr>
        <w:pStyle w:val="2sltext"/>
      </w:pPr>
      <w:r w:rsidRPr="00135BC7">
        <w:t>Otevírání nabídek se bude s ohledem na skutečnost, že zadavatel umožňuje podání nabídek pouze elektronicky, konat bez přítomnosti účastníků zadávacího řízení.</w:t>
      </w:r>
    </w:p>
    <w:p w14:paraId="3FC8EFAB" w14:textId="77777777" w:rsidR="00310F28" w:rsidRPr="00135BC7" w:rsidRDefault="00310F28" w:rsidP="00920DB3">
      <w:pPr>
        <w:pStyle w:val="2sltext"/>
      </w:pPr>
      <w:r w:rsidRPr="00135BC7">
        <w:t>Otevřením nabídky v elektronické podobě se rozumí zpřístupnění jejího obsahu zadavateli.</w:t>
      </w:r>
    </w:p>
    <w:p w14:paraId="1A9F53DB" w14:textId="77777777" w:rsidR="008E019C" w:rsidRPr="00B207F0" w:rsidRDefault="008E019C" w:rsidP="00920DB3">
      <w:pPr>
        <w:pStyle w:val="1nadpis"/>
      </w:pPr>
      <w:bookmarkStart w:id="74" w:name="_Toc36797359"/>
      <w:bookmarkStart w:id="75" w:name="_Toc331152225"/>
      <w:bookmarkStart w:id="76" w:name="_Ref409601104"/>
      <w:bookmarkStart w:id="77" w:name="_Ref437611882"/>
      <w:bookmarkStart w:id="78" w:name="_Ref437612422"/>
      <w:bookmarkStart w:id="79" w:name="_Ref437612498"/>
      <w:bookmarkStart w:id="80" w:name="_Ref437612704"/>
      <w:bookmarkStart w:id="81" w:name="_Ref213601575"/>
      <w:r w:rsidRPr="00B207F0">
        <w:t>Zadávací lhůta</w:t>
      </w:r>
      <w:bookmarkEnd w:id="74"/>
    </w:p>
    <w:p w14:paraId="7FE96359" w14:textId="11C74ECB" w:rsidR="008E019C" w:rsidRPr="00B207F0" w:rsidRDefault="00907B01" w:rsidP="00920DB3">
      <w:pPr>
        <w:pStyle w:val="2sltext"/>
      </w:pPr>
      <w:r w:rsidRPr="008254F4">
        <w:t>Z</w:t>
      </w:r>
      <w:r>
        <w:t xml:space="preserve">adavatel v souladu s </w:t>
      </w:r>
      <w:r w:rsidRPr="008254F4">
        <w:t xml:space="preserve">§ </w:t>
      </w:r>
      <w:r>
        <w:t>40</w:t>
      </w:r>
      <w:r w:rsidRPr="008254F4">
        <w:t xml:space="preserve"> zákona </w:t>
      </w:r>
      <w:r>
        <w:t>stanovuje z</w:t>
      </w:r>
      <w:r w:rsidR="008E019C" w:rsidRPr="00B207F0">
        <w:t>adávací lhůt</w:t>
      </w:r>
      <w:r w:rsidR="00A76FB8">
        <w:t>u</w:t>
      </w:r>
      <w:r w:rsidR="008E019C" w:rsidRPr="00B207F0">
        <w:t xml:space="preserve"> (lhůta, po kterou účastníci zadávacího řízení nesmí ze zadávacího řízení odstoupit) </w:t>
      </w:r>
      <w:r>
        <w:t>v délce</w:t>
      </w:r>
      <w:r w:rsidR="008E019C" w:rsidRPr="00B207F0">
        <w:t xml:space="preserve"> </w:t>
      </w:r>
      <w:r w:rsidR="00135BC7">
        <w:rPr>
          <w:b/>
        </w:rPr>
        <w:t>9</w:t>
      </w:r>
      <w:r w:rsidR="008E019C" w:rsidRPr="00B207F0">
        <w:rPr>
          <w:b/>
        </w:rPr>
        <w:t xml:space="preserve"> </w:t>
      </w:r>
      <w:r w:rsidR="00001C37">
        <w:rPr>
          <w:b/>
        </w:rPr>
        <w:t>měsíců</w:t>
      </w:r>
      <w:r w:rsidR="008E019C" w:rsidRPr="00B207F0">
        <w:t>.</w:t>
      </w:r>
    </w:p>
    <w:p w14:paraId="37955208" w14:textId="77777777" w:rsidR="008E019C" w:rsidRPr="00B207F0" w:rsidRDefault="008E019C" w:rsidP="00920DB3">
      <w:pPr>
        <w:pStyle w:val="2sltext"/>
      </w:pPr>
      <w:r w:rsidRPr="00B207F0">
        <w:t>Počátkem zadávací lhůty je konec lhůty pro podání nabídek. Zadávací lhůta neběží po dobu, ve které zadavatel nesmí uzavřít smlouvu podle § 246</w:t>
      </w:r>
      <w:r w:rsidR="00907B01">
        <w:t xml:space="preserve"> zákona</w:t>
      </w:r>
      <w:r w:rsidRPr="00B207F0">
        <w:t>.</w:t>
      </w:r>
    </w:p>
    <w:p w14:paraId="7678CAC1" w14:textId="77777777" w:rsidR="0080380B" w:rsidRPr="00B207F0" w:rsidRDefault="0080380B" w:rsidP="00920DB3">
      <w:pPr>
        <w:pStyle w:val="1nadpis"/>
      </w:pPr>
      <w:bookmarkStart w:id="82" w:name="_Ref464632793"/>
      <w:bookmarkStart w:id="83" w:name="_Toc36797360"/>
      <w:bookmarkStart w:id="84" w:name="_Hlk34199035"/>
      <w:r w:rsidRPr="00B207F0">
        <w:lastRenderedPageBreak/>
        <w:t>Jistota</w:t>
      </w:r>
      <w:bookmarkEnd w:id="82"/>
      <w:bookmarkEnd w:id="83"/>
    </w:p>
    <w:p w14:paraId="1620AFC4" w14:textId="139C6CBD" w:rsidR="00135BC7" w:rsidRDefault="00135BC7" w:rsidP="00920DB3">
      <w:pPr>
        <w:pStyle w:val="2sltext"/>
      </w:pPr>
      <w:r w:rsidRPr="008254F4">
        <w:t>Z</w:t>
      </w:r>
      <w:r>
        <w:t xml:space="preserve">adavatel v souladu s </w:t>
      </w:r>
      <w:r w:rsidRPr="008254F4">
        <w:t xml:space="preserve">§ </w:t>
      </w:r>
      <w:r>
        <w:t>41</w:t>
      </w:r>
      <w:r w:rsidRPr="008254F4">
        <w:t xml:space="preserve"> zákona požaduje poskytnutí jistoty ve výši </w:t>
      </w:r>
      <w:r w:rsidRPr="0045662B">
        <w:t xml:space="preserve">specifikované pro příslušnou část </w:t>
      </w:r>
      <w:r>
        <w:t>v</w:t>
      </w:r>
      <w:r w:rsidRPr="0045662B">
        <w:t xml:space="preserve">eřejné zakázky (viz </w:t>
      </w:r>
      <w:r>
        <w:fldChar w:fldCharType="begin"/>
      </w:r>
      <w:r>
        <w:instrText xml:space="preserve"> REF _Ref510618799 \r \h </w:instrText>
      </w:r>
      <w:r>
        <w:fldChar w:fldCharType="separate"/>
      </w:r>
      <w:r w:rsidR="00EB6CB3">
        <w:t>Příloha č. 8</w:t>
      </w:r>
      <w:r>
        <w:fldChar w:fldCharType="end"/>
      </w:r>
      <w:r w:rsidRPr="0045662B">
        <w:t xml:space="preserve"> </w:t>
      </w:r>
      <w:r>
        <w:t xml:space="preserve">dokumentace zadávacího </w:t>
      </w:r>
      <w:r w:rsidR="00831EBE">
        <w:t>řízení – sloupec</w:t>
      </w:r>
      <w:r w:rsidRPr="0045662B">
        <w:t xml:space="preserve"> „požadavek na složení jistoty“) k zajištění plnění svých povinností vyplývajících z účasti v </w:t>
      </w:r>
      <w:r>
        <w:t>z</w:t>
      </w:r>
      <w:r w:rsidRPr="0045662B">
        <w:t>adávacím řízení a doložit poskytnutí jistoty v</w:t>
      </w:r>
      <w:r>
        <w:t> n</w:t>
      </w:r>
      <w:r w:rsidRPr="0045662B">
        <w:t>abídce</w:t>
      </w:r>
      <w:r>
        <w:t>.</w:t>
      </w:r>
    </w:p>
    <w:p w14:paraId="7F03B868" w14:textId="5E0A91DC" w:rsidR="00135BC7" w:rsidRDefault="00135BC7" w:rsidP="00920DB3">
      <w:pPr>
        <w:pStyle w:val="2sltext"/>
      </w:pPr>
      <w:r w:rsidRPr="0045662B">
        <w:t xml:space="preserve">Pokud </w:t>
      </w:r>
      <w:r>
        <w:t>účastník zadávacího řízení</w:t>
      </w:r>
      <w:r w:rsidRPr="0045662B">
        <w:t xml:space="preserve"> podává </w:t>
      </w:r>
      <w:r>
        <w:t>n</w:t>
      </w:r>
      <w:r w:rsidRPr="0045662B">
        <w:t xml:space="preserve">abídku pro více částí </w:t>
      </w:r>
      <w:r w:rsidR="00543788">
        <w:t>v</w:t>
      </w:r>
      <w:r w:rsidRPr="0045662B">
        <w:t xml:space="preserve">eřejné zakázky, je povinen poskytnout </w:t>
      </w:r>
      <w:r>
        <w:t>z</w:t>
      </w:r>
      <w:r w:rsidRPr="0045662B">
        <w:t xml:space="preserve">adavateli jistotu ve výši součtu všech částek jistoty stanovených pro jednotlivé části </w:t>
      </w:r>
      <w:r>
        <w:t>v</w:t>
      </w:r>
      <w:r w:rsidRPr="0045662B">
        <w:t xml:space="preserve">eřejné zakázky, na něž </w:t>
      </w:r>
      <w:r>
        <w:t>účastník zadávacího řízení</w:t>
      </w:r>
      <w:r w:rsidRPr="0045662B">
        <w:t xml:space="preserve"> podává </w:t>
      </w:r>
      <w:r>
        <w:t>n</w:t>
      </w:r>
      <w:r w:rsidRPr="0045662B">
        <w:t>abídku</w:t>
      </w:r>
      <w:ins w:id="85" w:author="Autor">
        <w:r w:rsidR="008A2C3D">
          <w:t>, tj. jistoty se na sebe nezapočítávají</w:t>
        </w:r>
      </w:ins>
      <w:r>
        <w:t>.</w:t>
      </w:r>
      <w:ins w:id="86" w:author="Autor">
        <w:r w:rsidR="00690930">
          <w:t xml:space="preserve"> Účastník zadávacího řízení </w:t>
        </w:r>
        <w:r w:rsidR="008A2C3D">
          <w:t xml:space="preserve">tak v souladu s odst. </w:t>
        </w:r>
        <w:r w:rsidR="008A2C3D">
          <w:fldChar w:fldCharType="begin"/>
        </w:r>
        <w:r w:rsidR="008A2C3D">
          <w:instrText xml:space="preserve"> REF _Ref40939663 \r \h </w:instrText>
        </w:r>
      </w:ins>
      <w:r w:rsidR="008A2C3D">
        <w:fldChar w:fldCharType="separate"/>
      </w:r>
      <w:ins w:id="87" w:author="Autor">
        <w:r w:rsidR="008A2C3D">
          <w:t>5.5</w:t>
        </w:r>
        <w:r w:rsidR="008A2C3D">
          <w:fldChar w:fldCharType="end"/>
        </w:r>
        <w:r w:rsidR="008A2C3D">
          <w:t xml:space="preserve"> dokumentace zadávacího řízení </w:t>
        </w:r>
        <w:r w:rsidR="00690930">
          <w:t>předkládá pro každou část veřejné zakázky, do které podává nabídku, samostatný doklad o poskytnutí jistoty prokazující poskytnutí jistoty ve výši odpovídající výši jistoty té části veřejné zakázky, do které účastník zadávacího řízení podává nabídku.</w:t>
        </w:r>
      </w:ins>
    </w:p>
    <w:p w14:paraId="4CC6758D" w14:textId="06641F24" w:rsidR="00135BC7" w:rsidRPr="008254F4" w:rsidRDefault="00135BC7" w:rsidP="00920DB3">
      <w:pPr>
        <w:pStyle w:val="2sltext"/>
        <w:rPr>
          <w:color w:val="000000" w:themeColor="text1"/>
        </w:rPr>
      </w:pPr>
      <w:r>
        <w:t>Jistotu poskytne účastník zadávacího řízení formou</w:t>
      </w:r>
      <w:r w:rsidRPr="00F07D6A">
        <w:rPr>
          <w:b/>
        </w:rPr>
        <w:t xml:space="preserve"> složení peněžní částky</w:t>
      </w:r>
      <w:r>
        <w:t xml:space="preserve"> na účet zadavatele </w:t>
      </w:r>
      <w:r w:rsidRPr="008254F4">
        <w:t>č.</w:t>
      </w:r>
      <w:r>
        <w:t xml:space="preserve"> </w:t>
      </w:r>
      <w:proofErr w:type="spellStart"/>
      <w:r w:rsidRPr="008A4A65">
        <w:t>ú.</w:t>
      </w:r>
      <w:proofErr w:type="spellEnd"/>
      <w:r w:rsidRPr="008A4A65">
        <w:t xml:space="preserve">: </w:t>
      </w:r>
      <w:r w:rsidRPr="008A4A65">
        <w:rPr>
          <w:b/>
        </w:rPr>
        <w:t>27-7489830297/0100</w:t>
      </w:r>
      <w:r w:rsidRPr="008A4A65">
        <w:t xml:space="preserve"> vedený u </w:t>
      </w:r>
      <w:r w:rsidRPr="008A4A65">
        <w:rPr>
          <w:b/>
        </w:rPr>
        <w:t>Komerční banky, a.s.</w:t>
      </w:r>
      <w:r w:rsidRPr="008A4A65">
        <w:t xml:space="preserve">, </w:t>
      </w:r>
      <w:r w:rsidRPr="008A4A65">
        <w:rPr>
          <w:b/>
        </w:rPr>
        <w:t>variabilní</w:t>
      </w:r>
      <w:r>
        <w:rPr>
          <w:b/>
        </w:rPr>
        <w:t xml:space="preserve"> symbol:</w:t>
      </w:r>
      <w:r w:rsidRPr="008254F4">
        <w:rPr>
          <w:b/>
        </w:rPr>
        <w:t xml:space="preserve"> IČO nebo datum narození</w:t>
      </w:r>
      <w:r>
        <w:rPr>
          <w:b/>
        </w:rPr>
        <w:t xml:space="preserve"> (ve formátu DDMMRRRR)</w:t>
      </w:r>
      <w:r w:rsidRPr="008254F4">
        <w:rPr>
          <w:b/>
        </w:rPr>
        <w:t xml:space="preserve"> </w:t>
      </w:r>
      <w:r>
        <w:rPr>
          <w:b/>
        </w:rPr>
        <w:t xml:space="preserve">účastníka zadávacího řízení </w:t>
      </w:r>
      <w:r>
        <w:t>(dále jen „</w:t>
      </w:r>
      <w:r w:rsidRPr="00045C55">
        <w:rPr>
          <w:b/>
          <w:i/>
        </w:rPr>
        <w:t>peněžní jistota</w:t>
      </w:r>
      <w:r>
        <w:t>“)</w:t>
      </w:r>
      <w:r w:rsidRPr="008254F4">
        <w:t xml:space="preserve">, nebo </w:t>
      </w:r>
      <w:r w:rsidRPr="00F07D6A">
        <w:rPr>
          <w:b/>
        </w:rPr>
        <w:t xml:space="preserve">formou bankovní </w:t>
      </w:r>
      <w:r w:rsidRPr="00F07D6A">
        <w:rPr>
          <w:b/>
          <w:color w:val="000000" w:themeColor="text1"/>
        </w:rPr>
        <w:t>záruky</w:t>
      </w:r>
      <w:r>
        <w:rPr>
          <w:b/>
          <w:color w:val="000000" w:themeColor="text1"/>
        </w:rPr>
        <w:t xml:space="preserve"> </w:t>
      </w:r>
      <w:r w:rsidRPr="006D045D">
        <w:rPr>
          <w:color w:val="000000" w:themeColor="text1"/>
        </w:rPr>
        <w:t>ve prospěch zadavat</w:t>
      </w:r>
      <w:r>
        <w:rPr>
          <w:color w:val="000000" w:themeColor="text1"/>
        </w:rPr>
        <w:t>e</w:t>
      </w:r>
      <w:r w:rsidRPr="006D045D">
        <w:rPr>
          <w:color w:val="000000" w:themeColor="text1"/>
        </w:rPr>
        <w:t>le</w:t>
      </w:r>
      <w:r>
        <w:rPr>
          <w:b/>
          <w:color w:val="000000" w:themeColor="text1"/>
        </w:rPr>
        <w:t>,</w:t>
      </w:r>
      <w:r w:rsidRPr="008254F4">
        <w:rPr>
          <w:color w:val="000000" w:themeColor="text1"/>
        </w:rPr>
        <w:t xml:space="preserve"> nebo </w:t>
      </w:r>
      <w:r w:rsidRPr="00F07D6A">
        <w:rPr>
          <w:b/>
          <w:color w:val="000000" w:themeColor="text1"/>
        </w:rPr>
        <w:t>pojištění záruky</w:t>
      </w:r>
      <w:r w:rsidRPr="006D045D">
        <w:rPr>
          <w:color w:val="000000" w:themeColor="text1"/>
        </w:rPr>
        <w:t xml:space="preserve"> ve prospěch zadavat</w:t>
      </w:r>
      <w:r>
        <w:rPr>
          <w:color w:val="000000" w:themeColor="text1"/>
        </w:rPr>
        <w:t>e</w:t>
      </w:r>
      <w:r w:rsidRPr="006D045D">
        <w:rPr>
          <w:color w:val="000000" w:themeColor="text1"/>
        </w:rPr>
        <w:t>le</w:t>
      </w:r>
      <w:r w:rsidRPr="008254F4">
        <w:rPr>
          <w:color w:val="000000" w:themeColor="text1"/>
        </w:rPr>
        <w:t xml:space="preserve">, a to </w:t>
      </w:r>
      <w:r>
        <w:t xml:space="preserve">ve lhůtě pro podání nabídek </w:t>
      </w:r>
      <w:r w:rsidRPr="004E5848">
        <w:t xml:space="preserve">podle čl. </w:t>
      </w:r>
      <w:r w:rsidR="00543788">
        <w:fldChar w:fldCharType="begin"/>
      </w:r>
      <w:r w:rsidR="00543788">
        <w:instrText xml:space="preserve"> REF _Ref33090095 \r \h </w:instrText>
      </w:r>
      <w:r w:rsidR="00543788">
        <w:fldChar w:fldCharType="separate"/>
      </w:r>
      <w:r w:rsidR="00EB6CB3">
        <w:t>15</w:t>
      </w:r>
      <w:r w:rsidR="00543788">
        <w:fldChar w:fldCharType="end"/>
      </w:r>
      <w:r>
        <w:t xml:space="preserve"> </w:t>
      </w:r>
      <w:r w:rsidRPr="002615BF">
        <w:t>dokumentace</w:t>
      </w:r>
      <w:r>
        <w:t xml:space="preserve"> zadávacího řízení</w:t>
      </w:r>
      <w:r>
        <w:rPr>
          <w:color w:val="000000" w:themeColor="text1"/>
        </w:rPr>
        <w:t>.</w:t>
      </w:r>
    </w:p>
    <w:bookmarkEnd w:id="84"/>
    <w:p w14:paraId="74988127" w14:textId="77777777" w:rsidR="00135BC7" w:rsidRPr="004E5848" w:rsidRDefault="00135BC7" w:rsidP="00920DB3">
      <w:pPr>
        <w:pStyle w:val="2sltext"/>
      </w:pPr>
      <w:r>
        <w:t>Účastník zadávacího řízení prokáže v nabídce poskytnutí jistoty:</w:t>
      </w:r>
    </w:p>
    <w:p w14:paraId="199FBAB1" w14:textId="77777777" w:rsidR="00135BC7" w:rsidRPr="004E5848" w:rsidRDefault="00135BC7" w:rsidP="00920DB3">
      <w:pPr>
        <w:pStyle w:val="3seznam"/>
      </w:pPr>
      <w:bookmarkStart w:id="88" w:name="_Ref434233004"/>
      <w:bookmarkStart w:id="89" w:name="_Ref465000622"/>
      <w:r>
        <w:t>sdělením údajů o provedené platbě zadavateli, jde-li o peněžní jistotu</w:t>
      </w:r>
      <w:bookmarkEnd w:id="88"/>
      <w:r>
        <w:t>,</w:t>
      </w:r>
      <w:bookmarkEnd w:id="89"/>
    </w:p>
    <w:p w14:paraId="1FC9E627" w14:textId="77777777" w:rsidR="00135BC7" w:rsidRPr="004E5848" w:rsidRDefault="00135BC7" w:rsidP="00920DB3">
      <w:pPr>
        <w:pStyle w:val="3seznam"/>
      </w:pPr>
      <w:bookmarkStart w:id="90" w:name="_Ref464996123"/>
      <w:r>
        <w:t>předložením originálu záruční listiny obsahující závazek vyplatit zadavateli za podmínek stanovených v § 41 odst. 8 zákona jistotu, jde-li o bankovní záruku, nebo</w:t>
      </w:r>
      <w:bookmarkEnd w:id="90"/>
    </w:p>
    <w:p w14:paraId="1F8F3572" w14:textId="77777777" w:rsidR="00135BC7" w:rsidRDefault="00135BC7" w:rsidP="00920DB3">
      <w:pPr>
        <w:pStyle w:val="3seznam"/>
      </w:pPr>
      <w:bookmarkStart w:id="91" w:name="_Ref434233028"/>
      <w:r>
        <w:t>předložením písemného prohlášení pojistitele obsahující závazek vyplatit zadavateli za podmínek stanovených v § 41 odst. 8 zákona jistotu, jde-li o pojištění záruky</w:t>
      </w:r>
      <w:r w:rsidRPr="004E5848">
        <w:t>.</w:t>
      </w:r>
      <w:bookmarkEnd w:id="91"/>
    </w:p>
    <w:p w14:paraId="540210A2" w14:textId="77777777" w:rsidR="00135BC7" w:rsidRPr="008F7E5D" w:rsidRDefault="00135BC7" w:rsidP="00920DB3">
      <w:pPr>
        <w:pStyle w:val="3seznam"/>
        <w:numPr>
          <w:ilvl w:val="0"/>
          <w:numId w:val="0"/>
        </w:numPr>
        <w:pBdr>
          <w:top w:val="single" w:sz="4" w:space="1" w:color="auto"/>
          <w:left w:val="single" w:sz="4" w:space="4" w:color="auto"/>
          <w:bottom w:val="single" w:sz="4" w:space="1" w:color="auto"/>
          <w:right w:val="single" w:sz="4" w:space="4" w:color="auto"/>
        </w:pBdr>
        <w:shd w:val="clear" w:color="auto" w:fill="F2F2F2" w:themeFill="background1" w:themeFillShade="F2"/>
        <w:rPr>
          <w:i/>
          <w:sz w:val="20"/>
          <w:u w:val="single"/>
        </w:rPr>
      </w:pPr>
      <w:r w:rsidRPr="008F7E5D">
        <w:rPr>
          <w:i/>
          <w:sz w:val="20"/>
          <w:u w:val="single"/>
        </w:rPr>
        <w:t>Praktické příklady</w:t>
      </w:r>
    </w:p>
    <w:p w14:paraId="6E44F5DC" w14:textId="77777777" w:rsidR="00135BC7" w:rsidRPr="008F7E5D" w:rsidRDefault="00135BC7" w:rsidP="00920DB3">
      <w:pPr>
        <w:pStyle w:val="3seznam"/>
        <w:numPr>
          <w:ilvl w:val="0"/>
          <w:numId w:val="0"/>
        </w:numPr>
        <w:pBdr>
          <w:top w:val="single" w:sz="4" w:space="1" w:color="auto"/>
          <w:left w:val="single" w:sz="4" w:space="4" w:color="auto"/>
          <w:bottom w:val="single" w:sz="4" w:space="1" w:color="auto"/>
          <w:right w:val="single" w:sz="4" w:space="4" w:color="auto"/>
        </w:pBdr>
        <w:shd w:val="clear" w:color="auto" w:fill="F2F2F2" w:themeFill="background1" w:themeFillShade="F2"/>
        <w:rPr>
          <w:i/>
          <w:sz w:val="20"/>
        </w:rPr>
      </w:pPr>
      <w:r w:rsidRPr="008F7E5D">
        <w:rPr>
          <w:i/>
          <w:sz w:val="20"/>
        </w:rPr>
        <w:t xml:space="preserve">Pokud účastník zadávacího řízení poskytuje jistotu složením peněžní částky na účet zadavatele, účastník zadávacího řízení složí peněžní částku na účet zadavatele a </w:t>
      </w:r>
      <w:r>
        <w:rPr>
          <w:i/>
          <w:sz w:val="20"/>
        </w:rPr>
        <w:t>ve své nabídce uvede</w:t>
      </w:r>
      <w:r w:rsidRPr="008F7E5D">
        <w:rPr>
          <w:i/>
          <w:sz w:val="20"/>
        </w:rPr>
        <w:t xml:space="preserve"> údaje o provedené platbě na účet zadavatele (např. výpis z bankovního účtu, potvrzení banky o složení peně</w:t>
      </w:r>
      <w:r>
        <w:rPr>
          <w:i/>
          <w:sz w:val="20"/>
        </w:rPr>
        <w:t>z</w:t>
      </w:r>
      <w:r w:rsidRPr="008F7E5D">
        <w:rPr>
          <w:i/>
          <w:sz w:val="20"/>
        </w:rPr>
        <w:t xml:space="preserve"> na účet zadavatele apod.).</w:t>
      </w:r>
    </w:p>
    <w:p w14:paraId="6698DF0C" w14:textId="77777777" w:rsidR="00135BC7" w:rsidRDefault="00135BC7" w:rsidP="00920DB3">
      <w:pPr>
        <w:pStyle w:val="3seznam"/>
        <w:numPr>
          <w:ilvl w:val="0"/>
          <w:numId w:val="0"/>
        </w:numPr>
        <w:pBdr>
          <w:top w:val="single" w:sz="4" w:space="1" w:color="auto"/>
          <w:left w:val="single" w:sz="4" w:space="4" w:color="auto"/>
          <w:bottom w:val="single" w:sz="4" w:space="1" w:color="auto"/>
          <w:right w:val="single" w:sz="4" w:space="4" w:color="auto"/>
        </w:pBdr>
        <w:shd w:val="clear" w:color="auto" w:fill="F2F2F2" w:themeFill="background1" w:themeFillShade="F2"/>
        <w:rPr>
          <w:i/>
          <w:sz w:val="20"/>
        </w:rPr>
      </w:pPr>
      <w:r w:rsidRPr="008F7E5D">
        <w:rPr>
          <w:i/>
          <w:sz w:val="20"/>
        </w:rPr>
        <w:t xml:space="preserve">Pokud účastník zadávacího řízení poskytuje jistotu formou bankovní záruky, účastník zadávacího řízení vloží do své nabídky originál záruční listiny k bankovní záruce. Vzhledem k elektronickému podávání nabídek je nezbytné, aby byla záruční listina </w:t>
      </w:r>
      <w:r>
        <w:rPr>
          <w:i/>
          <w:sz w:val="20"/>
        </w:rPr>
        <w:t>předložena</w:t>
      </w:r>
      <w:r w:rsidRPr="008F7E5D">
        <w:rPr>
          <w:i/>
          <w:sz w:val="20"/>
        </w:rPr>
        <w:t xml:space="preserve"> rovněž v elektronické podobě, a to v</w:t>
      </w:r>
      <w:r>
        <w:rPr>
          <w:i/>
          <w:sz w:val="20"/>
        </w:rPr>
        <w:t> </w:t>
      </w:r>
      <w:r w:rsidRPr="008F7E5D">
        <w:rPr>
          <w:i/>
          <w:sz w:val="20"/>
        </w:rPr>
        <w:t>originále</w:t>
      </w:r>
      <w:r>
        <w:rPr>
          <w:i/>
          <w:sz w:val="20"/>
        </w:rPr>
        <w:t xml:space="preserve"> (tj. se zaručenými elektronickými podpisy)</w:t>
      </w:r>
      <w:r w:rsidRPr="008F7E5D">
        <w:rPr>
          <w:i/>
          <w:sz w:val="20"/>
        </w:rPr>
        <w:t xml:space="preserve">, nikoliv v prosté kopii či </w:t>
      </w:r>
      <w:r>
        <w:rPr>
          <w:i/>
          <w:sz w:val="20"/>
        </w:rPr>
        <w:t>(</w:t>
      </w:r>
      <w:r w:rsidRPr="008F7E5D">
        <w:rPr>
          <w:i/>
          <w:sz w:val="20"/>
        </w:rPr>
        <w:t>úředně</w:t>
      </w:r>
      <w:r>
        <w:rPr>
          <w:i/>
          <w:sz w:val="20"/>
        </w:rPr>
        <w:t>)</w:t>
      </w:r>
      <w:r w:rsidRPr="008F7E5D">
        <w:rPr>
          <w:i/>
          <w:sz w:val="20"/>
        </w:rPr>
        <w:t xml:space="preserve"> ověřené kopii.</w:t>
      </w:r>
    </w:p>
    <w:p w14:paraId="11B1BF61" w14:textId="77777777" w:rsidR="00135BC7" w:rsidRDefault="00135BC7" w:rsidP="00920DB3">
      <w:pPr>
        <w:pStyle w:val="3seznam"/>
        <w:numPr>
          <w:ilvl w:val="0"/>
          <w:numId w:val="0"/>
        </w:numPr>
        <w:pBdr>
          <w:top w:val="single" w:sz="4" w:space="1" w:color="auto"/>
          <w:left w:val="single" w:sz="4" w:space="4" w:color="auto"/>
          <w:bottom w:val="single" w:sz="4" w:space="1" w:color="auto"/>
          <w:right w:val="single" w:sz="4" w:space="4" w:color="auto"/>
        </w:pBdr>
        <w:shd w:val="clear" w:color="auto" w:fill="F2F2F2" w:themeFill="background1" w:themeFillShade="F2"/>
        <w:rPr>
          <w:i/>
          <w:sz w:val="20"/>
        </w:rPr>
      </w:pPr>
      <w:r>
        <w:rPr>
          <w:i/>
          <w:sz w:val="20"/>
        </w:rPr>
        <w:t>Pokud účastník zadávacího řízení poskytuje jistotu formou pojištění záruky, účastník zadávacího řízení vloží do své nabídky písemné prohlášení pojistitele. Vzhledem k elektronickému podávání nabídek je nezbytné, aby bylo písemné prohlášení pojistitele předloženo rovněž v elektronické podobě.</w:t>
      </w:r>
    </w:p>
    <w:p w14:paraId="6B07B4EB" w14:textId="77777777" w:rsidR="00135BC7" w:rsidRDefault="00135BC7" w:rsidP="00920DB3">
      <w:pPr>
        <w:pStyle w:val="2sltext"/>
      </w:pPr>
      <w:r w:rsidRPr="007116AA">
        <w:t>Zadavatel v souladu s § 48 odst. 3 zákona vyloučí účastníka zadávacího řízení, který neprokázal složení požadované jistoty nebo nezajistil jistotu po celou dobu trvání zadávací lhůty. Zadavatel odešle bezodkladně účastníkovi zadávacího řízení oznámení</w:t>
      </w:r>
      <w:r>
        <w:t xml:space="preserve"> o jeho vyloučení s </w:t>
      </w:r>
      <w:r w:rsidRPr="007116AA">
        <w:t xml:space="preserve">odůvodněním. </w:t>
      </w:r>
    </w:p>
    <w:p w14:paraId="21B47C8E" w14:textId="77777777" w:rsidR="00135BC7" w:rsidRDefault="00135BC7" w:rsidP="00920DB3">
      <w:pPr>
        <w:pStyle w:val="2sltext"/>
      </w:pPr>
      <w:r w:rsidRPr="0082063B">
        <w:t>Poskytne-li účastník zadávacího řízení jistotu formou peněžní jistoty, doloží v nabídce prohlášení podepsané osobou oprávněnou zastupovat účastníka zadávacího řízení, ve kterém uvede platební údaje pro vrácení peněžní jistoty. Nedoloží-li účastník zadávacího řízení v nabídce prohlášení o platebních údajích pro vrácení peněžní jistoty, vrátí zadavatel peněžní jistotu na účet, z něhož byla složena.</w:t>
      </w:r>
    </w:p>
    <w:p w14:paraId="241B1DB1" w14:textId="77777777" w:rsidR="00135BC7" w:rsidRPr="004E5848" w:rsidRDefault="00135BC7" w:rsidP="00920DB3">
      <w:pPr>
        <w:pStyle w:val="2sltext"/>
      </w:pPr>
      <w:r w:rsidRPr="004E5848">
        <w:lastRenderedPageBreak/>
        <w:t xml:space="preserve">Poskytne-li </w:t>
      </w:r>
      <w:r>
        <w:t>účastník zadávacího řízení</w:t>
      </w:r>
      <w:r w:rsidRPr="004E5848">
        <w:t xml:space="preserve"> jistotu formou bankovní záruky nebo pojištění záruky</w:t>
      </w:r>
      <w:r>
        <w:t>, je povinen</w:t>
      </w:r>
      <w:r w:rsidRPr="004E5848">
        <w:t xml:space="preserve"> zajistit </w:t>
      </w:r>
      <w:r>
        <w:t>její platnost po celou dobu trvání zadávací lhůty</w:t>
      </w:r>
      <w:r w:rsidRPr="004E5848">
        <w:t>. Zadavatel připouští možnost prodloužení platnosti či obnovení bankovní záruky (popř. zřízení nové bankovní záruky), pokud by měla během trvání zadávací lhůty platnost bankovní záruky uplynout v důsledku stavění zadávací lhůty podle § 4</w:t>
      </w:r>
      <w:r>
        <w:t>0</w:t>
      </w:r>
      <w:r w:rsidRPr="004E5848">
        <w:t xml:space="preserve"> zákona.</w:t>
      </w:r>
    </w:p>
    <w:p w14:paraId="3F4EDB6E" w14:textId="77777777" w:rsidR="00135BC7" w:rsidRPr="004E5848" w:rsidRDefault="00135BC7" w:rsidP="00920DB3">
      <w:pPr>
        <w:pStyle w:val="2sltext"/>
      </w:pPr>
      <w:r>
        <w:t>Zadavatel vrátí bez zbytečného odkladu peněžní jistotu včetně úroků zúčtovaných peněžním ústavem, originál záruční listiny nebo písemné prohlášení pojistitele:</w:t>
      </w:r>
    </w:p>
    <w:p w14:paraId="5EDC9A5F" w14:textId="77777777" w:rsidR="00135BC7" w:rsidRDefault="00135BC7" w:rsidP="00920DB3">
      <w:pPr>
        <w:pStyle w:val="3seznam"/>
      </w:pPr>
      <w:r>
        <w:t>po uplynutí zadávací lhůty, nebo</w:t>
      </w:r>
    </w:p>
    <w:p w14:paraId="0A5AF2DE" w14:textId="2343107F" w:rsidR="00B207F0" w:rsidRPr="00135BC7" w:rsidRDefault="00135BC7" w:rsidP="00920DB3">
      <w:pPr>
        <w:pStyle w:val="3seznam"/>
      </w:pPr>
      <w:r>
        <w:t>poté, co účastníku zadávacího řízení zanikne jeho účast v zadávacím řízení před koncem zadávací lhůty.</w:t>
      </w:r>
    </w:p>
    <w:p w14:paraId="5E23EF03" w14:textId="77777777" w:rsidR="002C4BA5" w:rsidRDefault="002C4BA5" w:rsidP="00920DB3">
      <w:pPr>
        <w:pStyle w:val="1nadpis"/>
      </w:pPr>
      <w:bookmarkStart w:id="92" w:name="_Toc36797361"/>
      <w:r w:rsidRPr="00D5751A">
        <w:t>Změny kvalifikace účastníka zadávacího řízení</w:t>
      </w:r>
      <w:bookmarkEnd w:id="92"/>
    </w:p>
    <w:p w14:paraId="2395210E" w14:textId="77777777" w:rsidR="002C4BA5" w:rsidRDefault="002C4BA5" w:rsidP="00920DB3">
      <w:pPr>
        <w:pStyle w:val="2sltext"/>
      </w:pPr>
      <w:bookmarkStart w:id="93" w:name="_Ref459720931"/>
      <w:r w:rsidRPr="00D5751A">
        <w:t>Pokud po předložení dokladů nebo prohlášení o kvalifikaci dojde v průběhu zadávacího řízení ke změně kvalifikace účastníka zadávacího řízení, je účastník zadávacího řízení povinen tuto změnu zadavateli do 5 pracovních dnů oznámit a do 10 pracovních dnů od oznámení této změny předložit nové doklady nebo prohlášení ke kvalifikaci; zadavatel může tyto lhůty prodloužit nebo prominout jejich zmeškání.</w:t>
      </w:r>
      <w:bookmarkEnd w:id="93"/>
    </w:p>
    <w:p w14:paraId="2B21DD32" w14:textId="77777777" w:rsidR="002C4BA5" w:rsidRDefault="002C4BA5" w:rsidP="00920DB3">
      <w:pPr>
        <w:pStyle w:val="2sltext"/>
      </w:pPr>
      <w:r w:rsidRPr="00D5751A">
        <w:t xml:space="preserve">Povinnost podle </w:t>
      </w:r>
      <w:r>
        <w:t xml:space="preserve">předchozího odstavce dokumentace zadávacího řízení </w:t>
      </w:r>
      <w:r w:rsidRPr="00D5751A">
        <w:t>účastníku zadávacího řízení nevzniká, pokud je kvalifikace změněna takovým způsobem, že</w:t>
      </w:r>
      <w:r w:rsidR="001B0374">
        <w:t>:</w:t>
      </w:r>
    </w:p>
    <w:p w14:paraId="4D2F891A" w14:textId="77777777" w:rsidR="002C4BA5" w:rsidRDefault="002C4BA5" w:rsidP="00920DB3">
      <w:pPr>
        <w:pStyle w:val="3seznam"/>
      </w:pPr>
      <w:r>
        <w:t>podmínky kvalifikace jsou nadále splněny,</w:t>
      </w:r>
    </w:p>
    <w:p w14:paraId="33AB7E4B" w14:textId="77777777" w:rsidR="002C4BA5" w:rsidRDefault="002C4BA5" w:rsidP="00920DB3">
      <w:pPr>
        <w:pStyle w:val="3seznam"/>
      </w:pPr>
      <w:r>
        <w:t>nedošlo k ovlivnění kritérií pro snížení počtu účastníků zadávacího řízení nebo nabídek a</w:t>
      </w:r>
    </w:p>
    <w:p w14:paraId="5518C089" w14:textId="77777777" w:rsidR="002C4BA5" w:rsidRDefault="002C4BA5" w:rsidP="00920DB3">
      <w:pPr>
        <w:pStyle w:val="3seznam"/>
      </w:pPr>
      <w:r>
        <w:t>nedošlo k ovlivnění kritérií hodnocení nabídek.</w:t>
      </w:r>
    </w:p>
    <w:p w14:paraId="319F37F0" w14:textId="2EB8FFCC" w:rsidR="002C4BA5" w:rsidRDefault="002C4BA5" w:rsidP="00920DB3">
      <w:pPr>
        <w:pStyle w:val="2sltext"/>
      </w:pPr>
      <w:r w:rsidRPr="008E1062">
        <w:t xml:space="preserve">Dozví-li se zadavatel, že </w:t>
      </w:r>
      <w:r>
        <w:t>účastník</w:t>
      </w:r>
      <w:r w:rsidRPr="008E1062">
        <w:t xml:space="preserve"> </w:t>
      </w:r>
      <w:r>
        <w:t xml:space="preserve">zadávacího řízení </w:t>
      </w:r>
      <w:r w:rsidRPr="008E1062">
        <w:t>nesplnil povinnost uvedenou v</w:t>
      </w:r>
      <w:r>
        <w:t> </w:t>
      </w:r>
      <w:r w:rsidRPr="008E1062">
        <w:t>odst</w:t>
      </w:r>
      <w:r>
        <w:t xml:space="preserve">. </w:t>
      </w:r>
      <w:r w:rsidR="00533217">
        <w:fldChar w:fldCharType="begin"/>
      </w:r>
      <w:r>
        <w:instrText xml:space="preserve"> REF _Ref459720931 \r \h </w:instrText>
      </w:r>
      <w:r w:rsidR="00533217">
        <w:fldChar w:fldCharType="separate"/>
      </w:r>
      <w:r w:rsidR="00EB6CB3">
        <w:t>19.1</w:t>
      </w:r>
      <w:r w:rsidR="00533217">
        <w:fldChar w:fldCharType="end"/>
      </w:r>
      <w:r>
        <w:t xml:space="preserve"> dokumentace zadávacího řízení</w:t>
      </w:r>
      <w:r w:rsidRPr="008E1062">
        <w:t>, zadavatel jej bezodkladně vyloučí ze zadávacího řízení.</w:t>
      </w:r>
      <w:r>
        <w:t xml:space="preserve"> Zadavatel odešle bezodkladně účastníkovi zadávacího řízení oznámení o jeho vyloučení s odůvodněním</w:t>
      </w:r>
      <w:r w:rsidRPr="009471BE">
        <w:t>.</w:t>
      </w:r>
    </w:p>
    <w:p w14:paraId="4431C8CE" w14:textId="77777777" w:rsidR="00A53407" w:rsidRDefault="009B11D8" w:rsidP="00920DB3">
      <w:pPr>
        <w:pStyle w:val="1nadpis"/>
      </w:pPr>
      <w:bookmarkStart w:id="94" w:name="_Toc36797362"/>
      <w:r w:rsidRPr="00E406F3">
        <w:t>Podmínky a požadavky na zpracování a podání nabídky</w:t>
      </w:r>
      <w:bookmarkEnd w:id="94"/>
    </w:p>
    <w:p w14:paraId="44F15FC7" w14:textId="3B63909B" w:rsidR="004954D5" w:rsidRPr="00135BC7" w:rsidRDefault="00837FBA" w:rsidP="00920DB3">
      <w:pPr>
        <w:pStyle w:val="2sltext"/>
      </w:pPr>
      <w:r w:rsidRPr="00A53407">
        <w:t xml:space="preserve">Nabídky se podávají </w:t>
      </w:r>
      <w:r w:rsidRPr="00135BC7">
        <w:rPr>
          <w:b/>
          <w:u w:val="single"/>
        </w:rPr>
        <w:t xml:space="preserve">písemně v </w:t>
      </w:r>
      <w:sdt>
        <w:sdtPr>
          <w:rPr>
            <w:rStyle w:val="Podtreno"/>
          </w:rPr>
          <w:id w:val="1049652"/>
          <w:placeholder>
            <w:docPart w:val="BE9BB88A794B4B4AA006C5B518C6DECE"/>
          </w:placeholder>
          <w:dropDownList>
            <w:listItem w:value="Zvolte položku."/>
            <w:listItem w:displayText="listinné podobě" w:value="listinné podobě"/>
            <w:listItem w:displayText="elektronické podobě" w:value="elektronické podobě"/>
          </w:dropDownList>
        </w:sdtPr>
        <w:sdtEndPr>
          <w:rPr>
            <w:rStyle w:val="Standardnpsmoodstavce"/>
            <w:rFonts w:ascii="Calibri" w:hAnsi="Calibri"/>
            <w:b w:val="0"/>
            <w:u w:val="none"/>
          </w:rPr>
        </w:sdtEndPr>
        <w:sdtContent>
          <w:r w:rsidR="00135BC7" w:rsidRPr="00135BC7">
            <w:rPr>
              <w:rStyle w:val="Podtreno"/>
            </w:rPr>
            <w:t>elektronické podobě</w:t>
          </w:r>
        </w:sdtContent>
      </w:sdt>
      <w:r w:rsidRPr="00135BC7">
        <w:t>.</w:t>
      </w:r>
    </w:p>
    <w:p w14:paraId="027F3706" w14:textId="77777777" w:rsidR="0015255A" w:rsidRPr="008B081B" w:rsidRDefault="0026406E" w:rsidP="00920DB3">
      <w:pPr>
        <w:pStyle w:val="2sltext"/>
      </w:pPr>
      <w:r w:rsidRPr="008B081B">
        <w:t xml:space="preserve">Nabídka v elektronické podobě musí být podána </w:t>
      </w:r>
      <w:r w:rsidRPr="008B081B">
        <w:rPr>
          <w:b/>
        </w:rPr>
        <w:t>prostřednictvím elektronického nástroje</w:t>
      </w:r>
      <w:r w:rsidRPr="008B081B">
        <w:t xml:space="preserve">. </w:t>
      </w:r>
      <w:r w:rsidR="0015255A" w:rsidRPr="008B081B">
        <w:t>Dodavatel, který má v úmyslu podat nabídku na veřejnou zakázku, je povinen zaregistrovat se na výše uvedené adrese elektronického nástroje. Podání nabídky je možné až po registraci a přihlášení do elektronického nástroje</w:t>
      </w:r>
      <w:r w:rsidR="0015255A" w:rsidRPr="008B081B">
        <w:rPr>
          <w:lang w:val="en-US"/>
        </w:rPr>
        <w:t>.</w:t>
      </w:r>
    </w:p>
    <w:p w14:paraId="1FE2DF2F" w14:textId="77777777" w:rsidR="00A53407" w:rsidRPr="0037001E" w:rsidRDefault="00A53407" w:rsidP="00920DB3">
      <w:pPr>
        <w:pStyle w:val="2sltext"/>
      </w:pPr>
      <w:r w:rsidRPr="00A53407">
        <w:rPr>
          <w:bCs/>
        </w:rPr>
        <w:t xml:space="preserve">Nabídky mohou být podány </w:t>
      </w:r>
      <w:r w:rsidRPr="008C16EF">
        <w:rPr>
          <w:b/>
          <w:bCs/>
        </w:rPr>
        <w:t>pouze v českém jazyce</w:t>
      </w:r>
      <w:r w:rsidRPr="00A53407">
        <w:rPr>
          <w:bCs/>
        </w:rPr>
        <w:t>.</w:t>
      </w:r>
    </w:p>
    <w:p w14:paraId="5D98CFC9" w14:textId="77777777" w:rsidR="00D72ACC" w:rsidRPr="00135BC7" w:rsidRDefault="00D72ACC" w:rsidP="00920DB3">
      <w:pPr>
        <w:pStyle w:val="2sltext"/>
      </w:pPr>
      <w:r w:rsidRPr="00D72ACC">
        <w:t>Pokud neb</w:t>
      </w:r>
      <w:r>
        <w:t>ude</w:t>
      </w:r>
      <w:r w:rsidRPr="00D72ACC">
        <w:t xml:space="preserve"> nabídka </w:t>
      </w:r>
      <w:r w:rsidRPr="00135BC7">
        <w:t>zadavateli doručena ve lhůtě nebo způsobem stanoveným v zadávací dokumentaci, nepovažuje se za podanou a v průběhu zadávacího řízení se k ní nepřihlíží.</w:t>
      </w:r>
    </w:p>
    <w:p w14:paraId="4A683753" w14:textId="77777777" w:rsidR="00D63BEF" w:rsidRPr="00135BC7" w:rsidRDefault="00D63BEF" w:rsidP="00920DB3">
      <w:pPr>
        <w:pStyle w:val="2sltext"/>
      </w:pPr>
      <w:r w:rsidRPr="00135BC7">
        <w:t xml:space="preserve">Dodavatel může podat v zadávacím řízení </w:t>
      </w:r>
      <w:r w:rsidR="00357CC4" w:rsidRPr="00135BC7">
        <w:t>na každou část veřejné zakázky</w:t>
      </w:r>
      <w:r w:rsidRPr="00135BC7">
        <w:t xml:space="preserve"> jen jednu nabídku.</w:t>
      </w:r>
    </w:p>
    <w:p w14:paraId="1B1F34CF" w14:textId="46445A49" w:rsidR="00D63BEF" w:rsidRPr="00135BC7" w:rsidRDefault="00D63BEF" w:rsidP="00920DB3">
      <w:pPr>
        <w:pStyle w:val="2sltext"/>
      </w:pPr>
      <w:r w:rsidRPr="00135BC7">
        <w:lastRenderedPageBreak/>
        <w:t xml:space="preserve">Dodavatel, který podal nabídku </w:t>
      </w:r>
      <w:r w:rsidR="00843B9B">
        <w:t>do části veřejné zakázky</w:t>
      </w:r>
      <w:r w:rsidR="00843B9B" w:rsidRPr="00135BC7">
        <w:t xml:space="preserve"> </w:t>
      </w:r>
      <w:r w:rsidRPr="00135BC7">
        <w:t xml:space="preserve">v zadávacím řízení, nesmí být současně osobou, jejímž prostřednictvím jiný dodavatel v tomtéž zadávacím řízení v téže části </w:t>
      </w:r>
      <w:r w:rsidR="00FA30DC" w:rsidRPr="00135BC7">
        <w:t xml:space="preserve">veřejné zakázky </w:t>
      </w:r>
      <w:r w:rsidRPr="00135BC7">
        <w:t>prokazuje kvalifikaci.</w:t>
      </w:r>
    </w:p>
    <w:p w14:paraId="1739B1E2" w14:textId="3D13695E" w:rsidR="009B11D8" w:rsidRPr="00D63BEF" w:rsidRDefault="00D63BEF" w:rsidP="00920DB3">
      <w:pPr>
        <w:pStyle w:val="2sltext"/>
      </w:pPr>
      <w:r w:rsidRPr="00135BC7">
        <w:t xml:space="preserve">Zadavatel podle § 107 odst. 5 zákona vyloučí </w:t>
      </w:r>
      <w:r w:rsidR="00C07F64" w:rsidRPr="00135BC7">
        <w:t xml:space="preserve">ze zadávacího řízení </w:t>
      </w:r>
      <w:r w:rsidRPr="00135BC7">
        <w:t xml:space="preserve">účastníka zadávacího řízení, který podal </w:t>
      </w:r>
      <w:r w:rsidR="00FA30DC" w:rsidRPr="00135BC7">
        <w:t xml:space="preserve">v tomtéž zadávacím řízení v téže části veřejné zakázky </w:t>
      </w:r>
      <w:r w:rsidRPr="00135BC7">
        <w:t>více nabídek samostatně nebo společně s jinými dodavateli, nebo podal na</w:t>
      </w:r>
      <w:r w:rsidR="00883708" w:rsidRPr="00135BC7">
        <w:t>bídku</w:t>
      </w:r>
      <w:r w:rsidR="00843B9B">
        <w:t xml:space="preserve"> do části veřejné zakázky</w:t>
      </w:r>
      <w:r w:rsidR="00883708" w:rsidRPr="00135BC7">
        <w:t xml:space="preserve"> a </w:t>
      </w:r>
      <w:r w:rsidRPr="00135BC7">
        <w:t xml:space="preserve">současně je osobou, jejímž prostřednictvím jiný účastník zadávacího řízení v tomtéž zadávacím řízení v téže části </w:t>
      </w:r>
      <w:r w:rsidR="00FA30DC" w:rsidRPr="00135BC7">
        <w:t xml:space="preserve">veřejné zakázky </w:t>
      </w:r>
      <w:r w:rsidRPr="00135BC7">
        <w:t>prokazuje kvalifikaci. Zadavatel odešle bezodkladně účastníkovi zadávacího řízení oznámení o jeho vyloučení s</w:t>
      </w:r>
      <w:r w:rsidRPr="00D63BEF">
        <w:t xml:space="preserve"> odůvodněním.</w:t>
      </w:r>
    </w:p>
    <w:p w14:paraId="6963C5B9" w14:textId="6DB5F078" w:rsidR="00303959" w:rsidRPr="008B081B" w:rsidRDefault="00303959" w:rsidP="00920DB3">
      <w:pPr>
        <w:pStyle w:val="2sltext"/>
      </w:pPr>
      <w:bookmarkStart w:id="95" w:name="_Ref437612532"/>
      <w:bookmarkStart w:id="96" w:name="_Ref469915383"/>
      <w:r w:rsidRPr="00135BC7">
        <w:rPr>
          <w:b/>
          <w:u w:val="single"/>
        </w:rPr>
        <w:t>Součástí nabídky musí být seznam poddodavatelů</w:t>
      </w:r>
      <w:r w:rsidRPr="00135BC7">
        <w:t xml:space="preserve">, pokud jsou účastníkovi zadávacího řízení známi, zejména poddodavatelů, kterými účastník zadávacího řízení prokazoval splnění části profesní způsobilosti nebo ekonomické či technické kvalifikace, včetně uvedení části veřejné zakázky, kterou bude každý z poddodavatelů plnit, </w:t>
      </w:r>
      <w:r w:rsidRPr="00135BC7">
        <w:rPr>
          <w:b/>
          <w:u w:val="single"/>
        </w:rPr>
        <w:t>nebo čestné prohlášení o tom, že účastník</w:t>
      </w:r>
      <w:r w:rsidR="006B4F0F" w:rsidRPr="00135BC7">
        <w:rPr>
          <w:b/>
          <w:u w:val="single"/>
        </w:rPr>
        <w:t>u</w:t>
      </w:r>
      <w:r w:rsidRPr="00135BC7">
        <w:rPr>
          <w:b/>
          <w:u w:val="single"/>
        </w:rPr>
        <w:t xml:space="preserve"> zadávacího řízení </w:t>
      </w:r>
      <w:r w:rsidR="006B4F0F" w:rsidRPr="008B081B">
        <w:rPr>
          <w:b/>
          <w:u w:val="single"/>
        </w:rPr>
        <w:t xml:space="preserve">nejsou známi poddodavatelé, jež se budou podílet na plnění veřejné zakázky </w:t>
      </w:r>
      <w:r w:rsidRPr="008B081B">
        <w:t>(dále jen „</w:t>
      </w:r>
      <w:r w:rsidRPr="008B081B">
        <w:rPr>
          <w:b/>
          <w:i/>
        </w:rPr>
        <w:t>seznam poddodavatelů</w:t>
      </w:r>
      <w:r w:rsidRPr="008B081B">
        <w:t>“). Seznam poddodavatelů zadavatel doporučuje zpracovat podle předlohy (</w:t>
      </w:r>
      <w:r w:rsidR="00543788">
        <w:fldChar w:fldCharType="begin"/>
      </w:r>
      <w:r w:rsidR="00543788">
        <w:instrText xml:space="preserve"> REF _Ref512510055 \r \h </w:instrText>
      </w:r>
      <w:r w:rsidR="00543788">
        <w:fldChar w:fldCharType="separate"/>
      </w:r>
      <w:r w:rsidR="00EB6CB3">
        <w:t>Příloha č. 12</w:t>
      </w:r>
      <w:r w:rsidR="00543788">
        <w:fldChar w:fldCharType="end"/>
      </w:r>
      <w:r w:rsidRPr="008B081B">
        <w:t xml:space="preserve"> dokumentace zadávacího řízení).</w:t>
      </w:r>
    </w:p>
    <w:p w14:paraId="5317FD3A" w14:textId="0443DBD1" w:rsidR="0032271C" w:rsidRPr="008B081B" w:rsidRDefault="0032271C" w:rsidP="00920DB3">
      <w:pPr>
        <w:pStyle w:val="2sltext"/>
      </w:pPr>
      <w:r w:rsidRPr="008B081B">
        <w:rPr>
          <w:b/>
          <w:u w:val="single"/>
        </w:rPr>
        <w:t xml:space="preserve">Účastník zadávacího řízení předloží nabídku 1x </w:t>
      </w:r>
      <w:r w:rsidR="00135BC7" w:rsidRPr="008B081B">
        <w:rPr>
          <w:b/>
          <w:u w:val="single"/>
        </w:rPr>
        <w:t>v elektronické podobě prostřednictvím elektronického nástroje.</w:t>
      </w:r>
      <w:r w:rsidR="00135BC7" w:rsidRPr="008B081B">
        <w:rPr>
          <w:u w:val="single"/>
        </w:rPr>
        <w:t xml:space="preserve"> </w:t>
      </w:r>
      <w:r w:rsidR="00135BC7" w:rsidRPr="008B081B">
        <w:rPr>
          <w:b/>
          <w:u w:val="single"/>
        </w:rPr>
        <w:t>Formulář pro zpracování nabídkové ceny (</w:t>
      </w:r>
      <w:r w:rsidR="00135BC7" w:rsidRPr="008B081B">
        <w:rPr>
          <w:b/>
          <w:u w:val="single"/>
        </w:rPr>
        <w:fldChar w:fldCharType="begin"/>
      </w:r>
      <w:r w:rsidR="00135BC7" w:rsidRPr="008B081B">
        <w:rPr>
          <w:b/>
          <w:u w:val="single"/>
        </w:rPr>
        <w:instrText xml:space="preserve"> REF _Ref512517143 \r \h </w:instrText>
      </w:r>
      <w:r w:rsidR="008B081B" w:rsidRPr="008B081B">
        <w:rPr>
          <w:b/>
          <w:u w:val="single"/>
        </w:rPr>
        <w:instrText xml:space="preserve"> \* MERGEFORMAT </w:instrText>
      </w:r>
      <w:r w:rsidR="00135BC7" w:rsidRPr="008B081B">
        <w:rPr>
          <w:b/>
          <w:u w:val="single"/>
        </w:rPr>
      </w:r>
      <w:r w:rsidR="00135BC7" w:rsidRPr="008B081B">
        <w:rPr>
          <w:b/>
          <w:u w:val="single"/>
        </w:rPr>
        <w:fldChar w:fldCharType="separate"/>
      </w:r>
      <w:r w:rsidR="00EB6CB3">
        <w:rPr>
          <w:b/>
          <w:u w:val="single"/>
        </w:rPr>
        <w:t>Příloha č. 5</w:t>
      </w:r>
      <w:r w:rsidR="00135BC7" w:rsidRPr="008B081B">
        <w:rPr>
          <w:b/>
          <w:u w:val="single"/>
        </w:rPr>
        <w:fldChar w:fldCharType="end"/>
      </w:r>
      <w:r w:rsidR="00135BC7" w:rsidRPr="008B081B">
        <w:rPr>
          <w:b/>
          <w:u w:val="single"/>
        </w:rPr>
        <w:t xml:space="preserve"> dokumentace zadávacího řízení) a formulář pro zpracování </w:t>
      </w:r>
      <w:proofErr w:type="spellStart"/>
      <w:r w:rsidR="00135BC7" w:rsidRPr="008B081B">
        <w:rPr>
          <w:b/>
          <w:u w:val="single"/>
        </w:rPr>
        <w:t>podkritérií</w:t>
      </w:r>
      <w:proofErr w:type="spellEnd"/>
      <w:r w:rsidR="00135BC7" w:rsidRPr="008B081B">
        <w:rPr>
          <w:b/>
          <w:u w:val="single"/>
        </w:rPr>
        <w:t xml:space="preserve"> kvality (</w:t>
      </w:r>
      <w:r w:rsidR="00135BC7" w:rsidRPr="008B081B">
        <w:rPr>
          <w:b/>
          <w:u w:val="single"/>
        </w:rPr>
        <w:fldChar w:fldCharType="begin"/>
      </w:r>
      <w:r w:rsidR="00135BC7" w:rsidRPr="008B081B">
        <w:rPr>
          <w:b/>
          <w:u w:val="single"/>
        </w:rPr>
        <w:instrText xml:space="preserve"> REF _Ref511141669 \r \h </w:instrText>
      </w:r>
      <w:r w:rsidR="008B081B" w:rsidRPr="008B081B">
        <w:rPr>
          <w:b/>
          <w:u w:val="single"/>
        </w:rPr>
        <w:instrText xml:space="preserve"> \* MERGEFORMAT </w:instrText>
      </w:r>
      <w:r w:rsidR="00135BC7" w:rsidRPr="008B081B">
        <w:rPr>
          <w:b/>
          <w:u w:val="single"/>
        </w:rPr>
      </w:r>
      <w:r w:rsidR="00135BC7" w:rsidRPr="008B081B">
        <w:rPr>
          <w:b/>
          <w:u w:val="single"/>
        </w:rPr>
        <w:fldChar w:fldCharType="separate"/>
      </w:r>
      <w:r w:rsidR="00EB6CB3">
        <w:rPr>
          <w:b/>
          <w:u w:val="single"/>
        </w:rPr>
        <w:t>Příloha č. 6</w:t>
      </w:r>
      <w:r w:rsidR="00135BC7" w:rsidRPr="008B081B">
        <w:rPr>
          <w:b/>
          <w:u w:val="single"/>
        </w:rPr>
        <w:fldChar w:fldCharType="end"/>
      </w:r>
      <w:r w:rsidR="00135BC7" w:rsidRPr="008B081B">
        <w:rPr>
          <w:b/>
          <w:u w:val="single"/>
        </w:rPr>
        <w:t xml:space="preserve"> dokumentace zadávacího řízení) účastník</w:t>
      </w:r>
      <w:r w:rsidR="00135BC7" w:rsidRPr="008B081B">
        <w:rPr>
          <w:u w:val="single"/>
        </w:rPr>
        <w:t xml:space="preserve"> </w:t>
      </w:r>
      <w:r w:rsidR="00135BC7" w:rsidRPr="008B081B">
        <w:rPr>
          <w:b/>
          <w:u w:val="single"/>
        </w:rPr>
        <w:t>předloží vyplněné ve formátu *.</w:t>
      </w:r>
      <w:proofErr w:type="spellStart"/>
      <w:r w:rsidR="00135BC7" w:rsidRPr="008B081B">
        <w:rPr>
          <w:b/>
          <w:u w:val="single"/>
        </w:rPr>
        <w:t>xls</w:t>
      </w:r>
      <w:proofErr w:type="spellEnd"/>
      <w:r w:rsidR="00135BC7" w:rsidRPr="008B081B">
        <w:rPr>
          <w:b/>
          <w:u w:val="single"/>
        </w:rPr>
        <w:t xml:space="preserve"> nebo *.</w:t>
      </w:r>
      <w:proofErr w:type="spellStart"/>
      <w:r w:rsidR="00135BC7" w:rsidRPr="008B081B">
        <w:rPr>
          <w:b/>
          <w:u w:val="single"/>
        </w:rPr>
        <w:t>xlsx</w:t>
      </w:r>
      <w:proofErr w:type="spellEnd"/>
      <w:r w:rsidR="00135BC7" w:rsidRPr="008B081B">
        <w:t>., nikoli jako sken vytištěného dokumentu či jiným způsobem.</w:t>
      </w:r>
    </w:p>
    <w:p w14:paraId="2C284960" w14:textId="77777777" w:rsidR="00BE0BA6" w:rsidRPr="008B081B" w:rsidRDefault="00BE0BA6" w:rsidP="00920DB3">
      <w:pPr>
        <w:pStyle w:val="2sltext"/>
        <w:keepNext/>
      </w:pPr>
      <w:bookmarkStart w:id="97" w:name="_Ref468799894"/>
      <w:bookmarkStart w:id="98" w:name="_Ref437612547"/>
      <w:bookmarkEnd w:id="95"/>
      <w:bookmarkEnd w:id="96"/>
      <w:r w:rsidRPr="008B081B">
        <w:t>V nabídce musejí být na krycím listu uvedeny</w:t>
      </w:r>
      <w:bookmarkEnd w:id="97"/>
      <w:r w:rsidR="001B0374" w:rsidRPr="008B081B">
        <w:t>:</w:t>
      </w:r>
    </w:p>
    <w:p w14:paraId="2093AE03" w14:textId="77777777" w:rsidR="00BE0BA6" w:rsidRPr="004E5848" w:rsidRDefault="00BE0BA6" w:rsidP="00920DB3">
      <w:pPr>
        <w:pStyle w:val="3seznam"/>
      </w:pPr>
      <w:r w:rsidRPr="004E5848">
        <w:t xml:space="preserve">identifikační údaje </w:t>
      </w:r>
      <w:r>
        <w:t>účastníka</w:t>
      </w:r>
      <w:r w:rsidRPr="00DD2C22">
        <w:t xml:space="preserve"> </w:t>
      </w:r>
      <w:r>
        <w:t>zadávacího řízení</w:t>
      </w:r>
      <w:r w:rsidRPr="004E5848">
        <w:t xml:space="preserve"> v rozsahu uvedeném v § </w:t>
      </w:r>
      <w:r>
        <w:t>28 odst. 1 písm. g)</w:t>
      </w:r>
      <w:r w:rsidRPr="004E5848">
        <w:t xml:space="preserve"> zákona,</w:t>
      </w:r>
    </w:p>
    <w:p w14:paraId="5C875D2A" w14:textId="5F76B24F" w:rsidR="00BE0BA6" w:rsidRPr="004E5848" w:rsidRDefault="00BE0BA6" w:rsidP="00920DB3">
      <w:pPr>
        <w:pStyle w:val="3seznam"/>
      </w:pPr>
      <w:r w:rsidRPr="004E5848">
        <w:t>identifikace části veřejné zakázky, do které je nabídka podávána,</w:t>
      </w:r>
    </w:p>
    <w:p w14:paraId="42D596D9" w14:textId="71995F72" w:rsidR="00BE0BA6" w:rsidRPr="004E5848" w:rsidRDefault="00BE0BA6" w:rsidP="00920DB3">
      <w:pPr>
        <w:pStyle w:val="3seznam"/>
        <w:rPr>
          <w:i/>
          <w:iCs/>
        </w:rPr>
      </w:pPr>
      <w:r w:rsidRPr="004E5848">
        <w:t>příp</w:t>
      </w:r>
      <w:r>
        <w:t>adně</w:t>
      </w:r>
      <w:r w:rsidRPr="004E5848">
        <w:t xml:space="preserve"> další údaj</w:t>
      </w:r>
      <w:r w:rsidR="00135BC7">
        <w:t>e.</w:t>
      </w:r>
    </w:p>
    <w:p w14:paraId="48BBF307" w14:textId="574A220F" w:rsidR="00BE0BA6" w:rsidRDefault="00BE0BA6" w:rsidP="00920DB3">
      <w:pPr>
        <w:pStyle w:val="2nesltext"/>
        <w:ind w:left="425"/>
      </w:pPr>
      <w:r w:rsidRPr="00355775">
        <w:rPr>
          <w:rFonts w:asciiTheme="minorHAnsi" w:hAnsiTheme="minorHAnsi"/>
          <w:lang w:eastAsia="cs-CZ"/>
        </w:rPr>
        <w:t xml:space="preserve">Krycí list zadavatel doporučuje zpracovat podle </w:t>
      </w:r>
      <w:r>
        <w:rPr>
          <w:rFonts w:asciiTheme="minorHAnsi" w:hAnsiTheme="minorHAnsi"/>
          <w:lang w:eastAsia="cs-CZ"/>
        </w:rPr>
        <w:t>předlohy</w:t>
      </w:r>
      <w:r w:rsidRPr="00355775">
        <w:rPr>
          <w:rFonts w:asciiTheme="minorHAnsi" w:hAnsiTheme="minorHAnsi"/>
          <w:lang w:eastAsia="cs-CZ"/>
        </w:rPr>
        <w:t xml:space="preserve"> </w:t>
      </w:r>
      <w:r w:rsidRPr="004E5848">
        <w:t>(</w:t>
      </w:r>
      <w:r w:rsidR="001C0E88">
        <w:fldChar w:fldCharType="begin"/>
      </w:r>
      <w:r w:rsidR="001C0E88">
        <w:instrText xml:space="preserve"> REF _Ref501051461 \r \h </w:instrText>
      </w:r>
      <w:r w:rsidR="001C0E88">
        <w:fldChar w:fldCharType="separate"/>
      </w:r>
      <w:r w:rsidR="00EB6CB3">
        <w:t>Příloha č. 1</w:t>
      </w:r>
      <w:r w:rsidR="001C0E88">
        <w:fldChar w:fldCharType="end"/>
      </w:r>
      <w:r>
        <w:t xml:space="preserve"> </w:t>
      </w:r>
      <w:r w:rsidRPr="002615BF">
        <w:t>dokumentace</w:t>
      </w:r>
      <w:r>
        <w:t xml:space="preserve"> zadávacího řízení</w:t>
      </w:r>
      <w:r w:rsidRPr="004E5848">
        <w:t>).</w:t>
      </w:r>
    </w:p>
    <w:p w14:paraId="6D673A7E" w14:textId="77777777" w:rsidR="00BC2C10" w:rsidRPr="004E5848" w:rsidRDefault="00BC2C10" w:rsidP="00920DB3">
      <w:pPr>
        <w:pStyle w:val="2sltext"/>
        <w:keepNext/>
      </w:pPr>
      <w:bookmarkStart w:id="99" w:name="_Ref487040141"/>
      <w:r w:rsidRPr="004E5848">
        <w:t>Nabídka bude předložena v následující struktuře</w:t>
      </w:r>
      <w:bookmarkEnd w:id="98"/>
      <w:bookmarkEnd w:id="99"/>
      <w:r w:rsidR="001B0374">
        <w:t>:</w:t>
      </w:r>
      <w:r w:rsidRPr="004E5848">
        <w:t xml:space="preserve"> </w:t>
      </w:r>
    </w:p>
    <w:p w14:paraId="2C3BE3A5" w14:textId="77777777" w:rsidR="00BC2C10" w:rsidRPr="004E5848" w:rsidRDefault="00BC2C10" w:rsidP="00920DB3">
      <w:pPr>
        <w:pStyle w:val="3seznam"/>
      </w:pPr>
      <w:r w:rsidRPr="004E5848">
        <w:t>krycí list nabídky,</w:t>
      </w:r>
    </w:p>
    <w:p w14:paraId="559961DE" w14:textId="77777777" w:rsidR="00BC2C10" w:rsidRPr="004E5848" w:rsidRDefault="00BC2C10" w:rsidP="00920DB3">
      <w:pPr>
        <w:pStyle w:val="3seznam"/>
      </w:pPr>
      <w:r w:rsidRPr="004E5848">
        <w:t>doklady prokazující splnění kvalifikace,</w:t>
      </w:r>
    </w:p>
    <w:p w14:paraId="784C6D2B" w14:textId="7E7EBAB6" w:rsidR="00BC2C10" w:rsidRPr="004E5848" w:rsidRDefault="00135BC7" w:rsidP="00920DB3">
      <w:pPr>
        <w:pStyle w:val="3seznam"/>
      </w:pPr>
      <w:r w:rsidRPr="009E45F3">
        <w:t>čestné prohlášení o akceptaci návrhu smlouvy (nikoli návrh smlouvy s přílohami)</w:t>
      </w:r>
      <w:r w:rsidR="00BB4EFA" w:rsidRPr="004E5848">
        <w:t>,</w:t>
      </w:r>
    </w:p>
    <w:p w14:paraId="2704FD90" w14:textId="4FE36C31" w:rsidR="00BC2C10" w:rsidRDefault="00135BC7" w:rsidP="00920DB3">
      <w:pPr>
        <w:pStyle w:val="3seznam"/>
      </w:pPr>
      <w:r>
        <w:t>vyplněný formulář pro zpracování nabídkové ceny</w:t>
      </w:r>
      <w:r w:rsidRPr="009E45F3">
        <w:t xml:space="preserve"> (</w:t>
      </w:r>
      <w:r>
        <w:fldChar w:fldCharType="begin"/>
      </w:r>
      <w:r>
        <w:instrText xml:space="preserve"> REF _Ref512517143 \r \h </w:instrText>
      </w:r>
      <w:r>
        <w:fldChar w:fldCharType="separate"/>
      </w:r>
      <w:r w:rsidR="00EB6CB3">
        <w:t>Příloha č. 5</w:t>
      </w:r>
      <w:r>
        <w:fldChar w:fldCharType="end"/>
      </w:r>
      <w:r>
        <w:t xml:space="preserve"> </w:t>
      </w:r>
      <w:r w:rsidRPr="009E45F3">
        <w:t>dokumentace zadávacího řízení)</w:t>
      </w:r>
      <w:r w:rsidR="00BC2C10">
        <w:t>,</w:t>
      </w:r>
    </w:p>
    <w:p w14:paraId="6525B8F8" w14:textId="262C7152" w:rsidR="00135BC7" w:rsidRPr="009E45F3" w:rsidRDefault="00135BC7" w:rsidP="00920DB3">
      <w:pPr>
        <w:pStyle w:val="3seznam"/>
      </w:pPr>
      <w:r>
        <w:t xml:space="preserve">vyplněný formulář pro zpracování </w:t>
      </w:r>
      <w:proofErr w:type="spellStart"/>
      <w:r>
        <w:t>podkritérií</w:t>
      </w:r>
      <w:proofErr w:type="spellEnd"/>
      <w:r>
        <w:t xml:space="preserve"> kvality (</w:t>
      </w:r>
      <w:r>
        <w:fldChar w:fldCharType="begin"/>
      </w:r>
      <w:r>
        <w:instrText xml:space="preserve"> REF _Ref511141669 \r \h </w:instrText>
      </w:r>
      <w:r>
        <w:fldChar w:fldCharType="separate"/>
      </w:r>
      <w:r w:rsidR="00EB6CB3">
        <w:t>Příloha č. 6</w:t>
      </w:r>
      <w:r>
        <w:fldChar w:fldCharType="end"/>
      </w:r>
      <w:r>
        <w:t xml:space="preserve"> dokumentace zadávacího řízení),</w:t>
      </w:r>
    </w:p>
    <w:p w14:paraId="0580495E" w14:textId="6A04B7EF" w:rsidR="00BC2C10" w:rsidRPr="004E5848" w:rsidRDefault="00BC2C10" w:rsidP="00920DB3">
      <w:pPr>
        <w:pStyle w:val="3seznam"/>
      </w:pPr>
      <w:r w:rsidRPr="004E5848">
        <w:t>doklad o složení jistoty,</w:t>
      </w:r>
    </w:p>
    <w:p w14:paraId="258B5CA3" w14:textId="7768B638" w:rsidR="00BC2C10" w:rsidRPr="004E5848" w:rsidRDefault="00BC2C10" w:rsidP="00920DB3">
      <w:pPr>
        <w:pStyle w:val="3seznam"/>
      </w:pPr>
      <w:r w:rsidRPr="004E5848">
        <w:t>ostatní dokumenty</w:t>
      </w:r>
      <w:r w:rsidR="00135BC7">
        <w:t>.</w:t>
      </w:r>
    </w:p>
    <w:p w14:paraId="4F2F3153" w14:textId="1DE2087B" w:rsidR="00BC2C10" w:rsidRDefault="00BC2C10" w:rsidP="00920DB3">
      <w:pPr>
        <w:pStyle w:val="2sltext"/>
      </w:pPr>
      <w:r w:rsidRPr="004E5848">
        <w:t xml:space="preserve">Požadavky na formu nabídky uvedené v odst. </w:t>
      </w:r>
      <w:r w:rsidR="00533217">
        <w:fldChar w:fldCharType="begin"/>
      </w:r>
      <w:r w:rsidR="00CF630A">
        <w:instrText xml:space="preserve"> REF _Ref468799894 \r \h </w:instrText>
      </w:r>
      <w:r w:rsidR="00533217">
        <w:fldChar w:fldCharType="separate"/>
      </w:r>
      <w:r w:rsidR="00EB6CB3">
        <w:t>20.10</w:t>
      </w:r>
      <w:r w:rsidR="00533217">
        <w:fldChar w:fldCharType="end"/>
      </w:r>
      <w:r>
        <w:t xml:space="preserve"> </w:t>
      </w:r>
      <w:r w:rsidRPr="004E5848">
        <w:t>až</w:t>
      </w:r>
      <w:r>
        <w:t xml:space="preserve"> </w:t>
      </w:r>
      <w:r w:rsidR="00533217">
        <w:fldChar w:fldCharType="begin"/>
      </w:r>
      <w:r w:rsidR="001E29CC">
        <w:instrText xml:space="preserve"> REF _Ref487040141 \r \h </w:instrText>
      </w:r>
      <w:r w:rsidR="00533217">
        <w:fldChar w:fldCharType="separate"/>
      </w:r>
      <w:r w:rsidR="00EB6CB3">
        <w:t>20.11</w:t>
      </w:r>
      <w:r w:rsidR="00533217">
        <w:fldChar w:fldCharType="end"/>
      </w:r>
      <w:r>
        <w:t xml:space="preserve"> </w:t>
      </w:r>
      <w:r w:rsidRPr="002615BF">
        <w:t>dokumentace</w:t>
      </w:r>
      <w:r>
        <w:t xml:space="preserve"> zadávacího řízení</w:t>
      </w:r>
      <w:r w:rsidRPr="004E5848">
        <w:t xml:space="preserve"> mají doporučující charakter.</w:t>
      </w:r>
    </w:p>
    <w:p w14:paraId="60842C45" w14:textId="77777777" w:rsidR="001F6A0E" w:rsidRPr="00E406F3" w:rsidRDefault="001F6A0E" w:rsidP="00920DB3">
      <w:pPr>
        <w:pStyle w:val="1nadpis"/>
      </w:pPr>
      <w:bookmarkStart w:id="100" w:name="_Toc331152229"/>
      <w:bookmarkStart w:id="101" w:name="_Toc36797363"/>
      <w:bookmarkEnd w:id="75"/>
      <w:bookmarkEnd w:id="76"/>
      <w:bookmarkEnd w:id="77"/>
      <w:bookmarkEnd w:id="78"/>
      <w:bookmarkEnd w:id="79"/>
      <w:bookmarkEnd w:id="80"/>
      <w:r w:rsidRPr="00E406F3">
        <w:lastRenderedPageBreak/>
        <w:t>Další podmínky a práva zadavatele</w:t>
      </w:r>
      <w:bookmarkEnd w:id="100"/>
      <w:bookmarkEnd w:id="101"/>
    </w:p>
    <w:p w14:paraId="49A33B37" w14:textId="77777777" w:rsidR="00F700B9" w:rsidRDefault="00F700B9" w:rsidP="00920DB3">
      <w:pPr>
        <w:pStyle w:val="2sltext"/>
      </w:pPr>
      <w:r w:rsidRPr="004E5848">
        <w:t xml:space="preserve">Náklady spojené s účastí v zadávacím řízení nese každý účastník </w:t>
      </w:r>
      <w:r w:rsidR="00DD2C22">
        <w:t xml:space="preserve">zadávacího řízení </w:t>
      </w:r>
      <w:r w:rsidRPr="004E5848">
        <w:t>sám. Nabídky ani jejich části se (s výjimkou originálu bankovní záruky</w:t>
      </w:r>
      <w:r w:rsidR="006B5467">
        <w:t xml:space="preserve"> nebo pojištění záruky</w:t>
      </w:r>
      <w:r w:rsidRPr="004E5848">
        <w:t xml:space="preserve">, je-li požadována jistota) </w:t>
      </w:r>
      <w:r w:rsidR="00CD660A">
        <w:t>účastníkům</w:t>
      </w:r>
      <w:r w:rsidRPr="004E5848">
        <w:t xml:space="preserve"> </w:t>
      </w:r>
      <w:r w:rsidR="00DD2C22">
        <w:t xml:space="preserve">zadávacího řízení </w:t>
      </w:r>
      <w:r w:rsidRPr="004E5848">
        <w:t xml:space="preserve">po skončení lhůty pro podání </w:t>
      </w:r>
      <w:r w:rsidR="009D7E94">
        <w:t>nabídek nevracejí a zůstávají u </w:t>
      </w:r>
      <w:r w:rsidRPr="004E5848">
        <w:t>zadavatele jako součást dokumentace o </w:t>
      </w:r>
      <w:r w:rsidR="006B5467" w:rsidRPr="006B5467">
        <w:t>zadávacím řízení</w:t>
      </w:r>
      <w:r w:rsidRPr="004E5848">
        <w:t>.</w:t>
      </w:r>
    </w:p>
    <w:p w14:paraId="16239941" w14:textId="77777777" w:rsidR="00CA02F6" w:rsidRDefault="00CA02F6" w:rsidP="00920DB3">
      <w:pPr>
        <w:pStyle w:val="2sltext"/>
      </w:pPr>
      <w:bookmarkStart w:id="102" w:name="_Toc314828821"/>
      <w:bookmarkStart w:id="103" w:name="_Toc304446832"/>
      <w:r w:rsidRPr="004E5848">
        <w:t xml:space="preserve">V případě, že dojde ke změně údajů uvedených v nabídce do doby uzavření smlouvy s vybraným </w:t>
      </w:r>
      <w:r w:rsidR="007D10C8">
        <w:t>dodavatelem</w:t>
      </w:r>
      <w:r w:rsidRPr="004E5848">
        <w:t xml:space="preserve">, je </w:t>
      </w:r>
      <w:r w:rsidR="00D5751A">
        <w:t>vybraný dodavatel</w:t>
      </w:r>
      <w:r w:rsidRPr="004E5848">
        <w:t xml:space="preserve"> povinen o této změně zadavatele </w:t>
      </w:r>
      <w:r w:rsidR="0078139C">
        <w:t>bezodkladně písemně informovat.</w:t>
      </w:r>
    </w:p>
    <w:p w14:paraId="1A9A32DD" w14:textId="0EDAA035" w:rsidR="00A5144F" w:rsidRPr="00135BC7" w:rsidRDefault="005A4415" w:rsidP="00920DB3">
      <w:pPr>
        <w:pStyle w:val="2sltext"/>
      </w:pPr>
      <w:r w:rsidRPr="00135BC7">
        <w:t xml:space="preserve">Zadavatel si </w:t>
      </w:r>
      <w:sdt>
        <w:sdtPr>
          <w:id w:val="-169110160"/>
          <w:placeholder>
            <w:docPart w:val="4E762EE9B1924AB2A1915216CC0E6C8D"/>
          </w:placeholder>
          <w:dropDownList>
            <w:listItem w:value="Zvolte položku."/>
            <w:listItem w:displayText="vyhrazuje" w:value="vyhrazuje"/>
            <w:listItem w:displayText="nevyhrazuje" w:value="nevyhrazuje"/>
          </w:dropDownList>
        </w:sdtPr>
        <w:sdtEndPr/>
        <w:sdtContent>
          <w:r w:rsidR="00135BC7" w:rsidRPr="00135BC7">
            <w:t>vyhrazuje</w:t>
          </w:r>
        </w:sdtContent>
      </w:sdt>
      <w:r w:rsidRPr="00135BC7">
        <w:t xml:space="preserve"> změnu závazku</w:t>
      </w:r>
      <w:r>
        <w:t xml:space="preserve"> </w:t>
      </w:r>
      <w:r w:rsidRPr="00201ABD">
        <w:t xml:space="preserve">ve smyslu </w:t>
      </w:r>
      <w:r w:rsidR="00135BC7" w:rsidRPr="005972C3">
        <w:t xml:space="preserve">§ 100 odst. </w:t>
      </w:r>
      <w:r w:rsidR="00135BC7" w:rsidRPr="005972C3">
        <w:rPr>
          <w:rFonts w:asciiTheme="minorHAnsi" w:hAnsiTheme="minorHAnsi"/>
        </w:rPr>
        <w:t>1</w:t>
      </w:r>
      <w:r w:rsidR="00135BC7" w:rsidRPr="005972C3">
        <w:t xml:space="preserve"> zákona, přičemž tyto změny jsou popsány v </w:t>
      </w:r>
      <w:r w:rsidR="00135BC7" w:rsidRPr="00135BC7">
        <w:t>zadávacích podmínkách</w:t>
      </w:r>
      <w:r w:rsidRPr="00135BC7">
        <w:rPr>
          <w:i/>
          <w:iCs/>
        </w:rPr>
        <w:t>.</w:t>
      </w:r>
    </w:p>
    <w:p w14:paraId="289DFFA9" w14:textId="77CA2DBB" w:rsidR="007D5301" w:rsidRPr="00201ABD" w:rsidRDefault="007D5301" w:rsidP="00920DB3">
      <w:pPr>
        <w:pStyle w:val="2sltext"/>
      </w:pPr>
      <w:r w:rsidRPr="00135BC7">
        <w:t xml:space="preserve">Veřejná zakázka </w:t>
      </w:r>
      <w:sdt>
        <w:sdtPr>
          <w:id w:val="2146690630"/>
          <w:placeholder>
            <w:docPart w:val="4F2CC8724F054125B433D30D5E11ACF1"/>
          </w:placeholder>
          <w:dropDownList>
            <w:listItem w:value="Zvolte položku."/>
            <w:listItem w:displayText="je" w:value="je"/>
            <w:listItem w:displayText="není" w:value="není"/>
          </w:dropDownList>
        </w:sdtPr>
        <w:sdtEndPr/>
        <w:sdtContent>
          <w:r w:rsidR="00135BC7" w:rsidRPr="00135BC7">
            <w:t>je</w:t>
          </w:r>
        </w:sdtContent>
      </w:sdt>
      <w:r w:rsidRPr="00135BC7">
        <w:t xml:space="preserve"> rozd</w:t>
      </w:r>
      <w:r w:rsidRPr="00201ABD">
        <w:t>ělena na části ve smyslu § 101 zákona.</w:t>
      </w:r>
    </w:p>
    <w:p w14:paraId="5065B2C9" w14:textId="7E3B3C02" w:rsidR="00CA02F6" w:rsidRPr="00067427" w:rsidRDefault="00CA02F6" w:rsidP="00920DB3">
      <w:pPr>
        <w:pStyle w:val="2sltext"/>
      </w:pPr>
      <w:r w:rsidRPr="00135BC7">
        <w:t xml:space="preserve">Zadavatel </w:t>
      </w:r>
      <w:sdt>
        <w:sdtPr>
          <w:id w:val="-240560965"/>
          <w:placeholder>
            <w:docPart w:val="C73C76411BB64146BEEE6798D06A6AEC"/>
          </w:placeholder>
          <w:dropDownList>
            <w:listItem w:value="Zvolte položku."/>
            <w:listItem w:displayText="připouští" w:value="připouští"/>
            <w:listItem w:displayText="nepřipouští" w:value="nepřipouští"/>
            <w:listItem w:displayText="požaduje" w:value="požaduje"/>
          </w:dropDownList>
        </w:sdtPr>
        <w:sdtEndPr/>
        <w:sdtContent>
          <w:r w:rsidR="00135BC7" w:rsidRPr="00135BC7">
            <w:t>nepřipouští</w:t>
          </w:r>
        </w:sdtContent>
      </w:sdt>
      <w:r w:rsidRPr="00135BC7">
        <w:t xml:space="preserve"> varianty</w:t>
      </w:r>
      <w:r w:rsidRPr="00201ABD">
        <w:t xml:space="preserve"> nabídky ve</w:t>
      </w:r>
      <w:r w:rsidRPr="00067427">
        <w:t xml:space="preserve"> smyslu § </w:t>
      </w:r>
      <w:r w:rsidR="002A5EC1">
        <w:t>102</w:t>
      </w:r>
      <w:r w:rsidRPr="00067427">
        <w:t xml:space="preserve"> zákona</w:t>
      </w:r>
      <w:r w:rsidRPr="00067427">
        <w:rPr>
          <w:i/>
          <w:iCs/>
        </w:rPr>
        <w:t>.</w:t>
      </w:r>
    </w:p>
    <w:p w14:paraId="6888B24B" w14:textId="77777777" w:rsidR="00CA02F6" w:rsidRPr="00067427" w:rsidRDefault="00CA02F6" w:rsidP="00920DB3">
      <w:pPr>
        <w:pStyle w:val="2sltext"/>
      </w:pPr>
      <w:r w:rsidRPr="00067427">
        <w:t xml:space="preserve">Zadavatel si vyhrazuje právo zrušit zadávací řízení v souladu s § </w:t>
      </w:r>
      <w:r w:rsidR="002A5EC1">
        <w:t>127</w:t>
      </w:r>
      <w:r w:rsidRPr="00067427">
        <w:t xml:space="preserve"> zákona.</w:t>
      </w:r>
    </w:p>
    <w:p w14:paraId="5F2CC8F3" w14:textId="77777777" w:rsidR="00CA02F6" w:rsidRDefault="00CA02F6" w:rsidP="00920DB3">
      <w:pPr>
        <w:pStyle w:val="2sltext"/>
      </w:pPr>
      <w:r w:rsidRPr="004E5848">
        <w:t xml:space="preserve">Zadavatel si vyhrazuje právo ověřit informace obsažené v nabídce </w:t>
      </w:r>
      <w:r w:rsidR="000F4B52">
        <w:t>účastníka</w:t>
      </w:r>
      <w:r w:rsidRPr="004E5848">
        <w:t xml:space="preserve"> </w:t>
      </w:r>
      <w:r w:rsidR="00DD2C22">
        <w:t xml:space="preserve">zadávacího řízení </w:t>
      </w:r>
      <w:r w:rsidRPr="004E5848">
        <w:t>i u třetích osob a </w:t>
      </w:r>
      <w:r w:rsidR="000F4B52">
        <w:t>účastník</w:t>
      </w:r>
      <w:r w:rsidRPr="004E5848">
        <w:t xml:space="preserve"> </w:t>
      </w:r>
      <w:r w:rsidR="00DD2C22">
        <w:t xml:space="preserve">zadávacího řízení </w:t>
      </w:r>
      <w:r w:rsidRPr="004E5848">
        <w:t>je povinen mu v tomto ohledu poskytnout veškerou potřebnou součinnost.</w:t>
      </w:r>
    </w:p>
    <w:p w14:paraId="54260D15" w14:textId="6330542B" w:rsidR="0030609A" w:rsidRDefault="00F413CC" w:rsidP="00920DB3">
      <w:pPr>
        <w:pStyle w:val="2sltext"/>
      </w:pPr>
      <w:r w:rsidRPr="00490EB4">
        <w:t>Zpracování osobních údajů zadavatelem bude prováděno způsobem uvedeným v </w:t>
      </w:r>
      <w:r w:rsidR="00095E19">
        <w:t>i</w:t>
      </w:r>
      <w:r w:rsidR="00790502" w:rsidRPr="00490EB4">
        <w:t>nformacích</w:t>
      </w:r>
      <w:r w:rsidRPr="00490EB4">
        <w:t xml:space="preserve"> o</w:t>
      </w:r>
      <w:r w:rsidR="004C467F" w:rsidRPr="00490EB4">
        <w:t> </w:t>
      </w:r>
      <w:r w:rsidRPr="00490EB4">
        <w:t xml:space="preserve">ochraně osobních údajů </w:t>
      </w:r>
      <w:r w:rsidR="004C467F" w:rsidRPr="00490EB4">
        <w:t xml:space="preserve">získaných v rámci zadávacího řízení </w:t>
      </w:r>
      <w:r w:rsidRPr="00490EB4">
        <w:t>(dále jen „</w:t>
      </w:r>
      <w:r w:rsidR="00790502" w:rsidRPr="00490EB4">
        <w:rPr>
          <w:b/>
          <w:bCs/>
          <w:i/>
          <w:iCs/>
        </w:rPr>
        <w:t>Informace o zpracování osobních údajů</w:t>
      </w:r>
      <w:r w:rsidRPr="00490EB4">
        <w:t>“), které j</w:t>
      </w:r>
      <w:r w:rsidR="00790502" w:rsidRPr="00490EB4">
        <w:t>sou</w:t>
      </w:r>
      <w:r w:rsidRPr="00490EB4">
        <w:t xml:space="preserve"> přílohou dokumentace zadávacího řízení (</w:t>
      </w:r>
      <w:r w:rsidR="00543788">
        <w:fldChar w:fldCharType="begin"/>
      </w:r>
      <w:r w:rsidR="00543788">
        <w:instrText xml:space="preserve"> REF _Ref33090171 \r \h </w:instrText>
      </w:r>
      <w:r w:rsidR="00543788">
        <w:fldChar w:fldCharType="separate"/>
      </w:r>
      <w:r w:rsidR="00EB6CB3">
        <w:t>Příloha č. 13</w:t>
      </w:r>
      <w:r w:rsidR="00543788">
        <w:fldChar w:fldCharType="end"/>
      </w:r>
      <w:r w:rsidRPr="00490EB4">
        <w:t xml:space="preserve"> dokumentace zadávacího řízení). </w:t>
      </w:r>
      <w:r w:rsidR="00D1553F" w:rsidRPr="00490EB4">
        <w:t xml:space="preserve">Uvádí-li dodavatel v nabídce osobní údaje, </w:t>
      </w:r>
      <w:r w:rsidR="00C85FB4" w:rsidRPr="00490EB4">
        <w:t>seznámí</w:t>
      </w:r>
      <w:r w:rsidR="00D1553F" w:rsidRPr="00490EB4">
        <w:t xml:space="preserve"> subjekt</w:t>
      </w:r>
      <w:r w:rsidR="00C85FB4" w:rsidRPr="00490EB4">
        <w:t>y</w:t>
      </w:r>
      <w:r w:rsidR="00D1553F" w:rsidRPr="00490EB4">
        <w:t xml:space="preserve"> těchto </w:t>
      </w:r>
      <w:r w:rsidR="00CA7D46" w:rsidRPr="00490EB4">
        <w:t xml:space="preserve">osobních </w:t>
      </w:r>
      <w:r w:rsidR="00D1553F" w:rsidRPr="00490EB4">
        <w:t>údajů</w:t>
      </w:r>
      <w:r w:rsidRPr="00490EB4">
        <w:t xml:space="preserve"> s</w:t>
      </w:r>
      <w:r w:rsidR="00790502" w:rsidRPr="00490EB4">
        <w:t> Informacemi o zpracování osobních údajů</w:t>
      </w:r>
      <w:r w:rsidRPr="00490EB4">
        <w:t>.</w:t>
      </w:r>
    </w:p>
    <w:p w14:paraId="569637B0" w14:textId="50C92A3B" w:rsidR="00B47657" w:rsidRPr="00B47657" w:rsidRDefault="00B47657" w:rsidP="00920DB3">
      <w:pPr>
        <w:pStyle w:val="2sltext"/>
        <w:rPr>
          <w:b/>
          <w:bCs/>
        </w:rPr>
      </w:pPr>
      <w:r w:rsidRPr="00B47657">
        <w:rPr>
          <w:b/>
          <w:bCs/>
        </w:rPr>
        <w:t>Zadavatel v souladu s § 104 zákona požaduje, aby vybraný dodavatel před podpisem smlouvy předal zadavateli originál bankovní záruky dle návrhu smlouvy.</w:t>
      </w:r>
    </w:p>
    <w:p w14:paraId="3FB1882D" w14:textId="4E4A5BC8" w:rsidR="00135BC7" w:rsidRDefault="00135BC7" w:rsidP="00920DB3">
      <w:pPr>
        <w:pStyle w:val="2sltext"/>
        <w:numPr>
          <w:ilvl w:val="0"/>
          <w:numId w:val="0"/>
        </w:numPr>
      </w:pPr>
      <w:r w:rsidRPr="001778B8">
        <w:t xml:space="preserve">Výše bankovní záruky musí dosahovat minimálně částky uvedené v příloze </w:t>
      </w:r>
      <w:r>
        <w:t>dokumentace zadávacího řízení</w:t>
      </w:r>
      <w:r w:rsidRPr="001778B8">
        <w:t xml:space="preserve"> (</w:t>
      </w:r>
      <w:r>
        <w:fldChar w:fldCharType="begin"/>
      </w:r>
      <w:r>
        <w:instrText xml:space="preserve"> REF _Ref510618799 \r \h </w:instrText>
      </w:r>
      <w:r>
        <w:fldChar w:fldCharType="separate"/>
      </w:r>
      <w:r w:rsidR="00EB6CB3">
        <w:t>Příloha č. 8</w:t>
      </w:r>
      <w:r>
        <w:fldChar w:fldCharType="end"/>
      </w:r>
      <w:r>
        <w:t xml:space="preserve"> dokumentace zadávacího řízení</w:t>
      </w:r>
      <w:r w:rsidRPr="001778B8">
        <w:t>), sloupec „</w:t>
      </w:r>
      <w:r w:rsidR="00102A7F">
        <w:t>p</w:t>
      </w:r>
      <w:r w:rsidRPr="001778B8">
        <w:t>ožadovaná výše bankovní záruky“. Pokud</w:t>
      </w:r>
      <w:r>
        <w:t xml:space="preserve"> byl</w:t>
      </w:r>
      <w:r w:rsidRPr="001778B8">
        <w:t xml:space="preserve"> </w:t>
      </w:r>
      <w:r>
        <w:t>účastník vybrán k uzavření smlouvy ve více částech veřejné zakázky</w:t>
      </w:r>
      <w:r w:rsidRPr="001778B8">
        <w:t xml:space="preserve">, je povinen předložit </w:t>
      </w:r>
      <w:r w:rsidR="00102A7F">
        <w:t>bankovní záruku</w:t>
      </w:r>
      <w:r w:rsidRPr="001778B8">
        <w:t xml:space="preserve"> ve výši součtu všech částek bankovních záruk stanovených ve vztahu k</w:t>
      </w:r>
      <w:r w:rsidR="00102A7F">
        <w:t> </w:t>
      </w:r>
      <w:r w:rsidRPr="001778B8">
        <w:t xml:space="preserve">jednotlivým částem </w:t>
      </w:r>
      <w:r>
        <w:t>v</w:t>
      </w:r>
      <w:r w:rsidRPr="001778B8">
        <w:t>eřejné zakázky</w:t>
      </w:r>
      <w:r w:rsidR="00860044">
        <w:t xml:space="preserve"> </w:t>
      </w:r>
      <w:r w:rsidR="00860044" w:rsidRPr="001778B8">
        <w:t>v</w:t>
      </w:r>
      <w:r w:rsidR="00860044">
        <w:t> </w:t>
      </w:r>
      <w:r w:rsidR="00860044" w:rsidRPr="001778B8">
        <w:t>příloze</w:t>
      </w:r>
      <w:r w:rsidR="00860044">
        <w:t xml:space="preserve"> dokumentace zadávacího řízení</w:t>
      </w:r>
      <w:r w:rsidR="00860044" w:rsidRPr="001778B8">
        <w:t xml:space="preserve"> (</w:t>
      </w:r>
      <w:r w:rsidR="00860044">
        <w:fldChar w:fldCharType="begin"/>
      </w:r>
      <w:r w:rsidR="00860044">
        <w:instrText xml:space="preserve"> REF _Ref510618799 \r \h </w:instrText>
      </w:r>
      <w:r w:rsidR="00860044">
        <w:fldChar w:fldCharType="separate"/>
      </w:r>
      <w:r w:rsidR="00EB6CB3">
        <w:t>Příloha č. 8</w:t>
      </w:r>
      <w:r w:rsidR="00860044">
        <w:fldChar w:fldCharType="end"/>
      </w:r>
      <w:r w:rsidR="00860044">
        <w:t xml:space="preserve"> dokumentace zadávacího řízení</w:t>
      </w:r>
      <w:r w:rsidR="00860044" w:rsidRPr="001778B8">
        <w:t>)</w:t>
      </w:r>
      <w:r w:rsidRPr="001778B8">
        <w:t xml:space="preserve">, </w:t>
      </w:r>
      <w:r>
        <w:t>v nichž byl účastník vybrán k uzavření smlouvy.</w:t>
      </w:r>
    </w:p>
    <w:p w14:paraId="54DB0408" w14:textId="1684A128" w:rsidR="00606D97" w:rsidRDefault="00135BC7" w:rsidP="00920DB3">
      <w:pPr>
        <w:pStyle w:val="2sltext"/>
        <w:numPr>
          <w:ilvl w:val="0"/>
          <w:numId w:val="0"/>
        </w:numPr>
      </w:pPr>
      <w:r w:rsidRPr="00601F98">
        <w:t xml:space="preserve">Pro vyloučení pochybností dále </w:t>
      </w:r>
      <w:r>
        <w:t>z</w:t>
      </w:r>
      <w:r w:rsidRPr="00601F98">
        <w:t xml:space="preserve">adavatel uvádí, že jde o odlišný doklad od jistoty </w:t>
      </w:r>
      <w:r>
        <w:t>dle čl. </w:t>
      </w:r>
      <w:r>
        <w:fldChar w:fldCharType="begin"/>
      </w:r>
      <w:r>
        <w:instrText xml:space="preserve"> REF _Ref464632793 \r \h </w:instrText>
      </w:r>
      <w:r>
        <w:fldChar w:fldCharType="separate"/>
      </w:r>
      <w:r w:rsidR="00EB6CB3">
        <w:t>18</w:t>
      </w:r>
      <w:r>
        <w:fldChar w:fldCharType="end"/>
      </w:r>
      <w:r>
        <w:t> dokumentace zadávacího řízení.</w:t>
      </w:r>
    </w:p>
    <w:bookmarkEnd w:id="81"/>
    <w:bookmarkEnd w:id="102"/>
    <w:bookmarkEnd w:id="103"/>
    <w:p w14:paraId="504E02C3" w14:textId="7A2B0161" w:rsidR="00E406F3" w:rsidRPr="00416181" w:rsidRDefault="00E406F3" w:rsidP="00920DB3">
      <w:pPr>
        <w:keepNext/>
        <w:autoSpaceDE w:val="0"/>
        <w:autoSpaceDN w:val="0"/>
        <w:spacing w:before="600" w:after="240"/>
        <w:rPr>
          <w:rFonts w:asciiTheme="minorHAnsi" w:hAnsiTheme="minorHAnsi"/>
          <w:color w:val="808080" w:themeColor="background1" w:themeShade="80"/>
          <w:sz w:val="22"/>
        </w:rPr>
      </w:pPr>
      <w:r w:rsidRPr="00C0464B">
        <w:rPr>
          <w:rFonts w:asciiTheme="minorHAnsi" w:hAnsiTheme="minorHAnsi"/>
          <w:sz w:val="22"/>
        </w:rPr>
        <w:t>V </w:t>
      </w:r>
      <w:r w:rsidR="00135BC7">
        <w:rPr>
          <w:rFonts w:asciiTheme="minorHAnsi" w:hAnsiTheme="minorHAnsi"/>
          <w:sz w:val="22"/>
        </w:rPr>
        <w:t>Brně</w:t>
      </w:r>
      <w:r w:rsidRPr="00C0464B">
        <w:rPr>
          <w:rFonts w:asciiTheme="minorHAnsi" w:hAnsiTheme="minorHAnsi"/>
          <w:sz w:val="22"/>
        </w:rPr>
        <w:t xml:space="preserve"> dne </w:t>
      </w:r>
      <w:sdt>
        <w:sdtPr>
          <w:rPr>
            <w:rStyle w:val="Styl9"/>
          </w:rPr>
          <w:id w:val="-78901956"/>
          <w:placeholder>
            <w:docPart w:val="DefaultPlaceholder_1081868576"/>
          </w:placeholder>
          <w:date w:fullDate="2020-05-27T00:00:00Z">
            <w:dateFormat w:val="dd.MM.yyyy"/>
            <w:lid w:val="cs-CZ"/>
            <w:storeMappedDataAs w:val="dateTime"/>
            <w:calendar w:val="gregorian"/>
          </w:date>
        </w:sdtPr>
        <w:sdtEndPr>
          <w:rPr>
            <w:rStyle w:val="Standardnpsmoodstavce"/>
            <w:rFonts w:asciiTheme="minorHAnsi" w:hAnsiTheme="minorHAnsi"/>
            <w:sz w:val="24"/>
          </w:rPr>
        </w:sdtEndPr>
        <w:sdtContent>
          <w:r w:rsidR="000B1480">
            <w:rPr>
              <w:rStyle w:val="Styl9"/>
            </w:rPr>
            <w:t>27.05.2020</w:t>
          </w:r>
        </w:sdtContent>
      </w:sdt>
    </w:p>
    <w:p w14:paraId="59AA0E55" w14:textId="6F6D2D34" w:rsidR="00E406F3" w:rsidRPr="00FC5807" w:rsidRDefault="00135BC7" w:rsidP="00920DB3">
      <w:pPr>
        <w:pStyle w:val="2nesltext"/>
        <w:keepNext/>
        <w:ind w:left="5670"/>
        <w:rPr>
          <w:b/>
        </w:rPr>
      </w:pPr>
      <w:r>
        <w:rPr>
          <w:b/>
        </w:rPr>
        <w:t>Jihomoravský kraj</w:t>
      </w:r>
    </w:p>
    <w:p w14:paraId="6BF4B2DC" w14:textId="77777777" w:rsidR="00E406F3" w:rsidRPr="00FC5807" w:rsidRDefault="00E406F3" w:rsidP="00920DB3">
      <w:pPr>
        <w:pStyle w:val="2nesltext"/>
        <w:keepNext/>
        <w:ind w:left="5670"/>
      </w:pPr>
      <w:proofErr w:type="spellStart"/>
      <w:r w:rsidRPr="00FC5807">
        <w:t>v.z</w:t>
      </w:r>
      <w:proofErr w:type="spellEnd"/>
      <w:r w:rsidRPr="00FC5807">
        <w:t xml:space="preserve">. Fiala, Tejkal a partneři, </w:t>
      </w:r>
    </w:p>
    <w:p w14:paraId="257E95EA" w14:textId="77777777" w:rsidR="00E406F3" w:rsidRPr="00FC5807" w:rsidRDefault="00E406F3" w:rsidP="00920DB3">
      <w:pPr>
        <w:pStyle w:val="2nesltext"/>
        <w:keepNext/>
        <w:ind w:left="5670"/>
      </w:pPr>
      <w:r w:rsidRPr="00FC5807">
        <w:t>advokátní kancelář, s.r.o.</w:t>
      </w:r>
    </w:p>
    <w:p w14:paraId="0449EC62" w14:textId="77777777" w:rsidR="00E406F3" w:rsidRDefault="00E406F3" w:rsidP="00920DB3">
      <w:pPr>
        <w:pStyle w:val="2nesltext"/>
        <w:keepNext/>
        <w:ind w:left="5670"/>
      </w:pPr>
      <w:r w:rsidRPr="00FC5807">
        <w:t>Mgr. Jan Tejkal, advokát</w:t>
      </w:r>
    </w:p>
    <w:p w14:paraId="22FE0BD3" w14:textId="6688BE41" w:rsidR="00A346BD" w:rsidRDefault="00E406F3" w:rsidP="00920DB3">
      <w:pPr>
        <w:pStyle w:val="2nesltext"/>
        <w:keepNext/>
        <w:ind w:left="5670"/>
        <w:rPr>
          <w:rFonts w:asciiTheme="minorHAnsi" w:hAnsiTheme="minorHAnsi"/>
        </w:rPr>
      </w:pPr>
      <w:r w:rsidRPr="00D4730F">
        <w:rPr>
          <w:rFonts w:asciiTheme="minorHAnsi" w:hAnsiTheme="minorHAnsi"/>
        </w:rPr>
        <w:t>společník a jednatel</w:t>
      </w:r>
    </w:p>
    <w:p w14:paraId="26F7AFE3" w14:textId="75D49AEC" w:rsidR="00595769" w:rsidRPr="00595769" w:rsidRDefault="00595769" w:rsidP="00920DB3">
      <w:pPr>
        <w:pStyle w:val="2nesltext"/>
        <w:keepNext/>
        <w:ind w:left="5670"/>
        <w:rPr>
          <w:i/>
          <w:iCs/>
        </w:rPr>
      </w:pPr>
      <w:r>
        <w:rPr>
          <w:rFonts w:asciiTheme="minorHAnsi" w:hAnsiTheme="minorHAnsi"/>
          <w:i/>
          <w:iCs/>
        </w:rPr>
        <w:t>(elektronicky podepsáno)</w:t>
      </w:r>
    </w:p>
    <w:sectPr w:rsidR="00595769" w:rsidRPr="00595769" w:rsidSect="0093789B">
      <w:headerReference w:type="default" r:id="rId8"/>
      <w:footerReference w:type="default" r:id="rId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57E894" w14:textId="77777777" w:rsidR="00B67181" w:rsidRDefault="00B67181" w:rsidP="00FE2559">
      <w:r>
        <w:separator/>
      </w:r>
    </w:p>
  </w:endnote>
  <w:endnote w:type="continuationSeparator" w:id="0">
    <w:p w14:paraId="0A6B8809" w14:textId="77777777" w:rsidR="00B67181" w:rsidRDefault="00B67181" w:rsidP="00FE2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27C4AF" w14:textId="05F51630" w:rsidR="00E2620C" w:rsidRPr="00A346BD" w:rsidRDefault="00E2620C" w:rsidP="00E81FE9">
    <w:pPr>
      <w:pStyle w:val="Zpat"/>
      <w:rPr>
        <w:rFonts w:ascii="Calibri" w:hAnsi="Calibri"/>
        <w:sz w:val="22"/>
      </w:rPr>
    </w:pPr>
    <w:r>
      <w:rPr>
        <w:rFonts w:ascii="Calibri" w:hAnsi="Calibri"/>
        <w:sz w:val="22"/>
      </w:rPr>
      <w:t>Dokumentace zadávacího řízení</w:t>
    </w:r>
    <w:r w:rsidRPr="00A346BD">
      <w:rPr>
        <w:rFonts w:ascii="Calibri" w:hAnsi="Calibri"/>
        <w:sz w:val="22"/>
      </w:rPr>
      <w:t xml:space="preserve"> </w:t>
    </w:r>
    <w:r>
      <w:rPr>
        <w:rFonts w:ascii="Calibri" w:hAnsi="Calibri"/>
        <w:b/>
        <w:sz w:val="22"/>
        <w:szCs w:val="22"/>
      </w:rPr>
      <w:t>JMKVAD1119</w:t>
    </w:r>
    <w:r w:rsidRPr="00A346BD">
      <w:rPr>
        <w:rFonts w:ascii="Calibri" w:hAnsi="Calibri"/>
        <w:sz w:val="22"/>
      </w:rPr>
      <w:tab/>
    </w:r>
    <w:r w:rsidRPr="00A346BD">
      <w:rPr>
        <w:rFonts w:ascii="Calibri" w:hAnsi="Calibri"/>
        <w:sz w:val="22"/>
      </w:rPr>
      <w:tab/>
      <w:t xml:space="preserve">Stránka </w:t>
    </w:r>
    <w:r w:rsidRPr="00A346BD">
      <w:rPr>
        <w:rFonts w:ascii="Calibri" w:hAnsi="Calibri"/>
        <w:b/>
        <w:bCs/>
        <w:sz w:val="22"/>
      </w:rPr>
      <w:fldChar w:fldCharType="begin"/>
    </w:r>
    <w:r w:rsidRPr="00A346BD">
      <w:rPr>
        <w:rFonts w:ascii="Calibri" w:hAnsi="Calibri"/>
        <w:b/>
        <w:bCs/>
        <w:sz w:val="22"/>
      </w:rPr>
      <w:instrText>PAGE</w:instrText>
    </w:r>
    <w:r w:rsidRPr="00A346BD">
      <w:rPr>
        <w:rFonts w:ascii="Calibri" w:hAnsi="Calibri"/>
        <w:b/>
        <w:bCs/>
        <w:sz w:val="22"/>
      </w:rPr>
      <w:fldChar w:fldCharType="separate"/>
    </w:r>
    <w:r w:rsidR="00037034">
      <w:rPr>
        <w:rFonts w:ascii="Calibri" w:hAnsi="Calibri"/>
        <w:b/>
        <w:bCs/>
        <w:noProof/>
        <w:sz w:val="22"/>
      </w:rPr>
      <w:t>12</w:t>
    </w:r>
    <w:r w:rsidRPr="00A346BD">
      <w:rPr>
        <w:rFonts w:ascii="Calibri" w:hAnsi="Calibri"/>
        <w:b/>
        <w:bCs/>
        <w:sz w:val="22"/>
      </w:rPr>
      <w:fldChar w:fldCharType="end"/>
    </w:r>
    <w:r w:rsidRPr="00A346BD">
      <w:rPr>
        <w:rFonts w:ascii="Calibri" w:hAnsi="Calibri"/>
        <w:sz w:val="22"/>
      </w:rPr>
      <w:t xml:space="preserve"> z </w:t>
    </w:r>
    <w:r w:rsidRPr="00A346BD">
      <w:rPr>
        <w:rFonts w:ascii="Calibri" w:hAnsi="Calibri"/>
        <w:b/>
        <w:bCs/>
        <w:sz w:val="22"/>
      </w:rPr>
      <w:fldChar w:fldCharType="begin"/>
    </w:r>
    <w:r w:rsidRPr="00A346BD">
      <w:rPr>
        <w:rFonts w:ascii="Calibri" w:hAnsi="Calibri"/>
        <w:b/>
        <w:bCs/>
        <w:sz w:val="22"/>
      </w:rPr>
      <w:instrText>NUMPAGES</w:instrText>
    </w:r>
    <w:r w:rsidRPr="00A346BD">
      <w:rPr>
        <w:rFonts w:ascii="Calibri" w:hAnsi="Calibri"/>
        <w:b/>
        <w:bCs/>
        <w:sz w:val="22"/>
      </w:rPr>
      <w:fldChar w:fldCharType="separate"/>
    </w:r>
    <w:r w:rsidR="00037034">
      <w:rPr>
        <w:rFonts w:ascii="Calibri" w:hAnsi="Calibri"/>
        <w:b/>
        <w:bCs/>
        <w:noProof/>
        <w:sz w:val="22"/>
      </w:rPr>
      <w:t>18</w:t>
    </w:r>
    <w:r w:rsidRPr="00A346BD">
      <w:rPr>
        <w:rFonts w:ascii="Calibri" w:hAnsi="Calibri"/>
        <w:b/>
        <w:bCs/>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BDE3CD" w14:textId="77777777" w:rsidR="00B67181" w:rsidRDefault="00B67181" w:rsidP="00FE2559">
      <w:r>
        <w:separator/>
      </w:r>
    </w:p>
  </w:footnote>
  <w:footnote w:type="continuationSeparator" w:id="0">
    <w:p w14:paraId="43F64056" w14:textId="77777777" w:rsidR="00B67181" w:rsidRDefault="00B67181" w:rsidP="00FE25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BAA18E" w14:textId="77777777" w:rsidR="00E2620C" w:rsidRDefault="00E2620C" w:rsidP="004A7F03">
    <w:pPr>
      <w:pStyle w:val="2nesltext"/>
      <w:contextualSpacing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8D2431"/>
    <w:multiLevelType w:val="multilevel"/>
    <w:tmpl w:val="1CAA0ED2"/>
    <w:lvl w:ilvl="0">
      <w:start w:val="9"/>
      <w:numFmt w:val="decimal"/>
      <w:lvlText w:val="Příloha č. %1"/>
      <w:lvlJc w:val="left"/>
      <w:pPr>
        <w:ind w:left="1247" w:hanging="1247"/>
      </w:pPr>
      <w:rPr>
        <w:rFonts w:hint="default"/>
        <w:b/>
      </w:rPr>
    </w:lvl>
    <w:lvl w:ilvl="1">
      <w:start w:val="7"/>
      <w:numFmt w:val="decimal"/>
      <w:lvlText w:val="Příloha č. %2"/>
      <w:lvlJc w:val="left"/>
      <w:pPr>
        <w:ind w:left="2381" w:hanging="1134"/>
      </w:pPr>
      <w:rPr>
        <w:rFonts w:hint="default"/>
        <w:b/>
      </w:rPr>
    </w:lvl>
    <w:lvl w:ilvl="2">
      <w:start w:val="1"/>
      <w:numFmt w:val="lowerLetter"/>
      <w:lvlText w:val="Příloha č. %2%3"/>
      <w:lvlJc w:val="left"/>
      <w:pPr>
        <w:ind w:left="3686" w:hanging="1305"/>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60F192F"/>
    <w:multiLevelType w:val="multilevel"/>
    <w:tmpl w:val="6B24C03E"/>
    <w:lvl w:ilvl="0">
      <w:start w:val="9"/>
      <w:numFmt w:val="decimal"/>
      <w:lvlText w:val="Příloha č. %1"/>
      <w:lvlJc w:val="left"/>
      <w:pPr>
        <w:ind w:left="1247" w:hanging="1247"/>
      </w:pPr>
      <w:rPr>
        <w:rFonts w:hint="default"/>
        <w:b/>
      </w:rPr>
    </w:lvl>
    <w:lvl w:ilvl="1">
      <w:start w:val="3"/>
      <w:numFmt w:val="decimal"/>
      <w:lvlText w:val="Příloha č. %2"/>
      <w:lvlJc w:val="left"/>
      <w:pPr>
        <w:ind w:left="2381" w:hanging="1134"/>
      </w:pPr>
      <w:rPr>
        <w:rFonts w:hint="default"/>
        <w:b/>
      </w:rPr>
    </w:lvl>
    <w:lvl w:ilvl="2">
      <w:start w:val="1"/>
      <w:numFmt w:val="lowerLetter"/>
      <w:lvlText w:val="Příloha č. %2%3"/>
      <w:lvlJc w:val="left"/>
      <w:pPr>
        <w:ind w:left="3686" w:hanging="1305"/>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8B8243C"/>
    <w:multiLevelType w:val="singleLevel"/>
    <w:tmpl w:val="9D60FBD4"/>
    <w:lvl w:ilvl="0">
      <w:start w:val="1"/>
      <w:numFmt w:val="decimal"/>
      <w:pStyle w:val="Seznam"/>
      <w:lvlText w:val="(%1)"/>
      <w:lvlJc w:val="left"/>
      <w:pPr>
        <w:tabs>
          <w:tab w:val="num" w:pos="1069"/>
        </w:tabs>
        <w:ind w:left="0" w:firstLine="709"/>
      </w:pPr>
      <w:rPr>
        <w:b/>
        <w:i w:val="0"/>
        <w:sz w:val="22"/>
      </w:rPr>
    </w:lvl>
  </w:abstractNum>
  <w:abstractNum w:abstractNumId="3" w15:restartNumberingAfterBreak="0">
    <w:nsid w:val="09DB4290"/>
    <w:multiLevelType w:val="multilevel"/>
    <w:tmpl w:val="9AF8857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color w:val="auto"/>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0CB5FF3"/>
    <w:multiLevelType w:val="multilevel"/>
    <w:tmpl w:val="000C16F4"/>
    <w:lvl w:ilvl="0">
      <w:start w:val="9"/>
      <w:numFmt w:val="decimal"/>
      <w:lvlText w:val="Příloha č. %1"/>
      <w:lvlJc w:val="left"/>
      <w:pPr>
        <w:ind w:left="1247" w:hanging="1247"/>
      </w:pPr>
      <w:rPr>
        <w:rFonts w:hint="default"/>
        <w:b/>
      </w:rPr>
    </w:lvl>
    <w:lvl w:ilvl="1">
      <w:start w:val="14"/>
      <w:numFmt w:val="decimal"/>
      <w:lvlText w:val="Příloha č. %2"/>
      <w:lvlJc w:val="left"/>
      <w:pPr>
        <w:ind w:left="2381" w:hanging="1134"/>
      </w:pPr>
      <w:rPr>
        <w:rFonts w:hint="default"/>
        <w:b/>
      </w:rPr>
    </w:lvl>
    <w:lvl w:ilvl="2">
      <w:start w:val="1"/>
      <w:numFmt w:val="lowerLetter"/>
      <w:lvlText w:val="Příloha č. %2%3"/>
      <w:lvlJc w:val="left"/>
      <w:pPr>
        <w:ind w:left="3686" w:hanging="1305"/>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3DC23B2"/>
    <w:multiLevelType w:val="hybridMultilevel"/>
    <w:tmpl w:val="581CABAC"/>
    <w:lvl w:ilvl="0" w:tplc="85AEF22C">
      <w:start w:val="1"/>
      <w:numFmt w:val="bullet"/>
      <w:pStyle w:val="3rodrky"/>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6" w15:restartNumberingAfterBreak="0">
    <w:nsid w:val="154E026B"/>
    <w:multiLevelType w:val="multilevel"/>
    <w:tmpl w:val="DE64230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6486C50"/>
    <w:multiLevelType w:val="multilevel"/>
    <w:tmpl w:val="DE646376"/>
    <w:lvl w:ilvl="0">
      <w:start w:val="9"/>
      <w:numFmt w:val="decimal"/>
      <w:lvlText w:val="Příloha č. %1"/>
      <w:lvlJc w:val="left"/>
      <w:pPr>
        <w:ind w:left="1247" w:hanging="1247"/>
      </w:pPr>
      <w:rPr>
        <w:rFonts w:hint="default"/>
        <w:b/>
      </w:rPr>
    </w:lvl>
    <w:lvl w:ilvl="1">
      <w:start w:val="4"/>
      <w:numFmt w:val="decimal"/>
      <w:lvlText w:val="Příloha č. %2"/>
      <w:lvlJc w:val="left"/>
      <w:pPr>
        <w:ind w:left="2381" w:hanging="1134"/>
      </w:pPr>
      <w:rPr>
        <w:rFonts w:hint="default"/>
        <w:b/>
      </w:rPr>
    </w:lvl>
    <w:lvl w:ilvl="2">
      <w:start w:val="1"/>
      <w:numFmt w:val="lowerLetter"/>
      <w:lvlText w:val="Příloha č. %2%3"/>
      <w:lvlJc w:val="left"/>
      <w:pPr>
        <w:ind w:left="3686" w:hanging="1305"/>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CB004EE"/>
    <w:multiLevelType w:val="hybridMultilevel"/>
    <w:tmpl w:val="F2589B26"/>
    <w:lvl w:ilvl="0" w:tplc="F7564FE2">
      <w:start w:val="1"/>
      <w:numFmt w:val="decimal"/>
      <w:pStyle w:val="6Plohy"/>
      <w:lvlText w:val="Příloha č. %1"/>
      <w:lvlJc w:val="left"/>
      <w:pPr>
        <w:ind w:left="72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1181571"/>
    <w:multiLevelType w:val="multilevel"/>
    <w:tmpl w:val="14929CAE"/>
    <w:lvl w:ilvl="0">
      <w:start w:val="9"/>
      <w:numFmt w:val="decimal"/>
      <w:lvlText w:val="Příloha č. %1"/>
      <w:lvlJc w:val="left"/>
      <w:pPr>
        <w:ind w:left="1247" w:hanging="1247"/>
      </w:pPr>
      <w:rPr>
        <w:rFonts w:hint="default"/>
        <w:b/>
      </w:rPr>
    </w:lvl>
    <w:lvl w:ilvl="1">
      <w:start w:val="7"/>
      <w:numFmt w:val="decimal"/>
      <w:lvlText w:val="Příloha č. %2"/>
      <w:lvlJc w:val="left"/>
      <w:pPr>
        <w:ind w:left="2381" w:hanging="1134"/>
      </w:pPr>
      <w:rPr>
        <w:rFonts w:hint="default"/>
        <w:b/>
      </w:rPr>
    </w:lvl>
    <w:lvl w:ilvl="2">
      <w:start w:val="1"/>
      <w:numFmt w:val="lowerLetter"/>
      <w:lvlText w:val="Příloha č. %2%3"/>
      <w:lvlJc w:val="left"/>
      <w:pPr>
        <w:ind w:left="3686" w:hanging="1305"/>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94D6DBD"/>
    <w:multiLevelType w:val="hybridMultilevel"/>
    <w:tmpl w:val="91EA2D96"/>
    <w:lvl w:ilvl="0" w:tplc="25CC5D16">
      <w:numFmt w:val="bullet"/>
      <w:lvlText w:val="-"/>
      <w:lvlJc w:val="left"/>
      <w:pPr>
        <w:ind w:left="1778" w:hanging="360"/>
      </w:pPr>
      <w:rPr>
        <w:rFonts w:ascii="Calibri" w:eastAsia="Calibri" w:hAnsi="Calibri"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1" w15:restartNumberingAfterBreak="0">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440C3D44"/>
    <w:multiLevelType w:val="hybridMultilevel"/>
    <w:tmpl w:val="7C4AB36A"/>
    <w:lvl w:ilvl="0" w:tplc="53FC4BAA">
      <w:start w:val="1"/>
      <w:numFmt w:val="lowerLetter"/>
      <w:pStyle w:val="3r"/>
      <w:lvlText w:val="%1)"/>
      <w:lvlJc w:val="left"/>
      <w:pPr>
        <w:ind w:left="72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EB36507"/>
    <w:multiLevelType w:val="multilevel"/>
    <w:tmpl w:val="83B2CD6E"/>
    <w:lvl w:ilvl="0">
      <w:start w:val="9"/>
      <w:numFmt w:val="decimal"/>
      <w:lvlText w:val="Příloha č. %1"/>
      <w:lvlJc w:val="left"/>
      <w:pPr>
        <w:ind w:left="1247" w:hanging="1247"/>
      </w:pPr>
      <w:rPr>
        <w:rFonts w:hint="default"/>
        <w:b/>
      </w:rPr>
    </w:lvl>
    <w:lvl w:ilvl="1">
      <w:start w:val="8"/>
      <w:numFmt w:val="decimal"/>
      <w:lvlText w:val="Příloha č. %2"/>
      <w:lvlJc w:val="left"/>
      <w:pPr>
        <w:ind w:left="2381" w:hanging="1134"/>
      </w:pPr>
      <w:rPr>
        <w:rFonts w:hint="default"/>
        <w:b/>
      </w:rPr>
    </w:lvl>
    <w:lvl w:ilvl="2">
      <w:start w:val="1"/>
      <w:numFmt w:val="lowerLetter"/>
      <w:lvlText w:val="Příloha č. %2%3"/>
      <w:lvlJc w:val="left"/>
      <w:pPr>
        <w:ind w:left="3686" w:hanging="1305"/>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51002C5E"/>
    <w:multiLevelType w:val="multilevel"/>
    <w:tmpl w:val="6BAAC83E"/>
    <w:lvl w:ilvl="0">
      <w:start w:val="9"/>
      <w:numFmt w:val="decimal"/>
      <w:lvlText w:val="Příloha č. %1"/>
      <w:lvlJc w:val="left"/>
      <w:pPr>
        <w:ind w:left="1247" w:hanging="1247"/>
      </w:pPr>
      <w:rPr>
        <w:rFonts w:hint="default"/>
        <w:b/>
      </w:rPr>
    </w:lvl>
    <w:lvl w:ilvl="1">
      <w:start w:val="1"/>
      <w:numFmt w:val="decimal"/>
      <w:lvlText w:val="Příloha č. %2"/>
      <w:lvlJc w:val="left"/>
      <w:pPr>
        <w:ind w:left="2381" w:hanging="1134"/>
      </w:pPr>
      <w:rPr>
        <w:rFonts w:hint="default"/>
        <w:b/>
      </w:rPr>
    </w:lvl>
    <w:lvl w:ilvl="2">
      <w:start w:val="1"/>
      <w:numFmt w:val="lowerLetter"/>
      <w:lvlText w:val="Příloha č. %2%3"/>
      <w:lvlJc w:val="left"/>
      <w:pPr>
        <w:ind w:left="3686" w:hanging="1305"/>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52E01A80"/>
    <w:multiLevelType w:val="multilevel"/>
    <w:tmpl w:val="6B24C03E"/>
    <w:lvl w:ilvl="0">
      <w:start w:val="9"/>
      <w:numFmt w:val="decimal"/>
      <w:lvlText w:val="Příloha č. %1"/>
      <w:lvlJc w:val="left"/>
      <w:pPr>
        <w:ind w:left="1247" w:hanging="1247"/>
      </w:pPr>
      <w:rPr>
        <w:rFonts w:hint="default"/>
        <w:b/>
      </w:rPr>
    </w:lvl>
    <w:lvl w:ilvl="1">
      <w:start w:val="3"/>
      <w:numFmt w:val="decimal"/>
      <w:lvlText w:val="Příloha č. %2"/>
      <w:lvlJc w:val="left"/>
      <w:pPr>
        <w:ind w:left="2381" w:hanging="1134"/>
      </w:pPr>
      <w:rPr>
        <w:rFonts w:hint="default"/>
        <w:b/>
      </w:rPr>
    </w:lvl>
    <w:lvl w:ilvl="2">
      <w:start w:val="1"/>
      <w:numFmt w:val="lowerLetter"/>
      <w:lvlText w:val="Příloha č. %2%3"/>
      <w:lvlJc w:val="left"/>
      <w:pPr>
        <w:ind w:left="3686" w:hanging="1305"/>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532168A7"/>
    <w:multiLevelType w:val="multilevel"/>
    <w:tmpl w:val="03E6E38A"/>
    <w:lvl w:ilvl="0">
      <w:start w:val="1"/>
      <w:numFmt w:val="decimal"/>
      <w:lvlText w:val="%1."/>
      <w:lvlJc w:val="left"/>
      <w:pPr>
        <w:tabs>
          <w:tab w:val="num" w:pos="567"/>
        </w:tabs>
        <w:ind w:left="0" w:firstLine="0"/>
      </w:pPr>
      <w:rPr>
        <w:rFonts w:hint="default"/>
        <w:b/>
        <w:i w:val="0"/>
        <w:caps w:val="0"/>
        <w:strike w:val="0"/>
        <w:dstrike w:val="0"/>
        <w:vanish w:val="0"/>
        <w:vertAlign w:val="baseline"/>
      </w:rPr>
    </w:lvl>
    <w:lvl w:ilvl="1">
      <w:start w:val="1"/>
      <w:numFmt w:val="decimal"/>
      <w:lvlText w:val="%1.%2."/>
      <w:lvlJc w:val="left"/>
      <w:pPr>
        <w:tabs>
          <w:tab w:val="num" w:pos="567"/>
        </w:tabs>
        <w:ind w:left="0" w:firstLine="0"/>
      </w:pPr>
      <w:rPr>
        <w:rFonts w:hint="default"/>
        <w:b/>
        <w:i w:val="0"/>
        <w:caps w:val="0"/>
        <w:strike w:val="0"/>
        <w:dstrike w:val="0"/>
        <w:vanish w:val="0"/>
        <w:color w:val="auto"/>
        <w:u w:val="none"/>
        <w:vertAlign w:val="baseline"/>
      </w:rPr>
    </w:lvl>
    <w:lvl w:ilvl="2">
      <w:start w:val="1"/>
      <w:numFmt w:val="decimal"/>
      <w:lvlText w:val="%1.%2.%3."/>
      <w:lvlJc w:val="left"/>
      <w:pPr>
        <w:tabs>
          <w:tab w:val="num" w:pos="567"/>
        </w:tabs>
        <w:ind w:left="0" w:firstLine="0"/>
      </w:pPr>
      <w:rPr>
        <w:rFonts w:hint="default"/>
      </w:rPr>
    </w:lvl>
    <w:lvl w:ilvl="3">
      <w:start w:val="1"/>
      <w:numFmt w:val="decimal"/>
      <w:lvlText w:val="%1.%2.%3.%4."/>
      <w:lvlJc w:val="left"/>
      <w:pPr>
        <w:tabs>
          <w:tab w:val="num" w:pos="567"/>
        </w:tabs>
        <w:ind w:left="0" w:firstLine="0"/>
      </w:pPr>
      <w:rPr>
        <w:rFonts w:hint="default"/>
      </w:rPr>
    </w:lvl>
    <w:lvl w:ilvl="4">
      <w:start w:val="1"/>
      <w:numFmt w:val="decimal"/>
      <w:lvlText w:val="%1.%2.%3.%4.%5."/>
      <w:lvlJc w:val="left"/>
      <w:pPr>
        <w:tabs>
          <w:tab w:val="num" w:pos="567"/>
        </w:tabs>
        <w:ind w:left="0" w:firstLine="0"/>
      </w:pPr>
      <w:rPr>
        <w:rFonts w:hint="default"/>
      </w:rPr>
    </w:lvl>
    <w:lvl w:ilvl="5">
      <w:start w:val="1"/>
      <w:numFmt w:val="decimal"/>
      <w:lvlText w:val="%1.%2.%3.%4.%5.%6."/>
      <w:lvlJc w:val="left"/>
      <w:pPr>
        <w:tabs>
          <w:tab w:val="num" w:pos="567"/>
        </w:tabs>
        <w:ind w:left="0" w:firstLine="0"/>
      </w:pPr>
      <w:rPr>
        <w:rFonts w:hint="default"/>
      </w:rPr>
    </w:lvl>
    <w:lvl w:ilvl="6">
      <w:start w:val="1"/>
      <w:numFmt w:val="decimal"/>
      <w:lvlText w:val="%1.%2.%3.%4.%5.%6.%7."/>
      <w:lvlJc w:val="left"/>
      <w:pPr>
        <w:tabs>
          <w:tab w:val="num" w:pos="567"/>
        </w:tabs>
        <w:ind w:left="0" w:firstLine="0"/>
      </w:pPr>
      <w:rPr>
        <w:rFonts w:hint="default"/>
      </w:rPr>
    </w:lvl>
    <w:lvl w:ilvl="7">
      <w:start w:val="1"/>
      <w:numFmt w:val="decimal"/>
      <w:lvlText w:val="%1.%2.%3.%4.%5.%6.%7.%8."/>
      <w:lvlJc w:val="left"/>
      <w:pPr>
        <w:tabs>
          <w:tab w:val="num" w:pos="567"/>
        </w:tabs>
        <w:ind w:left="0" w:firstLine="0"/>
      </w:pPr>
      <w:rPr>
        <w:rFonts w:hint="default"/>
      </w:rPr>
    </w:lvl>
    <w:lvl w:ilvl="8">
      <w:start w:val="1"/>
      <w:numFmt w:val="decimal"/>
      <w:lvlText w:val="%1.%2.%3.%4.%5.%6.%7.%8.%9."/>
      <w:lvlJc w:val="left"/>
      <w:pPr>
        <w:tabs>
          <w:tab w:val="num" w:pos="567"/>
        </w:tabs>
        <w:ind w:left="0" w:firstLine="0"/>
      </w:pPr>
      <w:rPr>
        <w:rFonts w:hint="default"/>
      </w:rPr>
    </w:lvl>
  </w:abstractNum>
  <w:abstractNum w:abstractNumId="17" w15:restartNumberingAfterBreak="0">
    <w:nsid w:val="672F532D"/>
    <w:multiLevelType w:val="multilevel"/>
    <w:tmpl w:val="4B7C5B70"/>
    <w:lvl w:ilvl="0">
      <w:start w:val="9"/>
      <w:numFmt w:val="decimal"/>
      <w:lvlText w:val="Příloha č. %1"/>
      <w:lvlJc w:val="left"/>
      <w:pPr>
        <w:ind w:left="1247" w:hanging="1247"/>
      </w:pPr>
      <w:rPr>
        <w:rFonts w:hint="default"/>
        <w:b/>
      </w:rPr>
    </w:lvl>
    <w:lvl w:ilvl="1">
      <w:start w:val="15"/>
      <w:numFmt w:val="decimal"/>
      <w:lvlText w:val="Příloha č. %2"/>
      <w:lvlJc w:val="left"/>
      <w:pPr>
        <w:ind w:left="2381" w:hanging="1134"/>
      </w:pPr>
      <w:rPr>
        <w:rFonts w:hint="default"/>
        <w:b/>
      </w:rPr>
    </w:lvl>
    <w:lvl w:ilvl="2">
      <w:start w:val="1"/>
      <w:numFmt w:val="lowerLetter"/>
      <w:lvlText w:val="Příloha č. %2%3"/>
      <w:lvlJc w:val="left"/>
      <w:pPr>
        <w:ind w:left="3686" w:hanging="1305"/>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6BEF05A1"/>
    <w:multiLevelType w:val="hybridMultilevel"/>
    <w:tmpl w:val="0246A30E"/>
    <w:lvl w:ilvl="0" w:tplc="196C8D0C">
      <w:start w:val="1"/>
      <w:numFmt w:val="lowerLetter"/>
      <w:lvlText w:val="%1)"/>
      <w:lvlJc w:val="left"/>
      <w:pPr>
        <w:ind w:left="720" w:hanging="360"/>
      </w:pPr>
      <w:rPr>
        <w:rFonts w:cs="Times New Roman"/>
        <w:b/>
        <w:bCs w:val="0"/>
        <w:i w:val="0"/>
        <w:iCs w:val="0"/>
        <w:caps w:val="0"/>
        <w:smallCaps w:val="0"/>
        <w:strike w:val="0"/>
        <w:dstrike w:val="0"/>
        <w:noProof w:val="0"/>
        <w:vanish w:val="0"/>
        <w:color w:val="00000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abstractNum w:abstractNumId="20" w15:restartNumberingAfterBreak="0">
    <w:nsid w:val="711D3FD4"/>
    <w:multiLevelType w:val="multilevel"/>
    <w:tmpl w:val="BC9C5172"/>
    <w:lvl w:ilvl="0">
      <w:start w:val="1"/>
      <w:numFmt w:val="decimal"/>
      <w:lvlText w:val="Příloha č. %1"/>
      <w:lvlJc w:val="left"/>
      <w:pPr>
        <w:ind w:left="1247" w:hanging="1247"/>
      </w:pPr>
      <w:rPr>
        <w:rFonts w:hint="default"/>
        <w:b/>
      </w:rPr>
    </w:lvl>
    <w:lvl w:ilvl="1">
      <w:start w:val="1"/>
      <w:numFmt w:val="decimal"/>
      <w:lvlText w:val="Příloha č. %2"/>
      <w:lvlJc w:val="left"/>
      <w:pPr>
        <w:ind w:left="2381" w:hanging="1134"/>
      </w:pPr>
      <w:rPr>
        <w:rFonts w:hint="default"/>
        <w:b/>
      </w:rPr>
    </w:lvl>
    <w:lvl w:ilvl="2">
      <w:start w:val="1"/>
      <w:numFmt w:val="lowerLetter"/>
      <w:lvlText w:val="Příloha č. %2%3"/>
      <w:lvlJc w:val="left"/>
      <w:pPr>
        <w:ind w:left="3686" w:hanging="1305"/>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7A05570E"/>
    <w:multiLevelType w:val="hybridMultilevel"/>
    <w:tmpl w:val="82B0312E"/>
    <w:lvl w:ilvl="0" w:tplc="21A0601C">
      <w:start w:val="1"/>
      <w:numFmt w:val="decimalZero"/>
      <w:lvlText w:val="%1"/>
      <w:lvlJc w:val="left"/>
      <w:pPr>
        <w:ind w:left="177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1"/>
  </w:num>
  <w:num w:numId="3">
    <w:abstractNumId w:val="12"/>
  </w:num>
  <w:num w:numId="4">
    <w:abstractNumId w:val="5"/>
  </w:num>
  <w:num w:numId="5">
    <w:abstractNumId w:val="19"/>
  </w:num>
  <w:num w:numId="6">
    <w:abstractNumId w:val="18"/>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num>
  <w:num w:numId="9">
    <w:abstractNumId w:val="12"/>
    <w:lvlOverride w:ilvl="0">
      <w:startOverride w:val="1"/>
    </w:lvlOverride>
  </w:num>
  <w:num w:numId="10">
    <w:abstractNumId w:val="12"/>
    <w:lvlOverride w:ilvl="0">
      <w:startOverride w:val="1"/>
    </w:lvlOverride>
  </w:num>
  <w:num w:numId="11">
    <w:abstractNumId w:val="12"/>
    <w:lvlOverride w:ilvl="0">
      <w:startOverride w:val="1"/>
    </w:lvlOverride>
  </w:num>
  <w:num w:numId="12">
    <w:abstractNumId w:val="5"/>
  </w:num>
  <w:num w:numId="13">
    <w:abstractNumId w:val="18"/>
    <w:lvlOverride w:ilvl="0">
      <w:startOverride w:val="1"/>
    </w:lvlOverride>
  </w:num>
  <w:num w:numId="14">
    <w:abstractNumId w:val="18"/>
    <w:lvlOverride w:ilvl="0">
      <w:startOverride w:val="1"/>
    </w:lvlOverride>
  </w:num>
  <w:num w:numId="15">
    <w:abstractNumId w:val="18"/>
    <w:lvlOverride w:ilvl="0">
      <w:startOverride w:val="1"/>
    </w:lvlOverride>
  </w:num>
  <w:num w:numId="16">
    <w:abstractNumId w:val="18"/>
    <w:lvlOverride w:ilvl="0">
      <w:startOverride w:val="1"/>
    </w:lvlOverride>
  </w:num>
  <w:num w:numId="17">
    <w:abstractNumId w:val="18"/>
    <w:lvlOverride w:ilvl="0">
      <w:startOverride w:val="1"/>
    </w:lvlOverride>
  </w:num>
  <w:num w:numId="18">
    <w:abstractNumId w:val="18"/>
    <w:lvlOverride w:ilvl="0">
      <w:startOverride w:val="1"/>
    </w:lvlOverride>
  </w:num>
  <w:num w:numId="19">
    <w:abstractNumId w:val="11"/>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3"/>
  </w:num>
  <w:num w:numId="25">
    <w:abstractNumId w:val="6"/>
  </w:num>
  <w:num w:numId="26">
    <w:abstractNumId w:val="8"/>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num>
  <w:num w:numId="29">
    <w:abstractNumId w:val="20"/>
  </w:num>
  <w:num w:numId="30">
    <w:abstractNumId w:val="21"/>
  </w:num>
  <w:num w:numId="31">
    <w:abstractNumId w:val="15"/>
  </w:num>
  <w:num w:numId="32">
    <w:abstractNumId w:val="14"/>
  </w:num>
  <w:num w:numId="33">
    <w:abstractNumId w:val="7"/>
  </w:num>
  <w:num w:numId="34">
    <w:abstractNumId w:val="13"/>
  </w:num>
  <w:num w:numId="35">
    <w:abstractNumId w:val="9"/>
  </w:num>
  <w:num w:numId="36">
    <w:abstractNumId w:val="0"/>
  </w:num>
  <w:num w:numId="37">
    <w:abstractNumId w:val="11"/>
  </w:num>
  <w:num w:numId="38">
    <w:abstractNumId w:val="11"/>
  </w:num>
  <w:num w:numId="39">
    <w:abstractNumId w:val="11"/>
  </w:num>
  <w:num w:numId="40">
    <w:abstractNumId w:val="1"/>
  </w:num>
  <w:num w:numId="41">
    <w:abstractNumId w:val="4"/>
  </w:num>
  <w:num w:numId="42">
    <w:abstractNumId w:val="1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8"/>
  <w:hyphenationZone w:val="425"/>
  <w:drawingGridHorizontalSpacing w:val="5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609"/>
    <w:rsid w:val="00000732"/>
    <w:rsid w:val="00001156"/>
    <w:rsid w:val="00001BB4"/>
    <w:rsid w:val="00001C37"/>
    <w:rsid w:val="00001E93"/>
    <w:rsid w:val="0000233E"/>
    <w:rsid w:val="000032F9"/>
    <w:rsid w:val="00004576"/>
    <w:rsid w:val="000051AB"/>
    <w:rsid w:val="00005446"/>
    <w:rsid w:val="00006240"/>
    <w:rsid w:val="00007080"/>
    <w:rsid w:val="00011437"/>
    <w:rsid w:val="00011977"/>
    <w:rsid w:val="00012A29"/>
    <w:rsid w:val="00014278"/>
    <w:rsid w:val="000146F7"/>
    <w:rsid w:val="00017EE9"/>
    <w:rsid w:val="00021124"/>
    <w:rsid w:val="000214A9"/>
    <w:rsid w:val="00021BA4"/>
    <w:rsid w:val="00021BFB"/>
    <w:rsid w:val="0002346A"/>
    <w:rsid w:val="0002370F"/>
    <w:rsid w:val="00024D25"/>
    <w:rsid w:val="0002597B"/>
    <w:rsid w:val="00026187"/>
    <w:rsid w:val="000264A8"/>
    <w:rsid w:val="00030B3F"/>
    <w:rsid w:val="00031A84"/>
    <w:rsid w:val="000329DC"/>
    <w:rsid w:val="00033B7E"/>
    <w:rsid w:val="00037034"/>
    <w:rsid w:val="000375E5"/>
    <w:rsid w:val="000441D3"/>
    <w:rsid w:val="00045C55"/>
    <w:rsid w:val="0005053D"/>
    <w:rsid w:val="00050AF8"/>
    <w:rsid w:val="00050C5B"/>
    <w:rsid w:val="00053026"/>
    <w:rsid w:val="00053D02"/>
    <w:rsid w:val="000568C5"/>
    <w:rsid w:val="00060CF4"/>
    <w:rsid w:val="00061CD2"/>
    <w:rsid w:val="00062372"/>
    <w:rsid w:val="000629BC"/>
    <w:rsid w:val="00062CB7"/>
    <w:rsid w:val="00062F7E"/>
    <w:rsid w:val="00066041"/>
    <w:rsid w:val="00067097"/>
    <w:rsid w:val="000709EC"/>
    <w:rsid w:val="00071968"/>
    <w:rsid w:val="000724CA"/>
    <w:rsid w:val="000739A9"/>
    <w:rsid w:val="00075240"/>
    <w:rsid w:val="00076267"/>
    <w:rsid w:val="000804DE"/>
    <w:rsid w:val="000810D8"/>
    <w:rsid w:val="0008226E"/>
    <w:rsid w:val="00083AB1"/>
    <w:rsid w:val="00083B5A"/>
    <w:rsid w:val="000840F9"/>
    <w:rsid w:val="00084C88"/>
    <w:rsid w:val="00084D87"/>
    <w:rsid w:val="00086803"/>
    <w:rsid w:val="00092B67"/>
    <w:rsid w:val="00092E77"/>
    <w:rsid w:val="000937B5"/>
    <w:rsid w:val="00093843"/>
    <w:rsid w:val="00095E19"/>
    <w:rsid w:val="00096D6D"/>
    <w:rsid w:val="000A10B0"/>
    <w:rsid w:val="000A1920"/>
    <w:rsid w:val="000A1979"/>
    <w:rsid w:val="000A21F9"/>
    <w:rsid w:val="000A2814"/>
    <w:rsid w:val="000A44C4"/>
    <w:rsid w:val="000A4C83"/>
    <w:rsid w:val="000A69FF"/>
    <w:rsid w:val="000B1480"/>
    <w:rsid w:val="000B472D"/>
    <w:rsid w:val="000B4A5E"/>
    <w:rsid w:val="000B678F"/>
    <w:rsid w:val="000C132F"/>
    <w:rsid w:val="000C3185"/>
    <w:rsid w:val="000C3EB9"/>
    <w:rsid w:val="000C3FA4"/>
    <w:rsid w:val="000C40FF"/>
    <w:rsid w:val="000C79ED"/>
    <w:rsid w:val="000D03A7"/>
    <w:rsid w:val="000D0A84"/>
    <w:rsid w:val="000D294E"/>
    <w:rsid w:val="000D5E1F"/>
    <w:rsid w:val="000D6234"/>
    <w:rsid w:val="000E0942"/>
    <w:rsid w:val="000E0C88"/>
    <w:rsid w:val="000E11FF"/>
    <w:rsid w:val="000E1B99"/>
    <w:rsid w:val="000E236F"/>
    <w:rsid w:val="000E23CA"/>
    <w:rsid w:val="000E2CFA"/>
    <w:rsid w:val="000E344B"/>
    <w:rsid w:val="000E3471"/>
    <w:rsid w:val="000E3A5C"/>
    <w:rsid w:val="000E4692"/>
    <w:rsid w:val="000E6ABA"/>
    <w:rsid w:val="000E7288"/>
    <w:rsid w:val="000E78B1"/>
    <w:rsid w:val="000E7CDA"/>
    <w:rsid w:val="000F0C70"/>
    <w:rsid w:val="000F2F3C"/>
    <w:rsid w:val="000F4B52"/>
    <w:rsid w:val="00101E2D"/>
    <w:rsid w:val="001023F4"/>
    <w:rsid w:val="00102A7F"/>
    <w:rsid w:val="00102A96"/>
    <w:rsid w:val="001044EE"/>
    <w:rsid w:val="00104ADA"/>
    <w:rsid w:val="00104CA2"/>
    <w:rsid w:val="00105930"/>
    <w:rsid w:val="001064A1"/>
    <w:rsid w:val="00110682"/>
    <w:rsid w:val="00110931"/>
    <w:rsid w:val="001121E6"/>
    <w:rsid w:val="00116118"/>
    <w:rsid w:val="0011753B"/>
    <w:rsid w:val="001177CF"/>
    <w:rsid w:val="00117B0B"/>
    <w:rsid w:val="00120EEC"/>
    <w:rsid w:val="00121B7A"/>
    <w:rsid w:val="00122DA4"/>
    <w:rsid w:val="00123BD7"/>
    <w:rsid w:val="00125689"/>
    <w:rsid w:val="00126ADF"/>
    <w:rsid w:val="001348E5"/>
    <w:rsid w:val="00135BC7"/>
    <w:rsid w:val="0013613F"/>
    <w:rsid w:val="0013660D"/>
    <w:rsid w:val="00140FD2"/>
    <w:rsid w:val="00142BFC"/>
    <w:rsid w:val="00143495"/>
    <w:rsid w:val="00143DB0"/>
    <w:rsid w:val="00145176"/>
    <w:rsid w:val="00145679"/>
    <w:rsid w:val="001468BF"/>
    <w:rsid w:val="0015255A"/>
    <w:rsid w:val="001532E9"/>
    <w:rsid w:val="00153FF5"/>
    <w:rsid w:val="00154E85"/>
    <w:rsid w:val="00160F79"/>
    <w:rsid w:val="00161783"/>
    <w:rsid w:val="001621D2"/>
    <w:rsid w:val="00162215"/>
    <w:rsid w:val="0016397C"/>
    <w:rsid w:val="001652FF"/>
    <w:rsid w:val="00165A5E"/>
    <w:rsid w:val="00165BCC"/>
    <w:rsid w:val="001672ED"/>
    <w:rsid w:val="001705D4"/>
    <w:rsid w:val="001746B5"/>
    <w:rsid w:val="00174C07"/>
    <w:rsid w:val="001758EA"/>
    <w:rsid w:val="0017681D"/>
    <w:rsid w:val="001774F7"/>
    <w:rsid w:val="00177531"/>
    <w:rsid w:val="001811F9"/>
    <w:rsid w:val="00182B92"/>
    <w:rsid w:val="001843B2"/>
    <w:rsid w:val="0018471E"/>
    <w:rsid w:val="0018542C"/>
    <w:rsid w:val="0018596A"/>
    <w:rsid w:val="00185BA2"/>
    <w:rsid w:val="00186486"/>
    <w:rsid w:val="00186780"/>
    <w:rsid w:val="00191E24"/>
    <w:rsid w:val="001925D3"/>
    <w:rsid w:val="001927A2"/>
    <w:rsid w:val="001959EA"/>
    <w:rsid w:val="001A10F7"/>
    <w:rsid w:val="001A136B"/>
    <w:rsid w:val="001A1948"/>
    <w:rsid w:val="001A1E03"/>
    <w:rsid w:val="001A2175"/>
    <w:rsid w:val="001A29D8"/>
    <w:rsid w:val="001A34BE"/>
    <w:rsid w:val="001A77F3"/>
    <w:rsid w:val="001B0374"/>
    <w:rsid w:val="001B0EAD"/>
    <w:rsid w:val="001B1B84"/>
    <w:rsid w:val="001B3415"/>
    <w:rsid w:val="001B3536"/>
    <w:rsid w:val="001B4853"/>
    <w:rsid w:val="001B4D3B"/>
    <w:rsid w:val="001B6ED9"/>
    <w:rsid w:val="001C0E88"/>
    <w:rsid w:val="001C27C1"/>
    <w:rsid w:val="001C2D5E"/>
    <w:rsid w:val="001C48B0"/>
    <w:rsid w:val="001C6994"/>
    <w:rsid w:val="001C75E1"/>
    <w:rsid w:val="001D061C"/>
    <w:rsid w:val="001D1BA8"/>
    <w:rsid w:val="001D3515"/>
    <w:rsid w:val="001D3F73"/>
    <w:rsid w:val="001D5274"/>
    <w:rsid w:val="001D609B"/>
    <w:rsid w:val="001D61C6"/>
    <w:rsid w:val="001E0B8A"/>
    <w:rsid w:val="001E29CC"/>
    <w:rsid w:val="001E2E7A"/>
    <w:rsid w:val="001E32BA"/>
    <w:rsid w:val="001E37AF"/>
    <w:rsid w:val="001E7929"/>
    <w:rsid w:val="001E7C15"/>
    <w:rsid w:val="001F0E34"/>
    <w:rsid w:val="001F181D"/>
    <w:rsid w:val="001F3D2D"/>
    <w:rsid w:val="001F568D"/>
    <w:rsid w:val="001F6A0E"/>
    <w:rsid w:val="001F7C49"/>
    <w:rsid w:val="0020065D"/>
    <w:rsid w:val="00201ABD"/>
    <w:rsid w:val="00203264"/>
    <w:rsid w:val="002033DF"/>
    <w:rsid w:val="002042DF"/>
    <w:rsid w:val="002045C7"/>
    <w:rsid w:val="00205909"/>
    <w:rsid w:val="002060A8"/>
    <w:rsid w:val="00206C13"/>
    <w:rsid w:val="002103BF"/>
    <w:rsid w:val="00210C28"/>
    <w:rsid w:val="00211E77"/>
    <w:rsid w:val="00214020"/>
    <w:rsid w:val="00215561"/>
    <w:rsid w:val="002158A6"/>
    <w:rsid w:val="00216527"/>
    <w:rsid w:val="00216C02"/>
    <w:rsid w:val="002229DE"/>
    <w:rsid w:val="00223AFD"/>
    <w:rsid w:val="00226C45"/>
    <w:rsid w:val="002274F9"/>
    <w:rsid w:val="0023072A"/>
    <w:rsid w:val="00230E74"/>
    <w:rsid w:val="002333DA"/>
    <w:rsid w:val="0024026A"/>
    <w:rsid w:val="00242769"/>
    <w:rsid w:val="0024365D"/>
    <w:rsid w:val="002458C7"/>
    <w:rsid w:val="00245C9D"/>
    <w:rsid w:val="002541D2"/>
    <w:rsid w:val="002543BA"/>
    <w:rsid w:val="002579D1"/>
    <w:rsid w:val="002605A2"/>
    <w:rsid w:val="002615BF"/>
    <w:rsid w:val="002619B0"/>
    <w:rsid w:val="0026406E"/>
    <w:rsid w:val="00264183"/>
    <w:rsid w:val="0026613A"/>
    <w:rsid w:val="00271ABF"/>
    <w:rsid w:val="00272474"/>
    <w:rsid w:val="0027361A"/>
    <w:rsid w:val="0027363A"/>
    <w:rsid w:val="002748B2"/>
    <w:rsid w:val="00274BDD"/>
    <w:rsid w:val="00276441"/>
    <w:rsid w:val="00276945"/>
    <w:rsid w:val="00276BCF"/>
    <w:rsid w:val="00280670"/>
    <w:rsid w:val="0028189C"/>
    <w:rsid w:val="002825F6"/>
    <w:rsid w:val="002827C0"/>
    <w:rsid w:val="0028465C"/>
    <w:rsid w:val="002849FB"/>
    <w:rsid w:val="00284CF8"/>
    <w:rsid w:val="00290BE9"/>
    <w:rsid w:val="00292D3C"/>
    <w:rsid w:val="002930FC"/>
    <w:rsid w:val="002933A0"/>
    <w:rsid w:val="0029551C"/>
    <w:rsid w:val="0029686E"/>
    <w:rsid w:val="002969E7"/>
    <w:rsid w:val="00296F16"/>
    <w:rsid w:val="002A0300"/>
    <w:rsid w:val="002A3347"/>
    <w:rsid w:val="002A3DD4"/>
    <w:rsid w:val="002A5EC1"/>
    <w:rsid w:val="002A6057"/>
    <w:rsid w:val="002A6C76"/>
    <w:rsid w:val="002B1731"/>
    <w:rsid w:val="002B178E"/>
    <w:rsid w:val="002B17EE"/>
    <w:rsid w:val="002B301B"/>
    <w:rsid w:val="002B5653"/>
    <w:rsid w:val="002B6422"/>
    <w:rsid w:val="002B71D7"/>
    <w:rsid w:val="002C18BF"/>
    <w:rsid w:val="002C3404"/>
    <w:rsid w:val="002C48F4"/>
    <w:rsid w:val="002C4BA5"/>
    <w:rsid w:val="002C4E98"/>
    <w:rsid w:val="002C542E"/>
    <w:rsid w:val="002C5546"/>
    <w:rsid w:val="002C5E30"/>
    <w:rsid w:val="002C6D4A"/>
    <w:rsid w:val="002D357F"/>
    <w:rsid w:val="002D36CD"/>
    <w:rsid w:val="002D3CB6"/>
    <w:rsid w:val="002D71C0"/>
    <w:rsid w:val="002E0F3F"/>
    <w:rsid w:val="002E179C"/>
    <w:rsid w:val="002E276A"/>
    <w:rsid w:val="002E5BFA"/>
    <w:rsid w:val="002E663A"/>
    <w:rsid w:val="002E75C1"/>
    <w:rsid w:val="002E7AC8"/>
    <w:rsid w:val="00300E91"/>
    <w:rsid w:val="00301AA7"/>
    <w:rsid w:val="00302771"/>
    <w:rsid w:val="00303959"/>
    <w:rsid w:val="003049B7"/>
    <w:rsid w:val="0030561D"/>
    <w:rsid w:val="0030609A"/>
    <w:rsid w:val="003105AC"/>
    <w:rsid w:val="00310F28"/>
    <w:rsid w:val="0031147A"/>
    <w:rsid w:val="003126CA"/>
    <w:rsid w:val="00313134"/>
    <w:rsid w:val="00313B18"/>
    <w:rsid w:val="00313E33"/>
    <w:rsid w:val="00314479"/>
    <w:rsid w:val="003152F6"/>
    <w:rsid w:val="0031646D"/>
    <w:rsid w:val="00317DD4"/>
    <w:rsid w:val="0032271C"/>
    <w:rsid w:val="003234CC"/>
    <w:rsid w:val="0032383B"/>
    <w:rsid w:val="00323FCA"/>
    <w:rsid w:val="003261BC"/>
    <w:rsid w:val="00332453"/>
    <w:rsid w:val="003327DA"/>
    <w:rsid w:val="00334EE3"/>
    <w:rsid w:val="003363E5"/>
    <w:rsid w:val="00337B38"/>
    <w:rsid w:val="00340145"/>
    <w:rsid w:val="0034105F"/>
    <w:rsid w:val="00342874"/>
    <w:rsid w:val="00345040"/>
    <w:rsid w:val="0034737D"/>
    <w:rsid w:val="00350CA0"/>
    <w:rsid w:val="00350ECE"/>
    <w:rsid w:val="00351D27"/>
    <w:rsid w:val="003533F0"/>
    <w:rsid w:val="00354C17"/>
    <w:rsid w:val="00355712"/>
    <w:rsid w:val="00357CC4"/>
    <w:rsid w:val="00362432"/>
    <w:rsid w:val="003647DD"/>
    <w:rsid w:val="00364C3A"/>
    <w:rsid w:val="00366670"/>
    <w:rsid w:val="00367519"/>
    <w:rsid w:val="00367DA5"/>
    <w:rsid w:val="0037001E"/>
    <w:rsid w:val="00373B25"/>
    <w:rsid w:val="00374F0D"/>
    <w:rsid w:val="0037653B"/>
    <w:rsid w:val="00377A11"/>
    <w:rsid w:val="00377C3D"/>
    <w:rsid w:val="003835D6"/>
    <w:rsid w:val="00384075"/>
    <w:rsid w:val="003852F6"/>
    <w:rsid w:val="00385638"/>
    <w:rsid w:val="00386142"/>
    <w:rsid w:val="00386398"/>
    <w:rsid w:val="003866C9"/>
    <w:rsid w:val="00386F1D"/>
    <w:rsid w:val="00387921"/>
    <w:rsid w:val="003914AE"/>
    <w:rsid w:val="0039190C"/>
    <w:rsid w:val="00391AA1"/>
    <w:rsid w:val="00393219"/>
    <w:rsid w:val="00394237"/>
    <w:rsid w:val="00394379"/>
    <w:rsid w:val="0039488B"/>
    <w:rsid w:val="003A16A9"/>
    <w:rsid w:val="003A1F50"/>
    <w:rsid w:val="003A6A08"/>
    <w:rsid w:val="003A7131"/>
    <w:rsid w:val="003A7407"/>
    <w:rsid w:val="003A76D6"/>
    <w:rsid w:val="003A7FC7"/>
    <w:rsid w:val="003B1E19"/>
    <w:rsid w:val="003B1E5E"/>
    <w:rsid w:val="003B4FFD"/>
    <w:rsid w:val="003B5055"/>
    <w:rsid w:val="003B5821"/>
    <w:rsid w:val="003B5C3B"/>
    <w:rsid w:val="003B7071"/>
    <w:rsid w:val="003B7CC6"/>
    <w:rsid w:val="003C0491"/>
    <w:rsid w:val="003C5CBB"/>
    <w:rsid w:val="003C65A8"/>
    <w:rsid w:val="003C681D"/>
    <w:rsid w:val="003C765C"/>
    <w:rsid w:val="003D0864"/>
    <w:rsid w:val="003D1BD8"/>
    <w:rsid w:val="003D31F6"/>
    <w:rsid w:val="003D3661"/>
    <w:rsid w:val="003D49AA"/>
    <w:rsid w:val="003D4D9C"/>
    <w:rsid w:val="003D5D43"/>
    <w:rsid w:val="003D640D"/>
    <w:rsid w:val="003E31C0"/>
    <w:rsid w:val="003E3A27"/>
    <w:rsid w:val="003E3CF1"/>
    <w:rsid w:val="003E5340"/>
    <w:rsid w:val="003E71B3"/>
    <w:rsid w:val="003E7B35"/>
    <w:rsid w:val="003F1056"/>
    <w:rsid w:val="003F3D90"/>
    <w:rsid w:val="003F3F19"/>
    <w:rsid w:val="003F45C1"/>
    <w:rsid w:val="00401153"/>
    <w:rsid w:val="00403738"/>
    <w:rsid w:val="004050B1"/>
    <w:rsid w:val="0041211F"/>
    <w:rsid w:val="00413AA1"/>
    <w:rsid w:val="00414059"/>
    <w:rsid w:val="004150D5"/>
    <w:rsid w:val="00415237"/>
    <w:rsid w:val="004153F3"/>
    <w:rsid w:val="00416181"/>
    <w:rsid w:val="0041781E"/>
    <w:rsid w:val="00420756"/>
    <w:rsid w:val="00426E72"/>
    <w:rsid w:val="00426F96"/>
    <w:rsid w:val="00431E29"/>
    <w:rsid w:val="00432851"/>
    <w:rsid w:val="00433B1B"/>
    <w:rsid w:val="00437E74"/>
    <w:rsid w:val="00442E18"/>
    <w:rsid w:val="00444B7B"/>
    <w:rsid w:val="00450A9A"/>
    <w:rsid w:val="00450ED4"/>
    <w:rsid w:val="004533FA"/>
    <w:rsid w:val="00453923"/>
    <w:rsid w:val="00456753"/>
    <w:rsid w:val="00456E2A"/>
    <w:rsid w:val="004575E6"/>
    <w:rsid w:val="00457A13"/>
    <w:rsid w:val="00460F81"/>
    <w:rsid w:val="004619C4"/>
    <w:rsid w:val="004622CC"/>
    <w:rsid w:val="00462AD2"/>
    <w:rsid w:val="00463AB8"/>
    <w:rsid w:val="00464986"/>
    <w:rsid w:val="00467438"/>
    <w:rsid w:val="0047182D"/>
    <w:rsid w:val="00473372"/>
    <w:rsid w:val="00474F0B"/>
    <w:rsid w:val="00476BF2"/>
    <w:rsid w:val="004778A5"/>
    <w:rsid w:val="004815EB"/>
    <w:rsid w:val="0048353E"/>
    <w:rsid w:val="004844FA"/>
    <w:rsid w:val="00486F44"/>
    <w:rsid w:val="00490EA6"/>
    <w:rsid w:val="00490EB4"/>
    <w:rsid w:val="00491236"/>
    <w:rsid w:val="00492076"/>
    <w:rsid w:val="00492511"/>
    <w:rsid w:val="004954D5"/>
    <w:rsid w:val="00497F53"/>
    <w:rsid w:val="004A70F5"/>
    <w:rsid w:val="004A752E"/>
    <w:rsid w:val="004A7F03"/>
    <w:rsid w:val="004B3018"/>
    <w:rsid w:val="004B3710"/>
    <w:rsid w:val="004B596F"/>
    <w:rsid w:val="004C11EF"/>
    <w:rsid w:val="004C125A"/>
    <w:rsid w:val="004C1CB6"/>
    <w:rsid w:val="004C1F68"/>
    <w:rsid w:val="004C3836"/>
    <w:rsid w:val="004C467F"/>
    <w:rsid w:val="004D0D90"/>
    <w:rsid w:val="004D1AC9"/>
    <w:rsid w:val="004D2571"/>
    <w:rsid w:val="004D2654"/>
    <w:rsid w:val="004D3F9C"/>
    <w:rsid w:val="004D4012"/>
    <w:rsid w:val="004D5305"/>
    <w:rsid w:val="004D63FF"/>
    <w:rsid w:val="004D69F1"/>
    <w:rsid w:val="004D72C8"/>
    <w:rsid w:val="004D7988"/>
    <w:rsid w:val="004D7B04"/>
    <w:rsid w:val="004E08CB"/>
    <w:rsid w:val="004E0901"/>
    <w:rsid w:val="004E17A5"/>
    <w:rsid w:val="004E2B03"/>
    <w:rsid w:val="004E4C11"/>
    <w:rsid w:val="004E5EA6"/>
    <w:rsid w:val="004E6F16"/>
    <w:rsid w:val="004E7E0C"/>
    <w:rsid w:val="004F2125"/>
    <w:rsid w:val="004F696C"/>
    <w:rsid w:val="004F7E27"/>
    <w:rsid w:val="005000E7"/>
    <w:rsid w:val="0050220B"/>
    <w:rsid w:val="00502F9A"/>
    <w:rsid w:val="005038AA"/>
    <w:rsid w:val="005039B3"/>
    <w:rsid w:val="005071EB"/>
    <w:rsid w:val="00507A89"/>
    <w:rsid w:val="005105D2"/>
    <w:rsid w:val="005108B3"/>
    <w:rsid w:val="00511C04"/>
    <w:rsid w:val="00512C41"/>
    <w:rsid w:val="00514058"/>
    <w:rsid w:val="005160C5"/>
    <w:rsid w:val="0051750A"/>
    <w:rsid w:val="00521A58"/>
    <w:rsid w:val="00524AA2"/>
    <w:rsid w:val="00525935"/>
    <w:rsid w:val="00525E9D"/>
    <w:rsid w:val="00533043"/>
    <w:rsid w:val="00533217"/>
    <w:rsid w:val="00533E7F"/>
    <w:rsid w:val="005345F9"/>
    <w:rsid w:val="00536CA1"/>
    <w:rsid w:val="00537BDE"/>
    <w:rsid w:val="005431C5"/>
    <w:rsid w:val="00543788"/>
    <w:rsid w:val="00543AF0"/>
    <w:rsid w:val="0054419A"/>
    <w:rsid w:val="0054648B"/>
    <w:rsid w:val="00547B41"/>
    <w:rsid w:val="00547CCE"/>
    <w:rsid w:val="0055064B"/>
    <w:rsid w:val="00554E6D"/>
    <w:rsid w:val="005553FF"/>
    <w:rsid w:val="0055552B"/>
    <w:rsid w:val="0055663B"/>
    <w:rsid w:val="005570D6"/>
    <w:rsid w:val="005615FF"/>
    <w:rsid w:val="00561CF9"/>
    <w:rsid w:val="005640F9"/>
    <w:rsid w:val="00565066"/>
    <w:rsid w:val="005663B1"/>
    <w:rsid w:val="005709E5"/>
    <w:rsid w:val="00570C54"/>
    <w:rsid w:val="00571C49"/>
    <w:rsid w:val="00571C57"/>
    <w:rsid w:val="0057486C"/>
    <w:rsid w:val="00575BC3"/>
    <w:rsid w:val="00576813"/>
    <w:rsid w:val="00576BD1"/>
    <w:rsid w:val="00576C4D"/>
    <w:rsid w:val="00582D23"/>
    <w:rsid w:val="005865B6"/>
    <w:rsid w:val="00586F80"/>
    <w:rsid w:val="00587695"/>
    <w:rsid w:val="005955BB"/>
    <w:rsid w:val="00595769"/>
    <w:rsid w:val="00596C79"/>
    <w:rsid w:val="00597AFC"/>
    <w:rsid w:val="00597C28"/>
    <w:rsid w:val="005A16F9"/>
    <w:rsid w:val="005A2446"/>
    <w:rsid w:val="005A4415"/>
    <w:rsid w:val="005A4D46"/>
    <w:rsid w:val="005A6B2B"/>
    <w:rsid w:val="005B07C3"/>
    <w:rsid w:val="005B4C59"/>
    <w:rsid w:val="005B51A4"/>
    <w:rsid w:val="005B682E"/>
    <w:rsid w:val="005B78C8"/>
    <w:rsid w:val="005B79E1"/>
    <w:rsid w:val="005B7F0D"/>
    <w:rsid w:val="005C13E5"/>
    <w:rsid w:val="005C1E29"/>
    <w:rsid w:val="005C2268"/>
    <w:rsid w:val="005C50E7"/>
    <w:rsid w:val="005D2271"/>
    <w:rsid w:val="005D3ACD"/>
    <w:rsid w:val="005D4348"/>
    <w:rsid w:val="005D4365"/>
    <w:rsid w:val="005D43D7"/>
    <w:rsid w:val="005D758E"/>
    <w:rsid w:val="005E045B"/>
    <w:rsid w:val="005E23DF"/>
    <w:rsid w:val="005E266A"/>
    <w:rsid w:val="005E31D2"/>
    <w:rsid w:val="005E3A83"/>
    <w:rsid w:val="005E4051"/>
    <w:rsid w:val="005E4973"/>
    <w:rsid w:val="005E619C"/>
    <w:rsid w:val="005F2DAF"/>
    <w:rsid w:val="005F39E8"/>
    <w:rsid w:val="005F3A15"/>
    <w:rsid w:val="005F7EEF"/>
    <w:rsid w:val="00600DC8"/>
    <w:rsid w:val="00601AF8"/>
    <w:rsid w:val="006028EB"/>
    <w:rsid w:val="00604505"/>
    <w:rsid w:val="00605AD0"/>
    <w:rsid w:val="00606D97"/>
    <w:rsid w:val="00606D98"/>
    <w:rsid w:val="00607771"/>
    <w:rsid w:val="00607D86"/>
    <w:rsid w:val="006103DE"/>
    <w:rsid w:val="0061154D"/>
    <w:rsid w:val="00611DF4"/>
    <w:rsid w:val="00611FAB"/>
    <w:rsid w:val="00613584"/>
    <w:rsid w:val="00614A7D"/>
    <w:rsid w:val="00615222"/>
    <w:rsid w:val="006163A7"/>
    <w:rsid w:val="006165DC"/>
    <w:rsid w:val="006171AE"/>
    <w:rsid w:val="00620991"/>
    <w:rsid w:val="0062409C"/>
    <w:rsid w:val="00627F36"/>
    <w:rsid w:val="0063362E"/>
    <w:rsid w:val="00634C8A"/>
    <w:rsid w:val="0064012E"/>
    <w:rsid w:val="00641D7F"/>
    <w:rsid w:val="006421CF"/>
    <w:rsid w:val="0064389E"/>
    <w:rsid w:val="00644095"/>
    <w:rsid w:val="00644ECF"/>
    <w:rsid w:val="00646140"/>
    <w:rsid w:val="006471AC"/>
    <w:rsid w:val="006506FE"/>
    <w:rsid w:val="00650951"/>
    <w:rsid w:val="00651BEA"/>
    <w:rsid w:val="00652173"/>
    <w:rsid w:val="00653391"/>
    <w:rsid w:val="00654629"/>
    <w:rsid w:val="00655480"/>
    <w:rsid w:val="00656665"/>
    <w:rsid w:val="0066041A"/>
    <w:rsid w:val="006646CA"/>
    <w:rsid w:val="0066530D"/>
    <w:rsid w:val="006662AB"/>
    <w:rsid w:val="006664D9"/>
    <w:rsid w:val="0067008A"/>
    <w:rsid w:val="00670638"/>
    <w:rsid w:val="00672953"/>
    <w:rsid w:val="00672B46"/>
    <w:rsid w:val="00672E8B"/>
    <w:rsid w:val="00675844"/>
    <w:rsid w:val="00676721"/>
    <w:rsid w:val="00680409"/>
    <w:rsid w:val="0068122D"/>
    <w:rsid w:val="006824EB"/>
    <w:rsid w:val="00686CBD"/>
    <w:rsid w:val="00686E83"/>
    <w:rsid w:val="0068766C"/>
    <w:rsid w:val="00690930"/>
    <w:rsid w:val="00692F5D"/>
    <w:rsid w:val="00694170"/>
    <w:rsid w:val="00695A9D"/>
    <w:rsid w:val="00695AF0"/>
    <w:rsid w:val="00697D0C"/>
    <w:rsid w:val="006A045E"/>
    <w:rsid w:val="006A0B02"/>
    <w:rsid w:val="006A1609"/>
    <w:rsid w:val="006A1A0F"/>
    <w:rsid w:val="006A1E7F"/>
    <w:rsid w:val="006A480E"/>
    <w:rsid w:val="006A5857"/>
    <w:rsid w:val="006B37F2"/>
    <w:rsid w:val="006B4653"/>
    <w:rsid w:val="006B4F0F"/>
    <w:rsid w:val="006B5467"/>
    <w:rsid w:val="006B55B9"/>
    <w:rsid w:val="006B5A95"/>
    <w:rsid w:val="006B6302"/>
    <w:rsid w:val="006B6564"/>
    <w:rsid w:val="006B6A6D"/>
    <w:rsid w:val="006C00DF"/>
    <w:rsid w:val="006C0DCC"/>
    <w:rsid w:val="006C101D"/>
    <w:rsid w:val="006C28D5"/>
    <w:rsid w:val="006C412E"/>
    <w:rsid w:val="006C4D24"/>
    <w:rsid w:val="006C4D89"/>
    <w:rsid w:val="006C5AA5"/>
    <w:rsid w:val="006C6734"/>
    <w:rsid w:val="006C7D40"/>
    <w:rsid w:val="006D045D"/>
    <w:rsid w:val="006D12E9"/>
    <w:rsid w:val="006D1693"/>
    <w:rsid w:val="006D1AE0"/>
    <w:rsid w:val="006D294C"/>
    <w:rsid w:val="006D351E"/>
    <w:rsid w:val="006D59AE"/>
    <w:rsid w:val="006E047F"/>
    <w:rsid w:val="006E22CB"/>
    <w:rsid w:val="006E3734"/>
    <w:rsid w:val="006E4D69"/>
    <w:rsid w:val="006E616F"/>
    <w:rsid w:val="006E7990"/>
    <w:rsid w:val="006F209D"/>
    <w:rsid w:val="006F2A86"/>
    <w:rsid w:val="006F2D05"/>
    <w:rsid w:val="006F2E6B"/>
    <w:rsid w:val="006F490B"/>
    <w:rsid w:val="006F5A07"/>
    <w:rsid w:val="006F6028"/>
    <w:rsid w:val="006F7C2B"/>
    <w:rsid w:val="006F7D81"/>
    <w:rsid w:val="00701044"/>
    <w:rsid w:val="00702556"/>
    <w:rsid w:val="007032CD"/>
    <w:rsid w:val="00704291"/>
    <w:rsid w:val="0070435D"/>
    <w:rsid w:val="00704D72"/>
    <w:rsid w:val="00706A9B"/>
    <w:rsid w:val="00706C8F"/>
    <w:rsid w:val="00707EA7"/>
    <w:rsid w:val="00710179"/>
    <w:rsid w:val="00710536"/>
    <w:rsid w:val="00710E22"/>
    <w:rsid w:val="007126FB"/>
    <w:rsid w:val="007163BA"/>
    <w:rsid w:val="00720A1B"/>
    <w:rsid w:val="00720B8A"/>
    <w:rsid w:val="007216DE"/>
    <w:rsid w:val="007219EC"/>
    <w:rsid w:val="00721B2A"/>
    <w:rsid w:val="00722D87"/>
    <w:rsid w:val="00723B70"/>
    <w:rsid w:val="007241FF"/>
    <w:rsid w:val="00724715"/>
    <w:rsid w:val="00726C9F"/>
    <w:rsid w:val="00731794"/>
    <w:rsid w:val="007324C7"/>
    <w:rsid w:val="00736425"/>
    <w:rsid w:val="007377D3"/>
    <w:rsid w:val="00737F8D"/>
    <w:rsid w:val="00741C60"/>
    <w:rsid w:val="00742E84"/>
    <w:rsid w:val="007437E6"/>
    <w:rsid w:val="00743C1D"/>
    <w:rsid w:val="00747569"/>
    <w:rsid w:val="0075221A"/>
    <w:rsid w:val="0075465D"/>
    <w:rsid w:val="00761497"/>
    <w:rsid w:val="007615CB"/>
    <w:rsid w:val="00762487"/>
    <w:rsid w:val="007635D5"/>
    <w:rsid w:val="00764AE9"/>
    <w:rsid w:val="00764EB4"/>
    <w:rsid w:val="00766376"/>
    <w:rsid w:val="00766F64"/>
    <w:rsid w:val="007672D5"/>
    <w:rsid w:val="00767AAB"/>
    <w:rsid w:val="007703C9"/>
    <w:rsid w:val="00771093"/>
    <w:rsid w:val="00772122"/>
    <w:rsid w:val="0077215B"/>
    <w:rsid w:val="00772CD0"/>
    <w:rsid w:val="00773993"/>
    <w:rsid w:val="00773F7B"/>
    <w:rsid w:val="007743C1"/>
    <w:rsid w:val="00774593"/>
    <w:rsid w:val="007748CC"/>
    <w:rsid w:val="00774FEC"/>
    <w:rsid w:val="0078139C"/>
    <w:rsid w:val="007820DD"/>
    <w:rsid w:val="00782C01"/>
    <w:rsid w:val="007834C6"/>
    <w:rsid w:val="007843CE"/>
    <w:rsid w:val="00784986"/>
    <w:rsid w:val="00785A21"/>
    <w:rsid w:val="007876B2"/>
    <w:rsid w:val="00787FF8"/>
    <w:rsid w:val="0079015A"/>
    <w:rsid w:val="00790502"/>
    <w:rsid w:val="007905BB"/>
    <w:rsid w:val="00796583"/>
    <w:rsid w:val="00797DED"/>
    <w:rsid w:val="007A3353"/>
    <w:rsid w:val="007A6174"/>
    <w:rsid w:val="007A6EB8"/>
    <w:rsid w:val="007A74CA"/>
    <w:rsid w:val="007A7751"/>
    <w:rsid w:val="007B00D4"/>
    <w:rsid w:val="007B2855"/>
    <w:rsid w:val="007B3451"/>
    <w:rsid w:val="007B4CED"/>
    <w:rsid w:val="007B5090"/>
    <w:rsid w:val="007B584A"/>
    <w:rsid w:val="007B59C5"/>
    <w:rsid w:val="007B62BC"/>
    <w:rsid w:val="007B71F2"/>
    <w:rsid w:val="007C212D"/>
    <w:rsid w:val="007C343C"/>
    <w:rsid w:val="007C3821"/>
    <w:rsid w:val="007C548D"/>
    <w:rsid w:val="007C59B6"/>
    <w:rsid w:val="007D10C8"/>
    <w:rsid w:val="007D1E6C"/>
    <w:rsid w:val="007D2FAC"/>
    <w:rsid w:val="007D42A9"/>
    <w:rsid w:val="007D4988"/>
    <w:rsid w:val="007D4B3A"/>
    <w:rsid w:val="007D5301"/>
    <w:rsid w:val="007D5D91"/>
    <w:rsid w:val="007E120E"/>
    <w:rsid w:val="007E1F42"/>
    <w:rsid w:val="007E2E40"/>
    <w:rsid w:val="007E4BCD"/>
    <w:rsid w:val="007E6586"/>
    <w:rsid w:val="007E7F07"/>
    <w:rsid w:val="007E7F19"/>
    <w:rsid w:val="007F14CE"/>
    <w:rsid w:val="007F1BF7"/>
    <w:rsid w:val="007F1C9E"/>
    <w:rsid w:val="007F1FD4"/>
    <w:rsid w:val="007F28FA"/>
    <w:rsid w:val="007F3CA6"/>
    <w:rsid w:val="007F48DE"/>
    <w:rsid w:val="007F4A8D"/>
    <w:rsid w:val="007F7890"/>
    <w:rsid w:val="008022BB"/>
    <w:rsid w:val="008024FF"/>
    <w:rsid w:val="00802842"/>
    <w:rsid w:val="00802A1D"/>
    <w:rsid w:val="0080380B"/>
    <w:rsid w:val="0080451E"/>
    <w:rsid w:val="00804E4D"/>
    <w:rsid w:val="008051DE"/>
    <w:rsid w:val="008070F4"/>
    <w:rsid w:val="00807172"/>
    <w:rsid w:val="00807535"/>
    <w:rsid w:val="00807731"/>
    <w:rsid w:val="0081014A"/>
    <w:rsid w:val="00810D43"/>
    <w:rsid w:val="00811169"/>
    <w:rsid w:val="008119A3"/>
    <w:rsid w:val="00811C1E"/>
    <w:rsid w:val="0081444F"/>
    <w:rsid w:val="00814720"/>
    <w:rsid w:val="00816A55"/>
    <w:rsid w:val="008200FB"/>
    <w:rsid w:val="00820446"/>
    <w:rsid w:val="0082063B"/>
    <w:rsid w:val="00824B44"/>
    <w:rsid w:val="008256F9"/>
    <w:rsid w:val="00826E14"/>
    <w:rsid w:val="00826E40"/>
    <w:rsid w:val="008272EA"/>
    <w:rsid w:val="00830678"/>
    <w:rsid w:val="0083187C"/>
    <w:rsid w:val="00831EBE"/>
    <w:rsid w:val="00832119"/>
    <w:rsid w:val="008366E4"/>
    <w:rsid w:val="00837FBA"/>
    <w:rsid w:val="00840BC1"/>
    <w:rsid w:val="00840C3E"/>
    <w:rsid w:val="008435C1"/>
    <w:rsid w:val="00843B9B"/>
    <w:rsid w:val="00843FAB"/>
    <w:rsid w:val="00846F3D"/>
    <w:rsid w:val="00847B8F"/>
    <w:rsid w:val="00847CF0"/>
    <w:rsid w:val="00847DA9"/>
    <w:rsid w:val="008551F6"/>
    <w:rsid w:val="00855230"/>
    <w:rsid w:val="00855A17"/>
    <w:rsid w:val="00855B93"/>
    <w:rsid w:val="00860044"/>
    <w:rsid w:val="008631F1"/>
    <w:rsid w:val="00863349"/>
    <w:rsid w:val="008633D7"/>
    <w:rsid w:val="0086444D"/>
    <w:rsid w:val="008653AE"/>
    <w:rsid w:val="00867829"/>
    <w:rsid w:val="008706BA"/>
    <w:rsid w:val="008709B2"/>
    <w:rsid w:val="00870C36"/>
    <w:rsid w:val="00871E44"/>
    <w:rsid w:val="00872186"/>
    <w:rsid w:val="00872B0D"/>
    <w:rsid w:val="008735E6"/>
    <w:rsid w:val="00874B5D"/>
    <w:rsid w:val="008770C0"/>
    <w:rsid w:val="0088143E"/>
    <w:rsid w:val="00881DBE"/>
    <w:rsid w:val="00881E72"/>
    <w:rsid w:val="00883708"/>
    <w:rsid w:val="00887B4D"/>
    <w:rsid w:val="00887E3C"/>
    <w:rsid w:val="00891B02"/>
    <w:rsid w:val="00891F29"/>
    <w:rsid w:val="00894673"/>
    <w:rsid w:val="008A074A"/>
    <w:rsid w:val="008A1F9D"/>
    <w:rsid w:val="008A1FAF"/>
    <w:rsid w:val="008A2701"/>
    <w:rsid w:val="008A2C3D"/>
    <w:rsid w:val="008A3C3A"/>
    <w:rsid w:val="008A3CCA"/>
    <w:rsid w:val="008A3E00"/>
    <w:rsid w:val="008A4E3E"/>
    <w:rsid w:val="008A658C"/>
    <w:rsid w:val="008A6C3D"/>
    <w:rsid w:val="008B081B"/>
    <w:rsid w:val="008B1177"/>
    <w:rsid w:val="008B46AE"/>
    <w:rsid w:val="008B75F7"/>
    <w:rsid w:val="008C0276"/>
    <w:rsid w:val="008C03A2"/>
    <w:rsid w:val="008C093C"/>
    <w:rsid w:val="008C0AA4"/>
    <w:rsid w:val="008C1171"/>
    <w:rsid w:val="008C16EF"/>
    <w:rsid w:val="008C2D5A"/>
    <w:rsid w:val="008C428D"/>
    <w:rsid w:val="008C680A"/>
    <w:rsid w:val="008C7000"/>
    <w:rsid w:val="008C709E"/>
    <w:rsid w:val="008C7155"/>
    <w:rsid w:val="008C744B"/>
    <w:rsid w:val="008D14D4"/>
    <w:rsid w:val="008D20E9"/>
    <w:rsid w:val="008D283D"/>
    <w:rsid w:val="008D4303"/>
    <w:rsid w:val="008D49CD"/>
    <w:rsid w:val="008D7480"/>
    <w:rsid w:val="008E019C"/>
    <w:rsid w:val="008E1062"/>
    <w:rsid w:val="008E4243"/>
    <w:rsid w:val="008E4289"/>
    <w:rsid w:val="008E4401"/>
    <w:rsid w:val="008E6830"/>
    <w:rsid w:val="008E6D0A"/>
    <w:rsid w:val="008F01D3"/>
    <w:rsid w:val="008F0388"/>
    <w:rsid w:val="008F10AE"/>
    <w:rsid w:val="008F17FF"/>
    <w:rsid w:val="008F2CA7"/>
    <w:rsid w:val="008F5333"/>
    <w:rsid w:val="008F5AB8"/>
    <w:rsid w:val="008F6B10"/>
    <w:rsid w:val="008F7061"/>
    <w:rsid w:val="00904B14"/>
    <w:rsid w:val="00905891"/>
    <w:rsid w:val="00906640"/>
    <w:rsid w:val="0090724A"/>
    <w:rsid w:val="00907B01"/>
    <w:rsid w:val="00910EF7"/>
    <w:rsid w:val="00914C54"/>
    <w:rsid w:val="0091598C"/>
    <w:rsid w:val="009161CB"/>
    <w:rsid w:val="0091684E"/>
    <w:rsid w:val="00920DB3"/>
    <w:rsid w:val="009211D2"/>
    <w:rsid w:val="00922CD9"/>
    <w:rsid w:val="00930EC9"/>
    <w:rsid w:val="00931AE3"/>
    <w:rsid w:val="00931AF1"/>
    <w:rsid w:val="00932278"/>
    <w:rsid w:val="009323FA"/>
    <w:rsid w:val="00933E70"/>
    <w:rsid w:val="0093699E"/>
    <w:rsid w:val="0093789B"/>
    <w:rsid w:val="009429FF"/>
    <w:rsid w:val="009448A8"/>
    <w:rsid w:val="009453C2"/>
    <w:rsid w:val="009471BE"/>
    <w:rsid w:val="00952AB8"/>
    <w:rsid w:val="00952BF5"/>
    <w:rsid w:val="009554A8"/>
    <w:rsid w:val="0095755E"/>
    <w:rsid w:val="009579D1"/>
    <w:rsid w:val="00957BBC"/>
    <w:rsid w:val="00960945"/>
    <w:rsid w:val="00960ACC"/>
    <w:rsid w:val="00961007"/>
    <w:rsid w:val="00962712"/>
    <w:rsid w:val="0096297E"/>
    <w:rsid w:val="009646F2"/>
    <w:rsid w:val="00965410"/>
    <w:rsid w:val="009665E0"/>
    <w:rsid w:val="00966C79"/>
    <w:rsid w:val="00970A21"/>
    <w:rsid w:val="009710B4"/>
    <w:rsid w:val="00971F18"/>
    <w:rsid w:val="00972B52"/>
    <w:rsid w:val="0097441D"/>
    <w:rsid w:val="009751D7"/>
    <w:rsid w:val="00976943"/>
    <w:rsid w:val="00977228"/>
    <w:rsid w:val="00977C6A"/>
    <w:rsid w:val="00981035"/>
    <w:rsid w:val="00981284"/>
    <w:rsid w:val="00981749"/>
    <w:rsid w:val="0098273A"/>
    <w:rsid w:val="00982D06"/>
    <w:rsid w:val="00987288"/>
    <w:rsid w:val="0099065D"/>
    <w:rsid w:val="009931FC"/>
    <w:rsid w:val="00993980"/>
    <w:rsid w:val="009952C1"/>
    <w:rsid w:val="009A2060"/>
    <w:rsid w:val="009A2624"/>
    <w:rsid w:val="009A305C"/>
    <w:rsid w:val="009A7C62"/>
    <w:rsid w:val="009B0CC9"/>
    <w:rsid w:val="009B11D8"/>
    <w:rsid w:val="009B1523"/>
    <w:rsid w:val="009B1DFB"/>
    <w:rsid w:val="009B20BF"/>
    <w:rsid w:val="009B43F2"/>
    <w:rsid w:val="009B76E5"/>
    <w:rsid w:val="009B7FA4"/>
    <w:rsid w:val="009C075F"/>
    <w:rsid w:val="009C0865"/>
    <w:rsid w:val="009C4FAC"/>
    <w:rsid w:val="009C62E3"/>
    <w:rsid w:val="009C7CB1"/>
    <w:rsid w:val="009D054F"/>
    <w:rsid w:val="009D0FA9"/>
    <w:rsid w:val="009D1D01"/>
    <w:rsid w:val="009D2F12"/>
    <w:rsid w:val="009D3414"/>
    <w:rsid w:val="009D34B5"/>
    <w:rsid w:val="009D5BFC"/>
    <w:rsid w:val="009D5D5C"/>
    <w:rsid w:val="009D5E17"/>
    <w:rsid w:val="009D7E94"/>
    <w:rsid w:val="009E24E8"/>
    <w:rsid w:val="009E2CD8"/>
    <w:rsid w:val="009E3C32"/>
    <w:rsid w:val="009E3D84"/>
    <w:rsid w:val="009E4A54"/>
    <w:rsid w:val="009E6721"/>
    <w:rsid w:val="009E763B"/>
    <w:rsid w:val="009F0CFF"/>
    <w:rsid w:val="009F249A"/>
    <w:rsid w:val="009F36B8"/>
    <w:rsid w:val="009F5AEB"/>
    <w:rsid w:val="00A00B98"/>
    <w:rsid w:val="00A01E3E"/>
    <w:rsid w:val="00A056E2"/>
    <w:rsid w:val="00A06802"/>
    <w:rsid w:val="00A06D19"/>
    <w:rsid w:val="00A07BFA"/>
    <w:rsid w:val="00A12CF9"/>
    <w:rsid w:val="00A13B5D"/>
    <w:rsid w:val="00A140C4"/>
    <w:rsid w:val="00A14C02"/>
    <w:rsid w:val="00A14DFC"/>
    <w:rsid w:val="00A17000"/>
    <w:rsid w:val="00A17009"/>
    <w:rsid w:val="00A17669"/>
    <w:rsid w:val="00A17AC0"/>
    <w:rsid w:val="00A20DD3"/>
    <w:rsid w:val="00A20DF8"/>
    <w:rsid w:val="00A21933"/>
    <w:rsid w:val="00A24EAF"/>
    <w:rsid w:val="00A27505"/>
    <w:rsid w:val="00A30767"/>
    <w:rsid w:val="00A30855"/>
    <w:rsid w:val="00A30B69"/>
    <w:rsid w:val="00A30BFA"/>
    <w:rsid w:val="00A34283"/>
    <w:rsid w:val="00A346BD"/>
    <w:rsid w:val="00A34C5C"/>
    <w:rsid w:val="00A34CBE"/>
    <w:rsid w:val="00A35984"/>
    <w:rsid w:val="00A37C18"/>
    <w:rsid w:val="00A408AB"/>
    <w:rsid w:val="00A4282A"/>
    <w:rsid w:val="00A42C5F"/>
    <w:rsid w:val="00A447C0"/>
    <w:rsid w:val="00A44B9B"/>
    <w:rsid w:val="00A4512E"/>
    <w:rsid w:val="00A5144F"/>
    <w:rsid w:val="00A517F1"/>
    <w:rsid w:val="00A52D7A"/>
    <w:rsid w:val="00A53407"/>
    <w:rsid w:val="00A537EC"/>
    <w:rsid w:val="00A53EDA"/>
    <w:rsid w:val="00A54553"/>
    <w:rsid w:val="00A55805"/>
    <w:rsid w:val="00A55C2F"/>
    <w:rsid w:val="00A56533"/>
    <w:rsid w:val="00A61763"/>
    <w:rsid w:val="00A66499"/>
    <w:rsid w:val="00A66D57"/>
    <w:rsid w:val="00A67D3E"/>
    <w:rsid w:val="00A70411"/>
    <w:rsid w:val="00A71976"/>
    <w:rsid w:val="00A742E0"/>
    <w:rsid w:val="00A76A3C"/>
    <w:rsid w:val="00A76FB8"/>
    <w:rsid w:val="00A7731F"/>
    <w:rsid w:val="00A77DBE"/>
    <w:rsid w:val="00A8093B"/>
    <w:rsid w:val="00A81732"/>
    <w:rsid w:val="00A81B9C"/>
    <w:rsid w:val="00A823B4"/>
    <w:rsid w:val="00A838FA"/>
    <w:rsid w:val="00A841F6"/>
    <w:rsid w:val="00A86610"/>
    <w:rsid w:val="00A87A3E"/>
    <w:rsid w:val="00A9107F"/>
    <w:rsid w:val="00A93B1B"/>
    <w:rsid w:val="00A960A0"/>
    <w:rsid w:val="00AA0EED"/>
    <w:rsid w:val="00AA1CA0"/>
    <w:rsid w:val="00AA51E9"/>
    <w:rsid w:val="00AA543D"/>
    <w:rsid w:val="00AA6AAC"/>
    <w:rsid w:val="00AA7CE4"/>
    <w:rsid w:val="00AB060D"/>
    <w:rsid w:val="00AB1850"/>
    <w:rsid w:val="00AB1F0E"/>
    <w:rsid w:val="00AB26A9"/>
    <w:rsid w:val="00AB2F9E"/>
    <w:rsid w:val="00AB4D31"/>
    <w:rsid w:val="00AB67F3"/>
    <w:rsid w:val="00AC1100"/>
    <w:rsid w:val="00AC3424"/>
    <w:rsid w:val="00AC42FF"/>
    <w:rsid w:val="00AC5007"/>
    <w:rsid w:val="00AC6986"/>
    <w:rsid w:val="00AC7A97"/>
    <w:rsid w:val="00AD0D97"/>
    <w:rsid w:val="00AD2AD5"/>
    <w:rsid w:val="00AD3341"/>
    <w:rsid w:val="00AD6A43"/>
    <w:rsid w:val="00AD6CC2"/>
    <w:rsid w:val="00AD6E27"/>
    <w:rsid w:val="00AE05D0"/>
    <w:rsid w:val="00AE0C1F"/>
    <w:rsid w:val="00AE1C71"/>
    <w:rsid w:val="00AE2D81"/>
    <w:rsid w:val="00AE3175"/>
    <w:rsid w:val="00AE37A9"/>
    <w:rsid w:val="00AE3F5B"/>
    <w:rsid w:val="00AE65D4"/>
    <w:rsid w:val="00AE6839"/>
    <w:rsid w:val="00AF414B"/>
    <w:rsid w:val="00AF4501"/>
    <w:rsid w:val="00AF5606"/>
    <w:rsid w:val="00AF56E7"/>
    <w:rsid w:val="00AF6A05"/>
    <w:rsid w:val="00AF6B46"/>
    <w:rsid w:val="00AF758C"/>
    <w:rsid w:val="00AF78D0"/>
    <w:rsid w:val="00AF798C"/>
    <w:rsid w:val="00B02844"/>
    <w:rsid w:val="00B031F1"/>
    <w:rsid w:val="00B04058"/>
    <w:rsid w:val="00B04F52"/>
    <w:rsid w:val="00B056A2"/>
    <w:rsid w:val="00B05981"/>
    <w:rsid w:val="00B124C0"/>
    <w:rsid w:val="00B149E3"/>
    <w:rsid w:val="00B1595E"/>
    <w:rsid w:val="00B176BB"/>
    <w:rsid w:val="00B207F0"/>
    <w:rsid w:val="00B2150B"/>
    <w:rsid w:val="00B21708"/>
    <w:rsid w:val="00B218CB"/>
    <w:rsid w:val="00B22920"/>
    <w:rsid w:val="00B236EF"/>
    <w:rsid w:val="00B2373B"/>
    <w:rsid w:val="00B24620"/>
    <w:rsid w:val="00B2487E"/>
    <w:rsid w:val="00B25755"/>
    <w:rsid w:val="00B25A1C"/>
    <w:rsid w:val="00B25CB6"/>
    <w:rsid w:val="00B26071"/>
    <w:rsid w:val="00B2709B"/>
    <w:rsid w:val="00B304C1"/>
    <w:rsid w:val="00B30E40"/>
    <w:rsid w:val="00B31350"/>
    <w:rsid w:val="00B352CD"/>
    <w:rsid w:val="00B378D2"/>
    <w:rsid w:val="00B4073B"/>
    <w:rsid w:val="00B4179A"/>
    <w:rsid w:val="00B417F1"/>
    <w:rsid w:val="00B4387E"/>
    <w:rsid w:val="00B438BF"/>
    <w:rsid w:val="00B43B45"/>
    <w:rsid w:val="00B4573A"/>
    <w:rsid w:val="00B47657"/>
    <w:rsid w:val="00B51EF9"/>
    <w:rsid w:val="00B52765"/>
    <w:rsid w:val="00B52CD1"/>
    <w:rsid w:val="00B53130"/>
    <w:rsid w:val="00B55AA9"/>
    <w:rsid w:val="00B55EEF"/>
    <w:rsid w:val="00B56C55"/>
    <w:rsid w:val="00B5735B"/>
    <w:rsid w:val="00B573CE"/>
    <w:rsid w:val="00B61D3B"/>
    <w:rsid w:val="00B62556"/>
    <w:rsid w:val="00B62DB0"/>
    <w:rsid w:val="00B62FE2"/>
    <w:rsid w:val="00B63751"/>
    <w:rsid w:val="00B643AF"/>
    <w:rsid w:val="00B6476C"/>
    <w:rsid w:val="00B66DD5"/>
    <w:rsid w:val="00B67181"/>
    <w:rsid w:val="00B701AC"/>
    <w:rsid w:val="00B722EC"/>
    <w:rsid w:val="00B742D6"/>
    <w:rsid w:val="00B76F60"/>
    <w:rsid w:val="00B8032B"/>
    <w:rsid w:val="00B8036F"/>
    <w:rsid w:val="00B8152A"/>
    <w:rsid w:val="00B85D3D"/>
    <w:rsid w:val="00B87337"/>
    <w:rsid w:val="00B87BFC"/>
    <w:rsid w:val="00B900D1"/>
    <w:rsid w:val="00B90DFE"/>
    <w:rsid w:val="00B91FA8"/>
    <w:rsid w:val="00B926B4"/>
    <w:rsid w:val="00B9487D"/>
    <w:rsid w:val="00B953AD"/>
    <w:rsid w:val="00B953BB"/>
    <w:rsid w:val="00B96214"/>
    <w:rsid w:val="00BA069F"/>
    <w:rsid w:val="00BA0E52"/>
    <w:rsid w:val="00BA1659"/>
    <w:rsid w:val="00BA3A26"/>
    <w:rsid w:val="00BA3BB4"/>
    <w:rsid w:val="00BA4658"/>
    <w:rsid w:val="00BA547B"/>
    <w:rsid w:val="00BA686B"/>
    <w:rsid w:val="00BA7CA7"/>
    <w:rsid w:val="00BA7D5E"/>
    <w:rsid w:val="00BB0F00"/>
    <w:rsid w:val="00BB2525"/>
    <w:rsid w:val="00BB3745"/>
    <w:rsid w:val="00BB4EFA"/>
    <w:rsid w:val="00BB5039"/>
    <w:rsid w:val="00BB5DA6"/>
    <w:rsid w:val="00BB66DA"/>
    <w:rsid w:val="00BB6A0B"/>
    <w:rsid w:val="00BB6DE2"/>
    <w:rsid w:val="00BC005F"/>
    <w:rsid w:val="00BC13F8"/>
    <w:rsid w:val="00BC2955"/>
    <w:rsid w:val="00BC2B24"/>
    <w:rsid w:val="00BC2C10"/>
    <w:rsid w:val="00BC34E1"/>
    <w:rsid w:val="00BC77CE"/>
    <w:rsid w:val="00BD16FA"/>
    <w:rsid w:val="00BD2870"/>
    <w:rsid w:val="00BD3004"/>
    <w:rsid w:val="00BD37A4"/>
    <w:rsid w:val="00BD3D1C"/>
    <w:rsid w:val="00BD6264"/>
    <w:rsid w:val="00BD767B"/>
    <w:rsid w:val="00BE0BA6"/>
    <w:rsid w:val="00BE225B"/>
    <w:rsid w:val="00BE3C29"/>
    <w:rsid w:val="00BE3C85"/>
    <w:rsid w:val="00BE3E43"/>
    <w:rsid w:val="00BE3F2B"/>
    <w:rsid w:val="00BE4D61"/>
    <w:rsid w:val="00BE7286"/>
    <w:rsid w:val="00BE7A84"/>
    <w:rsid w:val="00BF0318"/>
    <w:rsid w:val="00BF0D45"/>
    <w:rsid w:val="00BF26EE"/>
    <w:rsid w:val="00BF3796"/>
    <w:rsid w:val="00BF42F1"/>
    <w:rsid w:val="00BF580F"/>
    <w:rsid w:val="00BF6D9A"/>
    <w:rsid w:val="00BF72E6"/>
    <w:rsid w:val="00C006D0"/>
    <w:rsid w:val="00C028DA"/>
    <w:rsid w:val="00C038FB"/>
    <w:rsid w:val="00C03BB1"/>
    <w:rsid w:val="00C0464B"/>
    <w:rsid w:val="00C05E58"/>
    <w:rsid w:val="00C06E32"/>
    <w:rsid w:val="00C07F64"/>
    <w:rsid w:val="00C1044D"/>
    <w:rsid w:val="00C10CED"/>
    <w:rsid w:val="00C11155"/>
    <w:rsid w:val="00C11708"/>
    <w:rsid w:val="00C135E9"/>
    <w:rsid w:val="00C143D1"/>
    <w:rsid w:val="00C15AB5"/>
    <w:rsid w:val="00C17D99"/>
    <w:rsid w:val="00C2294E"/>
    <w:rsid w:val="00C22B33"/>
    <w:rsid w:val="00C22B65"/>
    <w:rsid w:val="00C239FC"/>
    <w:rsid w:val="00C2628E"/>
    <w:rsid w:val="00C26D18"/>
    <w:rsid w:val="00C275BB"/>
    <w:rsid w:val="00C305A9"/>
    <w:rsid w:val="00C318B5"/>
    <w:rsid w:val="00C31C5B"/>
    <w:rsid w:val="00C31C7D"/>
    <w:rsid w:val="00C34072"/>
    <w:rsid w:val="00C34204"/>
    <w:rsid w:val="00C34FEE"/>
    <w:rsid w:val="00C4067E"/>
    <w:rsid w:val="00C41498"/>
    <w:rsid w:val="00C42B5F"/>
    <w:rsid w:val="00C43174"/>
    <w:rsid w:val="00C43B31"/>
    <w:rsid w:val="00C4525F"/>
    <w:rsid w:val="00C45D4B"/>
    <w:rsid w:val="00C4680F"/>
    <w:rsid w:val="00C4797B"/>
    <w:rsid w:val="00C47BB5"/>
    <w:rsid w:val="00C50857"/>
    <w:rsid w:val="00C50EE2"/>
    <w:rsid w:val="00C51168"/>
    <w:rsid w:val="00C515BA"/>
    <w:rsid w:val="00C51B71"/>
    <w:rsid w:val="00C5373D"/>
    <w:rsid w:val="00C5543D"/>
    <w:rsid w:val="00C55997"/>
    <w:rsid w:val="00C6130E"/>
    <w:rsid w:val="00C618D4"/>
    <w:rsid w:val="00C63460"/>
    <w:rsid w:val="00C65906"/>
    <w:rsid w:val="00C65B79"/>
    <w:rsid w:val="00C66708"/>
    <w:rsid w:val="00C676BF"/>
    <w:rsid w:val="00C677F4"/>
    <w:rsid w:val="00C7081A"/>
    <w:rsid w:val="00C724A7"/>
    <w:rsid w:val="00C737F5"/>
    <w:rsid w:val="00C74A11"/>
    <w:rsid w:val="00C75222"/>
    <w:rsid w:val="00C755E4"/>
    <w:rsid w:val="00C76140"/>
    <w:rsid w:val="00C81C85"/>
    <w:rsid w:val="00C81ECD"/>
    <w:rsid w:val="00C81FCB"/>
    <w:rsid w:val="00C8286A"/>
    <w:rsid w:val="00C85352"/>
    <w:rsid w:val="00C85FB4"/>
    <w:rsid w:val="00C86203"/>
    <w:rsid w:val="00C90E1C"/>
    <w:rsid w:val="00C9128B"/>
    <w:rsid w:val="00C93A0B"/>
    <w:rsid w:val="00C944EC"/>
    <w:rsid w:val="00C94981"/>
    <w:rsid w:val="00CA02F6"/>
    <w:rsid w:val="00CA1237"/>
    <w:rsid w:val="00CA1BBA"/>
    <w:rsid w:val="00CA2086"/>
    <w:rsid w:val="00CA38AD"/>
    <w:rsid w:val="00CA6D0C"/>
    <w:rsid w:val="00CA7D46"/>
    <w:rsid w:val="00CA7D82"/>
    <w:rsid w:val="00CB1721"/>
    <w:rsid w:val="00CB3251"/>
    <w:rsid w:val="00CB462E"/>
    <w:rsid w:val="00CB5069"/>
    <w:rsid w:val="00CB7FEE"/>
    <w:rsid w:val="00CC0341"/>
    <w:rsid w:val="00CC05ED"/>
    <w:rsid w:val="00CC5972"/>
    <w:rsid w:val="00CC6B51"/>
    <w:rsid w:val="00CD4BAB"/>
    <w:rsid w:val="00CD660A"/>
    <w:rsid w:val="00CD6D22"/>
    <w:rsid w:val="00CE08D9"/>
    <w:rsid w:val="00CE19A5"/>
    <w:rsid w:val="00CE27E5"/>
    <w:rsid w:val="00CE4798"/>
    <w:rsid w:val="00CE4FA7"/>
    <w:rsid w:val="00CE67EB"/>
    <w:rsid w:val="00CE6B7D"/>
    <w:rsid w:val="00CF0A1A"/>
    <w:rsid w:val="00CF1BAF"/>
    <w:rsid w:val="00CF247C"/>
    <w:rsid w:val="00CF409B"/>
    <w:rsid w:val="00CF40D8"/>
    <w:rsid w:val="00CF4DCC"/>
    <w:rsid w:val="00CF5FAC"/>
    <w:rsid w:val="00CF630A"/>
    <w:rsid w:val="00CF756F"/>
    <w:rsid w:val="00CF79D1"/>
    <w:rsid w:val="00D011D8"/>
    <w:rsid w:val="00D02EB1"/>
    <w:rsid w:val="00D0334F"/>
    <w:rsid w:val="00D06258"/>
    <w:rsid w:val="00D0685A"/>
    <w:rsid w:val="00D069D5"/>
    <w:rsid w:val="00D06C50"/>
    <w:rsid w:val="00D103E6"/>
    <w:rsid w:val="00D1161B"/>
    <w:rsid w:val="00D11F7C"/>
    <w:rsid w:val="00D1243E"/>
    <w:rsid w:val="00D13281"/>
    <w:rsid w:val="00D1553F"/>
    <w:rsid w:val="00D22170"/>
    <w:rsid w:val="00D252BB"/>
    <w:rsid w:val="00D2560C"/>
    <w:rsid w:val="00D2699F"/>
    <w:rsid w:val="00D27170"/>
    <w:rsid w:val="00D279C5"/>
    <w:rsid w:val="00D30167"/>
    <w:rsid w:val="00D30A82"/>
    <w:rsid w:val="00D30D9A"/>
    <w:rsid w:val="00D31952"/>
    <w:rsid w:val="00D323D1"/>
    <w:rsid w:val="00D3264D"/>
    <w:rsid w:val="00D32A85"/>
    <w:rsid w:val="00D331E6"/>
    <w:rsid w:val="00D35472"/>
    <w:rsid w:val="00D355C9"/>
    <w:rsid w:val="00D35FA4"/>
    <w:rsid w:val="00D44590"/>
    <w:rsid w:val="00D455B0"/>
    <w:rsid w:val="00D5118C"/>
    <w:rsid w:val="00D52204"/>
    <w:rsid w:val="00D5453C"/>
    <w:rsid w:val="00D56128"/>
    <w:rsid w:val="00D5688C"/>
    <w:rsid w:val="00D56D69"/>
    <w:rsid w:val="00D5751A"/>
    <w:rsid w:val="00D60A92"/>
    <w:rsid w:val="00D627D0"/>
    <w:rsid w:val="00D63BEF"/>
    <w:rsid w:val="00D672A7"/>
    <w:rsid w:val="00D67311"/>
    <w:rsid w:val="00D67C5C"/>
    <w:rsid w:val="00D67D57"/>
    <w:rsid w:val="00D725DB"/>
    <w:rsid w:val="00D72ACC"/>
    <w:rsid w:val="00D74B05"/>
    <w:rsid w:val="00D76947"/>
    <w:rsid w:val="00D776F5"/>
    <w:rsid w:val="00D77D74"/>
    <w:rsid w:val="00D801D4"/>
    <w:rsid w:val="00D8274E"/>
    <w:rsid w:val="00D8378E"/>
    <w:rsid w:val="00D86B36"/>
    <w:rsid w:val="00D87687"/>
    <w:rsid w:val="00D90177"/>
    <w:rsid w:val="00D91A2C"/>
    <w:rsid w:val="00D91EFB"/>
    <w:rsid w:val="00D927E6"/>
    <w:rsid w:val="00D94F68"/>
    <w:rsid w:val="00D95A51"/>
    <w:rsid w:val="00D97914"/>
    <w:rsid w:val="00DA2353"/>
    <w:rsid w:val="00DA2AB7"/>
    <w:rsid w:val="00DA3076"/>
    <w:rsid w:val="00DA5066"/>
    <w:rsid w:val="00DA55FF"/>
    <w:rsid w:val="00DA5BC8"/>
    <w:rsid w:val="00DA5F4C"/>
    <w:rsid w:val="00DA637A"/>
    <w:rsid w:val="00DA7242"/>
    <w:rsid w:val="00DA7D0C"/>
    <w:rsid w:val="00DA7E6E"/>
    <w:rsid w:val="00DB137A"/>
    <w:rsid w:val="00DB21E9"/>
    <w:rsid w:val="00DB2EA7"/>
    <w:rsid w:val="00DB30C1"/>
    <w:rsid w:val="00DB45D3"/>
    <w:rsid w:val="00DB4C0C"/>
    <w:rsid w:val="00DB7E5E"/>
    <w:rsid w:val="00DC186A"/>
    <w:rsid w:val="00DC2CD1"/>
    <w:rsid w:val="00DC4DBC"/>
    <w:rsid w:val="00DC4E39"/>
    <w:rsid w:val="00DC6022"/>
    <w:rsid w:val="00DC680F"/>
    <w:rsid w:val="00DC6F35"/>
    <w:rsid w:val="00DD262B"/>
    <w:rsid w:val="00DD2C22"/>
    <w:rsid w:val="00DD3315"/>
    <w:rsid w:val="00DD33AF"/>
    <w:rsid w:val="00DD3FA8"/>
    <w:rsid w:val="00DD6F80"/>
    <w:rsid w:val="00DD7C28"/>
    <w:rsid w:val="00DE02F5"/>
    <w:rsid w:val="00DE0D2B"/>
    <w:rsid w:val="00DE1012"/>
    <w:rsid w:val="00DE18C1"/>
    <w:rsid w:val="00DE2F09"/>
    <w:rsid w:val="00DE4A91"/>
    <w:rsid w:val="00DF0512"/>
    <w:rsid w:val="00DF0B85"/>
    <w:rsid w:val="00DF1A53"/>
    <w:rsid w:val="00DF227C"/>
    <w:rsid w:val="00DF3602"/>
    <w:rsid w:val="00DF4488"/>
    <w:rsid w:val="00DF4A73"/>
    <w:rsid w:val="00DF5FB0"/>
    <w:rsid w:val="00DF64FD"/>
    <w:rsid w:val="00E05B86"/>
    <w:rsid w:val="00E05D6C"/>
    <w:rsid w:val="00E108CC"/>
    <w:rsid w:val="00E12AFF"/>
    <w:rsid w:val="00E16DB3"/>
    <w:rsid w:val="00E17A56"/>
    <w:rsid w:val="00E17E1F"/>
    <w:rsid w:val="00E21DAA"/>
    <w:rsid w:val="00E21F38"/>
    <w:rsid w:val="00E2620C"/>
    <w:rsid w:val="00E265C7"/>
    <w:rsid w:val="00E267FD"/>
    <w:rsid w:val="00E26B86"/>
    <w:rsid w:val="00E26ED0"/>
    <w:rsid w:val="00E26F0C"/>
    <w:rsid w:val="00E3002E"/>
    <w:rsid w:val="00E313CA"/>
    <w:rsid w:val="00E33EBF"/>
    <w:rsid w:val="00E360C5"/>
    <w:rsid w:val="00E400FE"/>
    <w:rsid w:val="00E406F3"/>
    <w:rsid w:val="00E43058"/>
    <w:rsid w:val="00E433C2"/>
    <w:rsid w:val="00E504A6"/>
    <w:rsid w:val="00E51F1B"/>
    <w:rsid w:val="00E548F7"/>
    <w:rsid w:val="00E56107"/>
    <w:rsid w:val="00E570FE"/>
    <w:rsid w:val="00E60A32"/>
    <w:rsid w:val="00E61D07"/>
    <w:rsid w:val="00E66082"/>
    <w:rsid w:val="00E669BD"/>
    <w:rsid w:val="00E7330A"/>
    <w:rsid w:val="00E73714"/>
    <w:rsid w:val="00E75908"/>
    <w:rsid w:val="00E7649C"/>
    <w:rsid w:val="00E7696F"/>
    <w:rsid w:val="00E80DBB"/>
    <w:rsid w:val="00E81FE9"/>
    <w:rsid w:val="00E852EE"/>
    <w:rsid w:val="00E85579"/>
    <w:rsid w:val="00E85C1E"/>
    <w:rsid w:val="00E85F77"/>
    <w:rsid w:val="00E86817"/>
    <w:rsid w:val="00E871A7"/>
    <w:rsid w:val="00E9310F"/>
    <w:rsid w:val="00E9318C"/>
    <w:rsid w:val="00E94516"/>
    <w:rsid w:val="00E947AA"/>
    <w:rsid w:val="00E95E49"/>
    <w:rsid w:val="00E96444"/>
    <w:rsid w:val="00E96498"/>
    <w:rsid w:val="00E96A37"/>
    <w:rsid w:val="00E977CB"/>
    <w:rsid w:val="00E97BB8"/>
    <w:rsid w:val="00EA043C"/>
    <w:rsid w:val="00EA2223"/>
    <w:rsid w:val="00EA3AA3"/>
    <w:rsid w:val="00EA66C4"/>
    <w:rsid w:val="00EA7B8B"/>
    <w:rsid w:val="00EB06B9"/>
    <w:rsid w:val="00EB1E98"/>
    <w:rsid w:val="00EB494C"/>
    <w:rsid w:val="00EB6CB3"/>
    <w:rsid w:val="00EC1E7A"/>
    <w:rsid w:val="00EC23AF"/>
    <w:rsid w:val="00EC2B16"/>
    <w:rsid w:val="00EC30D3"/>
    <w:rsid w:val="00EC4D20"/>
    <w:rsid w:val="00EC6EF2"/>
    <w:rsid w:val="00EC7744"/>
    <w:rsid w:val="00EC7A0F"/>
    <w:rsid w:val="00EC7B4A"/>
    <w:rsid w:val="00ED34A3"/>
    <w:rsid w:val="00ED3A81"/>
    <w:rsid w:val="00ED3D9B"/>
    <w:rsid w:val="00ED442E"/>
    <w:rsid w:val="00ED6792"/>
    <w:rsid w:val="00ED7C84"/>
    <w:rsid w:val="00EE02D5"/>
    <w:rsid w:val="00EE1540"/>
    <w:rsid w:val="00EE2E67"/>
    <w:rsid w:val="00EE31BC"/>
    <w:rsid w:val="00EE41AA"/>
    <w:rsid w:val="00EE4DF0"/>
    <w:rsid w:val="00EE54A7"/>
    <w:rsid w:val="00EE596F"/>
    <w:rsid w:val="00EE5EA0"/>
    <w:rsid w:val="00EF0EA8"/>
    <w:rsid w:val="00EF179C"/>
    <w:rsid w:val="00EF34BD"/>
    <w:rsid w:val="00EF3864"/>
    <w:rsid w:val="00EF3EFB"/>
    <w:rsid w:val="00EF4D86"/>
    <w:rsid w:val="00EF578C"/>
    <w:rsid w:val="00EF6017"/>
    <w:rsid w:val="00EF748C"/>
    <w:rsid w:val="00EF74CA"/>
    <w:rsid w:val="00EF793F"/>
    <w:rsid w:val="00F037FC"/>
    <w:rsid w:val="00F04FBD"/>
    <w:rsid w:val="00F06969"/>
    <w:rsid w:val="00F14976"/>
    <w:rsid w:val="00F15A48"/>
    <w:rsid w:val="00F16032"/>
    <w:rsid w:val="00F174CA"/>
    <w:rsid w:val="00F17C3F"/>
    <w:rsid w:val="00F207B9"/>
    <w:rsid w:val="00F237CC"/>
    <w:rsid w:val="00F309EF"/>
    <w:rsid w:val="00F32B0F"/>
    <w:rsid w:val="00F3539B"/>
    <w:rsid w:val="00F35E68"/>
    <w:rsid w:val="00F36107"/>
    <w:rsid w:val="00F365A7"/>
    <w:rsid w:val="00F413CC"/>
    <w:rsid w:val="00F4192E"/>
    <w:rsid w:val="00F44388"/>
    <w:rsid w:val="00F44568"/>
    <w:rsid w:val="00F45289"/>
    <w:rsid w:val="00F45B03"/>
    <w:rsid w:val="00F470B1"/>
    <w:rsid w:val="00F47726"/>
    <w:rsid w:val="00F47A16"/>
    <w:rsid w:val="00F5051B"/>
    <w:rsid w:val="00F50715"/>
    <w:rsid w:val="00F51726"/>
    <w:rsid w:val="00F52645"/>
    <w:rsid w:val="00F52BAE"/>
    <w:rsid w:val="00F530CF"/>
    <w:rsid w:val="00F53C17"/>
    <w:rsid w:val="00F53E36"/>
    <w:rsid w:val="00F55075"/>
    <w:rsid w:val="00F60F92"/>
    <w:rsid w:val="00F6268B"/>
    <w:rsid w:val="00F6279F"/>
    <w:rsid w:val="00F631F1"/>
    <w:rsid w:val="00F648D4"/>
    <w:rsid w:val="00F64F7F"/>
    <w:rsid w:val="00F659B9"/>
    <w:rsid w:val="00F66977"/>
    <w:rsid w:val="00F700B9"/>
    <w:rsid w:val="00F701DF"/>
    <w:rsid w:val="00F71BC1"/>
    <w:rsid w:val="00F7636F"/>
    <w:rsid w:val="00F76C7E"/>
    <w:rsid w:val="00F77399"/>
    <w:rsid w:val="00F81D39"/>
    <w:rsid w:val="00F82A5B"/>
    <w:rsid w:val="00F8305C"/>
    <w:rsid w:val="00F83C78"/>
    <w:rsid w:val="00F86217"/>
    <w:rsid w:val="00F90480"/>
    <w:rsid w:val="00F90E3F"/>
    <w:rsid w:val="00F92D0B"/>
    <w:rsid w:val="00F9304A"/>
    <w:rsid w:val="00F93B2A"/>
    <w:rsid w:val="00F93FB0"/>
    <w:rsid w:val="00F9604C"/>
    <w:rsid w:val="00F978B4"/>
    <w:rsid w:val="00FA2F17"/>
    <w:rsid w:val="00FA30DC"/>
    <w:rsid w:val="00FA33FD"/>
    <w:rsid w:val="00FA4F37"/>
    <w:rsid w:val="00FA62E8"/>
    <w:rsid w:val="00FA6E0D"/>
    <w:rsid w:val="00FA7C2C"/>
    <w:rsid w:val="00FA7DBD"/>
    <w:rsid w:val="00FB01E2"/>
    <w:rsid w:val="00FB0AFB"/>
    <w:rsid w:val="00FB0B05"/>
    <w:rsid w:val="00FB1BE3"/>
    <w:rsid w:val="00FB2F24"/>
    <w:rsid w:val="00FB3247"/>
    <w:rsid w:val="00FB34C8"/>
    <w:rsid w:val="00FB4272"/>
    <w:rsid w:val="00FB4E13"/>
    <w:rsid w:val="00FB5232"/>
    <w:rsid w:val="00FB7CBB"/>
    <w:rsid w:val="00FC0042"/>
    <w:rsid w:val="00FC0E30"/>
    <w:rsid w:val="00FC1D5D"/>
    <w:rsid w:val="00FC1D8E"/>
    <w:rsid w:val="00FC2A0E"/>
    <w:rsid w:val="00FC44D5"/>
    <w:rsid w:val="00FC779B"/>
    <w:rsid w:val="00FD3416"/>
    <w:rsid w:val="00FD3991"/>
    <w:rsid w:val="00FD465D"/>
    <w:rsid w:val="00FD5A32"/>
    <w:rsid w:val="00FE1A01"/>
    <w:rsid w:val="00FE23BC"/>
    <w:rsid w:val="00FE2559"/>
    <w:rsid w:val="00FE256E"/>
    <w:rsid w:val="00FE2B4C"/>
    <w:rsid w:val="00FE3D13"/>
    <w:rsid w:val="00FE40D4"/>
    <w:rsid w:val="00FE4344"/>
    <w:rsid w:val="00FE447E"/>
    <w:rsid w:val="00FE44CF"/>
    <w:rsid w:val="00FE4A6E"/>
    <w:rsid w:val="00FE4B1A"/>
    <w:rsid w:val="00FE7362"/>
    <w:rsid w:val="00FF253C"/>
    <w:rsid w:val="00FF3317"/>
    <w:rsid w:val="00FF451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10B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9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F309EF"/>
    <w:rPr>
      <w:sz w:val="24"/>
      <w:szCs w:val="24"/>
    </w:rPr>
  </w:style>
  <w:style w:type="paragraph" w:styleId="Nadpis1">
    <w:name w:val="heading 1"/>
    <w:basedOn w:val="Normln"/>
    <w:next w:val="Normln"/>
    <w:link w:val="Nadpis1Char"/>
    <w:uiPriority w:val="99"/>
    <w:rsid w:val="00A346BD"/>
    <w:pPr>
      <w:keepNext/>
      <w:spacing w:before="240" w:after="60"/>
      <w:jc w:val="both"/>
      <w:outlineLvl w:val="0"/>
    </w:pPr>
    <w:rPr>
      <w:rFonts w:ascii="Cambria" w:eastAsia="Calibri" w:hAnsi="Cambria"/>
      <w:b/>
      <w:bCs/>
      <w:kern w:val="32"/>
      <w:sz w:val="32"/>
      <w:szCs w:val="32"/>
    </w:rPr>
  </w:style>
  <w:style w:type="paragraph" w:styleId="Nadpis2">
    <w:name w:val="heading 2"/>
    <w:aliases w:val="Podkapitola1,hlavicka,l2,h2,list2,head2,G2,PA Major Section,hlavní odstavec,Nadpis 21"/>
    <w:basedOn w:val="Normln"/>
    <w:next w:val="Normln"/>
    <w:link w:val="Nadpis2Char"/>
    <w:uiPriority w:val="99"/>
    <w:rsid w:val="00A346BD"/>
    <w:pPr>
      <w:keepNext/>
      <w:spacing w:before="240" w:after="60"/>
      <w:jc w:val="both"/>
      <w:outlineLvl w:val="1"/>
    </w:pPr>
    <w:rPr>
      <w:rFonts w:ascii="Arial" w:eastAsia="Calibri" w:hAnsi="Arial"/>
      <w:i/>
      <w:iCs/>
      <w:sz w:val="28"/>
      <w:szCs w:val="28"/>
    </w:rPr>
  </w:style>
  <w:style w:type="paragraph" w:styleId="Nadpis3">
    <w:name w:val="heading 3"/>
    <w:basedOn w:val="Normln"/>
    <w:next w:val="Normln"/>
    <w:link w:val="Nadpis3Char"/>
    <w:unhideWhenUsed/>
    <w:rsid w:val="00A346BD"/>
    <w:pPr>
      <w:keepNext/>
      <w:spacing w:before="240" w:after="60"/>
      <w:jc w:val="both"/>
      <w:outlineLvl w:val="2"/>
    </w:pPr>
    <w:rPr>
      <w:rFonts w:ascii="Cambria" w:hAnsi="Cambria"/>
      <w:b/>
      <w:bCs/>
      <w:sz w:val="26"/>
      <w:szCs w:val="26"/>
      <w:lang w:eastAsia="en-US"/>
    </w:rPr>
  </w:style>
  <w:style w:type="paragraph" w:styleId="Nadpis8">
    <w:name w:val="heading 8"/>
    <w:basedOn w:val="Normln"/>
    <w:next w:val="Normln"/>
    <w:link w:val="Nadpis8Char"/>
    <w:uiPriority w:val="99"/>
    <w:rsid w:val="00A346BD"/>
    <w:pPr>
      <w:spacing w:before="240" w:after="60"/>
      <w:jc w:val="both"/>
      <w:outlineLvl w:val="7"/>
    </w:pPr>
    <w:rPr>
      <w:rFonts w:ascii="Calibri" w:eastAsia="Calibri" w:hAnsi="Calibri"/>
      <w:i/>
      <w:iCs/>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rsid w:val="0066041A"/>
    <w:rPr>
      <w:rFonts w:ascii="Tahoma" w:hAnsi="Tahoma"/>
      <w:sz w:val="16"/>
      <w:szCs w:val="16"/>
    </w:rPr>
  </w:style>
  <w:style w:type="character" w:customStyle="1" w:styleId="TextbublinyChar">
    <w:name w:val="Text bubliny Char"/>
    <w:link w:val="Textbubliny"/>
    <w:uiPriority w:val="99"/>
    <w:rsid w:val="0066041A"/>
    <w:rPr>
      <w:rFonts w:ascii="Tahoma" w:hAnsi="Tahoma" w:cs="Tahoma"/>
      <w:sz w:val="16"/>
      <w:szCs w:val="16"/>
    </w:rPr>
  </w:style>
  <w:style w:type="paragraph" w:styleId="Seznam">
    <w:name w:val="List"/>
    <w:basedOn w:val="Normln"/>
    <w:rsid w:val="008A4E3E"/>
    <w:pPr>
      <w:numPr>
        <w:numId w:val="1"/>
      </w:numPr>
      <w:jc w:val="both"/>
    </w:pPr>
    <w:rPr>
      <w:szCs w:val="20"/>
    </w:rPr>
  </w:style>
  <w:style w:type="paragraph" w:customStyle="1" w:styleId="Rozloendokumentu1">
    <w:name w:val="Rozložení dokumentu1"/>
    <w:basedOn w:val="Normln"/>
    <w:semiHidden/>
    <w:rsid w:val="00B05981"/>
    <w:pPr>
      <w:shd w:val="clear" w:color="auto" w:fill="000080"/>
    </w:pPr>
    <w:rPr>
      <w:rFonts w:ascii="Tahoma" w:hAnsi="Tahoma" w:cs="Tahoma"/>
      <w:sz w:val="20"/>
      <w:szCs w:val="20"/>
    </w:rPr>
  </w:style>
  <w:style w:type="paragraph" w:styleId="Zhlav">
    <w:name w:val="header"/>
    <w:basedOn w:val="Normln"/>
    <w:link w:val="ZhlavChar"/>
    <w:uiPriority w:val="99"/>
    <w:rsid w:val="00FE2559"/>
    <w:pPr>
      <w:tabs>
        <w:tab w:val="center" w:pos="4536"/>
        <w:tab w:val="right" w:pos="9072"/>
      </w:tabs>
    </w:pPr>
  </w:style>
  <w:style w:type="character" w:customStyle="1" w:styleId="ZhlavChar">
    <w:name w:val="Záhlaví Char"/>
    <w:link w:val="Zhlav"/>
    <w:uiPriority w:val="99"/>
    <w:rsid w:val="00FE2559"/>
    <w:rPr>
      <w:sz w:val="24"/>
      <w:szCs w:val="24"/>
    </w:rPr>
  </w:style>
  <w:style w:type="paragraph" w:styleId="Zpat">
    <w:name w:val="footer"/>
    <w:basedOn w:val="Normln"/>
    <w:link w:val="ZpatChar"/>
    <w:uiPriority w:val="99"/>
    <w:rsid w:val="00FE2559"/>
    <w:pPr>
      <w:tabs>
        <w:tab w:val="center" w:pos="4536"/>
        <w:tab w:val="right" w:pos="9072"/>
      </w:tabs>
    </w:pPr>
  </w:style>
  <w:style w:type="character" w:customStyle="1" w:styleId="ZpatChar">
    <w:name w:val="Zápatí Char"/>
    <w:link w:val="Zpat"/>
    <w:uiPriority w:val="99"/>
    <w:rsid w:val="00FE2559"/>
    <w:rPr>
      <w:sz w:val="24"/>
      <w:szCs w:val="24"/>
    </w:rPr>
  </w:style>
  <w:style w:type="paragraph" w:styleId="Odstavecseseznamem">
    <w:name w:val="List Paragraph"/>
    <w:basedOn w:val="Normln"/>
    <w:uiPriority w:val="99"/>
    <w:qFormat/>
    <w:rsid w:val="006F7D81"/>
    <w:pPr>
      <w:ind w:left="720"/>
      <w:contextualSpacing/>
    </w:pPr>
  </w:style>
  <w:style w:type="character" w:styleId="Hypertextovodkaz">
    <w:name w:val="Hyperlink"/>
    <w:uiPriority w:val="99"/>
    <w:rsid w:val="0002370F"/>
    <w:rPr>
      <w:rFonts w:cs="Times New Roman"/>
      <w:color w:val="0000FF"/>
      <w:u w:val="single"/>
    </w:rPr>
  </w:style>
  <w:style w:type="character" w:styleId="Odkaznakoment">
    <w:name w:val="annotation reference"/>
    <w:uiPriority w:val="99"/>
    <w:rsid w:val="00DB4C0C"/>
    <w:rPr>
      <w:sz w:val="16"/>
      <w:szCs w:val="16"/>
    </w:rPr>
  </w:style>
  <w:style w:type="paragraph" w:styleId="Textkomente">
    <w:name w:val="annotation text"/>
    <w:basedOn w:val="Normln"/>
    <w:link w:val="TextkomenteChar"/>
    <w:uiPriority w:val="99"/>
    <w:rsid w:val="0034737D"/>
    <w:pPr>
      <w:jc w:val="both"/>
    </w:pPr>
    <w:rPr>
      <w:rFonts w:ascii="Calibri" w:hAnsi="Calibri"/>
      <w:sz w:val="22"/>
      <w:szCs w:val="20"/>
    </w:rPr>
  </w:style>
  <w:style w:type="character" w:customStyle="1" w:styleId="TextkomenteChar">
    <w:name w:val="Text komentáře Char"/>
    <w:link w:val="Textkomente"/>
    <w:uiPriority w:val="99"/>
    <w:rsid w:val="0034737D"/>
    <w:rPr>
      <w:rFonts w:ascii="Calibri" w:hAnsi="Calibri"/>
      <w:sz w:val="22"/>
    </w:rPr>
  </w:style>
  <w:style w:type="paragraph" w:styleId="Pedmtkomente">
    <w:name w:val="annotation subject"/>
    <w:basedOn w:val="Textkomente"/>
    <w:next w:val="Textkomente"/>
    <w:link w:val="PedmtkomenteChar"/>
    <w:uiPriority w:val="99"/>
    <w:rsid w:val="00DB4C0C"/>
    <w:rPr>
      <w:rFonts w:ascii="Times New Roman" w:hAnsi="Times New Roman"/>
      <w:b/>
      <w:bCs/>
      <w:sz w:val="20"/>
    </w:rPr>
  </w:style>
  <w:style w:type="character" w:customStyle="1" w:styleId="PedmtkomenteChar">
    <w:name w:val="Předmět komentáře Char"/>
    <w:link w:val="Pedmtkomente"/>
    <w:uiPriority w:val="99"/>
    <w:rsid w:val="00DB4C0C"/>
    <w:rPr>
      <w:b/>
      <w:bCs/>
    </w:rPr>
  </w:style>
  <w:style w:type="paragraph" w:styleId="Textpoznpodarou">
    <w:name w:val="footnote text"/>
    <w:basedOn w:val="Normln"/>
    <w:link w:val="TextpoznpodarouChar"/>
    <w:uiPriority w:val="99"/>
    <w:rsid w:val="00F309EF"/>
    <w:pPr>
      <w:jc w:val="both"/>
    </w:pPr>
    <w:rPr>
      <w:rFonts w:ascii="Calibri" w:hAnsi="Calibri"/>
      <w:sz w:val="18"/>
      <w:szCs w:val="20"/>
    </w:rPr>
  </w:style>
  <w:style w:type="character" w:customStyle="1" w:styleId="TextpoznpodarouChar">
    <w:name w:val="Text pozn. pod čarou Char"/>
    <w:link w:val="Textpoznpodarou"/>
    <w:uiPriority w:val="99"/>
    <w:rsid w:val="00F309EF"/>
    <w:rPr>
      <w:rFonts w:ascii="Calibri" w:hAnsi="Calibri"/>
      <w:sz w:val="18"/>
    </w:rPr>
  </w:style>
  <w:style w:type="character" w:styleId="Znakapoznpodarou">
    <w:name w:val="footnote reference"/>
    <w:uiPriority w:val="99"/>
    <w:rsid w:val="00C2628E"/>
    <w:rPr>
      <w:vertAlign w:val="superscript"/>
    </w:rPr>
  </w:style>
  <w:style w:type="character" w:customStyle="1" w:styleId="Bodytext3">
    <w:name w:val="Body text (3)_"/>
    <w:link w:val="Bodytext30"/>
    <w:rsid w:val="00A17000"/>
    <w:rPr>
      <w:b/>
      <w:bCs/>
      <w:sz w:val="28"/>
      <w:szCs w:val="28"/>
      <w:shd w:val="clear" w:color="auto" w:fill="FFFFFF"/>
    </w:rPr>
  </w:style>
  <w:style w:type="character" w:customStyle="1" w:styleId="Tableofcontents">
    <w:name w:val="Table of contents_"/>
    <w:rsid w:val="00A17000"/>
    <w:rPr>
      <w:rFonts w:ascii="Times New Roman" w:eastAsia="Times New Roman" w:hAnsi="Times New Roman" w:cs="Times New Roman"/>
      <w:b w:val="0"/>
      <w:bCs w:val="0"/>
      <w:i w:val="0"/>
      <w:iCs w:val="0"/>
      <w:smallCaps w:val="0"/>
      <w:strike w:val="0"/>
      <w:u w:val="none"/>
    </w:rPr>
  </w:style>
  <w:style w:type="character" w:customStyle="1" w:styleId="Bodytext">
    <w:name w:val="Body text_"/>
    <w:link w:val="Zkladntext3"/>
    <w:rsid w:val="00A17000"/>
    <w:rPr>
      <w:shd w:val="clear" w:color="auto" w:fill="FFFFFF"/>
    </w:rPr>
  </w:style>
  <w:style w:type="character" w:customStyle="1" w:styleId="Tableofcontents0">
    <w:name w:val="Table of contents"/>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style>
  <w:style w:type="paragraph" w:customStyle="1" w:styleId="Bodytext30">
    <w:name w:val="Body text (3)"/>
    <w:basedOn w:val="Normln"/>
    <w:link w:val="Bodytext3"/>
    <w:rsid w:val="00A17000"/>
    <w:pPr>
      <w:widowControl w:val="0"/>
      <w:shd w:val="clear" w:color="auto" w:fill="FFFFFF"/>
      <w:spacing w:before="420" w:line="274" w:lineRule="exact"/>
      <w:jc w:val="both"/>
    </w:pPr>
    <w:rPr>
      <w:b/>
      <w:bCs/>
      <w:sz w:val="28"/>
      <w:szCs w:val="28"/>
    </w:rPr>
  </w:style>
  <w:style w:type="paragraph" w:customStyle="1" w:styleId="Zkladntext3">
    <w:name w:val="Základní text3"/>
    <w:basedOn w:val="Normln"/>
    <w:link w:val="Bodytext"/>
    <w:rsid w:val="00A17000"/>
    <w:pPr>
      <w:widowControl w:val="0"/>
      <w:shd w:val="clear" w:color="auto" w:fill="FFFFFF"/>
      <w:spacing w:line="274" w:lineRule="exact"/>
      <w:ind w:hanging="1080"/>
    </w:pPr>
    <w:rPr>
      <w:sz w:val="20"/>
      <w:szCs w:val="20"/>
    </w:rPr>
  </w:style>
  <w:style w:type="character" w:customStyle="1" w:styleId="Bodytext2">
    <w:name w:val="Body text (2)_"/>
    <w:link w:val="Bodytext20"/>
    <w:rsid w:val="00A17000"/>
    <w:rPr>
      <w:b/>
      <w:bCs/>
      <w:shd w:val="clear" w:color="auto" w:fill="FFFFFF"/>
    </w:rPr>
  </w:style>
  <w:style w:type="character" w:customStyle="1" w:styleId="Zkladntext1">
    <w:name w:val="Základní text1"/>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single"/>
      <w:shd w:val="clear" w:color="auto" w:fill="FFFFFF"/>
      <w:lang w:val="cs-CZ" w:eastAsia="cs-CZ" w:bidi="cs-CZ"/>
    </w:rPr>
  </w:style>
  <w:style w:type="character" w:customStyle="1" w:styleId="Bodytext4">
    <w:name w:val="Body text (4)_"/>
    <w:link w:val="Bodytext40"/>
    <w:rsid w:val="00A17000"/>
    <w:rPr>
      <w:shd w:val="clear" w:color="auto" w:fill="FFFFFF"/>
    </w:rPr>
  </w:style>
  <w:style w:type="paragraph" w:customStyle="1" w:styleId="Bodytext20">
    <w:name w:val="Body text (2)"/>
    <w:basedOn w:val="Normln"/>
    <w:link w:val="Bodytext2"/>
    <w:rsid w:val="00A17000"/>
    <w:pPr>
      <w:widowControl w:val="0"/>
      <w:shd w:val="clear" w:color="auto" w:fill="FFFFFF"/>
      <w:spacing w:after="240" w:line="277" w:lineRule="exact"/>
      <w:jc w:val="center"/>
    </w:pPr>
    <w:rPr>
      <w:b/>
      <w:bCs/>
      <w:sz w:val="20"/>
      <w:szCs w:val="20"/>
    </w:rPr>
  </w:style>
  <w:style w:type="paragraph" w:customStyle="1" w:styleId="Bodytext40">
    <w:name w:val="Body text (4)"/>
    <w:basedOn w:val="Normln"/>
    <w:link w:val="Bodytext4"/>
    <w:rsid w:val="00A17000"/>
    <w:pPr>
      <w:widowControl w:val="0"/>
      <w:shd w:val="clear" w:color="auto" w:fill="FFFFFF"/>
      <w:spacing w:line="230" w:lineRule="exact"/>
      <w:ind w:hanging="1080"/>
      <w:jc w:val="both"/>
    </w:pPr>
    <w:rPr>
      <w:sz w:val="20"/>
      <w:szCs w:val="20"/>
    </w:rPr>
  </w:style>
  <w:style w:type="table" w:styleId="Mkatabulky">
    <w:name w:val="Table Grid"/>
    <w:basedOn w:val="Normlntabulka"/>
    <w:uiPriority w:val="59"/>
    <w:rsid w:val="004815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nadpis">
    <w:name w:val="1nadpis"/>
    <w:basedOn w:val="Normln"/>
    <w:qFormat/>
    <w:rsid w:val="003F3F19"/>
    <w:pPr>
      <w:keepNext/>
      <w:numPr>
        <w:numId w:val="2"/>
      </w:numPr>
      <w:pBdr>
        <w:top w:val="single" w:sz="4" w:space="1" w:color="auto"/>
        <w:left w:val="single" w:sz="4" w:space="4" w:color="auto"/>
        <w:bottom w:val="single" w:sz="4" w:space="1" w:color="auto"/>
        <w:right w:val="single" w:sz="4" w:space="4" w:color="auto"/>
      </w:pBdr>
      <w:spacing w:before="480" w:after="240"/>
      <w:jc w:val="both"/>
      <w:outlineLvl w:val="0"/>
    </w:pPr>
    <w:rPr>
      <w:rFonts w:ascii="Calibri" w:hAnsi="Calibri"/>
      <w:b/>
      <w:bCs/>
      <w:kern w:val="32"/>
      <w:sz w:val="28"/>
      <w:szCs w:val="28"/>
    </w:rPr>
  </w:style>
  <w:style w:type="paragraph" w:customStyle="1" w:styleId="2sltext">
    <w:name w:val="2čísl.text"/>
    <w:basedOn w:val="Zkladntext"/>
    <w:qFormat/>
    <w:rsid w:val="004E6F16"/>
    <w:pPr>
      <w:numPr>
        <w:ilvl w:val="1"/>
        <w:numId w:val="2"/>
      </w:numPr>
      <w:spacing w:before="240" w:after="240"/>
      <w:jc w:val="both"/>
    </w:pPr>
    <w:rPr>
      <w:rFonts w:ascii="Calibri" w:hAnsi="Calibri"/>
      <w:sz w:val="22"/>
      <w:szCs w:val="22"/>
    </w:rPr>
  </w:style>
  <w:style w:type="paragraph" w:styleId="Zkladntext">
    <w:name w:val="Body Text"/>
    <w:basedOn w:val="Normln"/>
    <w:link w:val="ZkladntextChar"/>
    <w:uiPriority w:val="99"/>
    <w:rsid w:val="004E6F16"/>
    <w:pPr>
      <w:spacing w:after="120"/>
    </w:pPr>
  </w:style>
  <w:style w:type="character" w:customStyle="1" w:styleId="ZkladntextChar">
    <w:name w:val="Základní text Char"/>
    <w:link w:val="Zkladntext"/>
    <w:uiPriority w:val="99"/>
    <w:rsid w:val="004E6F16"/>
    <w:rPr>
      <w:sz w:val="24"/>
      <w:szCs w:val="24"/>
    </w:rPr>
  </w:style>
  <w:style w:type="paragraph" w:customStyle="1" w:styleId="2nesltext">
    <w:name w:val="2nečísl.text"/>
    <w:basedOn w:val="Normln"/>
    <w:qFormat/>
    <w:rsid w:val="009C62E3"/>
    <w:pPr>
      <w:spacing w:before="240" w:after="240"/>
      <w:contextualSpacing/>
      <w:jc w:val="both"/>
    </w:pPr>
    <w:rPr>
      <w:rFonts w:ascii="Calibri" w:eastAsia="Calibri" w:hAnsi="Calibri"/>
      <w:sz w:val="22"/>
      <w:szCs w:val="22"/>
      <w:lang w:eastAsia="en-US"/>
    </w:rPr>
  </w:style>
  <w:style w:type="paragraph" w:customStyle="1" w:styleId="2margrubrika">
    <w:name w:val="2marg.rubrika"/>
    <w:basedOn w:val="2nesltext"/>
    <w:qFormat/>
    <w:rsid w:val="00B04058"/>
    <w:pPr>
      <w:keepNext/>
      <w:spacing w:before="360" w:after="120"/>
      <w:contextualSpacing w:val="0"/>
    </w:pPr>
    <w:rPr>
      <w:b/>
      <w:u w:val="single"/>
    </w:rPr>
  </w:style>
  <w:style w:type="paragraph" w:customStyle="1" w:styleId="3r">
    <w:name w:val="3. úr."/>
    <w:basedOn w:val="Normln"/>
    <w:rsid w:val="004E6F16"/>
    <w:pPr>
      <w:numPr>
        <w:numId w:val="3"/>
      </w:numPr>
      <w:spacing w:after="260"/>
      <w:contextualSpacing/>
      <w:jc w:val="both"/>
    </w:pPr>
    <w:rPr>
      <w:rFonts w:ascii="Calibri" w:eastAsia="Calibri" w:hAnsi="Calibri"/>
      <w:sz w:val="22"/>
      <w:szCs w:val="22"/>
      <w:lang w:eastAsia="en-US"/>
    </w:rPr>
  </w:style>
  <w:style w:type="paragraph" w:customStyle="1" w:styleId="3rsl">
    <w:name w:val="3. úr. čísl."/>
    <w:basedOn w:val="Normln"/>
    <w:rsid w:val="004E6F16"/>
    <w:pPr>
      <w:tabs>
        <w:tab w:val="left" w:pos="709"/>
      </w:tabs>
      <w:spacing w:after="260"/>
      <w:contextualSpacing/>
      <w:jc w:val="both"/>
    </w:pPr>
    <w:rPr>
      <w:rFonts w:ascii="Calibri" w:eastAsia="Calibri" w:hAnsi="Calibri"/>
      <w:iCs/>
      <w:sz w:val="22"/>
      <w:szCs w:val="22"/>
      <w:lang w:eastAsia="en-US"/>
    </w:rPr>
  </w:style>
  <w:style w:type="paragraph" w:customStyle="1" w:styleId="3rodrky">
    <w:name w:val="3. úr. odrážky"/>
    <w:basedOn w:val="Normln"/>
    <w:rsid w:val="004E6F16"/>
    <w:pPr>
      <w:widowControl w:val="0"/>
      <w:numPr>
        <w:numId w:val="4"/>
      </w:numPr>
      <w:spacing w:after="260"/>
      <w:contextualSpacing/>
      <w:jc w:val="both"/>
    </w:pPr>
    <w:rPr>
      <w:rFonts w:ascii="Calibri" w:eastAsia="Calibri" w:hAnsi="Calibri"/>
      <w:sz w:val="22"/>
      <w:szCs w:val="22"/>
      <w:lang w:eastAsia="en-US"/>
    </w:rPr>
  </w:style>
  <w:style w:type="paragraph" w:customStyle="1" w:styleId="3odrky">
    <w:name w:val="3odrážky"/>
    <w:basedOn w:val="Normln"/>
    <w:qFormat/>
    <w:rsid w:val="004E6F16"/>
    <w:pPr>
      <w:numPr>
        <w:numId w:val="5"/>
      </w:numPr>
      <w:suppressAutoHyphens/>
      <w:spacing w:before="120" w:after="240"/>
      <w:contextualSpacing/>
      <w:jc w:val="both"/>
    </w:pPr>
    <w:rPr>
      <w:rFonts w:ascii="Calibri" w:eastAsia="Calibri" w:hAnsi="Calibri"/>
      <w:color w:val="000000"/>
      <w:sz w:val="22"/>
      <w:szCs w:val="22"/>
      <w:lang w:eastAsia="en-US"/>
    </w:rPr>
  </w:style>
  <w:style w:type="paragraph" w:customStyle="1" w:styleId="3seznam">
    <w:name w:val="3seznam"/>
    <w:basedOn w:val="Normln"/>
    <w:qFormat/>
    <w:rsid w:val="004E6F16"/>
    <w:pPr>
      <w:numPr>
        <w:ilvl w:val="2"/>
        <w:numId w:val="2"/>
      </w:numPr>
      <w:spacing w:before="120" w:after="120"/>
      <w:jc w:val="both"/>
    </w:pPr>
    <w:rPr>
      <w:rFonts w:ascii="Calibri" w:eastAsia="Calibri" w:hAnsi="Calibri"/>
      <w:sz w:val="22"/>
      <w:szCs w:val="22"/>
      <w:lang w:eastAsia="en-US"/>
    </w:rPr>
  </w:style>
  <w:style w:type="paragraph" w:customStyle="1" w:styleId="3text">
    <w:name w:val="3text"/>
    <w:basedOn w:val="2nesltext"/>
    <w:qFormat/>
    <w:rsid w:val="004E6F16"/>
    <w:pPr>
      <w:ind w:left="708"/>
    </w:pPr>
  </w:style>
  <w:style w:type="paragraph" w:customStyle="1" w:styleId="4seznam">
    <w:name w:val="4seznam"/>
    <w:basedOn w:val="3rsl"/>
    <w:qFormat/>
    <w:rsid w:val="003F3F19"/>
    <w:pPr>
      <w:numPr>
        <w:ilvl w:val="3"/>
        <w:numId w:val="2"/>
      </w:numPr>
      <w:tabs>
        <w:tab w:val="clear" w:pos="709"/>
      </w:tabs>
      <w:spacing w:before="120" w:after="120"/>
      <w:contextualSpacing w:val="0"/>
    </w:pPr>
  </w:style>
  <w:style w:type="paragraph" w:customStyle="1" w:styleId="4text">
    <w:name w:val="4text"/>
    <w:basedOn w:val="3text"/>
    <w:qFormat/>
    <w:rsid w:val="003F3F19"/>
    <w:pPr>
      <w:spacing w:before="120" w:after="120"/>
      <w:ind w:left="1418"/>
      <w:contextualSpacing w:val="0"/>
    </w:pPr>
  </w:style>
  <w:style w:type="character" w:customStyle="1" w:styleId="Nadpis1Char">
    <w:name w:val="Nadpis 1 Char"/>
    <w:link w:val="Nadpis1"/>
    <w:uiPriority w:val="99"/>
    <w:rsid w:val="00A346BD"/>
    <w:rPr>
      <w:rFonts w:ascii="Cambria" w:eastAsia="Calibri" w:hAnsi="Cambria"/>
      <w:b/>
      <w:bCs/>
      <w:kern w:val="32"/>
      <w:sz w:val="32"/>
      <w:szCs w:val="32"/>
    </w:rPr>
  </w:style>
  <w:style w:type="character" w:customStyle="1" w:styleId="Nadpis2Char">
    <w:name w:val="Nadpis 2 Char"/>
    <w:aliases w:val="Podkapitola1 Char,hlavicka Char,l2 Char,h2 Char,list2 Char,head2 Char,G2 Char,PA Major Section Char,hlavní odstavec Char,Nadpis 21 Char"/>
    <w:link w:val="Nadpis2"/>
    <w:uiPriority w:val="99"/>
    <w:rsid w:val="00A346BD"/>
    <w:rPr>
      <w:rFonts w:ascii="Arial" w:eastAsia="Calibri" w:hAnsi="Arial"/>
      <w:i/>
      <w:iCs/>
      <w:sz w:val="28"/>
      <w:szCs w:val="28"/>
    </w:rPr>
  </w:style>
  <w:style w:type="character" w:customStyle="1" w:styleId="Nadpis3Char">
    <w:name w:val="Nadpis 3 Char"/>
    <w:link w:val="Nadpis3"/>
    <w:rsid w:val="00A346BD"/>
    <w:rPr>
      <w:rFonts w:ascii="Cambria" w:hAnsi="Cambria"/>
      <w:b/>
      <w:bCs/>
      <w:sz w:val="26"/>
      <w:szCs w:val="26"/>
      <w:lang w:eastAsia="en-US"/>
    </w:rPr>
  </w:style>
  <w:style w:type="character" w:customStyle="1" w:styleId="Nadpis8Char">
    <w:name w:val="Nadpis 8 Char"/>
    <w:link w:val="Nadpis8"/>
    <w:uiPriority w:val="99"/>
    <w:rsid w:val="00A346BD"/>
    <w:rPr>
      <w:rFonts w:ascii="Calibri" w:eastAsia="Calibri" w:hAnsi="Calibri"/>
      <w:i/>
      <w:iCs/>
      <w:sz w:val="24"/>
      <w:szCs w:val="24"/>
      <w:lang w:eastAsia="en-US"/>
    </w:rPr>
  </w:style>
  <w:style w:type="numbering" w:customStyle="1" w:styleId="Bezseznamu1">
    <w:name w:val="Bez seznamu1"/>
    <w:next w:val="Bezseznamu"/>
    <w:uiPriority w:val="99"/>
    <w:semiHidden/>
    <w:unhideWhenUsed/>
    <w:rsid w:val="00A346BD"/>
  </w:style>
  <w:style w:type="character" w:customStyle="1" w:styleId="TextkomenteChar1">
    <w:name w:val="Text komentáře Char1"/>
    <w:uiPriority w:val="99"/>
    <w:locked/>
    <w:rsid w:val="00A346BD"/>
    <w:rPr>
      <w:rFonts w:ascii="Calibri" w:eastAsia="Times New Roman" w:hAnsi="Calibri"/>
      <w:sz w:val="22"/>
    </w:rPr>
  </w:style>
  <w:style w:type="paragraph" w:styleId="Prosttext">
    <w:name w:val="Plain Text"/>
    <w:basedOn w:val="Normln"/>
    <w:link w:val="ProsttextChar"/>
    <w:uiPriority w:val="99"/>
    <w:rsid w:val="00A346BD"/>
    <w:pPr>
      <w:jc w:val="both"/>
    </w:pPr>
    <w:rPr>
      <w:rFonts w:ascii="Courier New" w:eastAsia="Calibri" w:hAnsi="Courier New"/>
      <w:sz w:val="20"/>
      <w:szCs w:val="20"/>
    </w:rPr>
  </w:style>
  <w:style w:type="character" w:customStyle="1" w:styleId="ProsttextChar">
    <w:name w:val="Prostý text Char"/>
    <w:link w:val="Prosttext"/>
    <w:uiPriority w:val="99"/>
    <w:rsid w:val="00A346BD"/>
    <w:rPr>
      <w:rFonts w:ascii="Courier New" w:eastAsia="Calibri" w:hAnsi="Courier New"/>
    </w:rPr>
  </w:style>
  <w:style w:type="paragraph" w:customStyle="1" w:styleId="Zkladntext31">
    <w:name w:val="Základní text 31"/>
    <w:basedOn w:val="Normln"/>
    <w:uiPriority w:val="99"/>
    <w:rsid w:val="00A346BD"/>
    <w:pPr>
      <w:suppressAutoHyphens/>
      <w:jc w:val="center"/>
    </w:pPr>
    <w:rPr>
      <w:rFonts w:ascii="Calibri" w:hAnsi="Calibri"/>
      <w:b/>
      <w:bCs/>
      <w:sz w:val="22"/>
      <w:szCs w:val="22"/>
      <w:lang w:eastAsia="ar-SA"/>
    </w:rPr>
  </w:style>
  <w:style w:type="paragraph" w:styleId="Zkladntextodsazen">
    <w:name w:val="Body Text Indent"/>
    <w:basedOn w:val="Normln"/>
    <w:link w:val="ZkladntextodsazenChar"/>
    <w:uiPriority w:val="99"/>
    <w:rsid w:val="00A346BD"/>
    <w:pPr>
      <w:spacing w:after="120"/>
      <w:ind w:left="283"/>
      <w:jc w:val="both"/>
    </w:pPr>
    <w:rPr>
      <w:rFonts w:ascii="Calibri" w:eastAsia="Calibri" w:hAnsi="Calibri"/>
      <w:lang w:eastAsia="en-US"/>
    </w:rPr>
  </w:style>
  <w:style w:type="character" w:customStyle="1" w:styleId="ZkladntextodsazenChar">
    <w:name w:val="Základní text odsazený Char"/>
    <w:link w:val="Zkladntextodsazen"/>
    <w:uiPriority w:val="99"/>
    <w:rsid w:val="00A346BD"/>
    <w:rPr>
      <w:rFonts w:ascii="Calibri" w:eastAsia="Calibri" w:hAnsi="Calibri"/>
      <w:sz w:val="24"/>
      <w:szCs w:val="24"/>
      <w:lang w:eastAsia="en-US"/>
    </w:rPr>
  </w:style>
  <w:style w:type="paragraph" w:customStyle="1" w:styleId="NadpisVZ">
    <w:name w:val="Nadpis VZ"/>
    <w:basedOn w:val="Nadpis1"/>
    <w:link w:val="NadpisVZChar"/>
    <w:uiPriority w:val="99"/>
    <w:rsid w:val="00A346BD"/>
    <w:rPr>
      <w:rFonts w:ascii="Calibri" w:eastAsia="Times New Roman" w:hAnsi="Calibri"/>
      <w:sz w:val="28"/>
      <w:szCs w:val="28"/>
    </w:rPr>
  </w:style>
  <w:style w:type="paragraph" w:customStyle="1" w:styleId="Nadpisobsahu1">
    <w:name w:val="Nadpis obsahu1"/>
    <w:basedOn w:val="Nadpis1"/>
    <w:next w:val="Normln"/>
    <w:uiPriority w:val="99"/>
    <w:rsid w:val="00A346BD"/>
    <w:pPr>
      <w:keepLines/>
      <w:spacing w:before="480" w:after="0" w:line="276" w:lineRule="auto"/>
      <w:outlineLvl w:val="9"/>
    </w:pPr>
    <w:rPr>
      <w:color w:val="365F91"/>
      <w:kern w:val="0"/>
      <w:sz w:val="28"/>
      <w:szCs w:val="28"/>
    </w:rPr>
  </w:style>
  <w:style w:type="character" w:customStyle="1" w:styleId="NadpisVZChar">
    <w:name w:val="Nadpis VZ Char"/>
    <w:link w:val="NadpisVZ"/>
    <w:uiPriority w:val="99"/>
    <w:locked/>
    <w:rsid w:val="00A346BD"/>
    <w:rPr>
      <w:rFonts w:ascii="Calibri" w:hAnsi="Calibri"/>
      <w:b/>
      <w:bCs/>
      <w:kern w:val="32"/>
      <w:sz w:val="28"/>
      <w:szCs w:val="28"/>
    </w:rPr>
  </w:style>
  <w:style w:type="paragraph" w:styleId="Obsah2">
    <w:name w:val="toc 2"/>
    <w:basedOn w:val="Normln"/>
    <w:next w:val="Normln"/>
    <w:autoRedefine/>
    <w:uiPriority w:val="39"/>
    <w:rsid w:val="00A346BD"/>
    <w:pPr>
      <w:spacing w:after="100" w:line="276" w:lineRule="auto"/>
      <w:ind w:left="220"/>
      <w:jc w:val="both"/>
    </w:pPr>
    <w:rPr>
      <w:rFonts w:ascii="Calibri" w:hAnsi="Calibri" w:cs="Calibri"/>
      <w:sz w:val="22"/>
      <w:szCs w:val="22"/>
      <w:lang w:eastAsia="en-US"/>
    </w:rPr>
  </w:style>
  <w:style w:type="paragraph" w:styleId="Obsah1">
    <w:name w:val="toc 1"/>
    <w:basedOn w:val="Normln"/>
    <w:next w:val="Normln"/>
    <w:autoRedefine/>
    <w:uiPriority w:val="39"/>
    <w:rsid w:val="00A346BD"/>
    <w:pPr>
      <w:tabs>
        <w:tab w:val="left" w:pos="709"/>
        <w:tab w:val="right" w:leader="dot" w:pos="9062"/>
      </w:tabs>
      <w:spacing w:after="100" w:line="360" w:lineRule="auto"/>
      <w:jc w:val="both"/>
    </w:pPr>
    <w:rPr>
      <w:rFonts w:ascii="Calibri" w:hAnsi="Calibri" w:cs="Calibri"/>
      <w:sz w:val="22"/>
      <w:szCs w:val="22"/>
      <w:lang w:eastAsia="en-US"/>
    </w:rPr>
  </w:style>
  <w:style w:type="paragraph" w:styleId="Obsah3">
    <w:name w:val="toc 3"/>
    <w:basedOn w:val="Normln"/>
    <w:next w:val="Normln"/>
    <w:autoRedefine/>
    <w:uiPriority w:val="99"/>
    <w:rsid w:val="00A346BD"/>
    <w:pPr>
      <w:spacing w:after="100" w:line="276" w:lineRule="auto"/>
      <w:ind w:left="440"/>
      <w:jc w:val="both"/>
    </w:pPr>
    <w:rPr>
      <w:rFonts w:ascii="Calibri" w:hAnsi="Calibri" w:cs="Calibri"/>
      <w:sz w:val="22"/>
      <w:szCs w:val="22"/>
      <w:lang w:eastAsia="en-US"/>
    </w:rPr>
  </w:style>
  <w:style w:type="paragraph" w:customStyle="1" w:styleId="Nadpis-normalnitext">
    <w:name w:val="Nadpis - normalni text"/>
    <w:basedOn w:val="Normln"/>
    <w:link w:val="Nadpis-normalnitextChar"/>
    <w:uiPriority w:val="99"/>
    <w:rsid w:val="00A346BD"/>
    <w:pPr>
      <w:spacing w:after="120" w:line="320" w:lineRule="exact"/>
      <w:jc w:val="both"/>
    </w:pPr>
    <w:rPr>
      <w:rFonts w:ascii="Calibri" w:eastAsia="Calibri" w:hAnsi="Calibri"/>
      <w:spacing w:val="3"/>
    </w:rPr>
  </w:style>
  <w:style w:type="character" w:customStyle="1" w:styleId="Nadpis-normalnitextChar">
    <w:name w:val="Nadpis - normalni text Char"/>
    <w:link w:val="Nadpis-normalnitext"/>
    <w:uiPriority w:val="99"/>
    <w:locked/>
    <w:rsid w:val="00A346BD"/>
    <w:rPr>
      <w:rFonts w:ascii="Calibri" w:eastAsia="Calibri" w:hAnsi="Calibri"/>
      <w:spacing w:val="3"/>
      <w:sz w:val="24"/>
      <w:szCs w:val="24"/>
    </w:rPr>
  </w:style>
  <w:style w:type="paragraph" w:customStyle="1" w:styleId="Default">
    <w:name w:val="Default"/>
    <w:rsid w:val="00A346BD"/>
    <w:pPr>
      <w:autoSpaceDE w:val="0"/>
      <w:autoSpaceDN w:val="0"/>
      <w:adjustRightInd w:val="0"/>
    </w:pPr>
    <w:rPr>
      <w:rFonts w:ascii="Arial" w:eastAsia="Calibri" w:hAnsi="Arial" w:cs="Arial"/>
      <w:color w:val="000000"/>
      <w:sz w:val="24"/>
      <w:szCs w:val="24"/>
    </w:rPr>
  </w:style>
  <w:style w:type="paragraph" w:customStyle="1" w:styleId="Textpsmene">
    <w:name w:val="Text písmene"/>
    <w:basedOn w:val="Normln"/>
    <w:uiPriority w:val="99"/>
    <w:rsid w:val="00A346BD"/>
    <w:pPr>
      <w:ind w:left="1440" w:hanging="360"/>
      <w:jc w:val="both"/>
      <w:outlineLvl w:val="7"/>
    </w:pPr>
    <w:rPr>
      <w:rFonts w:ascii="Calibri" w:hAnsi="Calibri"/>
    </w:rPr>
  </w:style>
  <w:style w:type="paragraph" w:customStyle="1" w:styleId="Prosttext1">
    <w:name w:val="Prostý text1"/>
    <w:basedOn w:val="Normln"/>
    <w:rsid w:val="00A346BD"/>
    <w:pPr>
      <w:suppressAutoHyphens/>
    </w:pPr>
    <w:rPr>
      <w:rFonts w:ascii="Courier New" w:hAnsi="Courier New" w:cs="Courier New"/>
      <w:sz w:val="20"/>
      <w:szCs w:val="20"/>
      <w:lang w:eastAsia="ar-SA"/>
    </w:rPr>
  </w:style>
  <w:style w:type="character" w:styleId="Sledovanodkaz">
    <w:name w:val="FollowedHyperlink"/>
    <w:uiPriority w:val="99"/>
    <w:unhideWhenUsed/>
    <w:rsid w:val="00A346BD"/>
    <w:rPr>
      <w:color w:val="800080"/>
      <w:u w:val="single"/>
    </w:rPr>
  </w:style>
  <w:style w:type="paragraph" w:customStyle="1" w:styleId="Style6">
    <w:name w:val="Style6"/>
    <w:basedOn w:val="Normln"/>
    <w:rsid w:val="00A346BD"/>
    <w:pPr>
      <w:widowControl w:val="0"/>
      <w:autoSpaceDE w:val="0"/>
      <w:autoSpaceDN w:val="0"/>
      <w:adjustRightInd w:val="0"/>
      <w:spacing w:line="254" w:lineRule="exact"/>
      <w:jc w:val="both"/>
    </w:pPr>
    <w:rPr>
      <w:rFonts w:ascii="Arial" w:hAnsi="Arial"/>
    </w:rPr>
  </w:style>
  <w:style w:type="character" w:customStyle="1" w:styleId="FontStyle14">
    <w:name w:val="Font Style14"/>
    <w:rsid w:val="00A346BD"/>
    <w:rPr>
      <w:rFonts w:ascii="Arial" w:hAnsi="Arial" w:cs="Arial"/>
      <w:sz w:val="20"/>
      <w:szCs w:val="20"/>
    </w:rPr>
  </w:style>
  <w:style w:type="paragraph" w:styleId="Nzev">
    <w:name w:val="Title"/>
    <w:basedOn w:val="Normln"/>
    <w:link w:val="NzevChar"/>
    <w:rsid w:val="00A346BD"/>
    <w:pPr>
      <w:jc w:val="center"/>
    </w:pPr>
    <w:rPr>
      <w:rFonts w:ascii="Cambria" w:hAnsi="Cambria"/>
      <w:b/>
      <w:bCs/>
      <w:kern w:val="28"/>
      <w:sz w:val="32"/>
      <w:szCs w:val="32"/>
      <w:lang w:eastAsia="en-US"/>
    </w:rPr>
  </w:style>
  <w:style w:type="character" w:customStyle="1" w:styleId="NzevChar">
    <w:name w:val="Název Char"/>
    <w:link w:val="Nzev"/>
    <w:rsid w:val="00A346BD"/>
    <w:rPr>
      <w:rFonts w:ascii="Cambria" w:hAnsi="Cambria"/>
      <w:b/>
      <w:bCs/>
      <w:kern w:val="28"/>
      <w:sz w:val="32"/>
      <w:szCs w:val="32"/>
      <w:lang w:eastAsia="en-US"/>
    </w:rPr>
  </w:style>
  <w:style w:type="paragraph" w:customStyle="1" w:styleId="a">
    <w:name w:val="a)"/>
    <w:aliases w:val="b),c)"/>
    <w:basedOn w:val="Normln"/>
    <w:rsid w:val="00A346BD"/>
    <w:pPr>
      <w:jc w:val="both"/>
    </w:pPr>
    <w:rPr>
      <w:rFonts w:ascii="Calibri" w:eastAsia="Calibri" w:hAnsi="Calibri"/>
      <w:sz w:val="22"/>
      <w:szCs w:val="22"/>
      <w:lang w:eastAsia="en-US"/>
    </w:rPr>
  </w:style>
  <w:style w:type="character" w:styleId="Zstupntext">
    <w:name w:val="Placeholder Text"/>
    <w:basedOn w:val="Standardnpsmoodstavce"/>
    <w:uiPriority w:val="99"/>
    <w:semiHidden/>
    <w:rsid w:val="0057486C"/>
    <w:rPr>
      <w:color w:val="808080"/>
    </w:rPr>
  </w:style>
  <w:style w:type="paragraph" w:customStyle="1" w:styleId="5varianta">
    <w:name w:val="5varianta"/>
    <w:basedOn w:val="2margrubrika"/>
    <w:qFormat/>
    <w:rsid w:val="00C51168"/>
    <w:pPr>
      <w:shd w:val="clear" w:color="auto" w:fill="FFFF00"/>
    </w:pPr>
    <w:rPr>
      <w:i/>
    </w:rPr>
  </w:style>
  <w:style w:type="paragraph" w:customStyle="1" w:styleId="2tabulky">
    <w:name w:val="2tabulky"/>
    <w:basedOn w:val="2nesltext"/>
    <w:rsid w:val="008D14D4"/>
    <w:pPr>
      <w:spacing w:after="120"/>
      <w:contextualSpacing w:val="0"/>
    </w:pPr>
  </w:style>
  <w:style w:type="character" w:styleId="Zdraznn">
    <w:name w:val="Emphasis"/>
    <w:basedOn w:val="Standardnpsmoodstavce"/>
    <w:qFormat/>
    <w:rsid w:val="00E21DAA"/>
    <w:rPr>
      <w:i/>
      <w:iCs/>
    </w:rPr>
  </w:style>
  <w:style w:type="paragraph" w:styleId="Podnadpis">
    <w:name w:val="Subtitle"/>
    <w:basedOn w:val="Normln"/>
    <w:next w:val="Normln"/>
    <w:link w:val="PodnadpisChar"/>
    <w:qFormat/>
    <w:rsid w:val="00E21DAA"/>
    <w:pPr>
      <w:numPr>
        <w:ilvl w:val="1"/>
      </w:numPr>
    </w:pPr>
    <w:rPr>
      <w:rFonts w:asciiTheme="majorHAnsi" w:eastAsiaTheme="majorEastAsia" w:hAnsiTheme="majorHAnsi" w:cstheme="majorBidi"/>
      <w:i/>
      <w:iCs/>
      <w:color w:val="4F81BD" w:themeColor="accent1"/>
      <w:spacing w:val="15"/>
    </w:rPr>
  </w:style>
  <w:style w:type="character" w:customStyle="1" w:styleId="PodnadpisChar">
    <w:name w:val="Podnadpis Char"/>
    <w:basedOn w:val="Standardnpsmoodstavce"/>
    <w:link w:val="Podnadpis"/>
    <w:rsid w:val="00E21DAA"/>
    <w:rPr>
      <w:rFonts w:asciiTheme="majorHAnsi" w:eastAsiaTheme="majorEastAsia" w:hAnsiTheme="majorHAnsi" w:cstheme="majorBidi"/>
      <w:i/>
      <w:iCs/>
      <w:color w:val="4F81BD" w:themeColor="accent1"/>
      <w:spacing w:val="15"/>
      <w:sz w:val="24"/>
      <w:szCs w:val="24"/>
    </w:rPr>
  </w:style>
  <w:style w:type="character" w:customStyle="1" w:styleId="Tun">
    <w:name w:val="Tučně"/>
    <w:basedOn w:val="Standardnpsmoodstavce"/>
    <w:uiPriority w:val="1"/>
    <w:rsid w:val="005709E5"/>
    <w:rPr>
      <w:rFonts w:ascii="Calibri" w:hAnsi="Calibri"/>
      <w:b/>
      <w:sz w:val="22"/>
    </w:rPr>
  </w:style>
  <w:style w:type="character" w:customStyle="1" w:styleId="Styl1">
    <w:name w:val="Styl1"/>
    <w:basedOn w:val="Standardnpsmoodstavce"/>
    <w:uiPriority w:val="1"/>
    <w:rsid w:val="00D56128"/>
    <w:rPr>
      <w:b/>
    </w:rPr>
  </w:style>
  <w:style w:type="character" w:customStyle="1" w:styleId="Styl2">
    <w:name w:val="Styl2"/>
    <w:basedOn w:val="Standardnpsmoodstavce"/>
    <w:uiPriority w:val="1"/>
    <w:rsid w:val="002B17EE"/>
    <w:rPr>
      <w:b/>
    </w:rPr>
  </w:style>
  <w:style w:type="paragraph" w:customStyle="1" w:styleId="6Plohy">
    <w:name w:val="6Přílohy"/>
    <w:basedOn w:val="3seznam"/>
    <w:qFormat/>
    <w:rsid w:val="00C0464B"/>
    <w:pPr>
      <w:numPr>
        <w:ilvl w:val="0"/>
        <w:numId w:val="26"/>
      </w:numPr>
    </w:pPr>
  </w:style>
  <w:style w:type="character" w:customStyle="1" w:styleId="Styl">
    <w:name w:val="Styl"/>
    <w:basedOn w:val="Standardnpsmoodstavce"/>
    <w:uiPriority w:val="1"/>
    <w:rsid w:val="00DC2CD1"/>
    <w:rPr>
      <w:rFonts w:ascii="Calibri" w:hAnsi="Calibri"/>
      <w:b/>
      <w:color w:val="auto"/>
      <w:sz w:val="22"/>
      <w:bdr w:val="none" w:sz="0" w:space="0" w:color="auto"/>
      <w:shd w:val="clear" w:color="auto" w:fill="auto"/>
    </w:rPr>
  </w:style>
  <w:style w:type="character" w:customStyle="1" w:styleId="Styl3">
    <w:name w:val="Styl3"/>
    <w:basedOn w:val="Standardnpsmoodstavce"/>
    <w:uiPriority w:val="1"/>
    <w:rsid w:val="00AE65D4"/>
    <w:rPr>
      <w:rFonts w:asciiTheme="minorHAnsi" w:hAnsiTheme="minorHAnsi"/>
      <w:b/>
      <w:sz w:val="22"/>
    </w:rPr>
  </w:style>
  <w:style w:type="character" w:customStyle="1" w:styleId="Styl4">
    <w:name w:val="Styl4"/>
    <w:basedOn w:val="Standardnpsmoodstavce"/>
    <w:uiPriority w:val="1"/>
    <w:rsid w:val="004050B1"/>
    <w:rPr>
      <w:rFonts w:ascii="Calibri" w:hAnsi="Calibri"/>
      <w:b/>
      <w:sz w:val="22"/>
    </w:rPr>
  </w:style>
  <w:style w:type="character" w:customStyle="1" w:styleId="Styl5">
    <w:name w:val="Styl5"/>
    <w:basedOn w:val="Standardnpsmoodstavce"/>
    <w:uiPriority w:val="1"/>
    <w:rsid w:val="004050B1"/>
    <w:rPr>
      <w:rFonts w:asciiTheme="minorHAnsi" w:hAnsiTheme="minorHAnsi"/>
      <w:b/>
      <w:sz w:val="22"/>
    </w:rPr>
  </w:style>
  <w:style w:type="character" w:customStyle="1" w:styleId="Styl6">
    <w:name w:val="Styl6"/>
    <w:basedOn w:val="Standardnpsmoodstavce"/>
    <w:uiPriority w:val="1"/>
    <w:rsid w:val="00201ABD"/>
    <w:rPr>
      <w:b/>
    </w:rPr>
  </w:style>
  <w:style w:type="character" w:customStyle="1" w:styleId="Styl7">
    <w:name w:val="Styl7"/>
    <w:basedOn w:val="Standardnpsmoodstavce"/>
    <w:uiPriority w:val="1"/>
    <w:rsid w:val="001621D2"/>
    <w:rPr>
      <w:b/>
    </w:rPr>
  </w:style>
  <w:style w:type="paragraph" w:styleId="Revize">
    <w:name w:val="Revision"/>
    <w:hidden/>
    <w:uiPriority w:val="99"/>
    <w:semiHidden/>
    <w:rsid w:val="00672953"/>
    <w:rPr>
      <w:sz w:val="24"/>
      <w:szCs w:val="24"/>
    </w:rPr>
  </w:style>
  <w:style w:type="character" w:customStyle="1" w:styleId="Podtreno">
    <w:name w:val="Podtrženo"/>
    <w:aliases w:val="tučně"/>
    <w:basedOn w:val="Standardnpsmoodstavce"/>
    <w:uiPriority w:val="1"/>
    <w:rsid w:val="002A6C76"/>
    <w:rPr>
      <w:rFonts w:asciiTheme="minorHAnsi" w:hAnsiTheme="minorHAnsi"/>
      <w:b/>
      <w:sz w:val="22"/>
      <w:u w:val="single"/>
    </w:rPr>
  </w:style>
  <w:style w:type="character" w:customStyle="1" w:styleId="Styl8">
    <w:name w:val="Styl8"/>
    <w:basedOn w:val="Standardnpsmoodstavce"/>
    <w:uiPriority w:val="1"/>
    <w:rsid w:val="00B21708"/>
    <w:rPr>
      <w:rFonts w:ascii="Calibri" w:hAnsi="Calibri"/>
      <w:b/>
      <w:sz w:val="22"/>
    </w:rPr>
  </w:style>
  <w:style w:type="character" w:customStyle="1" w:styleId="Styl9">
    <w:name w:val="Styl9"/>
    <w:basedOn w:val="Standardnpsmoodstavce"/>
    <w:uiPriority w:val="1"/>
    <w:rsid w:val="00E3002E"/>
    <w:rPr>
      <w:rFonts w:ascii="Calibri" w:hAnsi="Calibri"/>
      <w:sz w:val="22"/>
    </w:rPr>
  </w:style>
  <w:style w:type="character" w:customStyle="1" w:styleId="Styl10">
    <w:name w:val="Styl10"/>
    <w:basedOn w:val="Standardnpsmoodstavce"/>
    <w:uiPriority w:val="1"/>
    <w:rsid w:val="00CE4798"/>
    <w:rPr>
      <w:rFonts w:ascii="Calibri" w:hAnsi="Calibri"/>
      <w:b/>
      <w:sz w:val="22"/>
    </w:rPr>
  </w:style>
  <w:style w:type="character" w:customStyle="1" w:styleId="Styl11">
    <w:name w:val="Styl11"/>
    <w:basedOn w:val="Standardnpsmoodstavce"/>
    <w:uiPriority w:val="1"/>
    <w:rsid w:val="000937B5"/>
    <w:rPr>
      <w:rFonts w:asciiTheme="minorHAnsi" w:hAnsiTheme="minorHAnsi"/>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863954">
      <w:bodyDiv w:val="1"/>
      <w:marLeft w:val="0"/>
      <w:marRight w:val="0"/>
      <w:marTop w:val="0"/>
      <w:marBottom w:val="0"/>
      <w:divBdr>
        <w:top w:val="none" w:sz="0" w:space="0" w:color="auto"/>
        <w:left w:val="none" w:sz="0" w:space="0" w:color="auto"/>
        <w:bottom w:val="none" w:sz="0" w:space="0" w:color="auto"/>
        <w:right w:val="none" w:sz="0" w:space="0" w:color="auto"/>
      </w:divBdr>
    </w:div>
    <w:div w:id="61490267">
      <w:bodyDiv w:val="1"/>
      <w:marLeft w:val="0"/>
      <w:marRight w:val="0"/>
      <w:marTop w:val="0"/>
      <w:marBottom w:val="0"/>
      <w:divBdr>
        <w:top w:val="none" w:sz="0" w:space="0" w:color="auto"/>
        <w:left w:val="none" w:sz="0" w:space="0" w:color="auto"/>
        <w:bottom w:val="none" w:sz="0" w:space="0" w:color="auto"/>
        <w:right w:val="none" w:sz="0" w:space="0" w:color="auto"/>
      </w:divBdr>
    </w:div>
    <w:div w:id="64647554">
      <w:bodyDiv w:val="1"/>
      <w:marLeft w:val="0"/>
      <w:marRight w:val="0"/>
      <w:marTop w:val="0"/>
      <w:marBottom w:val="0"/>
      <w:divBdr>
        <w:top w:val="none" w:sz="0" w:space="0" w:color="auto"/>
        <w:left w:val="none" w:sz="0" w:space="0" w:color="auto"/>
        <w:bottom w:val="none" w:sz="0" w:space="0" w:color="auto"/>
        <w:right w:val="none" w:sz="0" w:space="0" w:color="auto"/>
      </w:divBdr>
    </w:div>
    <w:div w:id="97144578">
      <w:bodyDiv w:val="1"/>
      <w:marLeft w:val="0"/>
      <w:marRight w:val="0"/>
      <w:marTop w:val="0"/>
      <w:marBottom w:val="0"/>
      <w:divBdr>
        <w:top w:val="none" w:sz="0" w:space="0" w:color="auto"/>
        <w:left w:val="none" w:sz="0" w:space="0" w:color="auto"/>
        <w:bottom w:val="none" w:sz="0" w:space="0" w:color="auto"/>
        <w:right w:val="none" w:sz="0" w:space="0" w:color="auto"/>
      </w:divBdr>
    </w:div>
    <w:div w:id="226841047">
      <w:bodyDiv w:val="1"/>
      <w:marLeft w:val="0"/>
      <w:marRight w:val="0"/>
      <w:marTop w:val="0"/>
      <w:marBottom w:val="0"/>
      <w:divBdr>
        <w:top w:val="none" w:sz="0" w:space="0" w:color="auto"/>
        <w:left w:val="none" w:sz="0" w:space="0" w:color="auto"/>
        <w:bottom w:val="none" w:sz="0" w:space="0" w:color="auto"/>
        <w:right w:val="none" w:sz="0" w:space="0" w:color="auto"/>
      </w:divBdr>
    </w:div>
    <w:div w:id="264578991">
      <w:bodyDiv w:val="1"/>
      <w:marLeft w:val="0"/>
      <w:marRight w:val="0"/>
      <w:marTop w:val="0"/>
      <w:marBottom w:val="0"/>
      <w:divBdr>
        <w:top w:val="none" w:sz="0" w:space="0" w:color="auto"/>
        <w:left w:val="none" w:sz="0" w:space="0" w:color="auto"/>
        <w:bottom w:val="none" w:sz="0" w:space="0" w:color="auto"/>
        <w:right w:val="none" w:sz="0" w:space="0" w:color="auto"/>
      </w:divBdr>
    </w:div>
    <w:div w:id="275872759">
      <w:bodyDiv w:val="1"/>
      <w:marLeft w:val="0"/>
      <w:marRight w:val="0"/>
      <w:marTop w:val="0"/>
      <w:marBottom w:val="0"/>
      <w:divBdr>
        <w:top w:val="none" w:sz="0" w:space="0" w:color="auto"/>
        <w:left w:val="none" w:sz="0" w:space="0" w:color="auto"/>
        <w:bottom w:val="none" w:sz="0" w:space="0" w:color="auto"/>
        <w:right w:val="none" w:sz="0" w:space="0" w:color="auto"/>
      </w:divBdr>
    </w:div>
    <w:div w:id="296182236">
      <w:bodyDiv w:val="1"/>
      <w:marLeft w:val="0"/>
      <w:marRight w:val="0"/>
      <w:marTop w:val="0"/>
      <w:marBottom w:val="0"/>
      <w:divBdr>
        <w:top w:val="none" w:sz="0" w:space="0" w:color="auto"/>
        <w:left w:val="none" w:sz="0" w:space="0" w:color="auto"/>
        <w:bottom w:val="none" w:sz="0" w:space="0" w:color="auto"/>
        <w:right w:val="none" w:sz="0" w:space="0" w:color="auto"/>
      </w:divBdr>
    </w:div>
    <w:div w:id="341395108">
      <w:bodyDiv w:val="1"/>
      <w:marLeft w:val="0"/>
      <w:marRight w:val="0"/>
      <w:marTop w:val="0"/>
      <w:marBottom w:val="0"/>
      <w:divBdr>
        <w:top w:val="none" w:sz="0" w:space="0" w:color="auto"/>
        <w:left w:val="none" w:sz="0" w:space="0" w:color="auto"/>
        <w:bottom w:val="none" w:sz="0" w:space="0" w:color="auto"/>
        <w:right w:val="none" w:sz="0" w:space="0" w:color="auto"/>
      </w:divBdr>
    </w:div>
    <w:div w:id="342903270">
      <w:bodyDiv w:val="1"/>
      <w:marLeft w:val="0"/>
      <w:marRight w:val="0"/>
      <w:marTop w:val="0"/>
      <w:marBottom w:val="0"/>
      <w:divBdr>
        <w:top w:val="none" w:sz="0" w:space="0" w:color="auto"/>
        <w:left w:val="none" w:sz="0" w:space="0" w:color="auto"/>
        <w:bottom w:val="none" w:sz="0" w:space="0" w:color="auto"/>
        <w:right w:val="none" w:sz="0" w:space="0" w:color="auto"/>
      </w:divBdr>
    </w:div>
    <w:div w:id="370036066">
      <w:bodyDiv w:val="1"/>
      <w:marLeft w:val="0"/>
      <w:marRight w:val="0"/>
      <w:marTop w:val="0"/>
      <w:marBottom w:val="0"/>
      <w:divBdr>
        <w:top w:val="none" w:sz="0" w:space="0" w:color="auto"/>
        <w:left w:val="none" w:sz="0" w:space="0" w:color="auto"/>
        <w:bottom w:val="none" w:sz="0" w:space="0" w:color="auto"/>
        <w:right w:val="none" w:sz="0" w:space="0" w:color="auto"/>
      </w:divBdr>
    </w:div>
    <w:div w:id="438332088">
      <w:bodyDiv w:val="1"/>
      <w:marLeft w:val="0"/>
      <w:marRight w:val="0"/>
      <w:marTop w:val="0"/>
      <w:marBottom w:val="0"/>
      <w:divBdr>
        <w:top w:val="none" w:sz="0" w:space="0" w:color="auto"/>
        <w:left w:val="none" w:sz="0" w:space="0" w:color="auto"/>
        <w:bottom w:val="none" w:sz="0" w:space="0" w:color="auto"/>
        <w:right w:val="none" w:sz="0" w:space="0" w:color="auto"/>
      </w:divBdr>
    </w:div>
    <w:div w:id="465777521">
      <w:bodyDiv w:val="1"/>
      <w:marLeft w:val="0"/>
      <w:marRight w:val="0"/>
      <w:marTop w:val="0"/>
      <w:marBottom w:val="0"/>
      <w:divBdr>
        <w:top w:val="none" w:sz="0" w:space="0" w:color="auto"/>
        <w:left w:val="none" w:sz="0" w:space="0" w:color="auto"/>
        <w:bottom w:val="none" w:sz="0" w:space="0" w:color="auto"/>
        <w:right w:val="none" w:sz="0" w:space="0" w:color="auto"/>
      </w:divBdr>
    </w:div>
    <w:div w:id="537550679">
      <w:bodyDiv w:val="1"/>
      <w:marLeft w:val="0"/>
      <w:marRight w:val="0"/>
      <w:marTop w:val="0"/>
      <w:marBottom w:val="0"/>
      <w:divBdr>
        <w:top w:val="none" w:sz="0" w:space="0" w:color="auto"/>
        <w:left w:val="none" w:sz="0" w:space="0" w:color="auto"/>
        <w:bottom w:val="none" w:sz="0" w:space="0" w:color="auto"/>
        <w:right w:val="none" w:sz="0" w:space="0" w:color="auto"/>
      </w:divBdr>
    </w:div>
    <w:div w:id="566495278">
      <w:bodyDiv w:val="1"/>
      <w:marLeft w:val="0"/>
      <w:marRight w:val="0"/>
      <w:marTop w:val="0"/>
      <w:marBottom w:val="0"/>
      <w:divBdr>
        <w:top w:val="none" w:sz="0" w:space="0" w:color="auto"/>
        <w:left w:val="none" w:sz="0" w:space="0" w:color="auto"/>
        <w:bottom w:val="none" w:sz="0" w:space="0" w:color="auto"/>
        <w:right w:val="none" w:sz="0" w:space="0" w:color="auto"/>
      </w:divBdr>
    </w:div>
    <w:div w:id="593436906">
      <w:bodyDiv w:val="1"/>
      <w:marLeft w:val="0"/>
      <w:marRight w:val="0"/>
      <w:marTop w:val="0"/>
      <w:marBottom w:val="0"/>
      <w:divBdr>
        <w:top w:val="none" w:sz="0" w:space="0" w:color="auto"/>
        <w:left w:val="none" w:sz="0" w:space="0" w:color="auto"/>
        <w:bottom w:val="none" w:sz="0" w:space="0" w:color="auto"/>
        <w:right w:val="none" w:sz="0" w:space="0" w:color="auto"/>
      </w:divBdr>
    </w:div>
    <w:div w:id="617877335">
      <w:bodyDiv w:val="1"/>
      <w:marLeft w:val="0"/>
      <w:marRight w:val="0"/>
      <w:marTop w:val="0"/>
      <w:marBottom w:val="0"/>
      <w:divBdr>
        <w:top w:val="none" w:sz="0" w:space="0" w:color="auto"/>
        <w:left w:val="none" w:sz="0" w:space="0" w:color="auto"/>
        <w:bottom w:val="none" w:sz="0" w:space="0" w:color="auto"/>
        <w:right w:val="none" w:sz="0" w:space="0" w:color="auto"/>
      </w:divBdr>
    </w:div>
    <w:div w:id="619189774">
      <w:bodyDiv w:val="1"/>
      <w:marLeft w:val="0"/>
      <w:marRight w:val="0"/>
      <w:marTop w:val="0"/>
      <w:marBottom w:val="0"/>
      <w:divBdr>
        <w:top w:val="none" w:sz="0" w:space="0" w:color="auto"/>
        <w:left w:val="none" w:sz="0" w:space="0" w:color="auto"/>
        <w:bottom w:val="none" w:sz="0" w:space="0" w:color="auto"/>
        <w:right w:val="none" w:sz="0" w:space="0" w:color="auto"/>
      </w:divBdr>
    </w:div>
    <w:div w:id="634144796">
      <w:bodyDiv w:val="1"/>
      <w:marLeft w:val="0"/>
      <w:marRight w:val="0"/>
      <w:marTop w:val="0"/>
      <w:marBottom w:val="0"/>
      <w:divBdr>
        <w:top w:val="none" w:sz="0" w:space="0" w:color="auto"/>
        <w:left w:val="none" w:sz="0" w:space="0" w:color="auto"/>
        <w:bottom w:val="none" w:sz="0" w:space="0" w:color="auto"/>
        <w:right w:val="none" w:sz="0" w:space="0" w:color="auto"/>
      </w:divBdr>
    </w:div>
    <w:div w:id="946498479">
      <w:bodyDiv w:val="1"/>
      <w:marLeft w:val="0"/>
      <w:marRight w:val="0"/>
      <w:marTop w:val="0"/>
      <w:marBottom w:val="0"/>
      <w:divBdr>
        <w:top w:val="none" w:sz="0" w:space="0" w:color="auto"/>
        <w:left w:val="none" w:sz="0" w:space="0" w:color="auto"/>
        <w:bottom w:val="none" w:sz="0" w:space="0" w:color="auto"/>
        <w:right w:val="none" w:sz="0" w:space="0" w:color="auto"/>
      </w:divBdr>
    </w:div>
    <w:div w:id="991521319">
      <w:bodyDiv w:val="1"/>
      <w:marLeft w:val="0"/>
      <w:marRight w:val="0"/>
      <w:marTop w:val="0"/>
      <w:marBottom w:val="0"/>
      <w:divBdr>
        <w:top w:val="none" w:sz="0" w:space="0" w:color="auto"/>
        <w:left w:val="none" w:sz="0" w:space="0" w:color="auto"/>
        <w:bottom w:val="none" w:sz="0" w:space="0" w:color="auto"/>
        <w:right w:val="none" w:sz="0" w:space="0" w:color="auto"/>
      </w:divBdr>
    </w:div>
    <w:div w:id="1009140040">
      <w:bodyDiv w:val="1"/>
      <w:marLeft w:val="0"/>
      <w:marRight w:val="0"/>
      <w:marTop w:val="0"/>
      <w:marBottom w:val="0"/>
      <w:divBdr>
        <w:top w:val="none" w:sz="0" w:space="0" w:color="auto"/>
        <w:left w:val="none" w:sz="0" w:space="0" w:color="auto"/>
        <w:bottom w:val="none" w:sz="0" w:space="0" w:color="auto"/>
        <w:right w:val="none" w:sz="0" w:space="0" w:color="auto"/>
      </w:divBdr>
    </w:div>
    <w:div w:id="1016618917">
      <w:bodyDiv w:val="1"/>
      <w:marLeft w:val="0"/>
      <w:marRight w:val="0"/>
      <w:marTop w:val="0"/>
      <w:marBottom w:val="0"/>
      <w:divBdr>
        <w:top w:val="none" w:sz="0" w:space="0" w:color="auto"/>
        <w:left w:val="none" w:sz="0" w:space="0" w:color="auto"/>
        <w:bottom w:val="none" w:sz="0" w:space="0" w:color="auto"/>
        <w:right w:val="none" w:sz="0" w:space="0" w:color="auto"/>
      </w:divBdr>
    </w:div>
    <w:div w:id="1147478156">
      <w:bodyDiv w:val="1"/>
      <w:marLeft w:val="0"/>
      <w:marRight w:val="0"/>
      <w:marTop w:val="0"/>
      <w:marBottom w:val="0"/>
      <w:divBdr>
        <w:top w:val="none" w:sz="0" w:space="0" w:color="auto"/>
        <w:left w:val="none" w:sz="0" w:space="0" w:color="auto"/>
        <w:bottom w:val="none" w:sz="0" w:space="0" w:color="auto"/>
        <w:right w:val="none" w:sz="0" w:space="0" w:color="auto"/>
      </w:divBdr>
    </w:div>
    <w:div w:id="1181360588">
      <w:bodyDiv w:val="1"/>
      <w:marLeft w:val="0"/>
      <w:marRight w:val="0"/>
      <w:marTop w:val="0"/>
      <w:marBottom w:val="0"/>
      <w:divBdr>
        <w:top w:val="none" w:sz="0" w:space="0" w:color="auto"/>
        <w:left w:val="none" w:sz="0" w:space="0" w:color="auto"/>
        <w:bottom w:val="none" w:sz="0" w:space="0" w:color="auto"/>
        <w:right w:val="none" w:sz="0" w:space="0" w:color="auto"/>
      </w:divBdr>
    </w:div>
    <w:div w:id="1273702999">
      <w:bodyDiv w:val="1"/>
      <w:marLeft w:val="0"/>
      <w:marRight w:val="0"/>
      <w:marTop w:val="0"/>
      <w:marBottom w:val="0"/>
      <w:divBdr>
        <w:top w:val="none" w:sz="0" w:space="0" w:color="auto"/>
        <w:left w:val="none" w:sz="0" w:space="0" w:color="auto"/>
        <w:bottom w:val="none" w:sz="0" w:space="0" w:color="auto"/>
        <w:right w:val="none" w:sz="0" w:space="0" w:color="auto"/>
      </w:divBdr>
    </w:div>
    <w:div w:id="1293169717">
      <w:bodyDiv w:val="1"/>
      <w:marLeft w:val="0"/>
      <w:marRight w:val="0"/>
      <w:marTop w:val="0"/>
      <w:marBottom w:val="0"/>
      <w:divBdr>
        <w:top w:val="none" w:sz="0" w:space="0" w:color="auto"/>
        <w:left w:val="none" w:sz="0" w:space="0" w:color="auto"/>
        <w:bottom w:val="none" w:sz="0" w:space="0" w:color="auto"/>
        <w:right w:val="none" w:sz="0" w:space="0" w:color="auto"/>
      </w:divBdr>
    </w:div>
    <w:div w:id="1317144121">
      <w:bodyDiv w:val="1"/>
      <w:marLeft w:val="0"/>
      <w:marRight w:val="0"/>
      <w:marTop w:val="0"/>
      <w:marBottom w:val="0"/>
      <w:divBdr>
        <w:top w:val="none" w:sz="0" w:space="0" w:color="auto"/>
        <w:left w:val="none" w:sz="0" w:space="0" w:color="auto"/>
        <w:bottom w:val="none" w:sz="0" w:space="0" w:color="auto"/>
        <w:right w:val="none" w:sz="0" w:space="0" w:color="auto"/>
      </w:divBdr>
    </w:div>
    <w:div w:id="1406997646">
      <w:bodyDiv w:val="1"/>
      <w:marLeft w:val="0"/>
      <w:marRight w:val="0"/>
      <w:marTop w:val="0"/>
      <w:marBottom w:val="0"/>
      <w:divBdr>
        <w:top w:val="none" w:sz="0" w:space="0" w:color="auto"/>
        <w:left w:val="none" w:sz="0" w:space="0" w:color="auto"/>
        <w:bottom w:val="none" w:sz="0" w:space="0" w:color="auto"/>
        <w:right w:val="none" w:sz="0" w:space="0" w:color="auto"/>
      </w:divBdr>
    </w:div>
    <w:div w:id="1410229129">
      <w:bodyDiv w:val="1"/>
      <w:marLeft w:val="0"/>
      <w:marRight w:val="0"/>
      <w:marTop w:val="0"/>
      <w:marBottom w:val="0"/>
      <w:divBdr>
        <w:top w:val="none" w:sz="0" w:space="0" w:color="auto"/>
        <w:left w:val="none" w:sz="0" w:space="0" w:color="auto"/>
        <w:bottom w:val="none" w:sz="0" w:space="0" w:color="auto"/>
        <w:right w:val="none" w:sz="0" w:space="0" w:color="auto"/>
      </w:divBdr>
    </w:div>
    <w:div w:id="1501265321">
      <w:bodyDiv w:val="1"/>
      <w:marLeft w:val="0"/>
      <w:marRight w:val="0"/>
      <w:marTop w:val="0"/>
      <w:marBottom w:val="0"/>
      <w:divBdr>
        <w:top w:val="none" w:sz="0" w:space="0" w:color="auto"/>
        <w:left w:val="none" w:sz="0" w:space="0" w:color="auto"/>
        <w:bottom w:val="none" w:sz="0" w:space="0" w:color="auto"/>
        <w:right w:val="none" w:sz="0" w:space="0" w:color="auto"/>
      </w:divBdr>
    </w:div>
    <w:div w:id="1622569608">
      <w:bodyDiv w:val="1"/>
      <w:marLeft w:val="0"/>
      <w:marRight w:val="0"/>
      <w:marTop w:val="0"/>
      <w:marBottom w:val="0"/>
      <w:divBdr>
        <w:top w:val="none" w:sz="0" w:space="0" w:color="auto"/>
        <w:left w:val="none" w:sz="0" w:space="0" w:color="auto"/>
        <w:bottom w:val="none" w:sz="0" w:space="0" w:color="auto"/>
        <w:right w:val="none" w:sz="0" w:space="0" w:color="auto"/>
      </w:divBdr>
      <w:divsChild>
        <w:div w:id="1539581904">
          <w:marLeft w:val="0"/>
          <w:marRight w:val="0"/>
          <w:marTop w:val="0"/>
          <w:marBottom w:val="0"/>
          <w:divBdr>
            <w:top w:val="none" w:sz="0" w:space="0" w:color="auto"/>
            <w:left w:val="none" w:sz="0" w:space="0" w:color="auto"/>
            <w:bottom w:val="none" w:sz="0" w:space="0" w:color="auto"/>
            <w:right w:val="none" w:sz="0" w:space="0" w:color="auto"/>
          </w:divBdr>
          <w:divsChild>
            <w:div w:id="1743215978">
              <w:marLeft w:val="0"/>
              <w:marRight w:val="0"/>
              <w:marTop w:val="0"/>
              <w:marBottom w:val="0"/>
              <w:divBdr>
                <w:top w:val="none" w:sz="0" w:space="0" w:color="auto"/>
                <w:left w:val="none" w:sz="0" w:space="0" w:color="auto"/>
                <w:bottom w:val="none" w:sz="0" w:space="0" w:color="auto"/>
                <w:right w:val="none" w:sz="0" w:space="0" w:color="auto"/>
              </w:divBdr>
              <w:divsChild>
                <w:div w:id="427115220">
                  <w:marLeft w:val="0"/>
                  <w:marRight w:val="0"/>
                  <w:marTop w:val="0"/>
                  <w:marBottom w:val="0"/>
                  <w:divBdr>
                    <w:top w:val="none" w:sz="0" w:space="0" w:color="auto"/>
                    <w:left w:val="none" w:sz="0" w:space="0" w:color="auto"/>
                    <w:bottom w:val="none" w:sz="0" w:space="0" w:color="auto"/>
                    <w:right w:val="none" w:sz="0" w:space="0" w:color="auto"/>
                  </w:divBdr>
                  <w:divsChild>
                    <w:div w:id="1654331601">
                      <w:marLeft w:val="0"/>
                      <w:marRight w:val="0"/>
                      <w:marTop w:val="0"/>
                      <w:marBottom w:val="0"/>
                      <w:divBdr>
                        <w:top w:val="none" w:sz="0" w:space="0" w:color="auto"/>
                        <w:left w:val="none" w:sz="0" w:space="0" w:color="auto"/>
                        <w:bottom w:val="none" w:sz="0" w:space="0" w:color="auto"/>
                        <w:right w:val="none" w:sz="0" w:space="0" w:color="auto"/>
                      </w:divBdr>
                      <w:divsChild>
                        <w:div w:id="1936550051">
                          <w:marLeft w:val="0"/>
                          <w:marRight w:val="0"/>
                          <w:marTop w:val="0"/>
                          <w:marBottom w:val="0"/>
                          <w:divBdr>
                            <w:top w:val="none" w:sz="0" w:space="0" w:color="auto"/>
                            <w:left w:val="none" w:sz="0" w:space="0" w:color="auto"/>
                            <w:bottom w:val="none" w:sz="0" w:space="0" w:color="auto"/>
                            <w:right w:val="none" w:sz="0" w:space="0" w:color="auto"/>
                          </w:divBdr>
                          <w:divsChild>
                            <w:div w:id="568619783">
                              <w:marLeft w:val="0"/>
                              <w:marRight w:val="0"/>
                              <w:marTop w:val="0"/>
                              <w:marBottom w:val="0"/>
                              <w:divBdr>
                                <w:top w:val="none" w:sz="0" w:space="0" w:color="auto"/>
                                <w:left w:val="none" w:sz="0" w:space="0" w:color="auto"/>
                                <w:bottom w:val="none" w:sz="0" w:space="0" w:color="auto"/>
                                <w:right w:val="none" w:sz="0" w:space="0" w:color="auto"/>
                              </w:divBdr>
                              <w:divsChild>
                                <w:div w:id="803616973">
                                  <w:marLeft w:val="0"/>
                                  <w:marRight w:val="0"/>
                                  <w:marTop w:val="0"/>
                                  <w:marBottom w:val="0"/>
                                  <w:divBdr>
                                    <w:top w:val="none" w:sz="0" w:space="0" w:color="auto"/>
                                    <w:left w:val="none" w:sz="0" w:space="0" w:color="auto"/>
                                    <w:bottom w:val="none" w:sz="0" w:space="0" w:color="auto"/>
                                    <w:right w:val="none" w:sz="0" w:space="0" w:color="auto"/>
                                  </w:divBdr>
                                  <w:divsChild>
                                    <w:div w:id="117531322">
                                      <w:marLeft w:val="0"/>
                                      <w:marRight w:val="0"/>
                                      <w:marTop w:val="0"/>
                                      <w:marBottom w:val="0"/>
                                      <w:divBdr>
                                        <w:top w:val="none" w:sz="0" w:space="0" w:color="auto"/>
                                        <w:left w:val="none" w:sz="0" w:space="0" w:color="auto"/>
                                        <w:bottom w:val="none" w:sz="0" w:space="0" w:color="auto"/>
                                        <w:right w:val="none" w:sz="0" w:space="0" w:color="auto"/>
                                      </w:divBdr>
                                      <w:divsChild>
                                        <w:div w:id="49227956">
                                          <w:marLeft w:val="0"/>
                                          <w:marRight w:val="0"/>
                                          <w:marTop w:val="0"/>
                                          <w:marBottom w:val="0"/>
                                          <w:divBdr>
                                            <w:top w:val="none" w:sz="0" w:space="0" w:color="auto"/>
                                            <w:left w:val="none" w:sz="0" w:space="0" w:color="auto"/>
                                            <w:bottom w:val="none" w:sz="0" w:space="0" w:color="auto"/>
                                            <w:right w:val="none" w:sz="0" w:space="0" w:color="auto"/>
                                          </w:divBdr>
                                          <w:divsChild>
                                            <w:div w:id="2130201432">
                                              <w:marLeft w:val="0"/>
                                              <w:marRight w:val="0"/>
                                              <w:marTop w:val="0"/>
                                              <w:marBottom w:val="0"/>
                                              <w:divBdr>
                                                <w:top w:val="none" w:sz="0" w:space="0" w:color="auto"/>
                                                <w:left w:val="none" w:sz="0" w:space="0" w:color="auto"/>
                                                <w:bottom w:val="none" w:sz="0" w:space="0" w:color="auto"/>
                                                <w:right w:val="none" w:sz="0" w:space="0" w:color="auto"/>
                                              </w:divBdr>
                                              <w:divsChild>
                                                <w:div w:id="67268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0888726">
      <w:bodyDiv w:val="1"/>
      <w:marLeft w:val="0"/>
      <w:marRight w:val="0"/>
      <w:marTop w:val="0"/>
      <w:marBottom w:val="0"/>
      <w:divBdr>
        <w:top w:val="none" w:sz="0" w:space="0" w:color="auto"/>
        <w:left w:val="none" w:sz="0" w:space="0" w:color="auto"/>
        <w:bottom w:val="none" w:sz="0" w:space="0" w:color="auto"/>
        <w:right w:val="none" w:sz="0" w:space="0" w:color="auto"/>
      </w:divBdr>
    </w:div>
    <w:div w:id="1895726948">
      <w:bodyDiv w:val="1"/>
      <w:marLeft w:val="0"/>
      <w:marRight w:val="0"/>
      <w:marTop w:val="0"/>
      <w:marBottom w:val="0"/>
      <w:divBdr>
        <w:top w:val="none" w:sz="0" w:space="0" w:color="auto"/>
        <w:left w:val="none" w:sz="0" w:space="0" w:color="auto"/>
        <w:bottom w:val="none" w:sz="0" w:space="0" w:color="auto"/>
        <w:right w:val="none" w:sz="0" w:space="0" w:color="auto"/>
      </w:divBdr>
    </w:div>
    <w:div w:id="2002730996">
      <w:bodyDiv w:val="1"/>
      <w:marLeft w:val="0"/>
      <w:marRight w:val="0"/>
      <w:marTop w:val="0"/>
      <w:marBottom w:val="0"/>
      <w:divBdr>
        <w:top w:val="none" w:sz="0" w:space="0" w:color="auto"/>
        <w:left w:val="none" w:sz="0" w:space="0" w:color="auto"/>
        <w:bottom w:val="none" w:sz="0" w:space="0" w:color="auto"/>
        <w:right w:val="none" w:sz="0" w:space="0" w:color="auto"/>
      </w:divBdr>
    </w:div>
    <w:div w:id="2088724220">
      <w:bodyDiv w:val="1"/>
      <w:marLeft w:val="0"/>
      <w:marRight w:val="0"/>
      <w:marTop w:val="0"/>
      <w:marBottom w:val="0"/>
      <w:divBdr>
        <w:top w:val="none" w:sz="0" w:space="0" w:color="auto"/>
        <w:left w:val="none" w:sz="0" w:space="0" w:color="auto"/>
        <w:bottom w:val="none" w:sz="0" w:space="0" w:color="auto"/>
        <w:right w:val="none" w:sz="0" w:space="0" w:color="auto"/>
      </w:divBdr>
    </w:div>
    <w:div w:id="213590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C087A799592547A190431B2908B6441C"/>
        <w:category>
          <w:name w:val="Obecné"/>
          <w:gallery w:val="placeholder"/>
        </w:category>
        <w:types>
          <w:type w:val="bbPlcHdr"/>
        </w:types>
        <w:behaviors>
          <w:behavior w:val="content"/>
        </w:behaviors>
        <w:guid w:val="{3CB0916F-A996-48A7-AFF2-54CFD3709828}"/>
      </w:docPartPr>
      <w:docPartBody>
        <w:p w:rsidR="00A70263" w:rsidRDefault="00C0632C" w:rsidP="00C0632C">
          <w:pPr>
            <w:pStyle w:val="C087A799592547A190431B2908B6441C2"/>
          </w:pPr>
          <w:r w:rsidRPr="00201ABD">
            <w:rPr>
              <w:rStyle w:val="Zstupntext"/>
              <w:highlight w:val="lightGray"/>
            </w:rPr>
            <w:t>Zvolte položku.</w:t>
          </w:r>
        </w:p>
      </w:docPartBody>
    </w:docPart>
    <w:docPart>
      <w:docPartPr>
        <w:name w:val="C73C76411BB64146BEEE6798D06A6AEC"/>
        <w:category>
          <w:name w:val="Obecné"/>
          <w:gallery w:val="placeholder"/>
        </w:category>
        <w:types>
          <w:type w:val="bbPlcHdr"/>
        </w:types>
        <w:behaviors>
          <w:behavior w:val="content"/>
        </w:behaviors>
        <w:guid w:val="{8B141AF7-5651-4BBF-956E-9FC34B1B3870}"/>
      </w:docPartPr>
      <w:docPartBody>
        <w:p w:rsidR="000F5E81" w:rsidRDefault="00C0632C" w:rsidP="00C0632C">
          <w:pPr>
            <w:pStyle w:val="C73C76411BB64146BEEE6798D06A6AEC1"/>
          </w:pPr>
          <w:r w:rsidRPr="00201ABD">
            <w:rPr>
              <w:rStyle w:val="Zstupntext"/>
              <w:highlight w:val="lightGray"/>
            </w:rPr>
            <w:t>Zvolte položku.</w:t>
          </w:r>
        </w:p>
      </w:docPartBody>
    </w:docPart>
    <w:docPart>
      <w:docPartPr>
        <w:name w:val="4F2CC8724F054125B433D30D5E11ACF1"/>
        <w:category>
          <w:name w:val="Obecné"/>
          <w:gallery w:val="placeholder"/>
        </w:category>
        <w:types>
          <w:type w:val="bbPlcHdr"/>
        </w:types>
        <w:behaviors>
          <w:behavior w:val="content"/>
        </w:behaviors>
        <w:guid w:val="{435F03DF-62DF-4A3D-992C-877CF10CB8B1}"/>
      </w:docPartPr>
      <w:docPartBody>
        <w:p w:rsidR="00A42452" w:rsidRDefault="00C0632C" w:rsidP="00C0632C">
          <w:pPr>
            <w:pStyle w:val="4F2CC8724F054125B433D30D5E11ACF11"/>
          </w:pPr>
          <w:r w:rsidRPr="00201ABD">
            <w:rPr>
              <w:rStyle w:val="Zstupntext"/>
              <w:highlight w:val="lightGray"/>
            </w:rPr>
            <w:t>Zvolte položku.</w:t>
          </w:r>
        </w:p>
      </w:docPartBody>
    </w:docPart>
    <w:docPart>
      <w:docPartPr>
        <w:name w:val="4E762EE9B1924AB2A1915216CC0E6C8D"/>
        <w:category>
          <w:name w:val="Obecné"/>
          <w:gallery w:val="placeholder"/>
        </w:category>
        <w:types>
          <w:type w:val="bbPlcHdr"/>
        </w:types>
        <w:behaviors>
          <w:behavior w:val="content"/>
        </w:behaviors>
        <w:guid w:val="{E04B358A-2F1F-4654-A1F7-1D8DEE7C7CE1}"/>
      </w:docPartPr>
      <w:docPartBody>
        <w:p w:rsidR="006F7C0E" w:rsidRDefault="006F7C0E">
          <w:pPr>
            <w:pStyle w:val="4E762EE9B1924AB2A1915216CC0E6C8D"/>
          </w:pPr>
          <w:r w:rsidRPr="00201ABD">
            <w:rPr>
              <w:rStyle w:val="Zstupntext"/>
              <w:highlight w:val="lightGray"/>
            </w:rPr>
            <w:t>Zvolte položku.</w:t>
          </w:r>
        </w:p>
      </w:docPartBody>
    </w:docPart>
    <w:docPart>
      <w:docPartPr>
        <w:name w:val="C7709CF3DF8E430E9BB95E86B5F0FD1E"/>
        <w:category>
          <w:name w:val="Obecné"/>
          <w:gallery w:val="placeholder"/>
        </w:category>
        <w:types>
          <w:type w:val="bbPlcHdr"/>
        </w:types>
        <w:behaviors>
          <w:behavior w:val="content"/>
        </w:behaviors>
        <w:guid w:val="{5DAD393C-FDC8-430F-A030-6A8F61531721}"/>
      </w:docPartPr>
      <w:docPartBody>
        <w:p w:rsidR="00902E04" w:rsidRDefault="00A54EE3" w:rsidP="00A54EE3">
          <w:pPr>
            <w:pStyle w:val="C7709CF3DF8E430E9BB95E86B5F0FD1E"/>
          </w:pPr>
          <w:r w:rsidRPr="003F481E">
            <w:rPr>
              <w:rStyle w:val="Zstupntext"/>
            </w:rPr>
            <w:t>Zvolte položku.</w:t>
          </w:r>
        </w:p>
      </w:docPartBody>
    </w:docPart>
    <w:docPart>
      <w:docPartPr>
        <w:name w:val="50E35FA84D54479795B61BE0337E5B5D"/>
        <w:category>
          <w:name w:val="Obecné"/>
          <w:gallery w:val="placeholder"/>
        </w:category>
        <w:types>
          <w:type w:val="bbPlcHdr"/>
        </w:types>
        <w:behaviors>
          <w:behavior w:val="content"/>
        </w:behaviors>
        <w:guid w:val="{B52AA0A7-367E-4D89-8CE3-219BBD8B997E}"/>
      </w:docPartPr>
      <w:docPartBody>
        <w:p w:rsidR="00883C6F" w:rsidRDefault="00902E04" w:rsidP="00902E04">
          <w:pPr>
            <w:pStyle w:val="50E35FA84D54479795B61BE0337E5B5D"/>
          </w:pPr>
          <w:r w:rsidRPr="00CB0AEF">
            <w:rPr>
              <w:rStyle w:val="Zstupntext"/>
            </w:rPr>
            <w:t>Zvolte položku.</w:t>
          </w:r>
        </w:p>
      </w:docPartBody>
    </w:docPart>
    <w:docPart>
      <w:docPartPr>
        <w:name w:val="BE9BB88A794B4B4AA006C5B518C6DECE"/>
        <w:category>
          <w:name w:val="Obecné"/>
          <w:gallery w:val="placeholder"/>
        </w:category>
        <w:types>
          <w:type w:val="bbPlcHdr"/>
        </w:types>
        <w:behaviors>
          <w:behavior w:val="content"/>
        </w:behaviors>
        <w:guid w:val="{A26E6461-EDEC-43AD-8C4D-7F415A09FFF6}"/>
      </w:docPartPr>
      <w:docPartBody>
        <w:p w:rsidR="00A044C8" w:rsidRDefault="00A044C8" w:rsidP="00A044C8">
          <w:pPr>
            <w:pStyle w:val="BE9BB88A794B4B4AA006C5B518C6DECE"/>
          </w:pPr>
          <w:r w:rsidRPr="00201ABD">
            <w:rPr>
              <w:rStyle w:val="Zstupntext"/>
              <w:highlight w:val="lightGray"/>
            </w:rPr>
            <w:t>Zvolte položku.</w:t>
          </w:r>
        </w:p>
      </w:docPartBody>
    </w:docPart>
    <w:docPart>
      <w:docPartPr>
        <w:name w:val="DefaultPlaceholder_1081868576"/>
        <w:category>
          <w:name w:val="Obecné"/>
          <w:gallery w:val="placeholder"/>
        </w:category>
        <w:types>
          <w:type w:val="bbPlcHdr"/>
        </w:types>
        <w:behaviors>
          <w:behavior w:val="content"/>
        </w:behaviors>
        <w:guid w:val="{6A33EF0A-B53B-4C41-9240-7FFBBB4A5F20}"/>
      </w:docPartPr>
      <w:docPartBody>
        <w:p w:rsidR="0098084B" w:rsidRDefault="0098084B">
          <w:r w:rsidRPr="00212E0F">
            <w:rPr>
              <w:rStyle w:val="Zstupntext"/>
            </w:rPr>
            <w:t>Klikněte sem a zadejte 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4D114C"/>
    <w:multiLevelType w:val="multilevel"/>
    <w:tmpl w:val="AE187F8E"/>
    <w:lvl w:ilvl="0">
      <w:start w:val="1"/>
      <w:numFmt w:val="decimal"/>
      <w:lvlText w:val="%1."/>
      <w:lvlJc w:val="left"/>
      <w:pPr>
        <w:tabs>
          <w:tab w:val="num" w:pos="720"/>
        </w:tabs>
        <w:ind w:left="720" w:hanging="720"/>
      </w:pPr>
    </w:lvl>
    <w:lvl w:ilvl="1">
      <w:start w:val="1"/>
      <w:numFmt w:val="decimal"/>
      <w:pStyle w:val="497C130D2A604482BD77F3EABAB2BEFA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3B582E"/>
    <w:rsid w:val="000421A6"/>
    <w:rsid w:val="00052194"/>
    <w:rsid w:val="00067B90"/>
    <w:rsid w:val="000C3F07"/>
    <w:rsid w:val="000E3945"/>
    <w:rsid w:val="000F5E81"/>
    <w:rsid w:val="00103550"/>
    <w:rsid w:val="00105DF8"/>
    <w:rsid w:val="001078C8"/>
    <w:rsid w:val="00140C41"/>
    <w:rsid w:val="00155DF3"/>
    <w:rsid w:val="001714EC"/>
    <w:rsid w:val="0018486E"/>
    <w:rsid w:val="001A3E0E"/>
    <w:rsid w:val="001D1D7D"/>
    <w:rsid w:val="001D38BC"/>
    <w:rsid w:val="001E4596"/>
    <w:rsid w:val="00213480"/>
    <w:rsid w:val="0022547C"/>
    <w:rsid w:val="00246C4A"/>
    <w:rsid w:val="00265681"/>
    <w:rsid w:val="002A3D13"/>
    <w:rsid w:val="002A59D8"/>
    <w:rsid w:val="002C7EA0"/>
    <w:rsid w:val="002F3C67"/>
    <w:rsid w:val="002F6945"/>
    <w:rsid w:val="00310416"/>
    <w:rsid w:val="003225B0"/>
    <w:rsid w:val="003279B2"/>
    <w:rsid w:val="003B582E"/>
    <w:rsid w:val="003C60A8"/>
    <w:rsid w:val="003C7292"/>
    <w:rsid w:val="003E1219"/>
    <w:rsid w:val="003E670E"/>
    <w:rsid w:val="003F65DC"/>
    <w:rsid w:val="0040597F"/>
    <w:rsid w:val="00433DB1"/>
    <w:rsid w:val="0046644E"/>
    <w:rsid w:val="00476AFB"/>
    <w:rsid w:val="004A49B5"/>
    <w:rsid w:val="004D11CC"/>
    <w:rsid w:val="004D2EEC"/>
    <w:rsid w:val="004E5A44"/>
    <w:rsid w:val="004E5BCF"/>
    <w:rsid w:val="004F61A1"/>
    <w:rsid w:val="00531C72"/>
    <w:rsid w:val="00561591"/>
    <w:rsid w:val="005C4F45"/>
    <w:rsid w:val="00607709"/>
    <w:rsid w:val="0061152C"/>
    <w:rsid w:val="00643BFF"/>
    <w:rsid w:val="00682A8B"/>
    <w:rsid w:val="006B54C2"/>
    <w:rsid w:val="006E6228"/>
    <w:rsid w:val="006F7C0E"/>
    <w:rsid w:val="0070435A"/>
    <w:rsid w:val="00714825"/>
    <w:rsid w:val="007319AC"/>
    <w:rsid w:val="007459B4"/>
    <w:rsid w:val="00772E30"/>
    <w:rsid w:val="00774425"/>
    <w:rsid w:val="007761C1"/>
    <w:rsid w:val="00785C85"/>
    <w:rsid w:val="007A1E88"/>
    <w:rsid w:val="007D0B9F"/>
    <w:rsid w:val="007D3FCF"/>
    <w:rsid w:val="007E709F"/>
    <w:rsid w:val="007F3BA8"/>
    <w:rsid w:val="00813E3E"/>
    <w:rsid w:val="00835EC4"/>
    <w:rsid w:val="0086420F"/>
    <w:rsid w:val="00871A2F"/>
    <w:rsid w:val="008820E3"/>
    <w:rsid w:val="00883C6F"/>
    <w:rsid w:val="008B556C"/>
    <w:rsid w:val="008D1682"/>
    <w:rsid w:val="008E446C"/>
    <w:rsid w:val="00902E04"/>
    <w:rsid w:val="009052C5"/>
    <w:rsid w:val="0098084B"/>
    <w:rsid w:val="009A7D21"/>
    <w:rsid w:val="009C0887"/>
    <w:rsid w:val="009F1627"/>
    <w:rsid w:val="00A044C8"/>
    <w:rsid w:val="00A131AC"/>
    <w:rsid w:val="00A22CAF"/>
    <w:rsid w:val="00A42452"/>
    <w:rsid w:val="00A43885"/>
    <w:rsid w:val="00A461B7"/>
    <w:rsid w:val="00A54EE3"/>
    <w:rsid w:val="00A70263"/>
    <w:rsid w:val="00A758F9"/>
    <w:rsid w:val="00A82E8B"/>
    <w:rsid w:val="00A91F7C"/>
    <w:rsid w:val="00A94244"/>
    <w:rsid w:val="00A9516D"/>
    <w:rsid w:val="00AE2CEB"/>
    <w:rsid w:val="00AF0B39"/>
    <w:rsid w:val="00AF4C69"/>
    <w:rsid w:val="00B24931"/>
    <w:rsid w:val="00BE78DD"/>
    <w:rsid w:val="00C0632C"/>
    <w:rsid w:val="00C141A7"/>
    <w:rsid w:val="00CA11C0"/>
    <w:rsid w:val="00CD279B"/>
    <w:rsid w:val="00CD2D5D"/>
    <w:rsid w:val="00CE1BD6"/>
    <w:rsid w:val="00CF7548"/>
    <w:rsid w:val="00D0374E"/>
    <w:rsid w:val="00D85EBB"/>
    <w:rsid w:val="00D91EC4"/>
    <w:rsid w:val="00DB36DC"/>
    <w:rsid w:val="00DB3A8B"/>
    <w:rsid w:val="00DC6770"/>
    <w:rsid w:val="00DF4A6B"/>
    <w:rsid w:val="00E06827"/>
    <w:rsid w:val="00E6042C"/>
    <w:rsid w:val="00E70199"/>
    <w:rsid w:val="00E8029B"/>
    <w:rsid w:val="00E97336"/>
    <w:rsid w:val="00EA7BDF"/>
    <w:rsid w:val="00EB1B2C"/>
    <w:rsid w:val="00EE6F16"/>
    <w:rsid w:val="00F22A30"/>
    <w:rsid w:val="00F863B0"/>
    <w:rsid w:val="00F87406"/>
    <w:rsid w:val="00FA1D18"/>
    <w:rsid w:val="00FB3D88"/>
    <w:rsid w:val="00FD78B2"/>
    <w:rsid w:val="00FF4D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5EC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A11C0"/>
    <w:rPr>
      <w:color w:val="808080"/>
    </w:rPr>
  </w:style>
  <w:style w:type="paragraph" w:customStyle="1" w:styleId="D4584BBB174640E399DD5C43FEBEC6EE">
    <w:name w:val="D4584BBB174640E399DD5C43FEBEC6EE"/>
    <w:rsid w:val="003B582E"/>
  </w:style>
  <w:style w:type="paragraph" w:customStyle="1" w:styleId="56376757564F4F6BA01090D73FD38470">
    <w:name w:val="56376757564F4F6BA01090D73FD38470"/>
    <w:rsid w:val="00835EC4"/>
  </w:style>
  <w:style w:type="paragraph" w:customStyle="1" w:styleId="45C67CF5ED29492C80415A82F74BC473">
    <w:name w:val="45C67CF5ED29492C80415A82F74BC473"/>
    <w:rsid w:val="002F6945"/>
    <w:pPr>
      <w:spacing w:after="160" w:line="259" w:lineRule="auto"/>
    </w:pPr>
  </w:style>
  <w:style w:type="paragraph" w:customStyle="1" w:styleId="898261DC1DB149E7870AA342E1FA81B8">
    <w:name w:val="898261DC1DB149E7870AA342E1FA81B8"/>
    <w:rsid w:val="002F6945"/>
    <w:pPr>
      <w:spacing w:after="160" w:line="259" w:lineRule="auto"/>
    </w:pPr>
  </w:style>
  <w:style w:type="paragraph" w:customStyle="1" w:styleId="7A3E1939D926473B800D10C5577FDC17">
    <w:name w:val="7A3E1939D926473B800D10C5577FDC17"/>
    <w:rsid w:val="00774425"/>
    <w:pPr>
      <w:spacing w:after="160" w:line="259" w:lineRule="auto"/>
    </w:pPr>
  </w:style>
  <w:style w:type="paragraph" w:customStyle="1" w:styleId="9376EB8FA4B347C29DCB14DE55A429C9">
    <w:name w:val="9376EB8FA4B347C29DCB14DE55A429C9"/>
    <w:rsid w:val="00774425"/>
    <w:pPr>
      <w:spacing w:after="160" w:line="259" w:lineRule="auto"/>
    </w:pPr>
  </w:style>
  <w:style w:type="paragraph" w:customStyle="1" w:styleId="F638DC193AB14F3B9E944A3584C762A1">
    <w:name w:val="F638DC193AB14F3B9E944A3584C762A1"/>
    <w:rsid w:val="00774425"/>
    <w:pPr>
      <w:spacing w:after="160" w:line="259" w:lineRule="auto"/>
    </w:pPr>
  </w:style>
  <w:style w:type="paragraph" w:customStyle="1" w:styleId="9AEEF05E0A8A4FCE94F573BE3C564FEE">
    <w:name w:val="9AEEF05E0A8A4FCE94F573BE3C564FEE"/>
    <w:rsid w:val="00774425"/>
    <w:pPr>
      <w:spacing w:after="160" w:line="259" w:lineRule="auto"/>
    </w:pPr>
  </w:style>
  <w:style w:type="paragraph" w:customStyle="1" w:styleId="588A63418F524F88BA5AF4ECB6FCED3B">
    <w:name w:val="588A63418F524F88BA5AF4ECB6FCED3B"/>
    <w:rsid w:val="00774425"/>
    <w:pPr>
      <w:spacing w:after="160" w:line="259" w:lineRule="auto"/>
    </w:pPr>
  </w:style>
  <w:style w:type="paragraph" w:customStyle="1" w:styleId="B6CA3098C86947AC8D352792B5849C13">
    <w:name w:val="B6CA3098C86947AC8D352792B5849C13"/>
    <w:rsid w:val="00774425"/>
    <w:pPr>
      <w:spacing w:after="160" w:line="259" w:lineRule="auto"/>
    </w:pPr>
  </w:style>
  <w:style w:type="paragraph" w:customStyle="1" w:styleId="AB5487A1A90E407693BDDE5B5C6F2ECC">
    <w:name w:val="AB5487A1A90E407693BDDE5B5C6F2ECC"/>
    <w:rsid w:val="00774425"/>
    <w:pPr>
      <w:spacing w:after="160" w:line="259" w:lineRule="auto"/>
    </w:pPr>
  </w:style>
  <w:style w:type="paragraph" w:customStyle="1" w:styleId="6715028C353C4EBDB751C61636E2FCCF">
    <w:name w:val="6715028C353C4EBDB751C61636E2FCCF"/>
    <w:rsid w:val="00774425"/>
    <w:pPr>
      <w:spacing w:after="160" w:line="259" w:lineRule="auto"/>
    </w:pPr>
  </w:style>
  <w:style w:type="paragraph" w:customStyle="1" w:styleId="E7314EFF66E44922A90CB33B9003F0FB">
    <w:name w:val="E7314EFF66E44922A90CB33B9003F0FB"/>
    <w:rsid w:val="00774425"/>
    <w:pPr>
      <w:spacing w:after="160" w:line="259" w:lineRule="auto"/>
    </w:pPr>
  </w:style>
  <w:style w:type="paragraph" w:customStyle="1" w:styleId="C087A799592547A190431B2908B6441C">
    <w:name w:val="C087A799592547A190431B2908B6441C"/>
    <w:rsid w:val="00774425"/>
    <w:pPr>
      <w:spacing w:after="160" w:line="259" w:lineRule="auto"/>
    </w:pPr>
  </w:style>
  <w:style w:type="paragraph" w:customStyle="1" w:styleId="C120FB1978A4430D86730AB0130C9487">
    <w:name w:val="C120FB1978A4430D86730AB0130C9487"/>
    <w:rsid w:val="00774425"/>
    <w:pPr>
      <w:spacing w:after="160" w:line="259" w:lineRule="auto"/>
    </w:pPr>
  </w:style>
  <w:style w:type="paragraph" w:customStyle="1" w:styleId="AA48807B715542A8B6A30AF09433D031">
    <w:name w:val="AA48807B715542A8B6A30AF09433D031"/>
    <w:rsid w:val="00774425"/>
    <w:pPr>
      <w:spacing w:after="160" w:line="259" w:lineRule="auto"/>
    </w:pPr>
  </w:style>
  <w:style w:type="paragraph" w:customStyle="1" w:styleId="3451249B56604AAAB6E4488DFB8DD2BA">
    <w:name w:val="3451249B56604AAAB6E4488DFB8DD2BA"/>
    <w:rsid w:val="003279B2"/>
  </w:style>
  <w:style w:type="paragraph" w:customStyle="1" w:styleId="D590018FFCB14A0CB7E58941259DC1AC">
    <w:name w:val="D590018FFCB14A0CB7E58941259DC1AC"/>
    <w:rsid w:val="003279B2"/>
  </w:style>
  <w:style w:type="paragraph" w:customStyle="1" w:styleId="2B50BB88855E4F95B7B1232AADF4F023">
    <w:name w:val="2B50BB88855E4F95B7B1232AADF4F023"/>
    <w:rsid w:val="003279B2"/>
  </w:style>
  <w:style w:type="paragraph" w:customStyle="1" w:styleId="62961042271346FABCB3B4803F3C1680">
    <w:name w:val="62961042271346FABCB3B4803F3C1680"/>
    <w:rsid w:val="003279B2"/>
  </w:style>
  <w:style w:type="paragraph" w:customStyle="1" w:styleId="C73C76411BB64146BEEE6798D06A6AEC">
    <w:name w:val="C73C76411BB64146BEEE6798D06A6AEC"/>
    <w:rsid w:val="003279B2"/>
  </w:style>
  <w:style w:type="paragraph" w:customStyle="1" w:styleId="AFB7A795240440A8A41C82A61A6A2052">
    <w:name w:val="AFB7A795240440A8A41C82A61A6A2052"/>
    <w:rsid w:val="003279B2"/>
  </w:style>
  <w:style w:type="paragraph" w:customStyle="1" w:styleId="A547EBD12DCA4B969FA9E0B750EA7C93">
    <w:name w:val="A547EBD12DCA4B969FA9E0B750EA7C93"/>
    <w:rsid w:val="003279B2"/>
  </w:style>
  <w:style w:type="paragraph" w:customStyle="1" w:styleId="5CC3583511C84EBE93D402AD5120CFD5">
    <w:name w:val="5CC3583511C84EBE93D402AD5120CFD5"/>
    <w:rsid w:val="002C7EA0"/>
    <w:pPr>
      <w:spacing w:after="160" w:line="259" w:lineRule="auto"/>
    </w:pPr>
  </w:style>
  <w:style w:type="paragraph" w:customStyle="1" w:styleId="2E5B65271F744AC0A4442AE4A5918293">
    <w:name w:val="2E5B65271F744AC0A4442AE4A5918293"/>
    <w:rsid w:val="002C7EA0"/>
    <w:pPr>
      <w:spacing w:after="160" w:line="259" w:lineRule="auto"/>
    </w:pPr>
  </w:style>
  <w:style w:type="paragraph" w:customStyle="1" w:styleId="89AA5C65530B4082A3205A81D152530B">
    <w:name w:val="89AA5C65530B4082A3205A81D152530B"/>
    <w:rsid w:val="002C7EA0"/>
    <w:pPr>
      <w:spacing w:after="160" w:line="259" w:lineRule="auto"/>
    </w:pPr>
  </w:style>
  <w:style w:type="paragraph" w:customStyle="1" w:styleId="6EAFE51C2AC1490DAAC71A96863B61F6">
    <w:name w:val="6EAFE51C2AC1490DAAC71A96863B61F6"/>
    <w:rsid w:val="002C7EA0"/>
    <w:pPr>
      <w:spacing w:after="160" w:line="259" w:lineRule="auto"/>
    </w:pPr>
  </w:style>
  <w:style w:type="paragraph" w:customStyle="1" w:styleId="BA0D6D3EEF8A495491C1F798045CFDF1">
    <w:name w:val="BA0D6D3EEF8A495491C1F798045CFDF1"/>
    <w:rsid w:val="002C7EA0"/>
    <w:pPr>
      <w:spacing w:after="160" w:line="259" w:lineRule="auto"/>
    </w:pPr>
  </w:style>
  <w:style w:type="paragraph" w:customStyle="1" w:styleId="18AD630F79364C77A494AF9683B71E85">
    <w:name w:val="18AD630F79364C77A494AF9683B71E85"/>
    <w:rsid w:val="002C7EA0"/>
    <w:pPr>
      <w:spacing w:after="160" w:line="259" w:lineRule="auto"/>
    </w:pPr>
  </w:style>
  <w:style w:type="paragraph" w:customStyle="1" w:styleId="45369FA3F66D441EA38EC7DEBC852C8F">
    <w:name w:val="45369FA3F66D441EA38EC7DEBC852C8F"/>
    <w:rsid w:val="002C7EA0"/>
    <w:pPr>
      <w:spacing w:after="160" w:line="259" w:lineRule="auto"/>
    </w:pPr>
  </w:style>
  <w:style w:type="paragraph" w:customStyle="1" w:styleId="8F336BD3404243A086859FA723843040">
    <w:name w:val="8F336BD3404243A086859FA723843040"/>
    <w:rsid w:val="002C7EA0"/>
    <w:pPr>
      <w:spacing w:after="160" w:line="259" w:lineRule="auto"/>
    </w:pPr>
  </w:style>
  <w:style w:type="paragraph" w:customStyle="1" w:styleId="B1F2221B4F4C46128B360BF28D1E58E2">
    <w:name w:val="B1F2221B4F4C46128B360BF28D1E58E2"/>
    <w:rsid w:val="002C7EA0"/>
    <w:pPr>
      <w:spacing w:after="160" w:line="259" w:lineRule="auto"/>
    </w:pPr>
  </w:style>
  <w:style w:type="paragraph" w:customStyle="1" w:styleId="89021A46E35F4E59A7B4DF2F91A5333E">
    <w:name w:val="89021A46E35F4E59A7B4DF2F91A5333E"/>
    <w:rsid w:val="002C7EA0"/>
    <w:pPr>
      <w:spacing w:after="160" w:line="259" w:lineRule="auto"/>
    </w:pPr>
  </w:style>
  <w:style w:type="paragraph" w:customStyle="1" w:styleId="5FDA94E95BF94E6C9B3B6F868046B8ED">
    <w:name w:val="5FDA94E95BF94E6C9B3B6F868046B8ED"/>
    <w:rsid w:val="002C7EA0"/>
    <w:pPr>
      <w:spacing w:after="160" w:line="259" w:lineRule="auto"/>
    </w:pPr>
  </w:style>
  <w:style w:type="paragraph" w:customStyle="1" w:styleId="3A2B5C344E93452F973AA4231783692A">
    <w:name w:val="3A2B5C344E93452F973AA4231783692A"/>
    <w:rsid w:val="004D2EEC"/>
    <w:pPr>
      <w:spacing w:after="160" w:line="259" w:lineRule="auto"/>
    </w:pPr>
  </w:style>
  <w:style w:type="paragraph" w:customStyle="1" w:styleId="3462ED3CCC2E4F8296A625792AD31BC5">
    <w:name w:val="3462ED3CCC2E4F8296A625792AD31BC5"/>
    <w:rsid w:val="004D2EEC"/>
    <w:pPr>
      <w:spacing w:after="160" w:line="259" w:lineRule="auto"/>
    </w:pPr>
  </w:style>
  <w:style w:type="paragraph" w:customStyle="1" w:styleId="968B7FB3E44C4091A8B59FA6AA226D0B">
    <w:name w:val="968B7FB3E44C4091A8B59FA6AA226D0B"/>
    <w:rsid w:val="004D2EEC"/>
    <w:pPr>
      <w:spacing w:after="160" w:line="259" w:lineRule="auto"/>
    </w:pPr>
  </w:style>
  <w:style w:type="paragraph" w:customStyle="1" w:styleId="07D1FA9C27544A0AB58AD148AFD925AD">
    <w:name w:val="07D1FA9C27544A0AB58AD148AFD925AD"/>
    <w:rsid w:val="003C7292"/>
    <w:pPr>
      <w:spacing w:after="160" w:line="259" w:lineRule="auto"/>
    </w:pPr>
  </w:style>
  <w:style w:type="paragraph" w:customStyle="1" w:styleId="06CE0F034DD143EC9A2AF9DD628B1745">
    <w:name w:val="06CE0F034DD143EC9A2AF9DD628B1745"/>
    <w:rsid w:val="006B54C2"/>
    <w:pPr>
      <w:spacing w:after="160" w:line="259" w:lineRule="auto"/>
    </w:pPr>
  </w:style>
  <w:style w:type="paragraph" w:customStyle="1" w:styleId="A01BD2BC37B54E0D992EB632062688E3">
    <w:name w:val="A01BD2BC37B54E0D992EB632062688E3"/>
    <w:rsid w:val="0040597F"/>
    <w:pPr>
      <w:spacing w:after="160" w:line="259" w:lineRule="auto"/>
    </w:pPr>
  </w:style>
  <w:style w:type="paragraph" w:customStyle="1" w:styleId="9E644EBD549946F2825EC076DB530465">
    <w:name w:val="9E644EBD549946F2825EC076DB530465"/>
    <w:rsid w:val="0040597F"/>
    <w:pPr>
      <w:spacing w:after="160" w:line="259" w:lineRule="auto"/>
    </w:pPr>
  </w:style>
  <w:style w:type="paragraph" w:customStyle="1" w:styleId="5E6145DE1AD8438D992B8ED882A1872C">
    <w:name w:val="5E6145DE1AD8438D992B8ED882A1872C"/>
    <w:rsid w:val="0040597F"/>
    <w:pPr>
      <w:spacing w:after="160" w:line="259" w:lineRule="auto"/>
    </w:pPr>
  </w:style>
  <w:style w:type="paragraph" w:customStyle="1" w:styleId="0CCD77B0910F4288BD2F0DE85546420F">
    <w:name w:val="0CCD77B0910F4288BD2F0DE85546420F"/>
    <w:rsid w:val="0040597F"/>
    <w:pPr>
      <w:spacing w:after="160" w:line="259" w:lineRule="auto"/>
    </w:pPr>
  </w:style>
  <w:style w:type="paragraph" w:customStyle="1" w:styleId="0A4A53FB359F484C9C1B495A05C9CB68">
    <w:name w:val="0A4A53FB359F484C9C1B495A05C9CB68"/>
    <w:rsid w:val="00643BFF"/>
    <w:pPr>
      <w:spacing w:after="160" w:line="259" w:lineRule="auto"/>
    </w:pPr>
  </w:style>
  <w:style w:type="paragraph" w:customStyle="1" w:styleId="E07F63FABF1146BE976B2049E8B9AD53">
    <w:name w:val="E07F63FABF1146BE976B2049E8B9AD53"/>
    <w:rsid w:val="00643BFF"/>
    <w:pPr>
      <w:spacing w:after="160" w:line="259" w:lineRule="auto"/>
    </w:pPr>
  </w:style>
  <w:style w:type="paragraph" w:customStyle="1" w:styleId="EFB9E2B8E18C4CBCBF3090064C2054C6">
    <w:name w:val="EFB9E2B8E18C4CBCBF3090064C2054C6"/>
    <w:rsid w:val="007F3BA8"/>
    <w:pPr>
      <w:spacing w:after="160" w:line="259" w:lineRule="auto"/>
    </w:pPr>
  </w:style>
  <w:style w:type="paragraph" w:customStyle="1" w:styleId="D5E19E0FE5E4473BA344B0AC62E78E07">
    <w:name w:val="D5E19E0FE5E4473BA344B0AC62E78E07"/>
    <w:rsid w:val="007F3BA8"/>
    <w:pPr>
      <w:spacing w:after="160" w:line="259" w:lineRule="auto"/>
    </w:pPr>
  </w:style>
  <w:style w:type="paragraph" w:customStyle="1" w:styleId="5126BE3BCF754563AD43AAA9D5B85E5C">
    <w:name w:val="5126BE3BCF754563AD43AAA9D5B85E5C"/>
    <w:rsid w:val="00433DB1"/>
    <w:pPr>
      <w:spacing w:after="160" w:line="259" w:lineRule="auto"/>
    </w:pPr>
  </w:style>
  <w:style w:type="paragraph" w:customStyle="1" w:styleId="4F2CC8724F054125B433D30D5E11ACF1">
    <w:name w:val="4F2CC8724F054125B433D30D5E11ACF1"/>
    <w:rsid w:val="00433DB1"/>
    <w:pPr>
      <w:spacing w:after="160" w:line="259" w:lineRule="auto"/>
    </w:pPr>
  </w:style>
  <w:style w:type="paragraph" w:customStyle="1" w:styleId="497C130D2A604482BD77F3EABAB2BEFA">
    <w:name w:val="497C130D2A604482BD77F3EABAB2BEFA"/>
    <w:rsid w:val="00A94244"/>
  </w:style>
  <w:style w:type="paragraph" w:customStyle="1" w:styleId="1856DDE43DB241B2A5B348DFC49BB45E">
    <w:name w:val="1856DDE43DB241B2A5B348DFC49BB45E"/>
    <w:rsid w:val="00A94244"/>
  </w:style>
  <w:style w:type="paragraph" w:customStyle="1" w:styleId="EDB273F1C4A24169A0C2C4E91200317A">
    <w:name w:val="EDB273F1C4A24169A0C2C4E91200317A"/>
    <w:rsid w:val="00E70199"/>
    <w:pPr>
      <w:spacing w:after="160" w:line="259" w:lineRule="auto"/>
    </w:pPr>
  </w:style>
  <w:style w:type="paragraph" w:customStyle="1" w:styleId="E249474DA1A14CBE8E0C74135D2C29A2">
    <w:name w:val="E249474DA1A14CBE8E0C74135D2C29A2"/>
    <w:rsid w:val="00E70199"/>
    <w:pPr>
      <w:spacing w:after="160" w:line="259" w:lineRule="auto"/>
    </w:pPr>
  </w:style>
  <w:style w:type="paragraph" w:customStyle="1" w:styleId="56F97A6A8FD14A13B3E623091C4ACAAE">
    <w:name w:val="56F97A6A8FD14A13B3E623091C4ACAAE"/>
    <w:rsid w:val="00C0632C"/>
    <w:pPr>
      <w:spacing w:after="160" w:line="259" w:lineRule="auto"/>
    </w:pPr>
  </w:style>
  <w:style w:type="paragraph" w:customStyle="1" w:styleId="C087A799592547A190431B2908B6441C1">
    <w:name w:val="C087A799592547A190431B2908B6441C1"/>
    <w:rsid w:val="00C0632C"/>
    <w:pPr>
      <w:spacing w:before="240" w:after="240" w:line="240" w:lineRule="auto"/>
      <w:contextualSpacing/>
      <w:jc w:val="both"/>
    </w:pPr>
    <w:rPr>
      <w:rFonts w:ascii="Calibri" w:eastAsia="Calibri" w:hAnsi="Calibri" w:cs="Times New Roman"/>
      <w:lang w:eastAsia="en-US"/>
    </w:rPr>
  </w:style>
  <w:style w:type="paragraph" w:customStyle="1" w:styleId="0CCD77B0910F4288BD2F0DE85546420F1">
    <w:name w:val="0CCD77B0910F4288BD2F0DE85546420F1"/>
    <w:rsid w:val="00C0632C"/>
    <w:pPr>
      <w:spacing w:after="0" w:line="240" w:lineRule="auto"/>
    </w:pPr>
    <w:rPr>
      <w:rFonts w:ascii="Times New Roman" w:eastAsia="Times New Roman" w:hAnsi="Times New Roman" w:cs="Times New Roman"/>
      <w:sz w:val="24"/>
      <w:szCs w:val="24"/>
    </w:rPr>
  </w:style>
  <w:style w:type="paragraph" w:customStyle="1" w:styleId="497C130D2A604482BD77F3EABAB2BEFA1">
    <w:name w:val="497C130D2A604482BD77F3EABAB2BEFA1"/>
    <w:rsid w:val="00C0632C"/>
    <w:pPr>
      <w:numPr>
        <w:ilvl w:val="1"/>
        <w:numId w:val="1"/>
      </w:numPr>
      <w:spacing w:before="240" w:after="240" w:line="240" w:lineRule="auto"/>
      <w:jc w:val="both"/>
    </w:pPr>
    <w:rPr>
      <w:rFonts w:ascii="Calibri" w:eastAsia="Times New Roman" w:hAnsi="Calibri" w:cs="Times New Roman"/>
    </w:rPr>
  </w:style>
  <w:style w:type="paragraph" w:customStyle="1" w:styleId="1856DDE43DB241B2A5B348DFC49BB45E1">
    <w:name w:val="1856DDE43DB241B2A5B348DFC49BB45E1"/>
    <w:rsid w:val="00C0632C"/>
    <w:pPr>
      <w:tabs>
        <w:tab w:val="num" w:pos="1440"/>
      </w:tabs>
      <w:spacing w:before="240" w:after="240" w:line="240" w:lineRule="auto"/>
      <w:ind w:left="1440" w:hanging="720"/>
      <w:jc w:val="both"/>
    </w:pPr>
    <w:rPr>
      <w:rFonts w:ascii="Calibri" w:eastAsia="Times New Roman" w:hAnsi="Calibri" w:cs="Times New Roman"/>
    </w:rPr>
  </w:style>
  <w:style w:type="paragraph" w:customStyle="1" w:styleId="E07F63FABF1146BE976B2049E8B9AD531">
    <w:name w:val="E07F63FABF1146BE976B2049E8B9AD531"/>
    <w:rsid w:val="00C0632C"/>
    <w:pPr>
      <w:tabs>
        <w:tab w:val="num" w:pos="1440"/>
      </w:tabs>
      <w:spacing w:before="240" w:after="240" w:line="240" w:lineRule="auto"/>
      <w:ind w:left="1440" w:hanging="720"/>
      <w:jc w:val="both"/>
    </w:pPr>
    <w:rPr>
      <w:rFonts w:ascii="Calibri" w:eastAsia="Times New Roman" w:hAnsi="Calibri" w:cs="Times New Roman"/>
    </w:rPr>
  </w:style>
  <w:style w:type="paragraph" w:customStyle="1" w:styleId="4853B31654E94462B61A65F6F16E1273">
    <w:name w:val="4853B31654E94462B61A65F6F16E1273"/>
    <w:rsid w:val="00C0632C"/>
    <w:pPr>
      <w:tabs>
        <w:tab w:val="num" w:pos="1440"/>
      </w:tabs>
      <w:spacing w:before="240" w:after="240" w:line="240" w:lineRule="auto"/>
      <w:ind w:left="1440" w:hanging="720"/>
      <w:jc w:val="both"/>
    </w:pPr>
    <w:rPr>
      <w:rFonts w:ascii="Calibri" w:eastAsia="Times New Roman" w:hAnsi="Calibri" w:cs="Times New Roman"/>
    </w:rPr>
  </w:style>
  <w:style w:type="paragraph" w:customStyle="1" w:styleId="56F97A6A8FD14A13B3E623091C4ACAAE1">
    <w:name w:val="56F97A6A8FD14A13B3E623091C4ACAAE1"/>
    <w:rsid w:val="00C0632C"/>
    <w:pPr>
      <w:tabs>
        <w:tab w:val="num" w:pos="1440"/>
      </w:tabs>
      <w:spacing w:before="240" w:after="240" w:line="240" w:lineRule="auto"/>
      <w:ind w:left="1440" w:hanging="720"/>
      <w:jc w:val="both"/>
    </w:pPr>
    <w:rPr>
      <w:rFonts w:ascii="Calibri" w:eastAsia="Times New Roman" w:hAnsi="Calibri" w:cs="Times New Roman"/>
    </w:rPr>
  </w:style>
  <w:style w:type="paragraph" w:customStyle="1" w:styleId="E249474DA1A14CBE8E0C74135D2C29A21">
    <w:name w:val="E249474DA1A14CBE8E0C74135D2C29A21"/>
    <w:rsid w:val="00C0632C"/>
    <w:pPr>
      <w:tabs>
        <w:tab w:val="num" w:pos="1440"/>
      </w:tabs>
      <w:spacing w:before="240" w:after="240" w:line="240" w:lineRule="auto"/>
      <w:ind w:left="1440" w:hanging="720"/>
      <w:jc w:val="both"/>
    </w:pPr>
    <w:rPr>
      <w:rFonts w:ascii="Calibri" w:eastAsia="Times New Roman" w:hAnsi="Calibri" w:cs="Times New Roman"/>
    </w:rPr>
  </w:style>
  <w:style w:type="paragraph" w:customStyle="1" w:styleId="62961042271346FABCB3B4803F3C16801">
    <w:name w:val="62961042271346FABCB3B4803F3C16801"/>
    <w:rsid w:val="00C0632C"/>
    <w:pPr>
      <w:tabs>
        <w:tab w:val="num" w:pos="1440"/>
      </w:tabs>
      <w:spacing w:before="240" w:after="240" w:line="240" w:lineRule="auto"/>
      <w:ind w:left="1440" w:hanging="720"/>
      <w:jc w:val="both"/>
    </w:pPr>
    <w:rPr>
      <w:rFonts w:ascii="Calibri" w:eastAsia="Times New Roman" w:hAnsi="Calibri" w:cs="Times New Roman"/>
    </w:rPr>
  </w:style>
  <w:style w:type="paragraph" w:customStyle="1" w:styleId="B6CA3098C86947AC8D352792B5849C131">
    <w:name w:val="B6CA3098C86947AC8D352792B5849C131"/>
    <w:rsid w:val="00C0632C"/>
    <w:pPr>
      <w:spacing w:after="0" w:line="240" w:lineRule="auto"/>
    </w:pPr>
    <w:rPr>
      <w:rFonts w:ascii="Times New Roman" w:eastAsia="Times New Roman" w:hAnsi="Times New Roman" w:cs="Times New Roman"/>
      <w:sz w:val="24"/>
      <w:szCs w:val="24"/>
    </w:rPr>
  </w:style>
  <w:style w:type="paragraph" w:customStyle="1" w:styleId="C087A799592547A190431B2908B6441C2">
    <w:name w:val="C087A799592547A190431B2908B6441C2"/>
    <w:rsid w:val="00C0632C"/>
    <w:pPr>
      <w:spacing w:before="240" w:after="240" w:line="240" w:lineRule="auto"/>
      <w:contextualSpacing/>
      <w:jc w:val="both"/>
    </w:pPr>
    <w:rPr>
      <w:rFonts w:ascii="Calibri" w:eastAsia="Calibri" w:hAnsi="Calibri" w:cs="Times New Roman"/>
      <w:lang w:eastAsia="en-US"/>
    </w:rPr>
  </w:style>
  <w:style w:type="paragraph" w:customStyle="1" w:styleId="0CCD77B0910F4288BD2F0DE85546420F2">
    <w:name w:val="0CCD77B0910F4288BD2F0DE85546420F2"/>
    <w:rsid w:val="00C0632C"/>
    <w:pPr>
      <w:spacing w:after="0" w:line="240" w:lineRule="auto"/>
    </w:pPr>
    <w:rPr>
      <w:rFonts w:ascii="Times New Roman" w:eastAsia="Times New Roman" w:hAnsi="Times New Roman" w:cs="Times New Roman"/>
      <w:sz w:val="24"/>
      <w:szCs w:val="24"/>
    </w:rPr>
  </w:style>
  <w:style w:type="paragraph" w:customStyle="1" w:styleId="497C130D2A604482BD77F3EABAB2BEFA2">
    <w:name w:val="497C130D2A604482BD77F3EABAB2BEFA2"/>
    <w:rsid w:val="00C0632C"/>
    <w:pPr>
      <w:tabs>
        <w:tab w:val="num" w:pos="1440"/>
      </w:tabs>
      <w:spacing w:before="240" w:after="240" w:line="240" w:lineRule="auto"/>
      <w:ind w:left="1440" w:hanging="720"/>
      <w:jc w:val="both"/>
    </w:pPr>
    <w:rPr>
      <w:rFonts w:ascii="Calibri" w:eastAsia="Times New Roman" w:hAnsi="Calibri" w:cs="Times New Roman"/>
    </w:rPr>
  </w:style>
  <w:style w:type="paragraph" w:customStyle="1" w:styleId="1856DDE43DB241B2A5B348DFC49BB45E2">
    <w:name w:val="1856DDE43DB241B2A5B348DFC49BB45E2"/>
    <w:rsid w:val="00C0632C"/>
    <w:pPr>
      <w:tabs>
        <w:tab w:val="num" w:pos="1440"/>
      </w:tabs>
      <w:spacing w:before="240" w:after="240" w:line="240" w:lineRule="auto"/>
      <w:ind w:left="1440" w:hanging="720"/>
      <w:jc w:val="both"/>
    </w:pPr>
    <w:rPr>
      <w:rFonts w:ascii="Calibri" w:eastAsia="Times New Roman" w:hAnsi="Calibri" w:cs="Times New Roman"/>
    </w:rPr>
  </w:style>
  <w:style w:type="paragraph" w:customStyle="1" w:styleId="E07F63FABF1146BE976B2049E8B9AD532">
    <w:name w:val="E07F63FABF1146BE976B2049E8B9AD532"/>
    <w:rsid w:val="00C0632C"/>
    <w:pPr>
      <w:tabs>
        <w:tab w:val="num" w:pos="1440"/>
      </w:tabs>
      <w:spacing w:before="240" w:after="240" w:line="240" w:lineRule="auto"/>
      <w:ind w:left="1440" w:hanging="720"/>
      <w:jc w:val="both"/>
    </w:pPr>
    <w:rPr>
      <w:rFonts w:ascii="Calibri" w:eastAsia="Times New Roman" w:hAnsi="Calibri" w:cs="Times New Roman"/>
    </w:rPr>
  </w:style>
  <w:style w:type="paragraph" w:customStyle="1" w:styleId="4853B31654E94462B61A65F6F16E12731">
    <w:name w:val="4853B31654E94462B61A65F6F16E12731"/>
    <w:rsid w:val="00C0632C"/>
    <w:pPr>
      <w:tabs>
        <w:tab w:val="num" w:pos="1440"/>
      </w:tabs>
      <w:spacing w:before="240" w:after="240" w:line="240" w:lineRule="auto"/>
      <w:ind w:left="1440" w:hanging="720"/>
      <w:jc w:val="both"/>
    </w:pPr>
    <w:rPr>
      <w:rFonts w:ascii="Calibri" w:eastAsia="Times New Roman" w:hAnsi="Calibri" w:cs="Times New Roman"/>
    </w:rPr>
  </w:style>
  <w:style w:type="paragraph" w:customStyle="1" w:styleId="56F97A6A8FD14A13B3E623091C4ACAAE2">
    <w:name w:val="56F97A6A8FD14A13B3E623091C4ACAAE2"/>
    <w:rsid w:val="00C0632C"/>
    <w:pPr>
      <w:tabs>
        <w:tab w:val="num" w:pos="1440"/>
      </w:tabs>
      <w:spacing w:before="240" w:after="240" w:line="240" w:lineRule="auto"/>
      <w:ind w:left="1440" w:hanging="720"/>
      <w:jc w:val="both"/>
    </w:pPr>
    <w:rPr>
      <w:rFonts w:ascii="Calibri" w:eastAsia="Times New Roman" w:hAnsi="Calibri" w:cs="Times New Roman"/>
    </w:rPr>
  </w:style>
  <w:style w:type="paragraph" w:customStyle="1" w:styleId="E249474DA1A14CBE8E0C74135D2C29A22">
    <w:name w:val="E249474DA1A14CBE8E0C74135D2C29A22"/>
    <w:rsid w:val="00C0632C"/>
    <w:pPr>
      <w:tabs>
        <w:tab w:val="num" w:pos="1440"/>
      </w:tabs>
      <w:spacing w:before="240" w:after="240" w:line="240" w:lineRule="auto"/>
      <w:ind w:left="1440" w:hanging="720"/>
      <w:jc w:val="both"/>
    </w:pPr>
    <w:rPr>
      <w:rFonts w:ascii="Calibri" w:eastAsia="Times New Roman" w:hAnsi="Calibri" w:cs="Times New Roman"/>
    </w:rPr>
  </w:style>
  <w:style w:type="paragraph" w:customStyle="1" w:styleId="62961042271346FABCB3B4803F3C16802">
    <w:name w:val="62961042271346FABCB3B4803F3C16802"/>
    <w:rsid w:val="00C0632C"/>
    <w:pPr>
      <w:tabs>
        <w:tab w:val="num" w:pos="1440"/>
      </w:tabs>
      <w:spacing w:before="240" w:after="240" w:line="240" w:lineRule="auto"/>
      <w:ind w:left="1440" w:hanging="720"/>
      <w:jc w:val="both"/>
    </w:pPr>
    <w:rPr>
      <w:rFonts w:ascii="Calibri" w:eastAsia="Times New Roman" w:hAnsi="Calibri" w:cs="Times New Roman"/>
    </w:rPr>
  </w:style>
  <w:style w:type="paragraph" w:customStyle="1" w:styleId="5126BE3BCF754563AD43AAA9D5B85E5C1">
    <w:name w:val="5126BE3BCF754563AD43AAA9D5B85E5C1"/>
    <w:rsid w:val="00C0632C"/>
    <w:pPr>
      <w:tabs>
        <w:tab w:val="num" w:pos="1440"/>
      </w:tabs>
      <w:spacing w:before="240" w:after="240" w:line="240" w:lineRule="auto"/>
      <w:ind w:left="1440" w:hanging="720"/>
      <w:jc w:val="both"/>
    </w:pPr>
    <w:rPr>
      <w:rFonts w:ascii="Calibri" w:eastAsia="Times New Roman" w:hAnsi="Calibri" w:cs="Times New Roman"/>
    </w:rPr>
  </w:style>
  <w:style w:type="paragraph" w:customStyle="1" w:styleId="4F2CC8724F054125B433D30D5E11ACF11">
    <w:name w:val="4F2CC8724F054125B433D30D5E11ACF11"/>
    <w:rsid w:val="00C0632C"/>
    <w:pPr>
      <w:tabs>
        <w:tab w:val="num" w:pos="1440"/>
      </w:tabs>
      <w:spacing w:before="240" w:after="240" w:line="240" w:lineRule="auto"/>
      <w:ind w:left="1440" w:hanging="720"/>
      <w:jc w:val="both"/>
    </w:pPr>
    <w:rPr>
      <w:rFonts w:ascii="Calibri" w:eastAsia="Times New Roman" w:hAnsi="Calibri" w:cs="Times New Roman"/>
    </w:rPr>
  </w:style>
  <w:style w:type="paragraph" w:customStyle="1" w:styleId="C73C76411BB64146BEEE6798D06A6AEC1">
    <w:name w:val="C73C76411BB64146BEEE6798D06A6AEC1"/>
    <w:rsid w:val="00C0632C"/>
    <w:pPr>
      <w:tabs>
        <w:tab w:val="num" w:pos="1440"/>
      </w:tabs>
      <w:spacing w:before="240" w:after="240" w:line="240" w:lineRule="auto"/>
      <w:ind w:left="1440" w:hanging="720"/>
      <w:jc w:val="both"/>
    </w:pPr>
    <w:rPr>
      <w:rFonts w:ascii="Calibri" w:eastAsia="Times New Roman" w:hAnsi="Calibri" w:cs="Times New Roman"/>
    </w:rPr>
  </w:style>
  <w:style w:type="paragraph" w:customStyle="1" w:styleId="B6CA3098C86947AC8D352792B5849C132">
    <w:name w:val="B6CA3098C86947AC8D352792B5849C132"/>
    <w:rsid w:val="00C0632C"/>
    <w:pPr>
      <w:spacing w:after="0" w:line="240" w:lineRule="auto"/>
    </w:pPr>
    <w:rPr>
      <w:rFonts w:ascii="Times New Roman" w:eastAsia="Times New Roman" w:hAnsi="Times New Roman" w:cs="Times New Roman"/>
      <w:sz w:val="24"/>
      <w:szCs w:val="24"/>
    </w:rPr>
  </w:style>
  <w:style w:type="paragraph" w:customStyle="1" w:styleId="B5767C690C8946E6BF5BB71B17AC9957">
    <w:name w:val="B5767C690C8946E6BF5BB71B17AC9957"/>
    <w:rsid w:val="00C0632C"/>
    <w:pPr>
      <w:spacing w:after="160" w:line="259" w:lineRule="auto"/>
    </w:pPr>
  </w:style>
  <w:style w:type="paragraph" w:customStyle="1" w:styleId="152F3ADC96B64E2EA454EA69662CF65F">
    <w:name w:val="152F3ADC96B64E2EA454EA69662CF65F"/>
    <w:rsid w:val="00C0632C"/>
    <w:pPr>
      <w:spacing w:after="160" w:line="259" w:lineRule="auto"/>
    </w:pPr>
  </w:style>
  <w:style w:type="paragraph" w:customStyle="1" w:styleId="1270311B6DB3482383DBE8C0DB2F9BF7">
    <w:name w:val="1270311B6DB3482383DBE8C0DB2F9BF7"/>
    <w:rsid w:val="00C0632C"/>
    <w:pPr>
      <w:spacing w:after="160" w:line="259" w:lineRule="auto"/>
    </w:pPr>
  </w:style>
  <w:style w:type="paragraph" w:customStyle="1" w:styleId="A5AEA6C8EC2E4B45905A10E761E5C526">
    <w:name w:val="A5AEA6C8EC2E4B45905A10E761E5C526"/>
    <w:rsid w:val="00C0632C"/>
    <w:pPr>
      <w:spacing w:after="160" w:line="259" w:lineRule="auto"/>
    </w:pPr>
  </w:style>
  <w:style w:type="paragraph" w:customStyle="1" w:styleId="F01B3129D9A74C36B1C86DBAEA2F595C">
    <w:name w:val="F01B3129D9A74C36B1C86DBAEA2F595C"/>
    <w:rsid w:val="00C0632C"/>
    <w:pPr>
      <w:spacing w:after="160" w:line="259" w:lineRule="auto"/>
    </w:pPr>
  </w:style>
  <w:style w:type="paragraph" w:customStyle="1" w:styleId="D32CADF201A14F379D553E270A3D02FB">
    <w:name w:val="D32CADF201A14F379D553E270A3D02FB"/>
    <w:rsid w:val="00C0632C"/>
    <w:pPr>
      <w:spacing w:after="160" w:line="259" w:lineRule="auto"/>
    </w:pPr>
  </w:style>
  <w:style w:type="paragraph" w:customStyle="1" w:styleId="50819D9588AA421EA72A21E37DB8BA2E">
    <w:name w:val="50819D9588AA421EA72A21E37DB8BA2E"/>
    <w:rsid w:val="00C0632C"/>
    <w:pPr>
      <w:spacing w:after="160" w:line="259" w:lineRule="auto"/>
    </w:pPr>
  </w:style>
  <w:style w:type="paragraph" w:customStyle="1" w:styleId="3AF4102B3F684F43A05B31F009F349BF">
    <w:name w:val="3AF4102B3F684F43A05B31F009F349BF"/>
    <w:rsid w:val="00C0632C"/>
    <w:pPr>
      <w:spacing w:after="160" w:line="259" w:lineRule="auto"/>
    </w:pPr>
  </w:style>
  <w:style w:type="paragraph" w:customStyle="1" w:styleId="5A81D7E1F5484C3E8D06837925EFD919">
    <w:name w:val="5A81D7E1F5484C3E8D06837925EFD919"/>
    <w:rsid w:val="00C0632C"/>
    <w:pPr>
      <w:spacing w:after="160" w:line="259" w:lineRule="auto"/>
    </w:pPr>
  </w:style>
  <w:style w:type="paragraph" w:customStyle="1" w:styleId="14855B4AB9804CCA9956C579232BC990">
    <w:name w:val="14855B4AB9804CCA9956C579232BC990"/>
    <w:rsid w:val="00C0632C"/>
    <w:pPr>
      <w:spacing w:after="160" w:line="259" w:lineRule="auto"/>
    </w:pPr>
  </w:style>
  <w:style w:type="paragraph" w:customStyle="1" w:styleId="6F050B4D92BB46A0A4033DE1D53086DA">
    <w:name w:val="6F050B4D92BB46A0A4033DE1D53086DA"/>
    <w:rsid w:val="00C0632C"/>
    <w:pPr>
      <w:spacing w:after="160" w:line="259" w:lineRule="auto"/>
    </w:pPr>
  </w:style>
  <w:style w:type="paragraph" w:customStyle="1" w:styleId="F3D5B36088F84234AE0C5D6D107C687B">
    <w:name w:val="F3D5B36088F84234AE0C5D6D107C687B"/>
    <w:rsid w:val="00C0632C"/>
    <w:pPr>
      <w:spacing w:after="160" w:line="259" w:lineRule="auto"/>
    </w:pPr>
  </w:style>
  <w:style w:type="paragraph" w:customStyle="1" w:styleId="AB3D613598F34B4986223658B150CA95">
    <w:name w:val="AB3D613598F34B4986223658B150CA95"/>
    <w:rsid w:val="00C0632C"/>
    <w:pPr>
      <w:spacing w:after="160" w:line="259" w:lineRule="auto"/>
    </w:pPr>
  </w:style>
  <w:style w:type="paragraph" w:customStyle="1" w:styleId="FB807580CD754E8081E017DDF9A7DA8E">
    <w:name w:val="FB807580CD754E8081E017DDF9A7DA8E"/>
    <w:rsid w:val="00C0632C"/>
    <w:pPr>
      <w:spacing w:after="160" w:line="259" w:lineRule="auto"/>
    </w:pPr>
  </w:style>
  <w:style w:type="paragraph" w:customStyle="1" w:styleId="A8436E4335854E43954316D784FB1D8A">
    <w:name w:val="A8436E4335854E43954316D784FB1D8A"/>
    <w:rsid w:val="00C0632C"/>
    <w:pPr>
      <w:spacing w:after="160" w:line="259" w:lineRule="auto"/>
    </w:pPr>
  </w:style>
  <w:style w:type="paragraph" w:customStyle="1" w:styleId="9F88C25F45B042F08299C4549BF2078C">
    <w:name w:val="9F88C25F45B042F08299C4549BF2078C"/>
    <w:rsid w:val="007A1E88"/>
    <w:pPr>
      <w:spacing w:after="160" w:line="259" w:lineRule="auto"/>
    </w:pPr>
  </w:style>
  <w:style w:type="paragraph" w:customStyle="1" w:styleId="CAD8907CB9174792ACC65D3F06858F36">
    <w:name w:val="CAD8907CB9174792ACC65D3F06858F36"/>
    <w:rsid w:val="004E5BCF"/>
  </w:style>
  <w:style w:type="paragraph" w:customStyle="1" w:styleId="5DB576A69E3545D3A3C181BF0950F601">
    <w:name w:val="5DB576A69E3545D3A3C181BF0950F601"/>
    <w:rsid w:val="003E1219"/>
    <w:pPr>
      <w:spacing w:after="160" w:line="259" w:lineRule="auto"/>
    </w:pPr>
  </w:style>
  <w:style w:type="paragraph" w:customStyle="1" w:styleId="E45045CA354946498B7C37E461D3DA6D">
    <w:name w:val="E45045CA354946498B7C37E461D3DA6D"/>
    <w:rsid w:val="003E1219"/>
    <w:pPr>
      <w:spacing w:after="160" w:line="259" w:lineRule="auto"/>
    </w:pPr>
  </w:style>
  <w:style w:type="paragraph" w:customStyle="1" w:styleId="2337DD4C8F7846C59FBCBFEC81F815ED">
    <w:name w:val="2337DD4C8F7846C59FBCBFEC81F815ED"/>
    <w:rsid w:val="00D85EBB"/>
    <w:pPr>
      <w:spacing w:after="160" w:line="259" w:lineRule="auto"/>
    </w:pPr>
  </w:style>
  <w:style w:type="paragraph" w:customStyle="1" w:styleId="5720C264D4E3489F8211519DC84FBA35">
    <w:name w:val="5720C264D4E3489F8211519DC84FBA35"/>
    <w:rsid w:val="00D85EBB"/>
    <w:pPr>
      <w:spacing w:after="160" w:line="259" w:lineRule="auto"/>
    </w:pPr>
  </w:style>
  <w:style w:type="paragraph" w:customStyle="1" w:styleId="AB50760E884340BCBBEBE13610FAB2A2">
    <w:name w:val="AB50760E884340BCBBEBE13610FAB2A2"/>
    <w:rsid w:val="00D85EBB"/>
    <w:pPr>
      <w:spacing w:after="160" w:line="259" w:lineRule="auto"/>
    </w:pPr>
  </w:style>
  <w:style w:type="paragraph" w:customStyle="1" w:styleId="5A697BD1C49042D3B67664F68DA29AE6">
    <w:name w:val="5A697BD1C49042D3B67664F68DA29AE6"/>
    <w:rsid w:val="00D85EBB"/>
    <w:pPr>
      <w:spacing w:after="160" w:line="259" w:lineRule="auto"/>
    </w:pPr>
  </w:style>
  <w:style w:type="paragraph" w:customStyle="1" w:styleId="9EB533018A624A2091E5B23E06CD231C">
    <w:name w:val="9EB533018A624A2091E5B23E06CD231C"/>
    <w:rsid w:val="00C141A7"/>
  </w:style>
  <w:style w:type="paragraph" w:customStyle="1" w:styleId="F39442B7D4A04759A89D6813D52BEE07">
    <w:name w:val="F39442B7D4A04759A89D6813D52BEE07"/>
    <w:rsid w:val="00C141A7"/>
  </w:style>
  <w:style w:type="paragraph" w:customStyle="1" w:styleId="23E65DD8C25845ED82051A0F76D06824">
    <w:name w:val="23E65DD8C25845ED82051A0F76D06824"/>
    <w:rsid w:val="00476AFB"/>
  </w:style>
  <w:style w:type="paragraph" w:customStyle="1" w:styleId="39CA0209785A45039880D1B19B4C1276">
    <w:name w:val="39CA0209785A45039880D1B19B4C1276"/>
    <w:rsid w:val="00A758F9"/>
    <w:pPr>
      <w:spacing w:after="160" w:line="259" w:lineRule="auto"/>
    </w:pPr>
  </w:style>
  <w:style w:type="paragraph" w:customStyle="1" w:styleId="3F5E5F46C42C4DDB9F7B5BAC1759EE90">
    <w:name w:val="3F5E5F46C42C4DDB9F7B5BAC1759EE90"/>
    <w:rsid w:val="00A54EE3"/>
    <w:pPr>
      <w:spacing w:after="160" w:line="259" w:lineRule="auto"/>
    </w:pPr>
  </w:style>
  <w:style w:type="paragraph" w:customStyle="1" w:styleId="4E762EE9B1924AB2A1915216CC0E6C8D">
    <w:name w:val="4E762EE9B1924AB2A1915216CC0E6C8D"/>
    <w:rsid w:val="00A54EE3"/>
    <w:pPr>
      <w:spacing w:after="160" w:line="259" w:lineRule="auto"/>
    </w:pPr>
  </w:style>
  <w:style w:type="paragraph" w:customStyle="1" w:styleId="C7709CF3DF8E430E9BB95E86B5F0FD1E">
    <w:name w:val="C7709CF3DF8E430E9BB95E86B5F0FD1E"/>
    <w:rsid w:val="00A54EE3"/>
  </w:style>
  <w:style w:type="paragraph" w:customStyle="1" w:styleId="50E75E4C95464AED82B174128737374E">
    <w:name w:val="50E75E4C95464AED82B174128737374E"/>
    <w:rsid w:val="00902E04"/>
  </w:style>
  <w:style w:type="paragraph" w:customStyle="1" w:styleId="50E35FA84D54479795B61BE0337E5B5D">
    <w:name w:val="50E35FA84D54479795B61BE0337E5B5D"/>
    <w:rsid w:val="00902E04"/>
  </w:style>
  <w:style w:type="paragraph" w:customStyle="1" w:styleId="BE9BB88A794B4B4AA006C5B518C6DECE">
    <w:name w:val="BE9BB88A794B4B4AA006C5B518C6DECE"/>
    <w:rsid w:val="00A044C8"/>
    <w:pPr>
      <w:spacing w:after="160" w:line="259" w:lineRule="auto"/>
    </w:pPr>
  </w:style>
  <w:style w:type="paragraph" w:customStyle="1" w:styleId="0DCA026BBC314DF9977A28CD71405CD3">
    <w:name w:val="0DCA026BBC314DF9977A28CD71405CD3"/>
    <w:rsid w:val="009A7D21"/>
    <w:pPr>
      <w:spacing w:after="160" w:line="259" w:lineRule="auto"/>
    </w:pPr>
  </w:style>
  <w:style w:type="paragraph" w:customStyle="1" w:styleId="77040B6BDEE64BCCAFD0EB3CDB81653D">
    <w:name w:val="77040B6BDEE64BCCAFD0EB3CDB81653D"/>
    <w:rsid w:val="0098084B"/>
    <w:pPr>
      <w:spacing w:after="160" w:line="259" w:lineRule="auto"/>
    </w:pPr>
  </w:style>
  <w:style w:type="paragraph" w:customStyle="1" w:styleId="41378922D91D4288BAC03CDCB72AD646">
    <w:name w:val="41378922D91D4288BAC03CDCB72AD646"/>
    <w:rsid w:val="0098084B"/>
    <w:pPr>
      <w:spacing w:after="160" w:line="259" w:lineRule="auto"/>
    </w:pPr>
  </w:style>
  <w:style w:type="paragraph" w:customStyle="1" w:styleId="73B562CC34444836A31E5BB27DD808B4">
    <w:name w:val="73B562CC34444836A31E5BB27DD808B4"/>
    <w:rsid w:val="0098084B"/>
    <w:pPr>
      <w:spacing w:after="160" w:line="259" w:lineRule="auto"/>
    </w:pPr>
  </w:style>
  <w:style w:type="paragraph" w:customStyle="1" w:styleId="279C1A0A51DA431DB43A0341265CC158">
    <w:name w:val="279C1A0A51DA431DB43A0341265CC158"/>
    <w:rsid w:val="0098084B"/>
    <w:pPr>
      <w:spacing w:after="160" w:line="259" w:lineRule="auto"/>
    </w:pPr>
  </w:style>
  <w:style w:type="paragraph" w:customStyle="1" w:styleId="9D5CDBC888BD470D93115DC2DAB60E90">
    <w:name w:val="9D5CDBC888BD470D93115DC2DAB60E90"/>
    <w:rsid w:val="0098084B"/>
    <w:pPr>
      <w:spacing w:after="160" w:line="259" w:lineRule="auto"/>
    </w:pPr>
  </w:style>
  <w:style w:type="paragraph" w:customStyle="1" w:styleId="C351AC2A100744448D0700B0813A891D">
    <w:name w:val="C351AC2A100744448D0700B0813A891D"/>
    <w:rsid w:val="00213480"/>
    <w:pPr>
      <w:spacing w:after="160" w:line="259" w:lineRule="auto"/>
    </w:pPr>
  </w:style>
  <w:style w:type="paragraph" w:customStyle="1" w:styleId="13A465C3D5E14BF084DD44DBDBAFDD0A">
    <w:name w:val="13A465C3D5E14BF084DD44DBDBAFDD0A"/>
    <w:rsid w:val="00CA11C0"/>
    <w:pPr>
      <w:spacing w:after="160" w:line="259" w:lineRule="auto"/>
    </w:pPr>
  </w:style>
  <w:style w:type="paragraph" w:customStyle="1" w:styleId="E954A16C01404DC4BB0C32B646495A19">
    <w:name w:val="E954A16C01404DC4BB0C32B646495A19"/>
    <w:rsid w:val="00CA11C0"/>
    <w:pPr>
      <w:spacing w:after="160" w:line="259" w:lineRule="auto"/>
    </w:pPr>
  </w:style>
  <w:style w:type="paragraph" w:customStyle="1" w:styleId="77D55332FEEA4C07BDE6363503E0410B">
    <w:name w:val="77D55332FEEA4C07BDE6363503E0410B"/>
    <w:rsid w:val="00CA11C0"/>
    <w:pPr>
      <w:spacing w:after="160" w:line="259" w:lineRule="auto"/>
    </w:pPr>
  </w:style>
  <w:style w:type="paragraph" w:customStyle="1" w:styleId="6E8C3C50BFCE4425B3922A0D56059ACA">
    <w:name w:val="6E8C3C50BFCE4425B3922A0D56059ACA"/>
    <w:rsid w:val="00CA11C0"/>
    <w:pPr>
      <w:spacing w:after="160" w:line="259" w:lineRule="auto"/>
    </w:pPr>
  </w:style>
  <w:style w:type="paragraph" w:customStyle="1" w:styleId="3155701D9E20478CBF267D227E595433">
    <w:name w:val="3155701D9E20478CBF267D227E595433"/>
    <w:rsid w:val="00CA11C0"/>
    <w:pPr>
      <w:spacing w:after="160" w:line="259" w:lineRule="auto"/>
    </w:pPr>
  </w:style>
  <w:style w:type="paragraph" w:customStyle="1" w:styleId="CC82791F0C0A464EBC36F864C29F1033">
    <w:name w:val="CC82791F0C0A464EBC36F864C29F1033"/>
    <w:rsid w:val="00CA11C0"/>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1535C5-A0D1-47AB-A3B7-809B0CDCE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5524</Words>
  <Characters>32592</Characters>
  <Application>Microsoft Office Word</Application>
  <DocSecurity>0</DocSecurity>
  <Lines>271</Lines>
  <Paragraphs>76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38040</CharactersWithSpaces>
  <SharedDoc>false</SharedDoc>
  <HLinks>
    <vt:vector size="114" baseType="variant">
      <vt:variant>
        <vt:i4>1245232</vt:i4>
      </vt:variant>
      <vt:variant>
        <vt:i4>110</vt:i4>
      </vt:variant>
      <vt:variant>
        <vt:i4>0</vt:i4>
      </vt:variant>
      <vt:variant>
        <vt:i4>5</vt:i4>
      </vt:variant>
      <vt:variant>
        <vt:lpwstr/>
      </vt:variant>
      <vt:variant>
        <vt:lpwstr>_Toc425170673</vt:lpwstr>
      </vt:variant>
      <vt:variant>
        <vt:i4>1245232</vt:i4>
      </vt:variant>
      <vt:variant>
        <vt:i4>104</vt:i4>
      </vt:variant>
      <vt:variant>
        <vt:i4>0</vt:i4>
      </vt:variant>
      <vt:variant>
        <vt:i4>5</vt:i4>
      </vt:variant>
      <vt:variant>
        <vt:lpwstr/>
      </vt:variant>
      <vt:variant>
        <vt:lpwstr>_Toc425170672</vt:lpwstr>
      </vt:variant>
      <vt:variant>
        <vt:i4>1245232</vt:i4>
      </vt:variant>
      <vt:variant>
        <vt:i4>98</vt:i4>
      </vt:variant>
      <vt:variant>
        <vt:i4>0</vt:i4>
      </vt:variant>
      <vt:variant>
        <vt:i4>5</vt:i4>
      </vt:variant>
      <vt:variant>
        <vt:lpwstr/>
      </vt:variant>
      <vt:variant>
        <vt:lpwstr>_Toc425170671</vt:lpwstr>
      </vt:variant>
      <vt:variant>
        <vt:i4>1245232</vt:i4>
      </vt:variant>
      <vt:variant>
        <vt:i4>92</vt:i4>
      </vt:variant>
      <vt:variant>
        <vt:i4>0</vt:i4>
      </vt:variant>
      <vt:variant>
        <vt:i4>5</vt:i4>
      </vt:variant>
      <vt:variant>
        <vt:lpwstr/>
      </vt:variant>
      <vt:variant>
        <vt:lpwstr>_Toc425170670</vt:lpwstr>
      </vt:variant>
      <vt:variant>
        <vt:i4>1179696</vt:i4>
      </vt:variant>
      <vt:variant>
        <vt:i4>86</vt:i4>
      </vt:variant>
      <vt:variant>
        <vt:i4>0</vt:i4>
      </vt:variant>
      <vt:variant>
        <vt:i4>5</vt:i4>
      </vt:variant>
      <vt:variant>
        <vt:lpwstr/>
      </vt:variant>
      <vt:variant>
        <vt:lpwstr>_Toc425170669</vt:lpwstr>
      </vt:variant>
      <vt:variant>
        <vt:i4>1179696</vt:i4>
      </vt:variant>
      <vt:variant>
        <vt:i4>80</vt:i4>
      </vt:variant>
      <vt:variant>
        <vt:i4>0</vt:i4>
      </vt:variant>
      <vt:variant>
        <vt:i4>5</vt:i4>
      </vt:variant>
      <vt:variant>
        <vt:lpwstr/>
      </vt:variant>
      <vt:variant>
        <vt:lpwstr>_Toc425170668</vt:lpwstr>
      </vt:variant>
      <vt:variant>
        <vt:i4>1179696</vt:i4>
      </vt:variant>
      <vt:variant>
        <vt:i4>74</vt:i4>
      </vt:variant>
      <vt:variant>
        <vt:i4>0</vt:i4>
      </vt:variant>
      <vt:variant>
        <vt:i4>5</vt:i4>
      </vt:variant>
      <vt:variant>
        <vt:lpwstr/>
      </vt:variant>
      <vt:variant>
        <vt:lpwstr>_Toc425170667</vt:lpwstr>
      </vt:variant>
      <vt:variant>
        <vt:i4>1179696</vt:i4>
      </vt:variant>
      <vt:variant>
        <vt:i4>68</vt:i4>
      </vt:variant>
      <vt:variant>
        <vt:i4>0</vt:i4>
      </vt:variant>
      <vt:variant>
        <vt:i4>5</vt:i4>
      </vt:variant>
      <vt:variant>
        <vt:lpwstr/>
      </vt:variant>
      <vt:variant>
        <vt:lpwstr>_Toc425170666</vt:lpwstr>
      </vt:variant>
      <vt:variant>
        <vt:i4>1179696</vt:i4>
      </vt:variant>
      <vt:variant>
        <vt:i4>62</vt:i4>
      </vt:variant>
      <vt:variant>
        <vt:i4>0</vt:i4>
      </vt:variant>
      <vt:variant>
        <vt:i4>5</vt:i4>
      </vt:variant>
      <vt:variant>
        <vt:lpwstr/>
      </vt:variant>
      <vt:variant>
        <vt:lpwstr>_Toc425170665</vt:lpwstr>
      </vt:variant>
      <vt:variant>
        <vt:i4>1179696</vt:i4>
      </vt:variant>
      <vt:variant>
        <vt:i4>56</vt:i4>
      </vt:variant>
      <vt:variant>
        <vt:i4>0</vt:i4>
      </vt:variant>
      <vt:variant>
        <vt:i4>5</vt:i4>
      </vt:variant>
      <vt:variant>
        <vt:lpwstr/>
      </vt:variant>
      <vt:variant>
        <vt:lpwstr>_Toc425170664</vt:lpwstr>
      </vt:variant>
      <vt:variant>
        <vt:i4>1179696</vt:i4>
      </vt:variant>
      <vt:variant>
        <vt:i4>50</vt:i4>
      </vt:variant>
      <vt:variant>
        <vt:i4>0</vt:i4>
      </vt:variant>
      <vt:variant>
        <vt:i4>5</vt:i4>
      </vt:variant>
      <vt:variant>
        <vt:lpwstr/>
      </vt:variant>
      <vt:variant>
        <vt:lpwstr>_Toc425170663</vt:lpwstr>
      </vt:variant>
      <vt:variant>
        <vt:i4>1179696</vt:i4>
      </vt:variant>
      <vt:variant>
        <vt:i4>44</vt:i4>
      </vt:variant>
      <vt:variant>
        <vt:i4>0</vt:i4>
      </vt:variant>
      <vt:variant>
        <vt:i4>5</vt:i4>
      </vt:variant>
      <vt:variant>
        <vt:lpwstr/>
      </vt:variant>
      <vt:variant>
        <vt:lpwstr>_Toc425170662</vt:lpwstr>
      </vt:variant>
      <vt:variant>
        <vt:i4>1179696</vt:i4>
      </vt:variant>
      <vt:variant>
        <vt:i4>38</vt:i4>
      </vt:variant>
      <vt:variant>
        <vt:i4>0</vt:i4>
      </vt:variant>
      <vt:variant>
        <vt:i4>5</vt:i4>
      </vt:variant>
      <vt:variant>
        <vt:lpwstr/>
      </vt:variant>
      <vt:variant>
        <vt:lpwstr>_Toc425170661</vt:lpwstr>
      </vt:variant>
      <vt:variant>
        <vt:i4>1179696</vt:i4>
      </vt:variant>
      <vt:variant>
        <vt:i4>32</vt:i4>
      </vt:variant>
      <vt:variant>
        <vt:i4>0</vt:i4>
      </vt:variant>
      <vt:variant>
        <vt:i4>5</vt:i4>
      </vt:variant>
      <vt:variant>
        <vt:lpwstr/>
      </vt:variant>
      <vt:variant>
        <vt:lpwstr>_Toc425170660</vt:lpwstr>
      </vt:variant>
      <vt:variant>
        <vt:i4>1114160</vt:i4>
      </vt:variant>
      <vt:variant>
        <vt:i4>26</vt:i4>
      </vt:variant>
      <vt:variant>
        <vt:i4>0</vt:i4>
      </vt:variant>
      <vt:variant>
        <vt:i4>5</vt:i4>
      </vt:variant>
      <vt:variant>
        <vt:lpwstr/>
      </vt:variant>
      <vt:variant>
        <vt:lpwstr>_Toc425170659</vt:lpwstr>
      </vt:variant>
      <vt:variant>
        <vt:i4>1114160</vt:i4>
      </vt:variant>
      <vt:variant>
        <vt:i4>20</vt:i4>
      </vt:variant>
      <vt:variant>
        <vt:i4>0</vt:i4>
      </vt:variant>
      <vt:variant>
        <vt:i4>5</vt:i4>
      </vt:variant>
      <vt:variant>
        <vt:lpwstr/>
      </vt:variant>
      <vt:variant>
        <vt:lpwstr>_Toc425170658</vt:lpwstr>
      </vt:variant>
      <vt:variant>
        <vt:i4>1114160</vt:i4>
      </vt:variant>
      <vt:variant>
        <vt:i4>14</vt:i4>
      </vt:variant>
      <vt:variant>
        <vt:i4>0</vt:i4>
      </vt:variant>
      <vt:variant>
        <vt:i4>5</vt:i4>
      </vt:variant>
      <vt:variant>
        <vt:lpwstr/>
      </vt:variant>
      <vt:variant>
        <vt:lpwstr>_Toc425170657</vt:lpwstr>
      </vt:variant>
      <vt:variant>
        <vt:i4>1114160</vt:i4>
      </vt:variant>
      <vt:variant>
        <vt:i4>8</vt:i4>
      </vt:variant>
      <vt:variant>
        <vt:i4>0</vt:i4>
      </vt:variant>
      <vt:variant>
        <vt:i4>5</vt:i4>
      </vt:variant>
      <vt:variant>
        <vt:lpwstr/>
      </vt:variant>
      <vt:variant>
        <vt:lpwstr>_Toc425170656</vt:lpwstr>
      </vt:variant>
      <vt:variant>
        <vt:i4>1114160</vt:i4>
      </vt:variant>
      <vt:variant>
        <vt:i4>2</vt:i4>
      </vt:variant>
      <vt:variant>
        <vt:i4>0</vt:i4>
      </vt:variant>
      <vt:variant>
        <vt:i4>5</vt:i4>
      </vt:variant>
      <vt:variant>
        <vt:lpwstr/>
      </vt:variant>
      <vt:variant>
        <vt:lpwstr>_Toc425170655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2020-04-03T07:09:00Z</dcterms:created>
  <dcterms:modified xsi:type="dcterms:W3CDTF">2020-05-27T14:02:00Z</dcterms:modified>
</cp:coreProperties>
</file>