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20E2C71D" w:rsidR="007A7751" w:rsidRDefault="007A7751" w:rsidP="00920DB3">
      <w:pPr>
        <w:pStyle w:val="2nesltext"/>
        <w:spacing w:before="1800" w:after="1800"/>
        <w:contextualSpacing w:val="0"/>
        <w:jc w:val="center"/>
      </w:pPr>
    </w:p>
    <w:p w14:paraId="18D6E702" w14:textId="77777777" w:rsidR="00810D43" w:rsidRPr="008A6C3D" w:rsidRDefault="00952BF5" w:rsidP="00920DB3">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724F6363" w:rsidR="00810D43" w:rsidRPr="00DB13AF" w:rsidRDefault="00810D43" w:rsidP="00920DB3">
      <w:pPr>
        <w:pStyle w:val="2nesltext"/>
        <w:jc w:val="center"/>
      </w:pPr>
      <w:r w:rsidRPr="004F696C">
        <w:t>pro</w:t>
      </w:r>
      <w:r w:rsidR="0057486C" w:rsidRPr="004F696C">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F04DB2">
            <w:t>nadlimitní</w:t>
          </w:r>
        </w:sdtContent>
      </w:sdt>
      <w:r w:rsidRPr="004F696C">
        <w:t xml:space="preserve"> </w:t>
      </w:r>
      <w:r w:rsidR="0057486C" w:rsidRPr="004F696C">
        <w:t xml:space="preserve">veřejnou </w:t>
      </w:r>
      <w:r w:rsidRPr="004F696C">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F04DB2">
            <w:t>služby</w:t>
          </w:r>
        </w:sdtContent>
      </w:sdt>
    </w:p>
    <w:p w14:paraId="5FAAE4C5" w14:textId="77777777" w:rsidR="00952BF5" w:rsidRDefault="00DC2CD1" w:rsidP="00920DB3">
      <w:pPr>
        <w:pStyle w:val="2nesltext"/>
        <w:jc w:val="center"/>
      </w:pPr>
      <w:r>
        <w:t>zadávanou v</w:t>
      </w:r>
      <w:r w:rsidR="003E5340">
        <w:t xml:space="preserve"> otevřeném </w:t>
      </w:r>
      <w:r w:rsidRPr="00F27DE3">
        <w:t>řízení</w:t>
      </w:r>
    </w:p>
    <w:p w14:paraId="3A1753F6" w14:textId="77777777" w:rsidR="00FE1A01" w:rsidRDefault="00741C60" w:rsidP="00920DB3">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20DB3">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20DB3">
      <w:pPr>
        <w:pStyle w:val="2nesltext"/>
        <w:spacing w:before="600"/>
        <w:contextualSpacing w:val="0"/>
        <w:jc w:val="center"/>
      </w:pPr>
      <w:r w:rsidRPr="00DB13AF">
        <w:t>Název veřejné zakázky:</w:t>
      </w:r>
    </w:p>
    <w:p w14:paraId="796567C9" w14:textId="4BD37DA3" w:rsidR="00810D43" w:rsidRPr="00EC1E7A" w:rsidRDefault="004F696C" w:rsidP="00920DB3">
      <w:pPr>
        <w:pStyle w:val="2nesltext"/>
        <w:contextualSpacing w:val="0"/>
        <w:jc w:val="center"/>
        <w:rPr>
          <w:sz w:val="38"/>
          <w:szCs w:val="38"/>
        </w:rPr>
      </w:pPr>
      <w:bookmarkStart w:id="0" w:name="_Hlk36024032"/>
      <w:r>
        <w:rPr>
          <w:b/>
          <w:sz w:val="40"/>
        </w:rPr>
        <w:t>Výběr autobusových dopravců od 2021</w:t>
      </w:r>
      <w:r w:rsidR="003E7B35">
        <w:rPr>
          <w:b/>
          <w:sz w:val="40"/>
        </w:rPr>
        <w:t xml:space="preserve"> – část</w:t>
      </w:r>
      <w:r w:rsidR="004E486B">
        <w:rPr>
          <w:b/>
          <w:sz w:val="40"/>
        </w:rPr>
        <w:t xml:space="preserve"> 35</w:t>
      </w:r>
      <w:bookmarkEnd w:id="0"/>
    </w:p>
    <w:p w14:paraId="424B8055" w14:textId="77777777" w:rsidR="00810D43" w:rsidRPr="00DB13AF" w:rsidRDefault="00810D43" w:rsidP="00920DB3">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920DB3">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7D0B0D1D" w:rsidR="00F17C3F" w:rsidRDefault="00BA3073" w:rsidP="00920DB3">
      <w:pPr>
        <w:pStyle w:val="2nesltext"/>
        <w:contextualSpacing w:val="0"/>
        <w:jc w:val="center"/>
        <w:rPr>
          <w:rFonts w:asciiTheme="minorHAnsi" w:hAnsiTheme="minorHAnsi"/>
          <w:b/>
        </w:rPr>
      </w:pPr>
      <w:r w:rsidRPr="00BA3073">
        <w:rPr>
          <w:rFonts w:asciiTheme="minorHAnsi" w:hAnsiTheme="minorHAnsi"/>
          <w:b/>
        </w:rPr>
        <w:t>Z2020-011037</w:t>
      </w:r>
    </w:p>
    <w:p w14:paraId="5A327665" w14:textId="1956F174" w:rsidR="004B3018" w:rsidRDefault="004B3018" w:rsidP="00920DB3">
      <w:pPr>
        <w:pStyle w:val="2nesltext"/>
        <w:contextualSpacing w:val="0"/>
        <w:jc w:val="center"/>
        <w:rPr>
          <w:b/>
        </w:rPr>
      </w:pPr>
      <w:proofErr w:type="spellStart"/>
      <w:r>
        <w:rPr>
          <w:rFonts w:asciiTheme="minorHAnsi" w:hAnsiTheme="minorHAnsi"/>
          <w:b/>
        </w:rPr>
        <w:t>sp</w:t>
      </w:r>
      <w:proofErr w:type="spellEnd"/>
      <w:r>
        <w:rPr>
          <w:rFonts w:asciiTheme="minorHAnsi" w:hAnsiTheme="minorHAnsi"/>
          <w:b/>
        </w:rPr>
        <w:t xml:space="preserve">. zn.: </w:t>
      </w:r>
      <w:r>
        <w:rPr>
          <w:b/>
        </w:rPr>
        <w:t>JMKVAD</w:t>
      </w:r>
      <w:r w:rsidR="004E486B">
        <w:rPr>
          <w:b/>
        </w:rPr>
        <w:t>0320</w:t>
      </w:r>
    </w:p>
    <w:p w14:paraId="798B85D6" w14:textId="77777777" w:rsidR="000051AB" w:rsidRPr="00CD0200" w:rsidRDefault="000051AB" w:rsidP="00920DB3">
      <w:pPr>
        <w:pStyle w:val="2nesltext"/>
        <w:spacing w:before="600"/>
        <w:contextualSpacing w:val="0"/>
        <w:jc w:val="center"/>
      </w:pPr>
      <w:r w:rsidRPr="00CD0200">
        <w:t>Zadavatel:</w:t>
      </w:r>
    </w:p>
    <w:p w14:paraId="789A59BA" w14:textId="7C3F1F70" w:rsidR="00C51168" w:rsidRDefault="004F696C" w:rsidP="00920DB3">
      <w:pPr>
        <w:pStyle w:val="2nesltext"/>
        <w:jc w:val="center"/>
        <w:rPr>
          <w:rFonts w:cs="Arial"/>
          <w:b/>
          <w:bCs/>
        </w:rPr>
      </w:pPr>
      <w:r w:rsidRPr="004F696C">
        <w:rPr>
          <w:rFonts w:cs="Arial"/>
          <w:b/>
          <w:bCs/>
        </w:rPr>
        <w:t>Jihomoravský kraj</w:t>
      </w:r>
    </w:p>
    <w:p w14:paraId="54711F7E" w14:textId="5408CF20" w:rsidR="00810D43" w:rsidRPr="00DB13AF" w:rsidRDefault="00B2487E" w:rsidP="00920DB3">
      <w:pPr>
        <w:pStyle w:val="2nesltext"/>
        <w:jc w:val="center"/>
      </w:pPr>
      <w:r w:rsidRPr="00DB13AF">
        <w:t xml:space="preserve">IČO: </w:t>
      </w:r>
      <w:r w:rsidR="004F696C" w:rsidRPr="004F696C">
        <w:t>70888337</w:t>
      </w:r>
    </w:p>
    <w:p w14:paraId="12D20668" w14:textId="63368D70" w:rsidR="001064A1" w:rsidRDefault="00B2487E" w:rsidP="00920DB3">
      <w:pPr>
        <w:pStyle w:val="2nesltext"/>
        <w:spacing w:after="1200"/>
        <w:contextualSpacing w:val="0"/>
        <w:jc w:val="center"/>
      </w:pPr>
      <w:r w:rsidRPr="00DB13AF">
        <w:t>se sídlem</w:t>
      </w:r>
      <w:r>
        <w:t>:</w:t>
      </w:r>
      <w:r w:rsidRPr="00DB13AF">
        <w:t xml:space="preserve"> </w:t>
      </w:r>
      <w:r w:rsidR="004F696C" w:rsidRPr="004F696C">
        <w:rPr>
          <w:rFonts w:eastAsia="Times New Roman"/>
          <w:lang w:bidi="en-US"/>
        </w:rPr>
        <w:t>Žerotínovo náměstí 449/3, 601 82 Brno</w:t>
      </w:r>
    </w:p>
    <w:p w14:paraId="7A6D63C5" w14:textId="77777777" w:rsidR="00F17C3F" w:rsidRPr="00DB13AF" w:rsidRDefault="00F17C3F" w:rsidP="00920DB3">
      <w:pPr>
        <w:pStyle w:val="2nesltext"/>
        <w:jc w:val="center"/>
      </w:pPr>
      <w:r w:rsidRPr="00DB13AF">
        <w:t xml:space="preserve">Práva a povinnosti v </w:t>
      </w:r>
      <w:r>
        <w:t>dokumentaci zadávacího řízení neuvedené se řídí zákonem.</w:t>
      </w:r>
    </w:p>
    <w:p w14:paraId="5601269F" w14:textId="77777777" w:rsidR="001F6A0E" w:rsidRPr="00DB13AF" w:rsidRDefault="00F17C3F" w:rsidP="00920DB3">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920DB3"/>
    <w:p w14:paraId="4C45F84B" w14:textId="018C507B" w:rsidR="00030C15"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36797516" w:history="1">
        <w:r w:rsidR="00030C15" w:rsidRPr="00560E44">
          <w:rPr>
            <w:rStyle w:val="Hypertextovodkaz"/>
            <w:noProof/>
          </w:rPr>
          <w:t>1.</w:t>
        </w:r>
        <w:r w:rsidR="00030C15">
          <w:rPr>
            <w:rFonts w:asciiTheme="minorHAnsi" w:eastAsiaTheme="minorEastAsia" w:hAnsiTheme="minorHAnsi" w:cstheme="minorBidi"/>
            <w:noProof/>
            <w:lang w:eastAsia="cs-CZ"/>
          </w:rPr>
          <w:tab/>
        </w:r>
        <w:r w:rsidR="00030C15" w:rsidRPr="00560E44">
          <w:rPr>
            <w:rStyle w:val="Hypertextovodkaz"/>
            <w:noProof/>
          </w:rPr>
          <w:t>Identifikační údaje zadavatele</w:t>
        </w:r>
        <w:r w:rsidR="00030C15">
          <w:rPr>
            <w:noProof/>
            <w:webHidden/>
          </w:rPr>
          <w:tab/>
        </w:r>
        <w:r w:rsidR="00030C15">
          <w:rPr>
            <w:noProof/>
            <w:webHidden/>
          </w:rPr>
          <w:fldChar w:fldCharType="begin"/>
        </w:r>
        <w:r w:rsidR="00030C15">
          <w:rPr>
            <w:noProof/>
            <w:webHidden/>
          </w:rPr>
          <w:instrText xml:space="preserve"> PAGEREF _Toc36797516 \h </w:instrText>
        </w:r>
        <w:r w:rsidR="00030C15">
          <w:rPr>
            <w:noProof/>
            <w:webHidden/>
          </w:rPr>
        </w:r>
        <w:r w:rsidR="00030C15">
          <w:rPr>
            <w:noProof/>
            <w:webHidden/>
          </w:rPr>
          <w:fldChar w:fldCharType="separate"/>
        </w:r>
        <w:r w:rsidR="00030C15">
          <w:rPr>
            <w:noProof/>
            <w:webHidden/>
          </w:rPr>
          <w:t>3</w:t>
        </w:r>
        <w:r w:rsidR="00030C15">
          <w:rPr>
            <w:noProof/>
            <w:webHidden/>
          </w:rPr>
          <w:fldChar w:fldCharType="end"/>
        </w:r>
      </w:hyperlink>
    </w:p>
    <w:p w14:paraId="335327E5" w14:textId="1C9F5493" w:rsidR="00030C15" w:rsidRDefault="00A8245E">
      <w:pPr>
        <w:pStyle w:val="Obsah1"/>
        <w:rPr>
          <w:rFonts w:asciiTheme="minorHAnsi" w:eastAsiaTheme="minorEastAsia" w:hAnsiTheme="minorHAnsi" w:cstheme="minorBidi"/>
          <w:noProof/>
          <w:lang w:eastAsia="cs-CZ"/>
        </w:rPr>
      </w:pPr>
      <w:hyperlink w:anchor="_Toc36797517" w:history="1">
        <w:r w:rsidR="00030C15" w:rsidRPr="00560E44">
          <w:rPr>
            <w:rStyle w:val="Hypertextovodkaz"/>
            <w:noProof/>
          </w:rPr>
          <w:t>2.</w:t>
        </w:r>
        <w:r w:rsidR="00030C15">
          <w:rPr>
            <w:rFonts w:asciiTheme="minorHAnsi" w:eastAsiaTheme="minorEastAsia" w:hAnsiTheme="minorHAnsi" w:cstheme="minorBidi"/>
            <w:noProof/>
            <w:lang w:eastAsia="cs-CZ"/>
          </w:rPr>
          <w:tab/>
        </w:r>
        <w:r w:rsidR="00030C15" w:rsidRPr="00560E44">
          <w:rPr>
            <w:rStyle w:val="Hypertextovodkaz"/>
            <w:noProof/>
          </w:rPr>
          <w:t>Vymezení některých pojmů</w:t>
        </w:r>
        <w:r w:rsidR="00030C15">
          <w:rPr>
            <w:noProof/>
            <w:webHidden/>
          </w:rPr>
          <w:tab/>
        </w:r>
        <w:r w:rsidR="00030C15">
          <w:rPr>
            <w:noProof/>
            <w:webHidden/>
          </w:rPr>
          <w:fldChar w:fldCharType="begin"/>
        </w:r>
        <w:r w:rsidR="00030C15">
          <w:rPr>
            <w:noProof/>
            <w:webHidden/>
          </w:rPr>
          <w:instrText xml:space="preserve"> PAGEREF _Toc36797517 \h </w:instrText>
        </w:r>
        <w:r w:rsidR="00030C15">
          <w:rPr>
            <w:noProof/>
            <w:webHidden/>
          </w:rPr>
        </w:r>
        <w:r w:rsidR="00030C15">
          <w:rPr>
            <w:noProof/>
            <w:webHidden/>
          </w:rPr>
          <w:fldChar w:fldCharType="separate"/>
        </w:r>
        <w:r w:rsidR="00030C15">
          <w:rPr>
            <w:noProof/>
            <w:webHidden/>
          </w:rPr>
          <w:t>3</w:t>
        </w:r>
        <w:r w:rsidR="00030C15">
          <w:rPr>
            <w:noProof/>
            <w:webHidden/>
          </w:rPr>
          <w:fldChar w:fldCharType="end"/>
        </w:r>
      </w:hyperlink>
    </w:p>
    <w:p w14:paraId="182E3D15" w14:textId="7BF6F64B" w:rsidR="00030C15" w:rsidRDefault="00A8245E">
      <w:pPr>
        <w:pStyle w:val="Obsah1"/>
        <w:rPr>
          <w:rFonts w:asciiTheme="minorHAnsi" w:eastAsiaTheme="minorEastAsia" w:hAnsiTheme="minorHAnsi" w:cstheme="minorBidi"/>
          <w:noProof/>
          <w:lang w:eastAsia="cs-CZ"/>
        </w:rPr>
      </w:pPr>
      <w:hyperlink w:anchor="_Toc36797518" w:history="1">
        <w:r w:rsidR="00030C15" w:rsidRPr="00560E44">
          <w:rPr>
            <w:rStyle w:val="Hypertextovodkaz"/>
            <w:noProof/>
          </w:rPr>
          <w:t>3.</w:t>
        </w:r>
        <w:r w:rsidR="00030C15">
          <w:rPr>
            <w:rFonts w:asciiTheme="minorHAnsi" w:eastAsiaTheme="minorEastAsia" w:hAnsiTheme="minorHAnsi" w:cstheme="minorBidi"/>
            <w:noProof/>
            <w:lang w:eastAsia="cs-CZ"/>
          </w:rPr>
          <w:tab/>
        </w:r>
        <w:r w:rsidR="00030C15" w:rsidRPr="00560E44">
          <w:rPr>
            <w:rStyle w:val="Hypertextovodkaz"/>
            <w:noProof/>
          </w:rPr>
          <w:t>Přílohy dokumentace zadávacího řízení</w:t>
        </w:r>
        <w:r w:rsidR="00030C15">
          <w:rPr>
            <w:noProof/>
            <w:webHidden/>
          </w:rPr>
          <w:tab/>
        </w:r>
        <w:r w:rsidR="00030C15">
          <w:rPr>
            <w:noProof/>
            <w:webHidden/>
          </w:rPr>
          <w:fldChar w:fldCharType="begin"/>
        </w:r>
        <w:r w:rsidR="00030C15">
          <w:rPr>
            <w:noProof/>
            <w:webHidden/>
          </w:rPr>
          <w:instrText xml:space="preserve"> PAGEREF _Toc36797518 \h </w:instrText>
        </w:r>
        <w:r w:rsidR="00030C15">
          <w:rPr>
            <w:noProof/>
            <w:webHidden/>
          </w:rPr>
        </w:r>
        <w:r w:rsidR="00030C15">
          <w:rPr>
            <w:noProof/>
            <w:webHidden/>
          </w:rPr>
          <w:fldChar w:fldCharType="separate"/>
        </w:r>
        <w:r w:rsidR="00030C15">
          <w:rPr>
            <w:noProof/>
            <w:webHidden/>
          </w:rPr>
          <w:t>4</w:t>
        </w:r>
        <w:r w:rsidR="00030C15">
          <w:rPr>
            <w:noProof/>
            <w:webHidden/>
          </w:rPr>
          <w:fldChar w:fldCharType="end"/>
        </w:r>
      </w:hyperlink>
    </w:p>
    <w:p w14:paraId="40EA0DA5" w14:textId="30BFF0B1" w:rsidR="00030C15" w:rsidRDefault="00A8245E">
      <w:pPr>
        <w:pStyle w:val="Obsah1"/>
        <w:rPr>
          <w:rFonts w:asciiTheme="minorHAnsi" w:eastAsiaTheme="minorEastAsia" w:hAnsiTheme="minorHAnsi" w:cstheme="minorBidi"/>
          <w:noProof/>
          <w:lang w:eastAsia="cs-CZ"/>
        </w:rPr>
      </w:pPr>
      <w:hyperlink w:anchor="_Toc36797519" w:history="1">
        <w:r w:rsidR="00030C15" w:rsidRPr="00560E44">
          <w:rPr>
            <w:rStyle w:val="Hypertextovodkaz"/>
            <w:noProof/>
          </w:rPr>
          <w:t>4.</w:t>
        </w:r>
        <w:r w:rsidR="00030C15">
          <w:rPr>
            <w:rFonts w:asciiTheme="minorHAnsi" w:eastAsiaTheme="minorEastAsia" w:hAnsiTheme="minorHAnsi" w:cstheme="minorBidi"/>
            <w:noProof/>
            <w:lang w:eastAsia="cs-CZ"/>
          </w:rPr>
          <w:tab/>
        </w:r>
        <w:r w:rsidR="00030C15" w:rsidRPr="00560E44">
          <w:rPr>
            <w:rStyle w:val="Hypertextovodkaz"/>
            <w:noProof/>
          </w:rPr>
          <w:t>Označení osoby, která zpracovala část dokumentace zadávacího řízení</w:t>
        </w:r>
        <w:r w:rsidR="00030C15">
          <w:rPr>
            <w:noProof/>
            <w:webHidden/>
          </w:rPr>
          <w:tab/>
        </w:r>
        <w:r w:rsidR="00030C15">
          <w:rPr>
            <w:noProof/>
            <w:webHidden/>
          </w:rPr>
          <w:fldChar w:fldCharType="begin"/>
        </w:r>
        <w:r w:rsidR="00030C15">
          <w:rPr>
            <w:noProof/>
            <w:webHidden/>
          </w:rPr>
          <w:instrText xml:space="preserve"> PAGEREF _Toc36797519 \h </w:instrText>
        </w:r>
        <w:r w:rsidR="00030C15">
          <w:rPr>
            <w:noProof/>
            <w:webHidden/>
          </w:rPr>
        </w:r>
        <w:r w:rsidR="00030C15">
          <w:rPr>
            <w:noProof/>
            <w:webHidden/>
          </w:rPr>
          <w:fldChar w:fldCharType="separate"/>
        </w:r>
        <w:r w:rsidR="00030C15">
          <w:rPr>
            <w:noProof/>
            <w:webHidden/>
          </w:rPr>
          <w:t>6</w:t>
        </w:r>
        <w:r w:rsidR="00030C15">
          <w:rPr>
            <w:noProof/>
            <w:webHidden/>
          </w:rPr>
          <w:fldChar w:fldCharType="end"/>
        </w:r>
      </w:hyperlink>
    </w:p>
    <w:p w14:paraId="6E1A4390" w14:textId="0FD1DDCB" w:rsidR="00030C15" w:rsidRDefault="00A8245E">
      <w:pPr>
        <w:pStyle w:val="Obsah1"/>
        <w:rPr>
          <w:rFonts w:asciiTheme="minorHAnsi" w:eastAsiaTheme="minorEastAsia" w:hAnsiTheme="minorHAnsi" w:cstheme="minorBidi"/>
          <w:noProof/>
          <w:lang w:eastAsia="cs-CZ"/>
        </w:rPr>
      </w:pPr>
      <w:hyperlink w:anchor="_Toc36797520" w:history="1">
        <w:r w:rsidR="00030C15" w:rsidRPr="00560E44">
          <w:rPr>
            <w:rStyle w:val="Hypertextovodkaz"/>
            <w:noProof/>
          </w:rPr>
          <w:t>5.</w:t>
        </w:r>
        <w:r w:rsidR="00030C15">
          <w:rPr>
            <w:rFonts w:asciiTheme="minorHAnsi" w:eastAsiaTheme="minorEastAsia" w:hAnsiTheme="minorHAnsi" w:cstheme="minorBidi"/>
            <w:noProof/>
            <w:lang w:eastAsia="cs-CZ"/>
          </w:rPr>
          <w:tab/>
        </w:r>
        <w:r w:rsidR="00030C15" w:rsidRPr="00560E44">
          <w:rPr>
            <w:rStyle w:val="Hypertextovodkaz"/>
            <w:noProof/>
          </w:rPr>
          <w:t>Předmět veřejné zakázky</w:t>
        </w:r>
        <w:r w:rsidR="00030C15">
          <w:rPr>
            <w:noProof/>
            <w:webHidden/>
          </w:rPr>
          <w:tab/>
        </w:r>
        <w:r w:rsidR="00030C15">
          <w:rPr>
            <w:noProof/>
            <w:webHidden/>
          </w:rPr>
          <w:fldChar w:fldCharType="begin"/>
        </w:r>
        <w:r w:rsidR="00030C15">
          <w:rPr>
            <w:noProof/>
            <w:webHidden/>
          </w:rPr>
          <w:instrText xml:space="preserve"> PAGEREF _Toc36797520 \h </w:instrText>
        </w:r>
        <w:r w:rsidR="00030C15">
          <w:rPr>
            <w:noProof/>
            <w:webHidden/>
          </w:rPr>
        </w:r>
        <w:r w:rsidR="00030C15">
          <w:rPr>
            <w:noProof/>
            <w:webHidden/>
          </w:rPr>
          <w:fldChar w:fldCharType="separate"/>
        </w:r>
        <w:r w:rsidR="00030C15">
          <w:rPr>
            <w:noProof/>
            <w:webHidden/>
          </w:rPr>
          <w:t>7</w:t>
        </w:r>
        <w:r w:rsidR="00030C15">
          <w:rPr>
            <w:noProof/>
            <w:webHidden/>
          </w:rPr>
          <w:fldChar w:fldCharType="end"/>
        </w:r>
      </w:hyperlink>
    </w:p>
    <w:p w14:paraId="009ED63D" w14:textId="53227C30" w:rsidR="00030C15" w:rsidRDefault="00A8245E">
      <w:pPr>
        <w:pStyle w:val="Obsah1"/>
        <w:rPr>
          <w:rFonts w:asciiTheme="minorHAnsi" w:eastAsiaTheme="minorEastAsia" w:hAnsiTheme="minorHAnsi" w:cstheme="minorBidi"/>
          <w:noProof/>
          <w:lang w:eastAsia="cs-CZ"/>
        </w:rPr>
      </w:pPr>
      <w:hyperlink w:anchor="_Toc36797521" w:history="1">
        <w:r w:rsidR="00030C15" w:rsidRPr="00560E44">
          <w:rPr>
            <w:rStyle w:val="Hypertextovodkaz"/>
            <w:noProof/>
          </w:rPr>
          <w:t>6.</w:t>
        </w:r>
        <w:r w:rsidR="00030C15">
          <w:rPr>
            <w:rFonts w:asciiTheme="minorHAnsi" w:eastAsiaTheme="minorEastAsia" w:hAnsiTheme="minorHAnsi" w:cstheme="minorBidi"/>
            <w:noProof/>
            <w:lang w:eastAsia="cs-CZ"/>
          </w:rPr>
          <w:tab/>
        </w:r>
        <w:r w:rsidR="00030C15" w:rsidRPr="00560E44">
          <w:rPr>
            <w:rStyle w:val="Hypertextovodkaz"/>
            <w:noProof/>
          </w:rPr>
          <w:t>Doba a místo plnění veřejné zakázky</w:t>
        </w:r>
        <w:r w:rsidR="00030C15">
          <w:rPr>
            <w:noProof/>
            <w:webHidden/>
          </w:rPr>
          <w:tab/>
        </w:r>
        <w:r w:rsidR="00030C15">
          <w:rPr>
            <w:noProof/>
            <w:webHidden/>
          </w:rPr>
          <w:fldChar w:fldCharType="begin"/>
        </w:r>
        <w:r w:rsidR="00030C15">
          <w:rPr>
            <w:noProof/>
            <w:webHidden/>
          </w:rPr>
          <w:instrText xml:space="preserve"> PAGEREF _Toc36797521 \h </w:instrText>
        </w:r>
        <w:r w:rsidR="00030C15">
          <w:rPr>
            <w:noProof/>
            <w:webHidden/>
          </w:rPr>
        </w:r>
        <w:r w:rsidR="00030C15">
          <w:rPr>
            <w:noProof/>
            <w:webHidden/>
          </w:rPr>
          <w:fldChar w:fldCharType="separate"/>
        </w:r>
        <w:r w:rsidR="00030C15">
          <w:rPr>
            <w:noProof/>
            <w:webHidden/>
          </w:rPr>
          <w:t>9</w:t>
        </w:r>
        <w:r w:rsidR="00030C15">
          <w:rPr>
            <w:noProof/>
            <w:webHidden/>
          </w:rPr>
          <w:fldChar w:fldCharType="end"/>
        </w:r>
      </w:hyperlink>
    </w:p>
    <w:p w14:paraId="688D9D6D" w14:textId="23C5AD02" w:rsidR="00030C15" w:rsidRDefault="00A8245E">
      <w:pPr>
        <w:pStyle w:val="Obsah1"/>
        <w:rPr>
          <w:rFonts w:asciiTheme="minorHAnsi" w:eastAsiaTheme="minorEastAsia" w:hAnsiTheme="minorHAnsi" w:cstheme="minorBidi"/>
          <w:noProof/>
          <w:lang w:eastAsia="cs-CZ"/>
        </w:rPr>
      </w:pPr>
      <w:hyperlink w:anchor="_Toc36797522" w:history="1">
        <w:r w:rsidR="00030C15" w:rsidRPr="00560E44">
          <w:rPr>
            <w:rStyle w:val="Hypertextovodkaz"/>
            <w:noProof/>
          </w:rPr>
          <w:t>7.</w:t>
        </w:r>
        <w:r w:rsidR="00030C15">
          <w:rPr>
            <w:rFonts w:asciiTheme="minorHAnsi" w:eastAsiaTheme="minorEastAsia" w:hAnsiTheme="minorHAnsi" w:cstheme="minorBidi"/>
            <w:noProof/>
            <w:lang w:eastAsia="cs-CZ"/>
          </w:rPr>
          <w:tab/>
        </w:r>
        <w:r w:rsidR="00030C15" w:rsidRPr="00560E44">
          <w:rPr>
            <w:rStyle w:val="Hypertextovodkaz"/>
            <w:noProof/>
          </w:rPr>
          <w:t>Požadavky na prokázání kvalifikace</w:t>
        </w:r>
        <w:r w:rsidR="00030C15">
          <w:rPr>
            <w:noProof/>
            <w:webHidden/>
          </w:rPr>
          <w:tab/>
        </w:r>
        <w:r w:rsidR="00030C15">
          <w:rPr>
            <w:noProof/>
            <w:webHidden/>
          </w:rPr>
          <w:fldChar w:fldCharType="begin"/>
        </w:r>
        <w:r w:rsidR="00030C15">
          <w:rPr>
            <w:noProof/>
            <w:webHidden/>
          </w:rPr>
          <w:instrText xml:space="preserve"> PAGEREF _Toc36797522 \h </w:instrText>
        </w:r>
        <w:r w:rsidR="00030C15">
          <w:rPr>
            <w:noProof/>
            <w:webHidden/>
          </w:rPr>
        </w:r>
        <w:r w:rsidR="00030C15">
          <w:rPr>
            <w:noProof/>
            <w:webHidden/>
          </w:rPr>
          <w:fldChar w:fldCharType="separate"/>
        </w:r>
        <w:r w:rsidR="00030C15">
          <w:rPr>
            <w:noProof/>
            <w:webHidden/>
          </w:rPr>
          <w:t>9</w:t>
        </w:r>
        <w:r w:rsidR="00030C15">
          <w:rPr>
            <w:noProof/>
            <w:webHidden/>
          </w:rPr>
          <w:fldChar w:fldCharType="end"/>
        </w:r>
      </w:hyperlink>
    </w:p>
    <w:p w14:paraId="1BDD5271" w14:textId="06EF8B42" w:rsidR="00030C15" w:rsidRDefault="00A8245E">
      <w:pPr>
        <w:pStyle w:val="Obsah1"/>
        <w:rPr>
          <w:rFonts w:asciiTheme="minorHAnsi" w:eastAsiaTheme="minorEastAsia" w:hAnsiTheme="minorHAnsi" w:cstheme="minorBidi"/>
          <w:noProof/>
          <w:lang w:eastAsia="cs-CZ"/>
        </w:rPr>
      </w:pPr>
      <w:hyperlink w:anchor="_Toc36797523" w:history="1">
        <w:r w:rsidR="00030C15" w:rsidRPr="00560E44">
          <w:rPr>
            <w:rStyle w:val="Hypertextovodkaz"/>
            <w:noProof/>
          </w:rPr>
          <w:t>8.</w:t>
        </w:r>
        <w:r w:rsidR="00030C15">
          <w:rPr>
            <w:rFonts w:asciiTheme="minorHAnsi" w:eastAsiaTheme="minorEastAsia" w:hAnsiTheme="minorHAnsi" w:cstheme="minorBidi"/>
            <w:noProof/>
            <w:lang w:eastAsia="cs-CZ"/>
          </w:rPr>
          <w:tab/>
        </w:r>
        <w:r w:rsidR="00030C15" w:rsidRPr="00560E44">
          <w:rPr>
            <w:rStyle w:val="Hypertextovodkaz"/>
            <w:noProof/>
          </w:rPr>
          <w:t>Obchodní a platební podmínky</w:t>
        </w:r>
        <w:r w:rsidR="00030C15">
          <w:rPr>
            <w:noProof/>
            <w:webHidden/>
          </w:rPr>
          <w:tab/>
        </w:r>
        <w:r w:rsidR="00030C15">
          <w:rPr>
            <w:noProof/>
            <w:webHidden/>
          </w:rPr>
          <w:fldChar w:fldCharType="begin"/>
        </w:r>
        <w:r w:rsidR="00030C15">
          <w:rPr>
            <w:noProof/>
            <w:webHidden/>
          </w:rPr>
          <w:instrText xml:space="preserve"> PAGEREF _Toc36797523 \h </w:instrText>
        </w:r>
        <w:r w:rsidR="00030C15">
          <w:rPr>
            <w:noProof/>
            <w:webHidden/>
          </w:rPr>
        </w:r>
        <w:r w:rsidR="00030C15">
          <w:rPr>
            <w:noProof/>
            <w:webHidden/>
          </w:rPr>
          <w:fldChar w:fldCharType="separate"/>
        </w:r>
        <w:r w:rsidR="00030C15">
          <w:rPr>
            <w:noProof/>
            <w:webHidden/>
          </w:rPr>
          <w:t>10</w:t>
        </w:r>
        <w:r w:rsidR="00030C15">
          <w:rPr>
            <w:noProof/>
            <w:webHidden/>
          </w:rPr>
          <w:fldChar w:fldCharType="end"/>
        </w:r>
      </w:hyperlink>
    </w:p>
    <w:p w14:paraId="14B070F3" w14:textId="21DBA4A7" w:rsidR="00030C15" w:rsidRDefault="00A8245E">
      <w:pPr>
        <w:pStyle w:val="Obsah1"/>
        <w:rPr>
          <w:rFonts w:asciiTheme="minorHAnsi" w:eastAsiaTheme="minorEastAsia" w:hAnsiTheme="minorHAnsi" w:cstheme="minorBidi"/>
          <w:noProof/>
          <w:lang w:eastAsia="cs-CZ"/>
        </w:rPr>
      </w:pPr>
      <w:hyperlink w:anchor="_Toc36797524" w:history="1">
        <w:r w:rsidR="00030C15" w:rsidRPr="00560E44">
          <w:rPr>
            <w:rStyle w:val="Hypertextovodkaz"/>
            <w:noProof/>
          </w:rPr>
          <w:t>9.</w:t>
        </w:r>
        <w:r w:rsidR="00030C15">
          <w:rPr>
            <w:rFonts w:asciiTheme="minorHAnsi" w:eastAsiaTheme="minorEastAsia" w:hAnsiTheme="minorHAnsi" w:cstheme="minorBidi"/>
            <w:noProof/>
            <w:lang w:eastAsia="cs-CZ"/>
          </w:rPr>
          <w:tab/>
        </w:r>
        <w:r w:rsidR="00030C15" w:rsidRPr="00560E44">
          <w:rPr>
            <w:rStyle w:val="Hypertextovodkaz"/>
            <w:noProof/>
          </w:rPr>
          <w:t>Požadavky na způsob zpracování ceny plnění</w:t>
        </w:r>
        <w:r w:rsidR="00030C15">
          <w:rPr>
            <w:noProof/>
            <w:webHidden/>
          </w:rPr>
          <w:tab/>
        </w:r>
        <w:r w:rsidR="00030C15">
          <w:rPr>
            <w:noProof/>
            <w:webHidden/>
          </w:rPr>
          <w:fldChar w:fldCharType="begin"/>
        </w:r>
        <w:r w:rsidR="00030C15">
          <w:rPr>
            <w:noProof/>
            <w:webHidden/>
          </w:rPr>
          <w:instrText xml:space="preserve"> PAGEREF _Toc36797524 \h </w:instrText>
        </w:r>
        <w:r w:rsidR="00030C15">
          <w:rPr>
            <w:noProof/>
            <w:webHidden/>
          </w:rPr>
        </w:r>
        <w:r w:rsidR="00030C15">
          <w:rPr>
            <w:noProof/>
            <w:webHidden/>
          </w:rPr>
          <w:fldChar w:fldCharType="separate"/>
        </w:r>
        <w:r w:rsidR="00030C15">
          <w:rPr>
            <w:noProof/>
            <w:webHidden/>
          </w:rPr>
          <w:t>10</w:t>
        </w:r>
        <w:r w:rsidR="00030C15">
          <w:rPr>
            <w:noProof/>
            <w:webHidden/>
          </w:rPr>
          <w:fldChar w:fldCharType="end"/>
        </w:r>
      </w:hyperlink>
    </w:p>
    <w:p w14:paraId="4FE9E115" w14:textId="1FEC8C5F" w:rsidR="00030C15" w:rsidRDefault="00A8245E">
      <w:pPr>
        <w:pStyle w:val="Obsah1"/>
        <w:rPr>
          <w:rFonts w:asciiTheme="minorHAnsi" w:eastAsiaTheme="minorEastAsia" w:hAnsiTheme="minorHAnsi" w:cstheme="minorBidi"/>
          <w:noProof/>
          <w:lang w:eastAsia="cs-CZ"/>
        </w:rPr>
      </w:pPr>
      <w:hyperlink w:anchor="_Toc36797525" w:history="1">
        <w:r w:rsidR="00030C15" w:rsidRPr="00560E44">
          <w:rPr>
            <w:rStyle w:val="Hypertextovodkaz"/>
            <w:noProof/>
          </w:rPr>
          <w:t>10.</w:t>
        </w:r>
        <w:r w:rsidR="00030C15">
          <w:rPr>
            <w:rFonts w:asciiTheme="minorHAnsi" w:eastAsiaTheme="minorEastAsia" w:hAnsiTheme="minorHAnsi" w:cstheme="minorBidi"/>
            <w:noProof/>
            <w:lang w:eastAsia="cs-CZ"/>
          </w:rPr>
          <w:tab/>
        </w:r>
        <w:r w:rsidR="00030C15" w:rsidRPr="00560E44">
          <w:rPr>
            <w:rStyle w:val="Hypertextovodkaz"/>
            <w:noProof/>
          </w:rPr>
          <w:t>Hodnocení nabídek</w:t>
        </w:r>
        <w:r w:rsidR="00030C15">
          <w:rPr>
            <w:noProof/>
            <w:webHidden/>
          </w:rPr>
          <w:tab/>
        </w:r>
        <w:r w:rsidR="00030C15">
          <w:rPr>
            <w:noProof/>
            <w:webHidden/>
          </w:rPr>
          <w:fldChar w:fldCharType="begin"/>
        </w:r>
        <w:r w:rsidR="00030C15">
          <w:rPr>
            <w:noProof/>
            <w:webHidden/>
          </w:rPr>
          <w:instrText xml:space="preserve"> PAGEREF _Toc36797525 \h </w:instrText>
        </w:r>
        <w:r w:rsidR="00030C15">
          <w:rPr>
            <w:noProof/>
            <w:webHidden/>
          </w:rPr>
        </w:r>
        <w:r w:rsidR="00030C15">
          <w:rPr>
            <w:noProof/>
            <w:webHidden/>
          </w:rPr>
          <w:fldChar w:fldCharType="separate"/>
        </w:r>
        <w:r w:rsidR="00030C15">
          <w:rPr>
            <w:noProof/>
            <w:webHidden/>
          </w:rPr>
          <w:t>11</w:t>
        </w:r>
        <w:r w:rsidR="00030C15">
          <w:rPr>
            <w:noProof/>
            <w:webHidden/>
          </w:rPr>
          <w:fldChar w:fldCharType="end"/>
        </w:r>
      </w:hyperlink>
    </w:p>
    <w:p w14:paraId="5A6CD56B" w14:textId="254CE48E" w:rsidR="00030C15" w:rsidRDefault="00A8245E">
      <w:pPr>
        <w:pStyle w:val="Obsah1"/>
        <w:rPr>
          <w:rFonts w:asciiTheme="minorHAnsi" w:eastAsiaTheme="minorEastAsia" w:hAnsiTheme="minorHAnsi" w:cstheme="minorBidi"/>
          <w:noProof/>
          <w:lang w:eastAsia="cs-CZ"/>
        </w:rPr>
      </w:pPr>
      <w:hyperlink w:anchor="_Toc36797526" w:history="1">
        <w:r w:rsidR="00030C15" w:rsidRPr="00560E44">
          <w:rPr>
            <w:rStyle w:val="Hypertextovodkaz"/>
            <w:noProof/>
          </w:rPr>
          <w:t>11.</w:t>
        </w:r>
        <w:r w:rsidR="00030C15">
          <w:rPr>
            <w:rFonts w:asciiTheme="minorHAnsi" w:eastAsiaTheme="minorEastAsia" w:hAnsiTheme="minorHAnsi" w:cstheme="minorBidi"/>
            <w:noProof/>
            <w:lang w:eastAsia="cs-CZ"/>
          </w:rPr>
          <w:tab/>
        </w:r>
        <w:r w:rsidR="00030C15" w:rsidRPr="00560E44">
          <w:rPr>
            <w:rStyle w:val="Hypertextovodkaz"/>
            <w:noProof/>
          </w:rPr>
          <w:t>Závaznost požadavků zadavatele</w:t>
        </w:r>
        <w:r w:rsidR="00030C15">
          <w:rPr>
            <w:noProof/>
            <w:webHidden/>
          </w:rPr>
          <w:tab/>
        </w:r>
        <w:r w:rsidR="00030C15">
          <w:rPr>
            <w:noProof/>
            <w:webHidden/>
          </w:rPr>
          <w:fldChar w:fldCharType="begin"/>
        </w:r>
        <w:r w:rsidR="00030C15">
          <w:rPr>
            <w:noProof/>
            <w:webHidden/>
          </w:rPr>
          <w:instrText xml:space="preserve"> PAGEREF _Toc36797526 \h </w:instrText>
        </w:r>
        <w:r w:rsidR="00030C15">
          <w:rPr>
            <w:noProof/>
            <w:webHidden/>
          </w:rPr>
        </w:r>
        <w:r w:rsidR="00030C15">
          <w:rPr>
            <w:noProof/>
            <w:webHidden/>
          </w:rPr>
          <w:fldChar w:fldCharType="separate"/>
        </w:r>
        <w:r w:rsidR="00030C15">
          <w:rPr>
            <w:noProof/>
            <w:webHidden/>
          </w:rPr>
          <w:t>11</w:t>
        </w:r>
        <w:r w:rsidR="00030C15">
          <w:rPr>
            <w:noProof/>
            <w:webHidden/>
          </w:rPr>
          <w:fldChar w:fldCharType="end"/>
        </w:r>
      </w:hyperlink>
    </w:p>
    <w:p w14:paraId="1C444E34" w14:textId="29D54278" w:rsidR="00030C15" w:rsidRDefault="00A8245E">
      <w:pPr>
        <w:pStyle w:val="Obsah1"/>
        <w:rPr>
          <w:rFonts w:asciiTheme="minorHAnsi" w:eastAsiaTheme="minorEastAsia" w:hAnsiTheme="minorHAnsi" w:cstheme="minorBidi"/>
          <w:noProof/>
          <w:lang w:eastAsia="cs-CZ"/>
        </w:rPr>
      </w:pPr>
      <w:hyperlink w:anchor="_Toc36797527" w:history="1">
        <w:r w:rsidR="00030C15" w:rsidRPr="00560E44">
          <w:rPr>
            <w:rStyle w:val="Hypertextovodkaz"/>
            <w:noProof/>
          </w:rPr>
          <w:t>12.</w:t>
        </w:r>
        <w:r w:rsidR="00030C15">
          <w:rPr>
            <w:rFonts w:asciiTheme="minorHAnsi" w:eastAsiaTheme="minorEastAsia" w:hAnsiTheme="minorHAnsi" w:cstheme="minorBidi"/>
            <w:noProof/>
            <w:lang w:eastAsia="cs-CZ"/>
          </w:rPr>
          <w:tab/>
        </w:r>
        <w:r w:rsidR="00030C15" w:rsidRPr="00560E44">
          <w:rPr>
            <w:rStyle w:val="Hypertextovodkaz"/>
            <w:noProof/>
          </w:rPr>
          <w:t>Prohlídka místa plnění</w:t>
        </w:r>
        <w:r w:rsidR="00030C15">
          <w:rPr>
            <w:noProof/>
            <w:webHidden/>
          </w:rPr>
          <w:tab/>
        </w:r>
        <w:r w:rsidR="00030C15">
          <w:rPr>
            <w:noProof/>
            <w:webHidden/>
          </w:rPr>
          <w:fldChar w:fldCharType="begin"/>
        </w:r>
        <w:r w:rsidR="00030C15">
          <w:rPr>
            <w:noProof/>
            <w:webHidden/>
          </w:rPr>
          <w:instrText xml:space="preserve"> PAGEREF _Toc36797527 \h </w:instrText>
        </w:r>
        <w:r w:rsidR="00030C15">
          <w:rPr>
            <w:noProof/>
            <w:webHidden/>
          </w:rPr>
        </w:r>
        <w:r w:rsidR="00030C15">
          <w:rPr>
            <w:noProof/>
            <w:webHidden/>
          </w:rPr>
          <w:fldChar w:fldCharType="separate"/>
        </w:r>
        <w:r w:rsidR="00030C15">
          <w:rPr>
            <w:noProof/>
            <w:webHidden/>
          </w:rPr>
          <w:t>11</w:t>
        </w:r>
        <w:r w:rsidR="00030C15">
          <w:rPr>
            <w:noProof/>
            <w:webHidden/>
          </w:rPr>
          <w:fldChar w:fldCharType="end"/>
        </w:r>
      </w:hyperlink>
    </w:p>
    <w:p w14:paraId="0378DCB0" w14:textId="2379A18D" w:rsidR="00030C15" w:rsidRDefault="00A8245E">
      <w:pPr>
        <w:pStyle w:val="Obsah1"/>
        <w:rPr>
          <w:rFonts w:asciiTheme="minorHAnsi" w:eastAsiaTheme="minorEastAsia" w:hAnsiTheme="minorHAnsi" w:cstheme="minorBidi"/>
          <w:noProof/>
          <w:lang w:eastAsia="cs-CZ"/>
        </w:rPr>
      </w:pPr>
      <w:hyperlink w:anchor="_Toc36797528" w:history="1">
        <w:r w:rsidR="00030C15" w:rsidRPr="00560E44">
          <w:rPr>
            <w:rStyle w:val="Hypertextovodkaz"/>
            <w:noProof/>
          </w:rPr>
          <w:t>13.</w:t>
        </w:r>
        <w:r w:rsidR="00030C15">
          <w:rPr>
            <w:rFonts w:asciiTheme="minorHAnsi" w:eastAsiaTheme="minorEastAsia" w:hAnsiTheme="minorHAnsi" w:cstheme="minorBidi"/>
            <w:noProof/>
            <w:lang w:eastAsia="cs-CZ"/>
          </w:rPr>
          <w:tab/>
        </w:r>
        <w:r w:rsidR="00030C15" w:rsidRPr="00560E44">
          <w:rPr>
            <w:rStyle w:val="Hypertextovodkaz"/>
            <w:noProof/>
          </w:rPr>
          <w:t>Vysvětlení zadávací dokumentace</w:t>
        </w:r>
        <w:r w:rsidR="00030C15">
          <w:rPr>
            <w:noProof/>
            <w:webHidden/>
          </w:rPr>
          <w:tab/>
        </w:r>
        <w:r w:rsidR="00030C15">
          <w:rPr>
            <w:noProof/>
            <w:webHidden/>
          </w:rPr>
          <w:fldChar w:fldCharType="begin"/>
        </w:r>
        <w:r w:rsidR="00030C15">
          <w:rPr>
            <w:noProof/>
            <w:webHidden/>
          </w:rPr>
          <w:instrText xml:space="preserve"> PAGEREF _Toc36797528 \h </w:instrText>
        </w:r>
        <w:r w:rsidR="00030C15">
          <w:rPr>
            <w:noProof/>
            <w:webHidden/>
          </w:rPr>
        </w:r>
        <w:r w:rsidR="00030C15">
          <w:rPr>
            <w:noProof/>
            <w:webHidden/>
          </w:rPr>
          <w:fldChar w:fldCharType="separate"/>
        </w:r>
        <w:r w:rsidR="00030C15">
          <w:rPr>
            <w:noProof/>
            <w:webHidden/>
          </w:rPr>
          <w:t>11</w:t>
        </w:r>
        <w:r w:rsidR="00030C15">
          <w:rPr>
            <w:noProof/>
            <w:webHidden/>
          </w:rPr>
          <w:fldChar w:fldCharType="end"/>
        </w:r>
      </w:hyperlink>
    </w:p>
    <w:p w14:paraId="4EB6FD77" w14:textId="74570356" w:rsidR="00030C15" w:rsidRDefault="00A8245E">
      <w:pPr>
        <w:pStyle w:val="Obsah1"/>
        <w:rPr>
          <w:rFonts w:asciiTheme="minorHAnsi" w:eastAsiaTheme="minorEastAsia" w:hAnsiTheme="minorHAnsi" w:cstheme="minorBidi"/>
          <w:noProof/>
          <w:lang w:eastAsia="cs-CZ"/>
        </w:rPr>
      </w:pPr>
      <w:hyperlink w:anchor="_Toc36797529" w:history="1">
        <w:r w:rsidR="00030C15" w:rsidRPr="00560E44">
          <w:rPr>
            <w:rStyle w:val="Hypertextovodkaz"/>
            <w:noProof/>
          </w:rPr>
          <w:t>14.</w:t>
        </w:r>
        <w:r w:rsidR="00030C15">
          <w:rPr>
            <w:rFonts w:asciiTheme="minorHAnsi" w:eastAsiaTheme="minorEastAsia" w:hAnsiTheme="minorHAnsi" w:cstheme="minorBidi"/>
            <w:noProof/>
            <w:lang w:eastAsia="cs-CZ"/>
          </w:rPr>
          <w:tab/>
        </w:r>
        <w:r w:rsidR="00030C15" w:rsidRPr="00560E44">
          <w:rPr>
            <w:rStyle w:val="Hypertextovodkaz"/>
            <w:noProof/>
          </w:rPr>
          <w:t>Změna nebo doplnění zadávací dokumentace</w:t>
        </w:r>
        <w:r w:rsidR="00030C15">
          <w:rPr>
            <w:noProof/>
            <w:webHidden/>
          </w:rPr>
          <w:tab/>
        </w:r>
        <w:r w:rsidR="00030C15">
          <w:rPr>
            <w:noProof/>
            <w:webHidden/>
          </w:rPr>
          <w:fldChar w:fldCharType="begin"/>
        </w:r>
        <w:r w:rsidR="00030C15">
          <w:rPr>
            <w:noProof/>
            <w:webHidden/>
          </w:rPr>
          <w:instrText xml:space="preserve"> PAGEREF _Toc36797529 \h </w:instrText>
        </w:r>
        <w:r w:rsidR="00030C15">
          <w:rPr>
            <w:noProof/>
            <w:webHidden/>
          </w:rPr>
        </w:r>
        <w:r w:rsidR="00030C15">
          <w:rPr>
            <w:noProof/>
            <w:webHidden/>
          </w:rPr>
          <w:fldChar w:fldCharType="separate"/>
        </w:r>
        <w:r w:rsidR="00030C15">
          <w:rPr>
            <w:noProof/>
            <w:webHidden/>
          </w:rPr>
          <w:t>12</w:t>
        </w:r>
        <w:r w:rsidR="00030C15">
          <w:rPr>
            <w:noProof/>
            <w:webHidden/>
          </w:rPr>
          <w:fldChar w:fldCharType="end"/>
        </w:r>
      </w:hyperlink>
    </w:p>
    <w:p w14:paraId="5D269A8A" w14:textId="745FA24A" w:rsidR="00030C15" w:rsidRDefault="00A8245E">
      <w:pPr>
        <w:pStyle w:val="Obsah1"/>
        <w:rPr>
          <w:rFonts w:asciiTheme="minorHAnsi" w:eastAsiaTheme="minorEastAsia" w:hAnsiTheme="minorHAnsi" w:cstheme="minorBidi"/>
          <w:noProof/>
          <w:lang w:eastAsia="cs-CZ"/>
        </w:rPr>
      </w:pPr>
      <w:hyperlink w:anchor="_Toc36797530" w:history="1">
        <w:r w:rsidR="00030C15" w:rsidRPr="00560E44">
          <w:rPr>
            <w:rStyle w:val="Hypertextovodkaz"/>
            <w:noProof/>
          </w:rPr>
          <w:t>15.</w:t>
        </w:r>
        <w:r w:rsidR="00030C15">
          <w:rPr>
            <w:rFonts w:asciiTheme="minorHAnsi" w:eastAsiaTheme="minorEastAsia" w:hAnsiTheme="minorHAnsi" w:cstheme="minorBidi"/>
            <w:noProof/>
            <w:lang w:eastAsia="cs-CZ"/>
          </w:rPr>
          <w:tab/>
        </w:r>
        <w:r w:rsidR="00030C15" w:rsidRPr="00560E44">
          <w:rPr>
            <w:rStyle w:val="Hypertextovodkaz"/>
            <w:noProof/>
          </w:rPr>
          <w:t>Lhůta pro podání nabídek</w:t>
        </w:r>
        <w:r w:rsidR="00030C15">
          <w:rPr>
            <w:noProof/>
            <w:webHidden/>
          </w:rPr>
          <w:tab/>
        </w:r>
        <w:r w:rsidR="00030C15">
          <w:rPr>
            <w:noProof/>
            <w:webHidden/>
          </w:rPr>
          <w:fldChar w:fldCharType="begin"/>
        </w:r>
        <w:r w:rsidR="00030C15">
          <w:rPr>
            <w:noProof/>
            <w:webHidden/>
          </w:rPr>
          <w:instrText xml:space="preserve"> PAGEREF _Toc36797530 \h </w:instrText>
        </w:r>
        <w:r w:rsidR="00030C15">
          <w:rPr>
            <w:noProof/>
            <w:webHidden/>
          </w:rPr>
        </w:r>
        <w:r w:rsidR="00030C15">
          <w:rPr>
            <w:noProof/>
            <w:webHidden/>
          </w:rPr>
          <w:fldChar w:fldCharType="separate"/>
        </w:r>
        <w:r w:rsidR="00030C15">
          <w:rPr>
            <w:noProof/>
            <w:webHidden/>
          </w:rPr>
          <w:t>12</w:t>
        </w:r>
        <w:r w:rsidR="00030C15">
          <w:rPr>
            <w:noProof/>
            <w:webHidden/>
          </w:rPr>
          <w:fldChar w:fldCharType="end"/>
        </w:r>
      </w:hyperlink>
    </w:p>
    <w:p w14:paraId="2D0397F2" w14:textId="20096C18" w:rsidR="00030C15" w:rsidRDefault="00A8245E">
      <w:pPr>
        <w:pStyle w:val="Obsah1"/>
        <w:rPr>
          <w:rFonts w:asciiTheme="minorHAnsi" w:eastAsiaTheme="minorEastAsia" w:hAnsiTheme="minorHAnsi" w:cstheme="minorBidi"/>
          <w:noProof/>
          <w:lang w:eastAsia="cs-CZ"/>
        </w:rPr>
      </w:pPr>
      <w:hyperlink w:anchor="_Toc36797531" w:history="1">
        <w:r w:rsidR="00030C15" w:rsidRPr="00560E44">
          <w:rPr>
            <w:rStyle w:val="Hypertextovodkaz"/>
            <w:noProof/>
          </w:rPr>
          <w:t>16.</w:t>
        </w:r>
        <w:r w:rsidR="00030C15">
          <w:rPr>
            <w:rFonts w:asciiTheme="minorHAnsi" w:eastAsiaTheme="minorEastAsia" w:hAnsiTheme="minorHAnsi" w:cstheme="minorBidi"/>
            <w:noProof/>
            <w:lang w:eastAsia="cs-CZ"/>
          </w:rPr>
          <w:tab/>
        </w:r>
        <w:r w:rsidR="00030C15" w:rsidRPr="00560E44">
          <w:rPr>
            <w:rStyle w:val="Hypertextovodkaz"/>
            <w:noProof/>
          </w:rPr>
          <w:t>Otevírání nabídek</w:t>
        </w:r>
        <w:r w:rsidR="00030C15">
          <w:rPr>
            <w:noProof/>
            <w:webHidden/>
          </w:rPr>
          <w:tab/>
        </w:r>
        <w:r w:rsidR="00030C15">
          <w:rPr>
            <w:noProof/>
            <w:webHidden/>
          </w:rPr>
          <w:fldChar w:fldCharType="begin"/>
        </w:r>
        <w:r w:rsidR="00030C15">
          <w:rPr>
            <w:noProof/>
            <w:webHidden/>
          </w:rPr>
          <w:instrText xml:space="preserve"> PAGEREF _Toc36797531 \h </w:instrText>
        </w:r>
        <w:r w:rsidR="00030C15">
          <w:rPr>
            <w:noProof/>
            <w:webHidden/>
          </w:rPr>
        </w:r>
        <w:r w:rsidR="00030C15">
          <w:rPr>
            <w:noProof/>
            <w:webHidden/>
          </w:rPr>
          <w:fldChar w:fldCharType="separate"/>
        </w:r>
        <w:r w:rsidR="00030C15">
          <w:rPr>
            <w:noProof/>
            <w:webHidden/>
          </w:rPr>
          <w:t>13</w:t>
        </w:r>
        <w:r w:rsidR="00030C15">
          <w:rPr>
            <w:noProof/>
            <w:webHidden/>
          </w:rPr>
          <w:fldChar w:fldCharType="end"/>
        </w:r>
      </w:hyperlink>
    </w:p>
    <w:p w14:paraId="7DE8E365" w14:textId="1189255B" w:rsidR="00030C15" w:rsidRDefault="00A8245E">
      <w:pPr>
        <w:pStyle w:val="Obsah1"/>
        <w:rPr>
          <w:rFonts w:asciiTheme="minorHAnsi" w:eastAsiaTheme="minorEastAsia" w:hAnsiTheme="minorHAnsi" w:cstheme="minorBidi"/>
          <w:noProof/>
          <w:lang w:eastAsia="cs-CZ"/>
        </w:rPr>
      </w:pPr>
      <w:hyperlink w:anchor="_Toc36797532" w:history="1">
        <w:r w:rsidR="00030C15" w:rsidRPr="00560E44">
          <w:rPr>
            <w:rStyle w:val="Hypertextovodkaz"/>
            <w:noProof/>
          </w:rPr>
          <w:t>17.</w:t>
        </w:r>
        <w:r w:rsidR="00030C15">
          <w:rPr>
            <w:rFonts w:asciiTheme="minorHAnsi" w:eastAsiaTheme="minorEastAsia" w:hAnsiTheme="minorHAnsi" w:cstheme="minorBidi"/>
            <w:noProof/>
            <w:lang w:eastAsia="cs-CZ"/>
          </w:rPr>
          <w:tab/>
        </w:r>
        <w:r w:rsidR="00030C15" w:rsidRPr="00560E44">
          <w:rPr>
            <w:rStyle w:val="Hypertextovodkaz"/>
            <w:noProof/>
          </w:rPr>
          <w:t>Zadávací lhůta</w:t>
        </w:r>
        <w:r w:rsidR="00030C15">
          <w:rPr>
            <w:noProof/>
            <w:webHidden/>
          </w:rPr>
          <w:tab/>
        </w:r>
        <w:r w:rsidR="00030C15">
          <w:rPr>
            <w:noProof/>
            <w:webHidden/>
          </w:rPr>
          <w:fldChar w:fldCharType="begin"/>
        </w:r>
        <w:r w:rsidR="00030C15">
          <w:rPr>
            <w:noProof/>
            <w:webHidden/>
          </w:rPr>
          <w:instrText xml:space="preserve"> PAGEREF _Toc36797532 \h </w:instrText>
        </w:r>
        <w:r w:rsidR="00030C15">
          <w:rPr>
            <w:noProof/>
            <w:webHidden/>
          </w:rPr>
        </w:r>
        <w:r w:rsidR="00030C15">
          <w:rPr>
            <w:noProof/>
            <w:webHidden/>
          </w:rPr>
          <w:fldChar w:fldCharType="separate"/>
        </w:r>
        <w:r w:rsidR="00030C15">
          <w:rPr>
            <w:noProof/>
            <w:webHidden/>
          </w:rPr>
          <w:t>13</w:t>
        </w:r>
        <w:r w:rsidR="00030C15">
          <w:rPr>
            <w:noProof/>
            <w:webHidden/>
          </w:rPr>
          <w:fldChar w:fldCharType="end"/>
        </w:r>
      </w:hyperlink>
    </w:p>
    <w:p w14:paraId="6A689AA4" w14:textId="068F282D" w:rsidR="00030C15" w:rsidRDefault="00A8245E">
      <w:pPr>
        <w:pStyle w:val="Obsah1"/>
        <w:rPr>
          <w:rFonts w:asciiTheme="minorHAnsi" w:eastAsiaTheme="minorEastAsia" w:hAnsiTheme="minorHAnsi" w:cstheme="minorBidi"/>
          <w:noProof/>
          <w:lang w:eastAsia="cs-CZ"/>
        </w:rPr>
      </w:pPr>
      <w:hyperlink w:anchor="_Toc36797533" w:history="1">
        <w:r w:rsidR="00030C15" w:rsidRPr="00560E44">
          <w:rPr>
            <w:rStyle w:val="Hypertextovodkaz"/>
            <w:noProof/>
          </w:rPr>
          <w:t>18.</w:t>
        </w:r>
        <w:r w:rsidR="00030C15">
          <w:rPr>
            <w:rFonts w:asciiTheme="minorHAnsi" w:eastAsiaTheme="minorEastAsia" w:hAnsiTheme="minorHAnsi" w:cstheme="minorBidi"/>
            <w:noProof/>
            <w:lang w:eastAsia="cs-CZ"/>
          </w:rPr>
          <w:tab/>
        </w:r>
        <w:r w:rsidR="00030C15" w:rsidRPr="00560E44">
          <w:rPr>
            <w:rStyle w:val="Hypertextovodkaz"/>
            <w:noProof/>
          </w:rPr>
          <w:t>Jistota</w:t>
        </w:r>
        <w:r w:rsidR="00030C15">
          <w:rPr>
            <w:noProof/>
            <w:webHidden/>
          </w:rPr>
          <w:tab/>
        </w:r>
        <w:r w:rsidR="00030C15">
          <w:rPr>
            <w:noProof/>
            <w:webHidden/>
          </w:rPr>
          <w:fldChar w:fldCharType="begin"/>
        </w:r>
        <w:r w:rsidR="00030C15">
          <w:rPr>
            <w:noProof/>
            <w:webHidden/>
          </w:rPr>
          <w:instrText xml:space="preserve"> PAGEREF _Toc36797533 \h </w:instrText>
        </w:r>
        <w:r w:rsidR="00030C15">
          <w:rPr>
            <w:noProof/>
            <w:webHidden/>
          </w:rPr>
        </w:r>
        <w:r w:rsidR="00030C15">
          <w:rPr>
            <w:noProof/>
            <w:webHidden/>
          </w:rPr>
          <w:fldChar w:fldCharType="separate"/>
        </w:r>
        <w:r w:rsidR="00030C15">
          <w:rPr>
            <w:noProof/>
            <w:webHidden/>
          </w:rPr>
          <w:t>13</w:t>
        </w:r>
        <w:r w:rsidR="00030C15">
          <w:rPr>
            <w:noProof/>
            <w:webHidden/>
          </w:rPr>
          <w:fldChar w:fldCharType="end"/>
        </w:r>
      </w:hyperlink>
    </w:p>
    <w:p w14:paraId="4A0176A5" w14:textId="24A17D09" w:rsidR="00030C15" w:rsidRDefault="00A8245E">
      <w:pPr>
        <w:pStyle w:val="Obsah1"/>
        <w:rPr>
          <w:rFonts w:asciiTheme="minorHAnsi" w:eastAsiaTheme="minorEastAsia" w:hAnsiTheme="minorHAnsi" w:cstheme="minorBidi"/>
          <w:noProof/>
          <w:lang w:eastAsia="cs-CZ"/>
        </w:rPr>
      </w:pPr>
      <w:hyperlink w:anchor="_Toc36797534" w:history="1">
        <w:r w:rsidR="00030C15" w:rsidRPr="00560E44">
          <w:rPr>
            <w:rStyle w:val="Hypertextovodkaz"/>
            <w:noProof/>
          </w:rPr>
          <w:t>19.</w:t>
        </w:r>
        <w:r w:rsidR="00030C15">
          <w:rPr>
            <w:rFonts w:asciiTheme="minorHAnsi" w:eastAsiaTheme="minorEastAsia" w:hAnsiTheme="minorHAnsi" w:cstheme="minorBidi"/>
            <w:noProof/>
            <w:lang w:eastAsia="cs-CZ"/>
          </w:rPr>
          <w:tab/>
        </w:r>
        <w:r w:rsidR="00030C15" w:rsidRPr="00560E44">
          <w:rPr>
            <w:rStyle w:val="Hypertextovodkaz"/>
            <w:noProof/>
          </w:rPr>
          <w:t>Změny kvalifikace účastníka zadávacího řízení</w:t>
        </w:r>
        <w:r w:rsidR="00030C15">
          <w:rPr>
            <w:noProof/>
            <w:webHidden/>
          </w:rPr>
          <w:tab/>
        </w:r>
        <w:r w:rsidR="00030C15">
          <w:rPr>
            <w:noProof/>
            <w:webHidden/>
          </w:rPr>
          <w:fldChar w:fldCharType="begin"/>
        </w:r>
        <w:r w:rsidR="00030C15">
          <w:rPr>
            <w:noProof/>
            <w:webHidden/>
          </w:rPr>
          <w:instrText xml:space="preserve"> PAGEREF _Toc36797534 \h </w:instrText>
        </w:r>
        <w:r w:rsidR="00030C15">
          <w:rPr>
            <w:noProof/>
            <w:webHidden/>
          </w:rPr>
        </w:r>
        <w:r w:rsidR="00030C15">
          <w:rPr>
            <w:noProof/>
            <w:webHidden/>
          </w:rPr>
          <w:fldChar w:fldCharType="separate"/>
        </w:r>
        <w:r w:rsidR="00030C15">
          <w:rPr>
            <w:noProof/>
            <w:webHidden/>
          </w:rPr>
          <w:t>14</w:t>
        </w:r>
        <w:r w:rsidR="00030C15">
          <w:rPr>
            <w:noProof/>
            <w:webHidden/>
          </w:rPr>
          <w:fldChar w:fldCharType="end"/>
        </w:r>
      </w:hyperlink>
    </w:p>
    <w:p w14:paraId="35317574" w14:textId="0996CB3F" w:rsidR="00030C15" w:rsidRDefault="00A8245E">
      <w:pPr>
        <w:pStyle w:val="Obsah1"/>
        <w:rPr>
          <w:rFonts w:asciiTheme="minorHAnsi" w:eastAsiaTheme="minorEastAsia" w:hAnsiTheme="minorHAnsi" w:cstheme="minorBidi"/>
          <w:noProof/>
          <w:lang w:eastAsia="cs-CZ"/>
        </w:rPr>
      </w:pPr>
      <w:hyperlink w:anchor="_Toc36797535" w:history="1">
        <w:r w:rsidR="00030C15" w:rsidRPr="00560E44">
          <w:rPr>
            <w:rStyle w:val="Hypertextovodkaz"/>
            <w:noProof/>
          </w:rPr>
          <w:t>20.</w:t>
        </w:r>
        <w:r w:rsidR="00030C15">
          <w:rPr>
            <w:rFonts w:asciiTheme="minorHAnsi" w:eastAsiaTheme="minorEastAsia" w:hAnsiTheme="minorHAnsi" w:cstheme="minorBidi"/>
            <w:noProof/>
            <w:lang w:eastAsia="cs-CZ"/>
          </w:rPr>
          <w:tab/>
        </w:r>
        <w:r w:rsidR="00030C15" w:rsidRPr="00560E44">
          <w:rPr>
            <w:rStyle w:val="Hypertextovodkaz"/>
            <w:noProof/>
          </w:rPr>
          <w:t>Podmínky a požadavky na zpracování a podání nabídky</w:t>
        </w:r>
        <w:r w:rsidR="00030C15">
          <w:rPr>
            <w:noProof/>
            <w:webHidden/>
          </w:rPr>
          <w:tab/>
        </w:r>
        <w:r w:rsidR="00030C15">
          <w:rPr>
            <w:noProof/>
            <w:webHidden/>
          </w:rPr>
          <w:fldChar w:fldCharType="begin"/>
        </w:r>
        <w:r w:rsidR="00030C15">
          <w:rPr>
            <w:noProof/>
            <w:webHidden/>
          </w:rPr>
          <w:instrText xml:space="preserve"> PAGEREF _Toc36797535 \h </w:instrText>
        </w:r>
        <w:r w:rsidR="00030C15">
          <w:rPr>
            <w:noProof/>
            <w:webHidden/>
          </w:rPr>
        </w:r>
        <w:r w:rsidR="00030C15">
          <w:rPr>
            <w:noProof/>
            <w:webHidden/>
          </w:rPr>
          <w:fldChar w:fldCharType="separate"/>
        </w:r>
        <w:r w:rsidR="00030C15">
          <w:rPr>
            <w:noProof/>
            <w:webHidden/>
          </w:rPr>
          <w:t>15</w:t>
        </w:r>
        <w:r w:rsidR="00030C15">
          <w:rPr>
            <w:noProof/>
            <w:webHidden/>
          </w:rPr>
          <w:fldChar w:fldCharType="end"/>
        </w:r>
      </w:hyperlink>
    </w:p>
    <w:p w14:paraId="4573B0FE" w14:textId="0F3CDB31" w:rsidR="00030C15" w:rsidRDefault="00A8245E">
      <w:pPr>
        <w:pStyle w:val="Obsah1"/>
        <w:rPr>
          <w:rFonts w:asciiTheme="minorHAnsi" w:eastAsiaTheme="minorEastAsia" w:hAnsiTheme="minorHAnsi" w:cstheme="minorBidi"/>
          <w:noProof/>
          <w:lang w:eastAsia="cs-CZ"/>
        </w:rPr>
      </w:pPr>
      <w:hyperlink w:anchor="_Toc36797536" w:history="1">
        <w:r w:rsidR="00030C15" w:rsidRPr="00560E44">
          <w:rPr>
            <w:rStyle w:val="Hypertextovodkaz"/>
            <w:noProof/>
          </w:rPr>
          <w:t>21.</w:t>
        </w:r>
        <w:r w:rsidR="00030C15">
          <w:rPr>
            <w:rFonts w:asciiTheme="minorHAnsi" w:eastAsiaTheme="minorEastAsia" w:hAnsiTheme="minorHAnsi" w:cstheme="minorBidi"/>
            <w:noProof/>
            <w:lang w:eastAsia="cs-CZ"/>
          </w:rPr>
          <w:tab/>
        </w:r>
        <w:r w:rsidR="00030C15" w:rsidRPr="00560E44">
          <w:rPr>
            <w:rStyle w:val="Hypertextovodkaz"/>
            <w:noProof/>
          </w:rPr>
          <w:t>Další podmínky a práva zadavatele</w:t>
        </w:r>
        <w:r w:rsidR="00030C15">
          <w:rPr>
            <w:noProof/>
            <w:webHidden/>
          </w:rPr>
          <w:tab/>
        </w:r>
        <w:r w:rsidR="00030C15">
          <w:rPr>
            <w:noProof/>
            <w:webHidden/>
          </w:rPr>
          <w:fldChar w:fldCharType="begin"/>
        </w:r>
        <w:r w:rsidR="00030C15">
          <w:rPr>
            <w:noProof/>
            <w:webHidden/>
          </w:rPr>
          <w:instrText xml:space="preserve"> PAGEREF _Toc36797536 \h </w:instrText>
        </w:r>
        <w:r w:rsidR="00030C15">
          <w:rPr>
            <w:noProof/>
            <w:webHidden/>
          </w:rPr>
        </w:r>
        <w:r w:rsidR="00030C15">
          <w:rPr>
            <w:noProof/>
            <w:webHidden/>
          </w:rPr>
          <w:fldChar w:fldCharType="separate"/>
        </w:r>
        <w:r w:rsidR="00030C15">
          <w:rPr>
            <w:noProof/>
            <w:webHidden/>
          </w:rPr>
          <w:t>16</w:t>
        </w:r>
        <w:r w:rsidR="00030C15">
          <w:rPr>
            <w:noProof/>
            <w:webHidden/>
          </w:rPr>
          <w:fldChar w:fldCharType="end"/>
        </w:r>
      </w:hyperlink>
    </w:p>
    <w:p w14:paraId="739D2C18" w14:textId="0259CF8D" w:rsidR="001F6A0E" w:rsidRPr="00DB13AF" w:rsidRDefault="00533217" w:rsidP="00920DB3">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920DB3">
      <w:pPr>
        <w:pStyle w:val="1nadpis"/>
      </w:pPr>
      <w:bookmarkStart w:id="1" w:name="_Ref426986462"/>
      <w:bookmarkStart w:id="2" w:name="_Ref458064726"/>
      <w:bookmarkStart w:id="3" w:name="_Toc36797516"/>
      <w:r w:rsidRPr="00BD767B">
        <w:lastRenderedPageBreak/>
        <w:t xml:space="preserve">Identifikační údaje </w:t>
      </w:r>
      <w:bookmarkEnd w:id="1"/>
      <w:r w:rsidRPr="00BD767B">
        <w:t>zadavatele</w:t>
      </w:r>
      <w:bookmarkEnd w:id="2"/>
      <w:bookmarkEnd w:id="3"/>
    </w:p>
    <w:p w14:paraId="2E17BB5E" w14:textId="49962539" w:rsidR="00AC6986" w:rsidRPr="00DB13AF" w:rsidRDefault="00AC6986" w:rsidP="00920DB3">
      <w:pPr>
        <w:pStyle w:val="2nesltext"/>
      </w:pPr>
      <w:r w:rsidRPr="00DB13AF">
        <w:t>Název zadavatele:</w:t>
      </w:r>
      <w:r w:rsidRPr="00DB13AF">
        <w:tab/>
      </w:r>
      <w:r>
        <w:tab/>
      </w:r>
      <w:r>
        <w:tab/>
      </w:r>
      <w:r>
        <w:tab/>
      </w:r>
      <w:r w:rsidR="004F696C" w:rsidRPr="004F696C">
        <w:rPr>
          <w:rFonts w:eastAsia="Times New Roman"/>
          <w:b/>
          <w:lang w:bidi="en-US"/>
        </w:rPr>
        <w:t>Jihomoravský kraj</w:t>
      </w:r>
    </w:p>
    <w:p w14:paraId="5F7BC43D" w14:textId="53A781ED" w:rsidR="00AC6986" w:rsidRPr="00DB13AF" w:rsidRDefault="00AC6986" w:rsidP="00920DB3">
      <w:pPr>
        <w:pStyle w:val="2nesltext"/>
      </w:pPr>
      <w:r w:rsidRPr="00DB13AF">
        <w:t>IČO:</w:t>
      </w:r>
      <w:r w:rsidRPr="00DB13AF">
        <w:tab/>
      </w:r>
      <w:r>
        <w:tab/>
      </w:r>
      <w:r>
        <w:tab/>
      </w:r>
      <w:r>
        <w:tab/>
      </w:r>
      <w:r>
        <w:tab/>
      </w:r>
      <w:r>
        <w:tab/>
      </w:r>
      <w:r w:rsidR="004F696C" w:rsidRPr="004F696C">
        <w:rPr>
          <w:rFonts w:eastAsia="Times New Roman"/>
          <w:lang w:bidi="en-US"/>
        </w:rPr>
        <w:t>70888337</w:t>
      </w:r>
    </w:p>
    <w:p w14:paraId="2A242FC1" w14:textId="34D8820E" w:rsidR="00AC6986" w:rsidRPr="00DB13AF" w:rsidRDefault="00AC6986" w:rsidP="00920DB3">
      <w:pPr>
        <w:pStyle w:val="2nesltext"/>
      </w:pPr>
      <w:r w:rsidRPr="00DB13AF">
        <w:t>Sídlo:</w:t>
      </w:r>
      <w:r w:rsidRPr="00DB13AF">
        <w:tab/>
      </w:r>
      <w:r>
        <w:tab/>
      </w:r>
      <w:r w:rsidR="0091684E">
        <w:tab/>
      </w:r>
      <w:r w:rsidR="0091684E">
        <w:tab/>
      </w:r>
      <w:r>
        <w:tab/>
      </w:r>
      <w:r>
        <w:tab/>
      </w:r>
      <w:r w:rsidR="004F696C" w:rsidRPr="004F696C">
        <w:rPr>
          <w:rFonts w:eastAsia="Times New Roman"/>
          <w:lang w:bidi="en-US"/>
        </w:rPr>
        <w:t>Žerotínovo náměstí 449/3, Veveří, 602 00 Brno</w:t>
      </w:r>
    </w:p>
    <w:p w14:paraId="4948BF8D" w14:textId="77C7DB4E" w:rsidR="00AC6986" w:rsidRPr="00DB13AF" w:rsidRDefault="00AC6986" w:rsidP="00920DB3">
      <w:pPr>
        <w:pStyle w:val="2nesltext"/>
      </w:pPr>
      <w:r w:rsidRPr="006B7933">
        <w:t xml:space="preserve">Osoba oprávněná </w:t>
      </w:r>
      <w:r>
        <w:t>zastupovat</w:t>
      </w:r>
      <w:r w:rsidRPr="006B7933">
        <w:t xml:space="preserve"> zadavatele</w:t>
      </w:r>
      <w:r w:rsidRPr="00DB13AF">
        <w:t>:</w:t>
      </w:r>
      <w:r>
        <w:tab/>
      </w:r>
      <w:r w:rsidR="004F696C" w:rsidRPr="004F696C">
        <w:rPr>
          <w:rFonts w:eastAsia="Times New Roman"/>
          <w:lang w:bidi="en-US"/>
        </w:rPr>
        <w:t>JUDr. Bohumil Šimek, hejtman</w:t>
      </w:r>
    </w:p>
    <w:p w14:paraId="1B4C1D73" w14:textId="77777777" w:rsidR="004F696C" w:rsidRDefault="004F696C" w:rsidP="00920DB3">
      <w:pPr>
        <w:pStyle w:val="2nesltext"/>
        <w:contextualSpacing w:val="0"/>
      </w:pPr>
    </w:p>
    <w:p w14:paraId="1125E3A2" w14:textId="16F19B8C" w:rsidR="00AC6986" w:rsidRPr="004466E7" w:rsidRDefault="00AC6986" w:rsidP="00920DB3">
      <w:pPr>
        <w:pStyle w:val="2nesltext"/>
        <w:contextualSpacing w:val="0"/>
      </w:pPr>
      <w:r w:rsidRPr="00DB13AF">
        <w:t xml:space="preserve">Adresa profilu </w:t>
      </w:r>
      <w:r w:rsidRPr="00E5062C">
        <w:t>zadavatele</w:t>
      </w:r>
      <w:r w:rsidR="00B66DD5">
        <w:t xml:space="preserve">: </w:t>
      </w:r>
      <w:r w:rsidR="00F9604C" w:rsidRPr="00F9604C">
        <w:rPr>
          <w:rFonts w:asciiTheme="minorHAnsi" w:hAnsiTheme="minorHAnsi"/>
        </w:rPr>
        <w:t>https://zakazky.krajbezkorupce.cz/profile_display_2.html</w:t>
      </w:r>
    </w:p>
    <w:p w14:paraId="4A325854" w14:textId="77777777" w:rsidR="001F6A0E" w:rsidRPr="004466E7" w:rsidRDefault="00084D87" w:rsidP="00920DB3">
      <w:pPr>
        <w:pStyle w:val="2margrubrika"/>
      </w:pPr>
      <w:r w:rsidRPr="004C6E81">
        <w:rPr>
          <w:bCs/>
        </w:rPr>
        <w:t>Smluvní zastoupení zadavatele</w:t>
      </w:r>
    </w:p>
    <w:p w14:paraId="08737339" w14:textId="3D47C4B5" w:rsidR="00D5688C" w:rsidRPr="00AC6986" w:rsidRDefault="00BD767B" w:rsidP="00920DB3">
      <w:pPr>
        <w:pStyle w:val="2sltext"/>
      </w:pPr>
      <w:bookmarkStart w:id="4"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IČO: 28360125, se</w:t>
      </w:r>
      <w:r w:rsidR="00F9604C">
        <w:t> </w:t>
      </w:r>
      <w:r w:rsidRPr="00BD767B">
        <w:t xml:space="preserve">sídlem: Brno, </w:t>
      </w:r>
      <w:r w:rsidRPr="00AC6986">
        <w:t>Helfertova 2040/13, PSČ 613 00, e-mail: zakazky@akfiala.cz, tel.: +420 541 211</w:t>
      </w:r>
      <w:r w:rsidR="00DF4488" w:rsidRPr="00AC6986">
        <w:t> </w:t>
      </w:r>
      <w:r w:rsidRPr="00AC6986">
        <w:t>528</w:t>
      </w:r>
      <w:r w:rsidR="00DF4488" w:rsidRPr="00AC6986">
        <w:t>, ID datové schránky: vb7kdaz</w:t>
      </w:r>
      <w:r w:rsidR="00A01E3E">
        <w:t xml:space="preserve"> (dále jen „</w:t>
      </w:r>
      <w:r w:rsidR="00A01E3E" w:rsidRPr="00A01E3E">
        <w:rPr>
          <w:b/>
          <w:i/>
        </w:rPr>
        <w:t>zástupce zadavatele</w:t>
      </w:r>
      <w:r w:rsidR="00A01E3E">
        <w:t>“)</w:t>
      </w:r>
      <w:r w:rsidR="00AC6986">
        <w:t>.</w:t>
      </w:r>
      <w:bookmarkEnd w:id="4"/>
    </w:p>
    <w:p w14:paraId="501809FA" w14:textId="77777777" w:rsidR="00D5688C" w:rsidRDefault="00BD767B" w:rsidP="00920DB3">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920DB3">
      <w:pPr>
        <w:pStyle w:val="2margrubrika"/>
      </w:pPr>
      <w:r>
        <w:t>Komunikace</w:t>
      </w:r>
    </w:p>
    <w:p w14:paraId="35E9FF9B" w14:textId="2A476D96" w:rsidR="00952AB8" w:rsidRPr="004F696C" w:rsidRDefault="00952AB8" w:rsidP="00920DB3">
      <w:pPr>
        <w:pStyle w:val="2sltext"/>
      </w:pPr>
      <w:r w:rsidRPr="004F696C">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4F696C" w:rsidRPr="004F696C">
        <w:rPr>
          <w:b/>
          <w:lang w:bidi="en-US"/>
        </w:rPr>
        <w:t>E-ZAK</w:t>
      </w:r>
      <w:r w:rsidR="00EA2223" w:rsidRPr="004F696C">
        <w:rPr>
          <w:b/>
          <w:lang w:bidi="en-US"/>
        </w:rPr>
        <w:t xml:space="preserve"> </w:t>
      </w:r>
      <w:r w:rsidR="00EA2223" w:rsidRPr="004F696C">
        <w:rPr>
          <w:lang w:bidi="en-US"/>
        </w:rPr>
        <w:t>(dále jen „</w:t>
      </w:r>
      <w:r w:rsidR="00EA2223" w:rsidRPr="004F696C">
        <w:rPr>
          <w:b/>
          <w:i/>
          <w:lang w:bidi="en-US"/>
        </w:rPr>
        <w:t>elektronický nástroj</w:t>
      </w:r>
      <w:r w:rsidR="00EA2223" w:rsidRPr="004F696C">
        <w:rPr>
          <w:lang w:bidi="en-US"/>
        </w:rPr>
        <w:t>“)</w:t>
      </w:r>
      <w:r w:rsidRPr="004F696C">
        <w:t>.</w:t>
      </w:r>
    </w:p>
    <w:p w14:paraId="6CFFA3AA" w14:textId="06FE9452" w:rsidR="00952AB8" w:rsidRPr="004F696C" w:rsidRDefault="00952AB8" w:rsidP="00920DB3">
      <w:pPr>
        <w:pStyle w:val="2sltext"/>
      </w:pPr>
      <w:r w:rsidRPr="004F696C">
        <w:t>Pro komunikaci se zadavatelem (zástupcem zadavatele) prostřednictvím elektronického nástroje je dodavatel povinen zaregistrovat se na</w:t>
      </w:r>
      <w:r w:rsidR="00226C45" w:rsidRPr="004F696C">
        <w:t xml:space="preserve"> adrese elektronického nástroje</w:t>
      </w:r>
      <w:r w:rsidRPr="004F696C">
        <w:t xml:space="preserve">: </w:t>
      </w:r>
      <w:r w:rsidR="00F9604C" w:rsidRPr="00F9604C">
        <w:rPr>
          <w:b/>
          <w:lang w:bidi="en-US"/>
        </w:rPr>
        <w:t>https://zakazky.krajbezkorupce.cz/profile_display_2.html</w:t>
      </w:r>
      <w:r w:rsidRPr="004F696C">
        <w:t>.</w:t>
      </w:r>
    </w:p>
    <w:p w14:paraId="2636A01A" w14:textId="77777777" w:rsidR="006B4653" w:rsidRDefault="006B4653" w:rsidP="00920DB3">
      <w:pPr>
        <w:pStyle w:val="1nadpis"/>
      </w:pPr>
      <w:bookmarkStart w:id="5" w:name="_Toc36797517"/>
      <w:r w:rsidRPr="006B4653">
        <w:t>Vymezení některých pojmů</w:t>
      </w:r>
      <w:bookmarkEnd w:id="5"/>
    </w:p>
    <w:p w14:paraId="18A8DC4A" w14:textId="77777777" w:rsidR="00FA4F37" w:rsidRDefault="00FA4F37" w:rsidP="00920DB3">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920DB3">
      <w:pPr>
        <w:pStyle w:val="3seznam"/>
      </w:pPr>
      <w:r>
        <w:t>podmínky průběhu zadávacího řízení,</w:t>
      </w:r>
    </w:p>
    <w:p w14:paraId="28BB3691" w14:textId="77777777" w:rsidR="00FA4F37" w:rsidRDefault="00FA4F37" w:rsidP="00920DB3">
      <w:pPr>
        <w:pStyle w:val="3seznam"/>
      </w:pPr>
      <w:r>
        <w:t>podmínky účasti v zadávacím řízení,</w:t>
      </w:r>
    </w:p>
    <w:p w14:paraId="312917EB" w14:textId="77777777" w:rsidR="00FA4F37" w:rsidRDefault="00FA4F37" w:rsidP="00920DB3">
      <w:pPr>
        <w:pStyle w:val="3seznam"/>
      </w:pPr>
      <w:r>
        <w:t>pravidla pro snížení počtu účastníků zadávacího řízení nebo snížení počtu předběžných nabídek nebo řešení,</w:t>
      </w:r>
    </w:p>
    <w:p w14:paraId="1087518A" w14:textId="77777777" w:rsidR="00FA4F37" w:rsidRDefault="00FA4F37" w:rsidP="00920DB3">
      <w:pPr>
        <w:pStyle w:val="3seznam"/>
      </w:pPr>
      <w:r>
        <w:t>pravidla pro hodnocení nabídek,</w:t>
      </w:r>
    </w:p>
    <w:p w14:paraId="324FD355" w14:textId="77777777" w:rsidR="00FA4F37" w:rsidRDefault="00FA4F37" w:rsidP="00920DB3">
      <w:pPr>
        <w:pStyle w:val="3seznam"/>
      </w:pPr>
      <w:r>
        <w:t>další podmínky pro uzavření smlouvy na veřejnou zakázku podle § 104 zákona.</w:t>
      </w:r>
    </w:p>
    <w:p w14:paraId="3B6B2032" w14:textId="77777777" w:rsidR="00FA4F37" w:rsidRDefault="00FA4F37" w:rsidP="00920DB3">
      <w:pPr>
        <w:pStyle w:val="2sltext"/>
      </w:pPr>
      <w:r w:rsidRPr="006F209D">
        <w:rPr>
          <w:b/>
        </w:rPr>
        <w:t>Zadávací dokumentací</w:t>
      </w:r>
      <w:r w:rsidRPr="006F209D">
        <w:t xml:space="preserve"> </w:t>
      </w:r>
      <w:r>
        <w:t>se v souladu s § 28 odst. 1 písm. b) zákona rozumí</w:t>
      </w:r>
      <w:r w:rsidRPr="006B4653">
        <w:t xml:space="preserve"> </w:t>
      </w:r>
      <w:r w:rsidRPr="006F209D">
        <w:t xml:space="preserve">veškeré písemné dokumenty obsahující zadávací podmínky, sdělované nebo zpřístupňované účastníkům zadávacího </w:t>
      </w:r>
      <w:r w:rsidRPr="006F209D">
        <w:lastRenderedPageBreak/>
        <w:t>řízení při zahájení zadávacího řízení, včetně formulářů podle § 212</w:t>
      </w:r>
      <w:r>
        <w:t xml:space="preserve"> zákona a výzev uvedených v </w:t>
      </w:r>
      <w:r w:rsidRPr="006F209D">
        <w:t>příloze č. 6 k</w:t>
      </w:r>
      <w:r>
        <w:t> </w:t>
      </w:r>
      <w:r w:rsidRPr="006F209D">
        <w:t>zákonu</w:t>
      </w:r>
      <w:r>
        <w:t>.</w:t>
      </w:r>
    </w:p>
    <w:p w14:paraId="7F7BD358" w14:textId="77777777" w:rsidR="00FA4F37" w:rsidRPr="004F696C" w:rsidRDefault="002D71C0" w:rsidP="00920DB3">
      <w:pPr>
        <w:pStyle w:val="2sltext"/>
      </w:pPr>
      <w:r w:rsidRPr="004F696C">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920DB3">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34B20D7E" w14:textId="3691EF48" w:rsidR="00062CB7" w:rsidRDefault="00F17C3F" w:rsidP="00920DB3">
      <w:pPr>
        <w:pStyle w:val="2sltext"/>
      </w:pPr>
      <w:r>
        <w:rPr>
          <w:b/>
        </w:rPr>
        <w:t>Kvalifikační dokumentací</w:t>
      </w:r>
      <w:r w:rsidRPr="006F209D">
        <w:rPr>
          <w:b/>
        </w:rPr>
        <w:t xml:space="preserve"> </w:t>
      </w:r>
      <w:r>
        <w:t>se rozumí samostatný dokument nazvaný „</w:t>
      </w:r>
      <w:r>
        <w:rPr>
          <w:b/>
          <w:i/>
        </w:rPr>
        <w:t>Kvalifikační dokumentace</w:t>
      </w:r>
      <w:r>
        <w:t>“ (</w:t>
      </w:r>
      <w:r w:rsidR="001C0E88">
        <w:fldChar w:fldCharType="begin"/>
      </w:r>
      <w:r w:rsidR="001C0E88">
        <w:instrText xml:space="preserve"> REF _Ref501051302 \r \h </w:instrText>
      </w:r>
      <w:r w:rsidR="001C0E88">
        <w:fldChar w:fldCharType="separate"/>
      </w:r>
      <w:r w:rsidR="00030C15">
        <w:t>Příloha č. 2</w:t>
      </w:r>
      <w:r w:rsidR="001C0E88">
        <w:fldChar w:fldCharType="end"/>
      </w:r>
      <w:r>
        <w:t xml:space="preserve"> </w:t>
      </w:r>
      <w:r w:rsidRPr="003E6F55">
        <w:t>dokumentace</w:t>
      </w:r>
      <w:r>
        <w:t xml:space="preserve"> zadávacího řízení)</w:t>
      </w:r>
      <w:r w:rsidR="00062CB7">
        <w:t>.</w:t>
      </w:r>
    </w:p>
    <w:p w14:paraId="5407573F" w14:textId="77777777" w:rsidR="00135BC7" w:rsidRPr="007A6689" w:rsidRDefault="00135BC7" w:rsidP="00920DB3">
      <w:pPr>
        <w:pStyle w:val="1nadpis"/>
      </w:pPr>
      <w:bookmarkStart w:id="6" w:name="_Toc495419154"/>
      <w:bookmarkStart w:id="7" w:name="_Toc500510925"/>
      <w:bookmarkStart w:id="8" w:name="_Toc501064428"/>
      <w:bookmarkStart w:id="9" w:name="_Toc2238939"/>
      <w:bookmarkStart w:id="10" w:name="_Toc36797518"/>
      <w:r w:rsidRPr="007A6689">
        <w:t xml:space="preserve">Přílohy dokumentace </w:t>
      </w:r>
      <w:r>
        <w:t>zadávacího</w:t>
      </w:r>
      <w:r w:rsidRPr="007A6689">
        <w:t xml:space="preserve"> řízení</w:t>
      </w:r>
      <w:bookmarkEnd w:id="6"/>
      <w:bookmarkEnd w:id="7"/>
      <w:bookmarkEnd w:id="8"/>
      <w:bookmarkEnd w:id="9"/>
      <w:bookmarkEnd w:id="10"/>
    </w:p>
    <w:tbl>
      <w:tblPr>
        <w:tblStyle w:val="Mkatabulky"/>
        <w:tblW w:w="9322" w:type="dxa"/>
        <w:tblLook w:val="04A0" w:firstRow="1" w:lastRow="0" w:firstColumn="1" w:lastColumn="0" w:noHBand="0" w:noVBand="1"/>
      </w:tblPr>
      <w:tblGrid>
        <w:gridCol w:w="1555"/>
        <w:gridCol w:w="7767"/>
      </w:tblGrid>
      <w:tr w:rsidR="00135BC7" w:rsidRPr="00293997" w14:paraId="719DA576" w14:textId="77777777" w:rsidTr="00B8152A">
        <w:trPr>
          <w:trHeight w:val="1017"/>
        </w:trPr>
        <w:tc>
          <w:tcPr>
            <w:tcW w:w="1555" w:type="dxa"/>
            <w:vAlign w:val="center"/>
          </w:tcPr>
          <w:p w14:paraId="38AAEA26" w14:textId="77777777" w:rsidR="00135BC7" w:rsidRPr="00293997" w:rsidRDefault="00135BC7" w:rsidP="00920DB3">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767" w:type="dxa"/>
            <w:vAlign w:val="center"/>
          </w:tcPr>
          <w:p w14:paraId="0FE57A9D" w14:textId="77777777" w:rsidR="00135BC7" w:rsidRPr="00293997" w:rsidRDefault="00135BC7" w:rsidP="00920DB3">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135BC7" w:rsidRPr="00293997" w14:paraId="6247858D" w14:textId="77777777" w:rsidTr="00B8152A">
        <w:trPr>
          <w:trHeight w:val="1017"/>
        </w:trPr>
        <w:tc>
          <w:tcPr>
            <w:tcW w:w="1555" w:type="dxa"/>
            <w:shd w:val="clear" w:color="auto" w:fill="D9D9D9" w:themeFill="background1" w:themeFillShade="D9"/>
            <w:vAlign w:val="center"/>
          </w:tcPr>
          <w:p w14:paraId="47E18432"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1995465" w14:textId="77777777" w:rsidR="00135BC7" w:rsidRPr="00E66652" w:rsidRDefault="00135BC7" w:rsidP="00920DB3">
            <w:pPr>
              <w:spacing w:before="240" w:after="240"/>
              <w:jc w:val="both"/>
              <w:rPr>
                <w:rFonts w:ascii="Calibri" w:eastAsia="Calibri" w:hAnsi="Calibri"/>
                <w:b/>
                <w:sz w:val="22"/>
                <w:szCs w:val="22"/>
                <w:lang w:eastAsia="en-US"/>
              </w:rPr>
            </w:pPr>
            <w:r w:rsidRPr="00E66652">
              <w:rPr>
                <w:rFonts w:ascii="Calibri" w:eastAsia="Calibri" w:hAnsi="Calibri"/>
                <w:b/>
                <w:sz w:val="22"/>
                <w:szCs w:val="22"/>
                <w:lang w:eastAsia="en-US"/>
              </w:rPr>
              <w:t>Dokumentace zadávacího řízení</w:t>
            </w:r>
          </w:p>
        </w:tc>
      </w:tr>
      <w:tr w:rsidR="00135BC7" w:rsidRPr="00293997" w14:paraId="4B0DFBD7" w14:textId="77777777" w:rsidTr="00B8152A">
        <w:trPr>
          <w:trHeight w:val="1017"/>
        </w:trPr>
        <w:tc>
          <w:tcPr>
            <w:tcW w:w="1555" w:type="dxa"/>
            <w:vAlign w:val="center"/>
          </w:tcPr>
          <w:p w14:paraId="6CDB4A69" w14:textId="77777777" w:rsidR="00135BC7" w:rsidRPr="00A56EDB"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33C29655" w14:textId="77777777" w:rsidR="00135BC7" w:rsidRPr="00A56EDB" w:rsidRDefault="00135BC7" w:rsidP="00920DB3">
            <w:pPr>
              <w:numPr>
                <w:ilvl w:val="0"/>
                <w:numId w:val="29"/>
              </w:numPr>
              <w:tabs>
                <w:tab w:val="left" w:pos="2997"/>
              </w:tabs>
              <w:spacing w:before="240" w:after="240"/>
              <w:jc w:val="both"/>
              <w:rPr>
                <w:rFonts w:ascii="Calibri" w:hAnsi="Calibri"/>
                <w:sz w:val="22"/>
                <w:szCs w:val="22"/>
              </w:rPr>
            </w:pPr>
            <w:bookmarkStart w:id="11" w:name="_Ref501051461"/>
            <w:r w:rsidRPr="00A56EDB">
              <w:rPr>
                <w:rFonts w:ascii="Calibri" w:hAnsi="Calibri"/>
                <w:sz w:val="22"/>
                <w:szCs w:val="22"/>
              </w:rPr>
              <w:t>Krycí list</w:t>
            </w:r>
            <w:bookmarkEnd w:id="11"/>
          </w:p>
        </w:tc>
      </w:tr>
      <w:tr w:rsidR="00135BC7" w:rsidRPr="00293997" w14:paraId="3A535FF3" w14:textId="77777777" w:rsidTr="00B8152A">
        <w:trPr>
          <w:trHeight w:val="1017"/>
        </w:trPr>
        <w:tc>
          <w:tcPr>
            <w:tcW w:w="1555" w:type="dxa"/>
            <w:shd w:val="clear" w:color="auto" w:fill="D9D9D9" w:themeFill="background1" w:themeFillShade="D9"/>
            <w:vAlign w:val="center"/>
          </w:tcPr>
          <w:p w14:paraId="72835373"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32555A5" w14:textId="77777777" w:rsidR="00135BC7" w:rsidRPr="00ED70B5" w:rsidRDefault="00135BC7" w:rsidP="00920DB3">
            <w:pPr>
              <w:numPr>
                <w:ilvl w:val="0"/>
                <w:numId w:val="29"/>
              </w:numPr>
              <w:spacing w:before="240" w:after="240"/>
              <w:jc w:val="both"/>
              <w:rPr>
                <w:rFonts w:ascii="Calibri" w:hAnsi="Calibri"/>
                <w:sz w:val="22"/>
                <w:szCs w:val="22"/>
              </w:rPr>
            </w:pPr>
            <w:bookmarkStart w:id="12" w:name="_Ref501051302"/>
            <w:r w:rsidRPr="00ED70B5">
              <w:rPr>
                <w:rFonts w:ascii="Calibri" w:hAnsi="Calibri"/>
                <w:sz w:val="22"/>
                <w:szCs w:val="22"/>
              </w:rPr>
              <w:t>Kvalifikační dokumentace</w:t>
            </w:r>
            <w:bookmarkEnd w:id="12"/>
          </w:p>
        </w:tc>
      </w:tr>
      <w:tr w:rsidR="00135BC7" w:rsidRPr="00293997" w14:paraId="3903AB23" w14:textId="77777777" w:rsidTr="00B8152A">
        <w:trPr>
          <w:trHeight w:val="1017"/>
        </w:trPr>
        <w:tc>
          <w:tcPr>
            <w:tcW w:w="1555" w:type="dxa"/>
            <w:vAlign w:val="center"/>
          </w:tcPr>
          <w:p w14:paraId="2B94D248"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0753E84E" w14:textId="77777777" w:rsidR="00135BC7" w:rsidRPr="00ED70B5" w:rsidRDefault="00135BC7" w:rsidP="00920DB3">
            <w:pPr>
              <w:numPr>
                <w:ilvl w:val="1"/>
                <w:numId w:val="29"/>
              </w:numPr>
              <w:spacing w:before="240" w:after="240"/>
              <w:jc w:val="both"/>
              <w:rPr>
                <w:rFonts w:ascii="Calibri" w:hAnsi="Calibri"/>
                <w:sz w:val="22"/>
                <w:szCs w:val="22"/>
              </w:rPr>
            </w:pPr>
            <w:r w:rsidRPr="00ED70B5">
              <w:rPr>
                <w:rFonts w:ascii="Calibri" w:hAnsi="Calibri"/>
                <w:sz w:val="22"/>
                <w:szCs w:val="22"/>
              </w:rPr>
              <w:t>Čestné prohlášení o způsobilosti a kvalifikaci</w:t>
            </w:r>
          </w:p>
        </w:tc>
      </w:tr>
      <w:tr w:rsidR="00135BC7" w:rsidRPr="00293997" w14:paraId="103B44D7" w14:textId="77777777" w:rsidTr="00B8152A">
        <w:trPr>
          <w:trHeight w:val="1017"/>
        </w:trPr>
        <w:tc>
          <w:tcPr>
            <w:tcW w:w="1555" w:type="dxa"/>
            <w:shd w:val="clear" w:color="auto" w:fill="D9D9D9" w:themeFill="background1" w:themeFillShade="D9"/>
            <w:vAlign w:val="center"/>
          </w:tcPr>
          <w:p w14:paraId="5CC93D66"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2F454A2C" w14:textId="77777777" w:rsidR="00135BC7" w:rsidRPr="00E66652" w:rsidRDefault="00135BC7" w:rsidP="00920DB3">
            <w:pPr>
              <w:numPr>
                <w:ilvl w:val="0"/>
                <w:numId w:val="29"/>
              </w:numPr>
              <w:spacing w:before="240" w:after="240"/>
              <w:jc w:val="both"/>
              <w:rPr>
                <w:rFonts w:ascii="Calibri" w:hAnsi="Calibri"/>
                <w:sz w:val="22"/>
                <w:szCs w:val="22"/>
              </w:rPr>
            </w:pPr>
            <w:bookmarkStart w:id="13" w:name="_Ref501051320"/>
            <w:r w:rsidRPr="00E66652">
              <w:rPr>
                <w:rFonts w:ascii="Calibri" w:hAnsi="Calibri"/>
                <w:sz w:val="22"/>
                <w:szCs w:val="22"/>
              </w:rPr>
              <w:t>Návrh smlouvy</w:t>
            </w:r>
            <w:bookmarkEnd w:id="13"/>
          </w:p>
        </w:tc>
      </w:tr>
      <w:tr w:rsidR="00135BC7" w:rsidRPr="00293997" w14:paraId="681D0E2A" w14:textId="77777777" w:rsidTr="00B8152A">
        <w:trPr>
          <w:trHeight w:val="1017"/>
        </w:trPr>
        <w:tc>
          <w:tcPr>
            <w:tcW w:w="1555" w:type="dxa"/>
            <w:vAlign w:val="center"/>
          </w:tcPr>
          <w:p w14:paraId="4CCCB130"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63B66A68" w14:textId="2A5BEE6F" w:rsidR="00135BC7" w:rsidRPr="00E66652" w:rsidRDefault="0041781E" w:rsidP="00920DB3">
            <w:pPr>
              <w:numPr>
                <w:ilvl w:val="1"/>
                <w:numId w:val="29"/>
              </w:numPr>
              <w:spacing w:before="240" w:after="240"/>
              <w:jc w:val="both"/>
              <w:rPr>
                <w:rFonts w:ascii="Calibri" w:hAnsi="Calibri"/>
                <w:sz w:val="22"/>
                <w:szCs w:val="22"/>
              </w:rPr>
            </w:pPr>
            <w:r w:rsidRPr="0041781E">
              <w:rPr>
                <w:rFonts w:ascii="Calibri" w:hAnsi="Calibri"/>
                <w:sz w:val="22"/>
                <w:szCs w:val="22"/>
              </w:rPr>
              <w:t>Rozsah Závazku veřejné služby, Rámcové návrhy jízdních řádů, Nezávazný návrh oběhů vozidel, Správa označníků zastávek</w:t>
            </w:r>
          </w:p>
        </w:tc>
      </w:tr>
      <w:tr w:rsidR="00135BC7" w:rsidRPr="00293997" w14:paraId="7E2288F5" w14:textId="77777777" w:rsidTr="00B8152A">
        <w:trPr>
          <w:trHeight w:val="1017"/>
        </w:trPr>
        <w:tc>
          <w:tcPr>
            <w:tcW w:w="1555" w:type="dxa"/>
            <w:shd w:val="clear" w:color="auto" w:fill="D9D9D9" w:themeFill="background1" w:themeFillShade="D9"/>
            <w:vAlign w:val="center"/>
          </w:tcPr>
          <w:p w14:paraId="3DB56129"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725D3E0E" w14:textId="05012298" w:rsidR="00135BC7" w:rsidRPr="00E66652" w:rsidRDefault="00E7649C" w:rsidP="00920DB3">
            <w:pPr>
              <w:numPr>
                <w:ilvl w:val="1"/>
                <w:numId w:val="29"/>
              </w:numPr>
              <w:spacing w:before="240" w:after="240"/>
              <w:jc w:val="both"/>
              <w:rPr>
                <w:rFonts w:ascii="Calibri" w:hAnsi="Calibri"/>
                <w:sz w:val="22"/>
                <w:szCs w:val="22"/>
              </w:rPr>
            </w:pPr>
            <w:r w:rsidRPr="00E7649C">
              <w:rPr>
                <w:rFonts w:ascii="Calibri" w:hAnsi="Calibri"/>
                <w:sz w:val="22"/>
                <w:szCs w:val="22"/>
              </w:rPr>
              <w:t>Nabídkové ceny za 1 km v členění dle Výběrových skupin, Výše Zálohy na Odměnu, Maximální možné zvýšení a snížení rozsahu Závazku veřejné služby, Výše bankovní záruky, Základní roční proběh, Standardy Vozidel</w:t>
            </w:r>
          </w:p>
        </w:tc>
      </w:tr>
      <w:tr w:rsidR="00135BC7" w:rsidRPr="00293997" w14:paraId="32BE1562" w14:textId="77777777" w:rsidTr="00B8152A">
        <w:trPr>
          <w:trHeight w:val="1017"/>
        </w:trPr>
        <w:tc>
          <w:tcPr>
            <w:tcW w:w="1555" w:type="dxa"/>
            <w:vAlign w:val="center"/>
          </w:tcPr>
          <w:p w14:paraId="0DED122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5ADEDC81" w14:textId="77777777"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Technické a provozní standardy IDS JMK</w:t>
            </w:r>
          </w:p>
        </w:tc>
      </w:tr>
      <w:tr w:rsidR="00135BC7" w:rsidRPr="00293997" w14:paraId="60F222B8" w14:textId="77777777" w:rsidTr="00B8152A">
        <w:trPr>
          <w:trHeight w:val="1017"/>
        </w:trPr>
        <w:tc>
          <w:tcPr>
            <w:tcW w:w="1555" w:type="dxa"/>
            <w:shd w:val="clear" w:color="auto" w:fill="D9D9D9" w:themeFill="background1" w:themeFillShade="D9"/>
            <w:vAlign w:val="center"/>
          </w:tcPr>
          <w:p w14:paraId="4147263F"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619309F7" w14:textId="77777777" w:rsidR="00135BC7" w:rsidRPr="00E66652" w:rsidRDefault="00135BC7" w:rsidP="00920DB3">
            <w:pPr>
              <w:numPr>
                <w:ilvl w:val="1"/>
                <w:numId w:val="29"/>
              </w:numPr>
              <w:spacing w:before="240" w:after="240"/>
              <w:jc w:val="both"/>
              <w:rPr>
                <w:rFonts w:ascii="Calibri" w:hAnsi="Calibri"/>
                <w:sz w:val="22"/>
                <w:szCs w:val="22"/>
              </w:rPr>
            </w:pPr>
            <w:r>
              <w:rPr>
                <w:rFonts w:ascii="Calibri" w:hAnsi="Calibri"/>
                <w:sz w:val="22"/>
                <w:szCs w:val="22"/>
              </w:rPr>
              <w:t>Sazebník smluvních pokut</w:t>
            </w:r>
          </w:p>
        </w:tc>
      </w:tr>
      <w:tr w:rsidR="00135BC7" w:rsidRPr="00293997" w14:paraId="42D898DB" w14:textId="77777777" w:rsidTr="00B8152A">
        <w:trPr>
          <w:trHeight w:val="1017"/>
        </w:trPr>
        <w:tc>
          <w:tcPr>
            <w:tcW w:w="1555" w:type="dxa"/>
            <w:vAlign w:val="center"/>
          </w:tcPr>
          <w:p w14:paraId="442ACC74"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38F24F4A" w14:textId="211B91F2"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 xml:space="preserve">Vzor </w:t>
            </w:r>
            <w:r w:rsidR="00E7649C" w:rsidRPr="00E66652">
              <w:rPr>
                <w:rFonts w:ascii="Calibri" w:hAnsi="Calibri"/>
                <w:sz w:val="22"/>
                <w:szCs w:val="22"/>
              </w:rPr>
              <w:t>formuláře – přehled</w:t>
            </w:r>
            <w:r w:rsidRPr="00E66652">
              <w:rPr>
                <w:rFonts w:ascii="Calibri" w:hAnsi="Calibri"/>
                <w:sz w:val="22"/>
                <w:szCs w:val="22"/>
              </w:rPr>
              <w:t xml:space="preserve"> vozového parku</w:t>
            </w:r>
          </w:p>
        </w:tc>
      </w:tr>
      <w:tr w:rsidR="00135BC7" w:rsidRPr="00293997" w14:paraId="239288D0" w14:textId="77777777" w:rsidTr="00B8152A">
        <w:trPr>
          <w:trHeight w:val="1017"/>
        </w:trPr>
        <w:tc>
          <w:tcPr>
            <w:tcW w:w="1555" w:type="dxa"/>
            <w:shd w:val="clear" w:color="auto" w:fill="D9D9D9" w:themeFill="background1" w:themeFillShade="D9"/>
            <w:vAlign w:val="center"/>
          </w:tcPr>
          <w:p w14:paraId="0A6CF4A2"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10F1B3FC" w14:textId="481FC6DB" w:rsidR="00135BC7" w:rsidRPr="00E66652" w:rsidRDefault="00E7649C" w:rsidP="00920DB3">
            <w:pPr>
              <w:numPr>
                <w:ilvl w:val="1"/>
                <w:numId w:val="29"/>
              </w:numPr>
              <w:spacing w:before="240" w:after="240"/>
              <w:jc w:val="both"/>
              <w:rPr>
                <w:rFonts w:ascii="Calibri" w:hAnsi="Calibri"/>
                <w:sz w:val="22"/>
                <w:szCs w:val="22"/>
              </w:rPr>
            </w:pPr>
            <w:r w:rsidRPr="00E7649C">
              <w:rPr>
                <w:rFonts w:ascii="Calibri" w:hAnsi="Calibri"/>
                <w:sz w:val="22"/>
                <w:szCs w:val="22"/>
              </w:rPr>
              <w:t>Vzor vyúčtování Poplatků za užití autobusových stání</w:t>
            </w:r>
          </w:p>
        </w:tc>
      </w:tr>
      <w:tr w:rsidR="00135BC7" w:rsidRPr="00293997" w14:paraId="7C5D7EEA" w14:textId="77777777" w:rsidTr="00B8152A">
        <w:trPr>
          <w:trHeight w:val="1017"/>
        </w:trPr>
        <w:tc>
          <w:tcPr>
            <w:tcW w:w="1555" w:type="dxa"/>
            <w:vAlign w:val="center"/>
          </w:tcPr>
          <w:p w14:paraId="47976B3A"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16F97DD8" w14:textId="77777777" w:rsidR="00135BC7" w:rsidRPr="00E66652" w:rsidRDefault="00135BC7" w:rsidP="00920DB3">
            <w:pPr>
              <w:numPr>
                <w:ilvl w:val="1"/>
                <w:numId w:val="29"/>
              </w:numPr>
              <w:spacing w:before="240" w:after="240"/>
              <w:jc w:val="both"/>
              <w:rPr>
                <w:rFonts w:ascii="Calibri" w:hAnsi="Calibri"/>
                <w:sz w:val="22"/>
                <w:szCs w:val="22"/>
              </w:rPr>
            </w:pPr>
            <w:bookmarkStart w:id="14" w:name="_Ref513803840"/>
            <w:r w:rsidRPr="00E66652">
              <w:rPr>
                <w:rFonts w:ascii="Calibri" w:hAnsi="Calibri"/>
                <w:sz w:val="22"/>
                <w:szCs w:val="22"/>
              </w:rPr>
              <w:t>Garance návazností</w:t>
            </w:r>
            <w:bookmarkEnd w:id="14"/>
          </w:p>
        </w:tc>
      </w:tr>
      <w:tr w:rsidR="00135BC7" w:rsidRPr="00293997" w14:paraId="28532CF2" w14:textId="77777777" w:rsidTr="00B8152A">
        <w:trPr>
          <w:trHeight w:val="1017"/>
        </w:trPr>
        <w:tc>
          <w:tcPr>
            <w:tcW w:w="1555" w:type="dxa"/>
            <w:shd w:val="clear" w:color="auto" w:fill="D9D9D9" w:themeFill="background1" w:themeFillShade="D9"/>
            <w:vAlign w:val="center"/>
          </w:tcPr>
          <w:p w14:paraId="29DAC0B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4820AB29" w14:textId="77777777"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Pravidla technologických postupů, organizačního a</w:t>
            </w:r>
            <w:r>
              <w:rPr>
                <w:rFonts w:ascii="Calibri" w:hAnsi="Calibri"/>
                <w:sz w:val="22"/>
                <w:szCs w:val="22"/>
              </w:rPr>
              <w:t> </w:t>
            </w:r>
            <w:r w:rsidRPr="00E66652">
              <w:rPr>
                <w:rFonts w:ascii="Calibri" w:hAnsi="Calibri"/>
                <w:sz w:val="22"/>
                <w:szCs w:val="22"/>
              </w:rPr>
              <w:t>technického zabezpečení provozu</w:t>
            </w:r>
          </w:p>
        </w:tc>
      </w:tr>
      <w:tr w:rsidR="00135BC7" w:rsidRPr="00293997" w14:paraId="7E7F496E" w14:textId="77777777" w:rsidTr="00B8152A">
        <w:trPr>
          <w:trHeight w:val="1017"/>
        </w:trPr>
        <w:tc>
          <w:tcPr>
            <w:tcW w:w="1555" w:type="dxa"/>
            <w:tcBorders>
              <w:bottom w:val="single" w:sz="4" w:space="0" w:color="auto"/>
            </w:tcBorders>
            <w:vAlign w:val="center"/>
          </w:tcPr>
          <w:p w14:paraId="19F00CB8"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vAlign w:val="center"/>
          </w:tcPr>
          <w:p w14:paraId="2924A94A" w14:textId="77777777" w:rsidR="00135BC7" w:rsidRPr="00ED70B5" w:rsidRDefault="00135BC7" w:rsidP="00920DB3">
            <w:pPr>
              <w:numPr>
                <w:ilvl w:val="0"/>
                <w:numId w:val="29"/>
              </w:numPr>
              <w:spacing w:before="240" w:after="240"/>
              <w:jc w:val="both"/>
              <w:rPr>
                <w:rFonts w:ascii="Calibri" w:hAnsi="Calibri"/>
                <w:sz w:val="22"/>
                <w:szCs w:val="22"/>
              </w:rPr>
            </w:pPr>
            <w:bookmarkStart w:id="15" w:name="_Ref501051373"/>
            <w:r w:rsidRPr="00ED70B5">
              <w:rPr>
                <w:rFonts w:ascii="Calibri" w:hAnsi="Calibri"/>
                <w:sz w:val="22"/>
                <w:szCs w:val="22"/>
              </w:rPr>
              <w:t>Čestné prohlášení o akceptaci návrhu smlouvy</w:t>
            </w:r>
            <w:bookmarkEnd w:id="15"/>
          </w:p>
        </w:tc>
      </w:tr>
      <w:tr w:rsidR="00135BC7" w:rsidRPr="00293997" w14:paraId="003FCEC8" w14:textId="77777777" w:rsidTr="00B8152A">
        <w:trPr>
          <w:trHeight w:val="1017"/>
        </w:trPr>
        <w:tc>
          <w:tcPr>
            <w:tcW w:w="1555" w:type="dxa"/>
            <w:tcBorders>
              <w:bottom w:val="single" w:sz="4" w:space="0" w:color="auto"/>
            </w:tcBorders>
            <w:shd w:val="pct15" w:color="auto" w:fill="auto"/>
            <w:vAlign w:val="center"/>
          </w:tcPr>
          <w:p w14:paraId="74310116"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pct15" w:color="auto" w:fill="auto"/>
            <w:vAlign w:val="center"/>
          </w:tcPr>
          <w:p w14:paraId="17039A36" w14:textId="77777777" w:rsidR="00135BC7" w:rsidRPr="00ED70B5" w:rsidRDefault="00135BC7" w:rsidP="00920DB3">
            <w:pPr>
              <w:numPr>
                <w:ilvl w:val="0"/>
                <w:numId w:val="29"/>
              </w:numPr>
              <w:spacing w:before="240" w:after="240"/>
              <w:jc w:val="both"/>
              <w:rPr>
                <w:rFonts w:ascii="Calibri" w:hAnsi="Calibri"/>
                <w:sz w:val="22"/>
                <w:szCs w:val="22"/>
              </w:rPr>
            </w:pPr>
            <w:bookmarkStart w:id="16" w:name="_Ref512517143"/>
            <w:r w:rsidRPr="00ED70B5">
              <w:rPr>
                <w:rFonts w:ascii="Calibri" w:hAnsi="Calibri"/>
                <w:sz w:val="22"/>
                <w:szCs w:val="22"/>
              </w:rPr>
              <w:t>Formulář pro zpracování nabídkové ceny</w:t>
            </w:r>
            <w:bookmarkEnd w:id="16"/>
          </w:p>
        </w:tc>
      </w:tr>
      <w:tr w:rsidR="00135BC7" w:rsidRPr="00293997" w14:paraId="2848AB4F" w14:textId="77777777" w:rsidTr="00B8152A">
        <w:trPr>
          <w:trHeight w:val="1017"/>
        </w:trPr>
        <w:tc>
          <w:tcPr>
            <w:tcW w:w="1555" w:type="dxa"/>
            <w:tcBorders>
              <w:bottom w:val="single" w:sz="4" w:space="0" w:color="auto"/>
            </w:tcBorders>
            <w:shd w:val="clear" w:color="auto" w:fill="auto"/>
            <w:vAlign w:val="center"/>
          </w:tcPr>
          <w:p w14:paraId="2AEC74DF" w14:textId="77777777" w:rsidR="00135BC7" w:rsidRPr="00583427"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4C4C5AEA" w14:textId="77777777" w:rsidR="00135BC7" w:rsidRPr="00583427" w:rsidRDefault="00135BC7" w:rsidP="00920DB3">
            <w:pPr>
              <w:numPr>
                <w:ilvl w:val="0"/>
                <w:numId w:val="29"/>
              </w:numPr>
              <w:spacing w:before="240" w:after="240"/>
              <w:jc w:val="both"/>
              <w:rPr>
                <w:rFonts w:ascii="Calibri" w:hAnsi="Calibri"/>
                <w:sz w:val="22"/>
                <w:szCs w:val="22"/>
              </w:rPr>
            </w:pPr>
            <w:bookmarkStart w:id="17" w:name="_Ref511141669"/>
            <w:r w:rsidRPr="00583427">
              <w:rPr>
                <w:rFonts w:ascii="Calibri" w:hAnsi="Calibri"/>
                <w:sz w:val="22"/>
                <w:szCs w:val="22"/>
              </w:rPr>
              <w:t xml:space="preserve">Formulář pro zpracování </w:t>
            </w:r>
            <w:proofErr w:type="spellStart"/>
            <w:r w:rsidRPr="00583427">
              <w:rPr>
                <w:rFonts w:ascii="Calibri" w:hAnsi="Calibri"/>
                <w:sz w:val="22"/>
                <w:szCs w:val="22"/>
              </w:rPr>
              <w:t>podkritérií</w:t>
            </w:r>
            <w:proofErr w:type="spellEnd"/>
            <w:r w:rsidRPr="00583427">
              <w:rPr>
                <w:rFonts w:ascii="Calibri" w:hAnsi="Calibri"/>
                <w:sz w:val="22"/>
                <w:szCs w:val="22"/>
              </w:rPr>
              <w:t xml:space="preserve"> kvality</w:t>
            </w:r>
            <w:bookmarkEnd w:id="17"/>
          </w:p>
        </w:tc>
      </w:tr>
      <w:tr w:rsidR="00135BC7" w:rsidRPr="00293997" w14:paraId="49854AF9" w14:textId="77777777" w:rsidTr="00B8152A">
        <w:trPr>
          <w:trHeight w:val="1017"/>
        </w:trPr>
        <w:tc>
          <w:tcPr>
            <w:tcW w:w="1555" w:type="dxa"/>
            <w:tcBorders>
              <w:bottom w:val="single" w:sz="4" w:space="0" w:color="auto"/>
            </w:tcBorders>
            <w:shd w:val="clear" w:color="auto" w:fill="D9D9D9" w:themeFill="background1" w:themeFillShade="D9"/>
            <w:vAlign w:val="center"/>
          </w:tcPr>
          <w:p w14:paraId="06E0C98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D9D9D9" w:themeFill="background1" w:themeFillShade="D9"/>
            <w:vAlign w:val="center"/>
          </w:tcPr>
          <w:p w14:paraId="78A0BD26" w14:textId="77777777" w:rsidR="00135BC7" w:rsidRPr="00E66652" w:rsidRDefault="00135BC7" w:rsidP="00920DB3">
            <w:pPr>
              <w:numPr>
                <w:ilvl w:val="0"/>
                <w:numId w:val="29"/>
              </w:numPr>
              <w:spacing w:before="240" w:after="240"/>
              <w:jc w:val="both"/>
              <w:rPr>
                <w:rFonts w:ascii="Calibri" w:hAnsi="Calibri"/>
                <w:sz w:val="22"/>
                <w:szCs w:val="22"/>
              </w:rPr>
            </w:pPr>
            <w:bookmarkStart w:id="18" w:name="_Ref513811812"/>
            <w:r w:rsidRPr="00E66652">
              <w:rPr>
                <w:rFonts w:ascii="Calibri" w:hAnsi="Calibri"/>
                <w:sz w:val="22"/>
                <w:szCs w:val="22"/>
              </w:rPr>
              <w:t>Pravidla pro hodnocení nabídek</w:t>
            </w:r>
            <w:bookmarkEnd w:id="18"/>
          </w:p>
        </w:tc>
      </w:tr>
      <w:tr w:rsidR="00135BC7" w:rsidRPr="00293997" w14:paraId="3C02F123" w14:textId="77777777" w:rsidTr="00B8152A">
        <w:trPr>
          <w:trHeight w:val="1017"/>
        </w:trPr>
        <w:tc>
          <w:tcPr>
            <w:tcW w:w="1555" w:type="dxa"/>
            <w:tcBorders>
              <w:bottom w:val="single" w:sz="4" w:space="0" w:color="auto"/>
            </w:tcBorders>
            <w:shd w:val="clear" w:color="auto" w:fill="auto"/>
            <w:vAlign w:val="center"/>
          </w:tcPr>
          <w:p w14:paraId="199A0927"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455DD6B7" w14:textId="77777777" w:rsidR="00135BC7" w:rsidRPr="00E66652" w:rsidRDefault="00135BC7" w:rsidP="00920DB3">
            <w:pPr>
              <w:numPr>
                <w:ilvl w:val="0"/>
                <w:numId w:val="29"/>
              </w:numPr>
              <w:spacing w:before="240" w:after="240"/>
              <w:jc w:val="both"/>
              <w:rPr>
                <w:rFonts w:ascii="Calibri" w:hAnsi="Calibri"/>
                <w:sz w:val="22"/>
                <w:szCs w:val="22"/>
              </w:rPr>
            </w:pPr>
            <w:bookmarkStart w:id="19" w:name="_Ref510618799"/>
            <w:r w:rsidRPr="00E66652">
              <w:rPr>
                <w:rFonts w:ascii="Calibri" w:hAnsi="Calibri"/>
                <w:sz w:val="22"/>
                <w:szCs w:val="22"/>
              </w:rPr>
              <w:t>Specifikace jednotlivých částí veřejné zakázky</w:t>
            </w:r>
            <w:bookmarkEnd w:id="19"/>
          </w:p>
        </w:tc>
      </w:tr>
      <w:tr w:rsidR="00135BC7" w:rsidRPr="00293997" w14:paraId="78E22D4A" w14:textId="77777777" w:rsidTr="00B8152A">
        <w:trPr>
          <w:trHeight w:val="1017"/>
        </w:trPr>
        <w:tc>
          <w:tcPr>
            <w:tcW w:w="1555" w:type="dxa"/>
            <w:tcBorders>
              <w:bottom w:val="single" w:sz="4" w:space="0" w:color="auto"/>
            </w:tcBorders>
            <w:shd w:val="clear" w:color="auto" w:fill="D9D9D9" w:themeFill="background1" w:themeFillShade="D9"/>
            <w:vAlign w:val="center"/>
          </w:tcPr>
          <w:p w14:paraId="57E9B091"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D9D9D9" w:themeFill="background1" w:themeFillShade="D9"/>
            <w:vAlign w:val="center"/>
          </w:tcPr>
          <w:p w14:paraId="3B27973F" w14:textId="1916F7D1" w:rsidR="00135BC7" w:rsidRPr="00E66652" w:rsidRDefault="00E7649C" w:rsidP="00920DB3">
            <w:pPr>
              <w:numPr>
                <w:ilvl w:val="0"/>
                <w:numId w:val="29"/>
              </w:numPr>
              <w:spacing w:before="240" w:after="240"/>
              <w:jc w:val="both"/>
              <w:rPr>
                <w:rFonts w:ascii="Calibri" w:hAnsi="Calibri"/>
                <w:sz w:val="22"/>
                <w:szCs w:val="22"/>
              </w:rPr>
            </w:pPr>
            <w:bookmarkStart w:id="20" w:name="_Ref34145878"/>
            <w:r w:rsidRPr="00E7649C">
              <w:rPr>
                <w:rFonts w:ascii="Calibri" w:hAnsi="Calibri"/>
                <w:sz w:val="22"/>
                <w:szCs w:val="22"/>
              </w:rPr>
              <w:t>Rozsah Závazku veřejné služby, Rámcové návrhy jízdních řádů, Nezávazný návrh oběhů vozidel, Správa označníků zastávek</w:t>
            </w:r>
            <w:bookmarkEnd w:id="20"/>
          </w:p>
        </w:tc>
      </w:tr>
      <w:tr w:rsidR="00135BC7" w:rsidRPr="003B5259" w14:paraId="7D7DCC94" w14:textId="77777777" w:rsidTr="00B8152A">
        <w:trPr>
          <w:trHeight w:val="1017"/>
        </w:trPr>
        <w:tc>
          <w:tcPr>
            <w:tcW w:w="1555" w:type="dxa"/>
            <w:tcBorders>
              <w:bottom w:val="single" w:sz="4" w:space="0" w:color="auto"/>
            </w:tcBorders>
            <w:shd w:val="clear" w:color="auto" w:fill="auto"/>
            <w:vAlign w:val="center"/>
          </w:tcPr>
          <w:p w14:paraId="17F0752F"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7ECC44F1" w14:textId="77777777" w:rsidR="00135BC7" w:rsidRPr="003B5259" w:rsidRDefault="00135BC7" w:rsidP="00920DB3">
            <w:pPr>
              <w:numPr>
                <w:ilvl w:val="0"/>
                <w:numId w:val="29"/>
              </w:numPr>
              <w:spacing w:before="240" w:after="240"/>
              <w:jc w:val="both"/>
              <w:rPr>
                <w:rFonts w:ascii="Calibri" w:hAnsi="Calibri"/>
                <w:sz w:val="22"/>
                <w:szCs w:val="22"/>
              </w:rPr>
            </w:pPr>
            <w:r w:rsidRPr="003B5259">
              <w:rPr>
                <w:rFonts w:ascii="Calibri" w:hAnsi="Calibri"/>
                <w:sz w:val="22"/>
                <w:szCs w:val="22"/>
              </w:rPr>
              <w:t>Konvence integrovaného dopravního systému Jihomoravského kraje</w:t>
            </w:r>
          </w:p>
        </w:tc>
      </w:tr>
      <w:tr w:rsidR="00135BC7" w:rsidRPr="00293997" w14:paraId="7C923207" w14:textId="77777777" w:rsidTr="00B8152A">
        <w:trPr>
          <w:trHeight w:val="1017"/>
        </w:trPr>
        <w:tc>
          <w:tcPr>
            <w:tcW w:w="1555" w:type="dxa"/>
            <w:shd w:val="clear" w:color="auto" w:fill="D9D9D9" w:themeFill="background1" w:themeFillShade="D9"/>
            <w:vAlign w:val="center"/>
          </w:tcPr>
          <w:p w14:paraId="5E1E53DB"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4C83EFC5" w14:textId="77777777" w:rsidR="00135BC7" w:rsidRPr="00E66652" w:rsidRDefault="00135BC7" w:rsidP="00920DB3">
            <w:pPr>
              <w:numPr>
                <w:ilvl w:val="0"/>
                <w:numId w:val="29"/>
              </w:numPr>
              <w:spacing w:before="240" w:after="240"/>
              <w:jc w:val="both"/>
              <w:rPr>
                <w:rFonts w:ascii="Calibri" w:hAnsi="Calibri"/>
                <w:sz w:val="22"/>
                <w:szCs w:val="22"/>
              </w:rPr>
            </w:pPr>
            <w:r w:rsidRPr="00E66652">
              <w:rPr>
                <w:rFonts w:ascii="Calibri" w:hAnsi="Calibri"/>
                <w:sz w:val="22"/>
                <w:szCs w:val="22"/>
              </w:rPr>
              <w:t>Závazný vzor smlouvy o podmínkách přepravy KORDIS včetně příloh</w:t>
            </w:r>
          </w:p>
        </w:tc>
      </w:tr>
      <w:tr w:rsidR="00135BC7" w:rsidRPr="00293997" w14:paraId="57A6C67D" w14:textId="77777777" w:rsidTr="00B8152A">
        <w:trPr>
          <w:trHeight w:val="1017"/>
        </w:trPr>
        <w:tc>
          <w:tcPr>
            <w:tcW w:w="1555" w:type="dxa"/>
            <w:shd w:val="clear" w:color="auto" w:fill="auto"/>
            <w:vAlign w:val="center"/>
          </w:tcPr>
          <w:p w14:paraId="0F96321A"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auto"/>
            <w:vAlign w:val="center"/>
          </w:tcPr>
          <w:p w14:paraId="100CD728" w14:textId="77777777" w:rsidR="00135BC7" w:rsidRPr="00E66652" w:rsidRDefault="00135BC7" w:rsidP="00920DB3">
            <w:pPr>
              <w:numPr>
                <w:ilvl w:val="0"/>
                <w:numId w:val="29"/>
              </w:numPr>
              <w:spacing w:before="240" w:after="240"/>
              <w:jc w:val="both"/>
              <w:rPr>
                <w:rFonts w:ascii="Calibri" w:hAnsi="Calibri"/>
                <w:sz w:val="22"/>
                <w:szCs w:val="22"/>
              </w:rPr>
            </w:pPr>
            <w:bookmarkStart w:id="21" w:name="_Ref512510055"/>
            <w:r>
              <w:rPr>
                <w:rFonts w:ascii="Calibri" w:hAnsi="Calibri"/>
                <w:sz w:val="22"/>
                <w:szCs w:val="22"/>
              </w:rPr>
              <w:t>Předloha seznamu</w:t>
            </w:r>
            <w:r w:rsidRPr="00E66652">
              <w:rPr>
                <w:rFonts w:ascii="Calibri" w:hAnsi="Calibri"/>
                <w:sz w:val="22"/>
                <w:szCs w:val="22"/>
              </w:rPr>
              <w:t xml:space="preserve"> poddodavatelů</w:t>
            </w:r>
            <w:bookmarkEnd w:id="21"/>
          </w:p>
        </w:tc>
      </w:tr>
      <w:tr w:rsidR="00DE2F09" w:rsidRPr="00293997" w14:paraId="352A75A9" w14:textId="77777777" w:rsidTr="006A480E">
        <w:trPr>
          <w:trHeight w:val="1017"/>
        </w:trPr>
        <w:tc>
          <w:tcPr>
            <w:tcW w:w="1555" w:type="dxa"/>
            <w:shd w:val="clear" w:color="auto" w:fill="D9D9D9" w:themeFill="background1" w:themeFillShade="D9"/>
            <w:vAlign w:val="center"/>
          </w:tcPr>
          <w:p w14:paraId="32BA6C94" w14:textId="77777777" w:rsidR="00DE2F09" w:rsidRPr="00E66652" w:rsidRDefault="00DE2F09"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4E44B53" w14:textId="233067C2" w:rsidR="00DE2F09" w:rsidRDefault="00DE2F09" w:rsidP="00920DB3">
            <w:pPr>
              <w:numPr>
                <w:ilvl w:val="0"/>
                <w:numId w:val="29"/>
              </w:numPr>
              <w:spacing w:before="240" w:after="240"/>
              <w:jc w:val="both"/>
              <w:rPr>
                <w:rFonts w:ascii="Calibri" w:hAnsi="Calibri"/>
                <w:sz w:val="22"/>
                <w:szCs w:val="22"/>
              </w:rPr>
            </w:pPr>
            <w:bookmarkStart w:id="22" w:name="_Ref33090171"/>
            <w:r>
              <w:rPr>
                <w:rFonts w:ascii="Calibri" w:hAnsi="Calibri"/>
                <w:sz w:val="22"/>
                <w:szCs w:val="22"/>
              </w:rPr>
              <w:t>Informace o zpracování osobních údajů</w:t>
            </w:r>
            <w:bookmarkEnd w:id="22"/>
          </w:p>
        </w:tc>
      </w:tr>
      <w:tr w:rsidR="00021124" w:rsidRPr="00293997" w14:paraId="4DDD0530" w14:textId="77777777" w:rsidTr="002B301B">
        <w:trPr>
          <w:trHeight w:val="1017"/>
        </w:trPr>
        <w:tc>
          <w:tcPr>
            <w:tcW w:w="1555" w:type="dxa"/>
            <w:shd w:val="clear" w:color="auto" w:fill="auto"/>
            <w:vAlign w:val="center"/>
          </w:tcPr>
          <w:p w14:paraId="676DF487" w14:textId="77777777" w:rsidR="00021124" w:rsidRPr="00E66652" w:rsidRDefault="00021124"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auto"/>
            <w:vAlign w:val="center"/>
          </w:tcPr>
          <w:p w14:paraId="004ABA63" w14:textId="1DF37AC7" w:rsidR="00021124" w:rsidRDefault="00021124" w:rsidP="00920DB3">
            <w:pPr>
              <w:numPr>
                <w:ilvl w:val="0"/>
                <w:numId w:val="29"/>
              </w:numPr>
              <w:spacing w:before="240" w:after="240"/>
              <w:jc w:val="both"/>
              <w:rPr>
                <w:rFonts w:ascii="Calibri" w:hAnsi="Calibri"/>
                <w:sz w:val="22"/>
                <w:szCs w:val="22"/>
              </w:rPr>
            </w:pPr>
            <w:bookmarkStart w:id="23" w:name="_Ref34159684"/>
            <w:r w:rsidRPr="00021124">
              <w:rPr>
                <w:rFonts w:ascii="Calibri" w:hAnsi="Calibri"/>
                <w:sz w:val="22"/>
                <w:szCs w:val="22"/>
              </w:rPr>
              <w:t>Metodik</w:t>
            </w:r>
            <w:r>
              <w:rPr>
                <w:rFonts w:ascii="Calibri" w:hAnsi="Calibri"/>
                <w:sz w:val="22"/>
                <w:szCs w:val="22"/>
              </w:rPr>
              <w:t>a</w:t>
            </w:r>
            <w:r w:rsidRPr="00021124">
              <w:rPr>
                <w:rFonts w:ascii="Calibri" w:hAnsi="Calibri"/>
                <w:sz w:val="22"/>
                <w:szCs w:val="22"/>
              </w:rPr>
              <w:t xml:space="preserve"> postupu pro stanovení maximální výše kompenzace</w:t>
            </w:r>
            <w:bookmarkEnd w:id="23"/>
          </w:p>
        </w:tc>
      </w:tr>
      <w:tr w:rsidR="00DF3602" w:rsidRPr="00293997" w14:paraId="3A971B66" w14:textId="77777777" w:rsidTr="002B301B">
        <w:trPr>
          <w:trHeight w:val="1017"/>
        </w:trPr>
        <w:tc>
          <w:tcPr>
            <w:tcW w:w="1555" w:type="dxa"/>
            <w:shd w:val="clear" w:color="auto" w:fill="D9D9D9" w:themeFill="background1" w:themeFillShade="D9"/>
            <w:vAlign w:val="center"/>
          </w:tcPr>
          <w:p w14:paraId="7DCA34C9" w14:textId="77777777" w:rsidR="00DF3602" w:rsidRPr="00E66652" w:rsidRDefault="00DF3602"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51581128" w14:textId="50F5825E" w:rsidR="00DF3602" w:rsidRPr="00021124" w:rsidRDefault="00DF3602" w:rsidP="00920DB3">
            <w:pPr>
              <w:numPr>
                <w:ilvl w:val="0"/>
                <w:numId w:val="29"/>
              </w:numPr>
              <w:spacing w:before="240" w:after="240"/>
              <w:jc w:val="both"/>
              <w:rPr>
                <w:rFonts w:ascii="Calibri" w:hAnsi="Calibri"/>
                <w:sz w:val="22"/>
                <w:szCs w:val="22"/>
              </w:rPr>
            </w:pPr>
            <w:r w:rsidRPr="00DF3602">
              <w:rPr>
                <w:rFonts w:ascii="Calibri" w:hAnsi="Calibri"/>
                <w:sz w:val="22"/>
                <w:szCs w:val="22"/>
              </w:rPr>
              <w:t>Závazný vzor smlouvy o výpůjčce odbavovacích zařízení</w:t>
            </w:r>
          </w:p>
        </w:tc>
      </w:tr>
    </w:tbl>
    <w:p w14:paraId="4BFCE6F9" w14:textId="77777777" w:rsidR="00135BC7" w:rsidRPr="00992BFA" w:rsidRDefault="00135BC7" w:rsidP="00920DB3">
      <w:pPr>
        <w:pStyle w:val="1nadpis"/>
      </w:pPr>
      <w:bookmarkStart w:id="24" w:name="_Toc2238940"/>
      <w:bookmarkStart w:id="25" w:name="_Toc36797519"/>
      <w:r w:rsidRPr="00992BFA">
        <w:t>Označení osoby, která zpracovala část dokumentace zadávacího řízení</w:t>
      </w:r>
      <w:bookmarkEnd w:id="24"/>
      <w:bookmarkEnd w:id="25"/>
    </w:p>
    <w:p w14:paraId="4035B9A5" w14:textId="77777777" w:rsidR="00135BC7" w:rsidRPr="00992BFA" w:rsidRDefault="00135BC7" w:rsidP="00920DB3">
      <w:pPr>
        <w:pStyle w:val="2sltext"/>
        <w:rPr>
          <w:rFonts w:asciiTheme="minorHAnsi" w:hAnsiTheme="minorHAnsi" w:cs="Segoe UI"/>
        </w:rPr>
      </w:pPr>
      <w:r w:rsidRPr="00992BFA">
        <w:rPr>
          <w:rFonts w:asciiTheme="minorHAnsi" w:hAnsiTheme="minorHAnsi" w:cs="Segoe UI"/>
        </w:rPr>
        <w:t>Zadavatel uvádí, že na vypracování níže uvedených částí dokumentace zadávacího řízení se podílela osoba odlišná od zadavatele:</w:t>
      </w:r>
    </w:p>
    <w:tbl>
      <w:tblPr>
        <w:tblStyle w:val="Mkatabulky"/>
        <w:tblW w:w="0" w:type="auto"/>
        <w:tblLook w:val="04A0" w:firstRow="1" w:lastRow="0" w:firstColumn="1" w:lastColumn="0" w:noHBand="0" w:noVBand="1"/>
      </w:tblPr>
      <w:tblGrid>
        <w:gridCol w:w="6706"/>
        <w:gridCol w:w="2356"/>
      </w:tblGrid>
      <w:tr w:rsidR="00135BC7" w:rsidRPr="00195D2B" w14:paraId="4136D8BC" w14:textId="77777777" w:rsidTr="00F9604C">
        <w:tc>
          <w:tcPr>
            <w:tcW w:w="6870" w:type="dxa"/>
          </w:tcPr>
          <w:p w14:paraId="681FCAF4" w14:textId="77777777" w:rsidR="00135BC7" w:rsidRPr="00992BFA" w:rsidRDefault="00135BC7" w:rsidP="00920DB3">
            <w:pPr>
              <w:spacing w:before="120" w:after="200"/>
              <w:rPr>
                <w:rFonts w:asciiTheme="minorHAnsi" w:hAnsiTheme="minorHAnsi" w:cs="Segoe UI"/>
                <w:b/>
                <w:sz w:val="22"/>
                <w:szCs w:val="22"/>
              </w:rPr>
            </w:pPr>
            <w:r w:rsidRPr="00992BFA">
              <w:rPr>
                <w:rFonts w:asciiTheme="minorHAnsi" w:hAnsiTheme="minorHAnsi" w:cs="Segoe UI"/>
                <w:b/>
                <w:sz w:val="22"/>
                <w:szCs w:val="22"/>
              </w:rPr>
              <w:t>Část dokumentace zadávacího řízení</w:t>
            </w:r>
          </w:p>
        </w:tc>
        <w:tc>
          <w:tcPr>
            <w:tcW w:w="2418" w:type="dxa"/>
          </w:tcPr>
          <w:p w14:paraId="26B9CE94" w14:textId="77777777" w:rsidR="00135BC7" w:rsidRPr="00992BFA" w:rsidRDefault="00135BC7" w:rsidP="00920DB3">
            <w:pPr>
              <w:spacing w:before="120" w:after="200"/>
              <w:rPr>
                <w:rFonts w:asciiTheme="minorHAnsi" w:hAnsiTheme="minorHAnsi" w:cs="Segoe UI"/>
                <w:b/>
                <w:sz w:val="22"/>
                <w:szCs w:val="22"/>
              </w:rPr>
            </w:pPr>
            <w:r w:rsidRPr="00992BFA">
              <w:rPr>
                <w:rFonts w:asciiTheme="minorHAnsi" w:hAnsiTheme="minorHAnsi" w:cs="Segoe UI"/>
                <w:b/>
                <w:sz w:val="22"/>
                <w:szCs w:val="22"/>
              </w:rPr>
              <w:t>Označení osoby</w:t>
            </w:r>
          </w:p>
        </w:tc>
      </w:tr>
      <w:tr w:rsidR="00135BC7" w:rsidRPr="00994615" w14:paraId="0D45187B" w14:textId="77777777" w:rsidTr="00F9604C">
        <w:tc>
          <w:tcPr>
            <w:tcW w:w="6870" w:type="dxa"/>
          </w:tcPr>
          <w:p w14:paraId="70257D62" w14:textId="77777777" w:rsidR="00135BC7" w:rsidRPr="00107C58" w:rsidRDefault="00135BC7" w:rsidP="00920DB3">
            <w:pPr>
              <w:spacing w:before="120" w:after="200"/>
              <w:rPr>
                <w:rFonts w:asciiTheme="minorHAnsi" w:hAnsiTheme="minorHAnsi" w:cs="Segoe UI"/>
                <w:sz w:val="22"/>
                <w:szCs w:val="22"/>
              </w:rPr>
            </w:pPr>
            <w:r w:rsidRPr="00107C58">
              <w:rPr>
                <w:rFonts w:asciiTheme="minorHAnsi" w:hAnsiTheme="minorHAnsi" w:cs="Segoe UI"/>
                <w:sz w:val="22"/>
                <w:szCs w:val="22"/>
              </w:rPr>
              <w:t xml:space="preserve">Přílohy dokumentace </w:t>
            </w:r>
            <w:r>
              <w:rPr>
                <w:rFonts w:asciiTheme="minorHAnsi" w:hAnsiTheme="minorHAnsi" w:cs="Segoe UI"/>
                <w:sz w:val="22"/>
                <w:szCs w:val="22"/>
              </w:rPr>
              <w:t>zadávacího</w:t>
            </w:r>
            <w:r w:rsidRPr="00107C58">
              <w:rPr>
                <w:rFonts w:asciiTheme="minorHAnsi" w:hAnsiTheme="minorHAnsi" w:cs="Segoe UI"/>
                <w:sz w:val="22"/>
                <w:szCs w:val="22"/>
              </w:rPr>
              <w:t xml:space="preserve"> řízení:</w:t>
            </w:r>
          </w:p>
          <w:p w14:paraId="0DC14A73" w14:textId="77777777" w:rsidR="00135BC7" w:rsidRPr="00107C58" w:rsidRDefault="00135BC7" w:rsidP="00920DB3">
            <w:pPr>
              <w:pStyle w:val="2nesltext"/>
              <w:numPr>
                <w:ilvl w:val="1"/>
                <w:numId w:val="31"/>
              </w:numPr>
              <w:spacing w:before="120" w:after="120"/>
              <w:contextualSpacing w:val="0"/>
              <w:rPr>
                <w:rFonts w:asciiTheme="minorHAnsi" w:hAnsiTheme="minorHAnsi"/>
              </w:rPr>
            </w:pPr>
            <w:r w:rsidRPr="00107C58">
              <w:rPr>
                <w:rFonts w:asciiTheme="minorHAnsi" w:hAnsiTheme="minorHAnsi"/>
              </w:rPr>
              <w:t>Návrh smlouvy</w:t>
            </w:r>
          </w:p>
          <w:p w14:paraId="4B51E841" w14:textId="77777777" w:rsidR="00135BC7" w:rsidRPr="00107C58" w:rsidRDefault="00135BC7" w:rsidP="00920DB3">
            <w:pPr>
              <w:pStyle w:val="2nesltext"/>
              <w:numPr>
                <w:ilvl w:val="1"/>
                <w:numId w:val="36"/>
              </w:numPr>
              <w:spacing w:before="120" w:after="120"/>
              <w:contextualSpacing w:val="0"/>
              <w:rPr>
                <w:rFonts w:asciiTheme="minorHAnsi" w:hAnsiTheme="minorHAnsi"/>
              </w:rPr>
            </w:pPr>
            <w:r w:rsidRPr="00107C58">
              <w:t>Pravidla pro hodnocení nabídek</w:t>
            </w:r>
          </w:p>
          <w:p w14:paraId="2047F496" w14:textId="77777777" w:rsidR="00135BC7" w:rsidRPr="00107C58" w:rsidRDefault="00135BC7" w:rsidP="00920DB3">
            <w:pPr>
              <w:pStyle w:val="2nesltext"/>
              <w:numPr>
                <w:ilvl w:val="1"/>
                <w:numId w:val="36"/>
              </w:numPr>
              <w:spacing w:before="120" w:after="120"/>
              <w:contextualSpacing w:val="0"/>
              <w:rPr>
                <w:rFonts w:asciiTheme="minorHAnsi" w:hAnsiTheme="minorHAnsi"/>
              </w:rPr>
            </w:pPr>
            <w:bookmarkStart w:id="26" w:name="_Ref521999769"/>
            <w:r w:rsidRPr="00107C58">
              <w:t>Specifikace jednotlivých částí veřejné zakázky</w:t>
            </w:r>
            <w:bookmarkEnd w:id="26"/>
          </w:p>
          <w:p w14:paraId="037ED259" w14:textId="617CB03D" w:rsidR="00135BC7" w:rsidRPr="00107C58" w:rsidRDefault="00DC6F35" w:rsidP="00920DB3">
            <w:pPr>
              <w:pStyle w:val="2nesltext"/>
              <w:numPr>
                <w:ilvl w:val="1"/>
                <w:numId w:val="36"/>
              </w:numPr>
              <w:spacing w:before="120" w:after="120"/>
              <w:contextualSpacing w:val="0"/>
              <w:rPr>
                <w:rFonts w:asciiTheme="minorHAnsi" w:hAnsiTheme="minorHAnsi"/>
              </w:rPr>
            </w:pPr>
            <w:r w:rsidRPr="00DC6F35">
              <w:t>Rozsah Závazku veřejné služby, Rámcové návrhy jízdních řádů, Nezávazný návrh oběhů vozidel, Správa označníků zastávek</w:t>
            </w:r>
          </w:p>
          <w:p w14:paraId="3358481F" w14:textId="77777777" w:rsidR="00135BC7" w:rsidRPr="00107C58" w:rsidRDefault="00135BC7" w:rsidP="00920DB3">
            <w:pPr>
              <w:pStyle w:val="2nesltext"/>
              <w:numPr>
                <w:ilvl w:val="1"/>
                <w:numId w:val="36"/>
              </w:numPr>
              <w:spacing w:before="120" w:after="120"/>
              <w:contextualSpacing w:val="0"/>
              <w:rPr>
                <w:rFonts w:asciiTheme="minorHAnsi" w:hAnsiTheme="minorHAnsi"/>
              </w:rPr>
            </w:pPr>
            <w:r w:rsidRPr="00107C58">
              <w:t>Konvence integrovaného dopravního systému Jihomoravského kraje</w:t>
            </w:r>
          </w:p>
          <w:p w14:paraId="5CD3920B" w14:textId="0BCED9FA" w:rsidR="00135BC7" w:rsidRPr="00DF3602" w:rsidRDefault="00135BC7" w:rsidP="00920DB3">
            <w:pPr>
              <w:pStyle w:val="2nesltext"/>
              <w:numPr>
                <w:ilvl w:val="1"/>
                <w:numId w:val="36"/>
              </w:numPr>
              <w:spacing w:before="120" w:after="120"/>
              <w:contextualSpacing w:val="0"/>
              <w:rPr>
                <w:rFonts w:asciiTheme="minorHAnsi" w:hAnsiTheme="minorHAnsi"/>
              </w:rPr>
            </w:pPr>
            <w:r w:rsidRPr="00107C58">
              <w:t>Závazný vzor smlouvy o podmínkách přepravy KORDIS včetně příloh</w:t>
            </w:r>
          </w:p>
          <w:p w14:paraId="198D0837" w14:textId="324F3676" w:rsidR="00DF3602" w:rsidRPr="00107C58" w:rsidRDefault="00DF3602" w:rsidP="00367519">
            <w:pPr>
              <w:pStyle w:val="2nesltext"/>
              <w:numPr>
                <w:ilvl w:val="1"/>
                <w:numId w:val="42"/>
              </w:numPr>
              <w:spacing w:before="120" w:after="120"/>
              <w:contextualSpacing w:val="0"/>
              <w:rPr>
                <w:rFonts w:asciiTheme="minorHAnsi" w:hAnsiTheme="minorHAnsi"/>
              </w:rPr>
            </w:pPr>
            <w:r w:rsidRPr="00DF3602">
              <w:t>Závazný vzor smlouvy o výpůjčce odbavovacích zařízení</w:t>
            </w:r>
          </w:p>
          <w:p w14:paraId="3B96A675" w14:textId="77777777" w:rsidR="00135BC7" w:rsidRPr="00107C58" w:rsidRDefault="00135BC7" w:rsidP="00DF3602">
            <w:pPr>
              <w:keepNext/>
              <w:spacing w:before="120" w:after="200"/>
              <w:rPr>
                <w:rFonts w:asciiTheme="minorHAnsi" w:hAnsiTheme="minorHAnsi" w:cs="Segoe UI"/>
                <w:sz w:val="22"/>
                <w:szCs w:val="22"/>
              </w:rPr>
            </w:pPr>
            <w:r w:rsidRPr="00107C58">
              <w:rPr>
                <w:rFonts w:asciiTheme="minorHAnsi" w:hAnsiTheme="minorHAnsi" w:cs="Segoe UI"/>
                <w:sz w:val="22"/>
                <w:szCs w:val="22"/>
              </w:rPr>
              <w:t>Přílohy Návrhu smlouvy:</w:t>
            </w:r>
          </w:p>
          <w:p w14:paraId="1D7CB704" w14:textId="6EAEE4EA" w:rsidR="00135BC7" w:rsidRPr="00107C58" w:rsidRDefault="00920DB3" w:rsidP="00920DB3">
            <w:pPr>
              <w:pStyle w:val="2nesltext"/>
              <w:numPr>
                <w:ilvl w:val="1"/>
                <w:numId w:val="32"/>
              </w:numPr>
              <w:spacing w:before="120" w:after="120"/>
              <w:contextualSpacing w:val="0"/>
              <w:rPr>
                <w:rFonts w:asciiTheme="minorHAnsi" w:hAnsiTheme="minorHAnsi"/>
              </w:rPr>
            </w:pPr>
            <w:r w:rsidRPr="00920DB3">
              <w:t>Rozsah Závazku veřejné služby, Rámcové návrhy jízdních řádů, Nezávazný návrh oběhů vozidel, Správa označníků zastávek</w:t>
            </w:r>
          </w:p>
          <w:p w14:paraId="5485C621" w14:textId="6B84788B" w:rsidR="00135BC7" w:rsidRPr="00107C58" w:rsidRDefault="00920DB3" w:rsidP="00920DB3">
            <w:pPr>
              <w:pStyle w:val="2nesltext"/>
              <w:numPr>
                <w:ilvl w:val="1"/>
                <w:numId w:val="32"/>
              </w:numPr>
              <w:spacing w:before="120" w:after="120"/>
              <w:contextualSpacing w:val="0"/>
              <w:rPr>
                <w:rFonts w:asciiTheme="minorHAnsi" w:hAnsiTheme="minorHAnsi"/>
              </w:rPr>
            </w:pPr>
            <w:r w:rsidRPr="00920DB3">
              <w:lastRenderedPageBreak/>
              <w:t>Nabídkové ceny za 1 km v členění dle Výběrových skupin, Výše Zálohy na Odměnu, Maximální možné zvýšení a snížení rozsahu Závazku veřejné služby, Výše bankovní záruky, Základní roční proběh, Standardy Vozidel</w:t>
            </w:r>
          </w:p>
          <w:p w14:paraId="2B0ECA3D" w14:textId="77777777" w:rsidR="00135BC7" w:rsidRPr="00107C58" w:rsidRDefault="00135BC7" w:rsidP="00920DB3">
            <w:pPr>
              <w:pStyle w:val="2nesltext"/>
              <w:numPr>
                <w:ilvl w:val="1"/>
                <w:numId w:val="32"/>
              </w:numPr>
              <w:spacing w:before="120" w:after="120"/>
              <w:contextualSpacing w:val="0"/>
              <w:rPr>
                <w:rFonts w:asciiTheme="minorHAnsi" w:hAnsiTheme="minorHAnsi"/>
              </w:rPr>
            </w:pPr>
            <w:r w:rsidRPr="00107C58">
              <w:t>Technické a provozní standardy IDS JMK</w:t>
            </w:r>
          </w:p>
          <w:p w14:paraId="71714F5D" w14:textId="77777777" w:rsidR="00135BC7" w:rsidRPr="00107C58" w:rsidRDefault="00135BC7" w:rsidP="00920DB3">
            <w:pPr>
              <w:pStyle w:val="2nesltext"/>
              <w:numPr>
                <w:ilvl w:val="1"/>
                <w:numId w:val="33"/>
              </w:numPr>
              <w:spacing w:before="120" w:after="120"/>
              <w:contextualSpacing w:val="0"/>
            </w:pPr>
            <w:r w:rsidRPr="00107C58">
              <w:t>Sazebník smluvních pokut</w:t>
            </w:r>
          </w:p>
          <w:p w14:paraId="22FE8E62" w14:textId="1AC3B9CC" w:rsidR="00135BC7" w:rsidRPr="00107C58" w:rsidRDefault="00135BC7" w:rsidP="00920DB3">
            <w:pPr>
              <w:pStyle w:val="2nesltext"/>
              <w:numPr>
                <w:ilvl w:val="1"/>
                <w:numId w:val="33"/>
              </w:numPr>
              <w:spacing w:before="120" w:after="120"/>
              <w:contextualSpacing w:val="0"/>
            </w:pPr>
            <w:r w:rsidRPr="00107C58">
              <w:t xml:space="preserve">Vzor </w:t>
            </w:r>
            <w:r w:rsidR="00DC6F35" w:rsidRPr="00107C58">
              <w:t>formuláře – přehled</w:t>
            </w:r>
            <w:r w:rsidRPr="00107C58">
              <w:t xml:space="preserve"> vozového parku</w:t>
            </w:r>
          </w:p>
          <w:p w14:paraId="1AA91926" w14:textId="3AAB4D1E" w:rsidR="00135BC7" w:rsidRDefault="00DC6F35" w:rsidP="00920DB3">
            <w:pPr>
              <w:pStyle w:val="2nesltext"/>
              <w:numPr>
                <w:ilvl w:val="1"/>
                <w:numId w:val="33"/>
              </w:numPr>
              <w:spacing w:before="120" w:after="120"/>
              <w:contextualSpacing w:val="0"/>
            </w:pPr>
            <w:r w:rsidRPr="00DC6F35">
              <w:t>Vzor vyúčtování Poplatků za užití autobusových stání</w:t>
            </w:r>
          </w:p>
          <w:p w14:paraId="1C08EAC9" w14:textId="77777777" w:rsidR="00135BC7" w:rsidRPr="00107C58" w:rsidRDefault="00135BC7" w:rsidP="00920DB3">
            <w:pPr>
              <w:pStyle w:val="2nesltext"/>
              <w:numPr>
                <w:ilvl w:val="1"/>
                <w:numId w:val="35"/>
              </w:numPr>
              <w:spacing w:before="120" w:after="120"/>
              <w:contextualSpacing w:val="0"/>
            </w:pPr>
            <w:r w:rsidRPr="00107C58">
              <w:t>Garance návaznost</w:t>
            </w:r>
            <w:r>
              <w:t>í</w:t>
            </w:r>
          </w:p>
          <w:p w14:paraId="1D23CFC7" w14:textId="77777777" w:rsidR="00135BC7" w:rsidRPr="00290711" w:rsidRDefault="00135BC7" w:rsidP="00920DB3">
            <w:pPr>
              <w:pStyle w:val="2nesltext"/>
              <w:numPr>
                <w:ilvl w:val="1"/>
                <w:numId w:val="34"/>
              </w:numPr>
              <w:spacing w:before="120" w:after="120"/>
              <w:contextualSpacing w:val="0"/>
            </w:pPr>
            <w:r w:rsidRPr="00107C58">
              <w:t>Pravidla technologických postupů, organizačního a technického zabezpečení</w:t>
            </w:r>
            <w:r w:rsidRPr="00290711">
              <w:t xml:space="preserve"> provozu</w:t>
            </w:r>
          </w:p>
        </w:tc>
        <w:tc>
          <w:tcPr>
            <w:tcW w:w="2418" w:type="dxa"/>
          </w:tcPr>
          <w:p w14:paraId="01E6C5F6" w14:textId="77777777" w:rsidR="00135BC7" w:rsidRPr="00290711" w:rsidRDefault="00135BC7" w:rsidP="00920DB3">
            <w:pPr>
              <w:rPr>
                <w:rFonts w:asciiTheme="minorHAnsi" w:hAnsiTheme="minorHAnsi" w:cs="Segoe UI"/>
                <w:sz w:val="22"/>
                <w:szCs w:val="22"/>
              </w:rPr>
            </w:pPr>
            <w:r w:rsidRPr="00290711">
              <w:rPr>
                <w:rFonts w:asciiTheme="minorHAnsi" w:hAnsiTheme="minorHAnsi" w:cs="Segoe UI"/>
                <w:sz w:val="22"/>
                <w:szCs w:val="22"/>
              </w:rPr>
              <w:lastRenderedPageBreak/>
              <w:t>KORDIS JMK, a.s., se sídlem Nové sady 946/30, 602 00 Brno, IČO: 26298465</w:t>
            </w:r>
          </w:p>
        </w:tc>
      </w:tr>
      <w:tr w:rsidR="00021124" w:rsidRPr="00994615" w14:paraId="75D5089E" w14:textId="77777777" w:rsidTr="00F9604C">
        <w:tc>
          <w:tcPr>
            <w:tcW w:w="6870" w:type="dxa"/>
          </w:tcPr>
          <w:p w14:paraId="4C033C30" w14:textId="77777777" w:rsidR="00021124" w:rsidRPr="00107C58" w:rsidRDefault="00021124" w:rsidP="00021124">
            <w:pPr>
              <w:spacing w:before="120" w:after="200"/>
              <w:rPr>
                <w:rFonts w:asciiTheme="minorHAnsi" w:hAnsiTheme="minorHAnsi" w:cs="Segoe UI"/>
                <w:sz w:val="22"/>
                <w:szCs w:val="22"/>
              </w:rPr>
            </w:pPr>
            <w:r w:rsidRPr="00107C58">
              <w:rPr>
                <w:rFonts w:asciiTheme="minorHAnsi" w:hAnsiTheme="minorHAnsi" w:cs="Segoe UI"/>
                <w:sz w:val="22"/>
                <w:szCs w:val="22"/>
              </w:rPr>
              <w:t xml:space="preserve">Přílohy dokumentace </w:t>
            </w:r>
            <w:r>
              <w:rPr>
                <w:rFonts w:asciiTheme="minorHAnsi" w:hAnsiTheme="minorHAnsi" w:cs="Segoe UI"/>
                <w:sz w:val="22"/>
                <w:szCs w:val="22"/>
              </w:rPr>
              <w:t>zadávacího</w:t>
            </w:r>
            <w:r w:rsidRPr="00107C58">
              <w:rPr>
                <w:rFonts w:asciiTheme="minorHAnsi" w:hAnsiTheme="minorHAnsi" w:cs="Segoe UI"/>
                <w:sz w:val="22"/>
                <w:szCs w:val="22"/>
              </w:rPr>
              <w:t xml:space="preserve"> řízení:</w:t>
            </w:r>
          </w:p>
          <w:p w14:paraId="596D8AE2" w14:textId="6028400D" w:rsidR="00021124" w:rsidRPr="00021124" w:rsidRDefault="00021124" w:rsidP="00367519">
            <w:pPr>
              <w:pStyle w:val="2nesltext"/>
              <w:numPr>
                <w:ilvl w:val="1"/>
                <w:numId w:val="41"/>
              </w:numPr>
              <w:spacing w:before="120" w:after="120"/>
              <w:contextualSpacing w:val="0"/>
              <w:rPr>
                <w:rFonts w:asciiTheme="minorHAnsi" w:hAnsiTheme="minorHAnsi"/>
              </w:rPr>
            </w:pPr>
            <w:r w:rsidRPr="00021124">
              <w:rPr>
                <w:rFonts w:asciiTheme="minorHAnsi" w:hAnsiTheme="minorHAnsi"/>
              </w:rPr>
              <w:t>Metodika postupu pro stanovení maximální výše kompenzace</w:t>
            </w:r>
          </w:p>
        </w:tc>
        <w:tc>
          <w:tcPr>
            <w:tcW w:w="2418" w:type="dxa"/>
          </w:tcPr>
          <w:p w14:paraId="71140B39" w14:textId="77777777" w:rsidR="00021124" w:rsidRDefault="00021124" w:rsidP="00920DB3">
            <w:pPr>
              <w:rPr>
                <w:rFonts w:asciiTheme="minorHAnsi" w:hAnsiTheme="minorHAnsi" w:cs="Segoe UI"/>
                <w:sz w:val="22"/>
                <w:szCs w:val="22"/>
              </w:rPr>
            </w:pPr>
            <w:r w:rsidRPr="00021124">
              <w:rPr>
                <w:rFonts w:asciiTheme="minorHAnsi" w:hAnsiTheme="minorHAnsi" w:cs="Segoe UI"/>
                <w:sz w:val="22"/>
                <w:szCs w:val="22"/>
              </w:rPr>
              <w:t>Centrum dopravního výzkumu, v. v. i.</w:t>
            </w:r>
            <w:r>
              <w:rPr>
                <w:rFonts w:asciiTheme="minorHAnsi" w:hAnsiTheme="minorHAnsi" w:cs="Segoe UI"/>
                <w:sz w:val="22"/>
                <w:szCs w:val="22"/>
              </w:rPr>
              <w:t xml:space="preserve">, se sídlem </w:t>
            </w:r>
            <w:r w:rsidRPr="00021124">
              <w:rPr>
                <w:rFonts w:asciiTheme="minorHAnsi" w:hAnsiTheme="minorHAnsi" w:cs="Segoe UI"/>
                <w:sz w:val="22"/>
                <w:szCs w:val="22"/>
              </w:rPr>
              <w:t>Líšeňská 2657, 636 00 Brno</w:t>
            </w:r>
            <w:r>
              <w:rPr>
                <w:rFonts w:asciiTheme="minorHAnsi" w:hAnsiTheme="minorHAnsi" w:cs="Segoe UI"/>
                <w:sz w:val="22"/>
                <w:szCs w:val="22"/>
              </w:rPr>
              <w:t xml:space="preserve">, IČO: </w:t>
            </w:r>
            <w:r w:rsidRPr="00021124">
              <w:rPr>
                <w:rFonts w:asciiTheme="minorHAnsi" w:hAnsiTheme="minorHAnsi" w:cs="Segoe UI"/>
                <w:sz w:val="22"/>
                <w:szCs w:val="22"/>
              </w:rPr>
              <w:t>44994575</w:t>
            </w:r>
          </w:p>
          <w:p w14:paraId="5A75D764" w14:textId="3B68B1ED" w:rsidR="00021124" w:rsidRPr="00290711" w:rsidRDefault="00021124" w:rsidP="00920DB3">
            <w:pPr>
              <w:rPr>
                <w:rFonts w:asciiTheme="minorHAnsi" w:hAnsiTheme="minorHAnsi" w:cs="Segoe UI"/>
                <w:sz w:val="22"/>
                <w:szCs w:val="22"/>
              </w:rPr>
            </w:pPr>
            <w:r>
              <w:rPr>
                <w:rFonts w:asciiTheme="minorHAnsi" w:hAnsiTheme="minorHAnsi" w:cs="Segoe UI"/>
                <w:sz w:val="22"/>
                <w:szCs w:val="22"/>
              </w:rPr>
              <w:t xml:space="preserve">pro </w:t>
            </w:r>
            <w:r w:rsidRPr="00021124">
              <w:rPr>
                <w:rFonts w:asciiTheme="minorHAnsi" w:hAnsiTheme="minorHAnsi" w:cs="Segoe UI"/>
                <w:sz w:val="22"/>
                <w:szCs w:val="22"/>
              </w:rPr>
              <w:t>Ministerstvo dopravy České republiky</w:t>
            </w:r>
          </w:p>
        </w:tc>
      </w:tr>
    </w:tbl>
    <w:p w14:paraId="2DBC74D7" w14:textId="77777777" w:rsidR="001F6A0E" w:rsidRDefault="007C3821" w:rsidP="00920DB3">
      <w:pPr>
        <w:pStyle w:val="1nadpis"/>
      </w:pPr>
      <w:bookmarkStart w:id="27" w:name="_Toc331152214"/>
      <w:bookmarkStart w:id="28" w:name="_Toc36797520"/>
      <w:r>
        <w:t>P</w:t>
      </w:r>
      <w:r w:rsidR="001F6A0E" w:rsidRPr="00DB13AF">
        <w:t>ředmět veřejné zakázky</w:t>
      </w:r>
      <w:bookmarkEnd w:id="27"/>
      <w:bookmarkEnd w:id="28"/>
    </w:p>
    <w:p w14:paraId="56233AAE" w14:textId="77777777" w:rsidR="004F696C" w:rsidRDefault="004F696C" w:rsidP="00920DB3">
      <w:pPr>
        <w:pStyle w:val="2margrubrika"/>
      </w:pPr>
      <w:r>
        <w:t>Druh veřejné zakázky</w:t>
      </w:r>
    </w:p>
    <w:p w14:paraId="208F0413" w14:textId="77777777" w:rsidR="004F696C" w:rsidRPr="00C830ED" w:rsidRDefault="004F696C" w:rsidP="00920DB3">
      <w:pPr>
        <w:pStyle w:val="2sltext"/>
      </w:pPr>
      <w:r>
        <w:t>Veřejná zakázka je veřejnou zakázkou na služby.</w:t>
      </w:r>
    </w:p>
    <w:p w14:paraId="58FAE0A8" w14:textId="77777777" w:rsidR="00774FEC" w:rsidRDefault="00774FEC" w:rsidP="00920DB3">
      <w:pPr>
        <w:pStyle w:val="2margrubrika"/>
      </w:pPr>
      <w:r w:rsidRPr="00C830ED">
        <w:t>Rozdělení veřejné zakázky na části</w:t>
      </w:r>
    </w:p>
    <w:p w14:paraId="359A8C5B" w14:textId="28541494" w:rsidR="00774FEC" w:rsidRDefault="004F696C" w:rsidP="004E486B">
      <w:pPr>
        <w:pStyle w:val="2sltext"/>
      </w:pPr>
      <w:r>
        <w:t xml:space="preserve">Zadavatel </w:t>
      </w:r>
      <w:r w:rsidRPr="00C830ED">
        <w:t xml:space="preserve">rozdělil veřejnou zakázku ve smyslu § </w:t>
      </w:r>
      <w:r>
        <w:t xml:space="preserve">35 a § 101 </w:t>
      </w:r>
      <w:r w:rsidRPr="00B974F1">
        <w:t>zákona na</w:t>
      </w:r>
      <w:r w:rsidR="004E486B">
        <w:t xml:space="preserve"> </w:t>
      </w:r>
      <w:r w:rsidR="00E869FD">
        <w:t>části</w:t>
      </w:r>
      <w:r w:rsidRPr="00B974F1">
        <w:t xml:space="preserve">. </w:t>
      </w:r>
      <w:r w:rsidR="004E486B">
        <w:t>Zadavatel zahájil zadávací řízení na část</w:t>
      </w:r>
      <w:r w:rsidR="00C11398">
        <w:t>i</w:t>
      </w:r>
      <w:r w:rsidR="004E486B">
        <w:t xml:space="preserve"> </w:t>
      </w:r>
      <w:proofErr w:type="gramStart"/>
      <w:r w:rsidR="004E486B">
        <w:t>1 – 34</w:t>
      </w:r>
      <w:proofErr w:type="gramEnd"/>
      <w:r w:rsidR="004E486B">
        <w:t xml:space="preserve"> veřejné zakázky v zadávacím řízení s názvem „</w:t>
      </w:r>
      <w:r w:rsidR="004E486B" w:rsidRPr="004E486B">
        <w:t>Výběr autobusových dopravců od 2021 – čás</w:t>
      </w:r>
      <w:r w:rsidR="004E486B">
        <w:t xml:space="preserve">ti 1 – 34“, ev. č. ve VVZ: </w:t>
      </w:r>
      <w:r w:rsidR="00740A67" w:rsidRPr="00740A67">
        <w:t>Z2020-011036</w:t>
      </w:r>
      <w:r w:rsidR="004E486B">
        <w:t>, přičemž část 35 veřejné zakázky je zadávána v tomto zadávacím řízení.</w:t>
      </w:r>
    </w:p>
    <w:p w14:paraId="7210BC6F" w14:textId="5B704CE7" w:rsidR="00430B85" w:rsidRPr="00430B85" w:rsidRDefault="00430B85" w:rsidP="004E486B">
      <w:pPr>
        <w:pStyle w:val="2sltext"/>
        <w:rPr>
          <w:b/>
          <w:bCs/>
        </w:rPr>
      </w:pPr>
      <w:bookmarkStart w:id="29" w:name="_Hlk36047887"/>
      <w:r w:rsidRPr="00430B85">
        <w:rPr>
          <w:b/>
          <w:bCs/>
        </w:rPr>
        <w:t xml:space="preserve">Zadavatel pro zjednodušení a snazší orientaci ponechal zadávací dokumentaci </w:t>
      </w:r>
      <w:bookmarkStart w:id="30" w:name="_Hlk36047949"/>
      <w:r w:rsidRPr="00430B85">
        <w:rPr>
          <w:b/>
          <w:bCs/>
        </w:rPr>
        <w:t>k této veřejné zakázce</w:t>
      </w:r>
      <w:bookmarkEnd w:id="30"/>
      <w:r w:rsidRPr="00430B85">
        <w:rPr>
          <w:b/>
          <w:bCs/>
        </w:rPr>
        <w:t xml:space="preserve"> v co největší míře ve znění zadávací dokumentace k veřejné zakázce s názvem „Výběr autobusových dopravců od 2021 – části </w:t>
      </w:r>
      <w:proofErr w:type="gramStart"/>
      <w:r w:rsidRPr="00430B85">
        <w:rPr>
          <w:b/>
          <w:bCs/>
        </w:rPr>
        <w:t>1 – 34</w:t>
      </w:r>
      <w:proofErr w:type="gramEnd"/>
      <w:r w:rsidRPr="00430B85">
        <w:rPr>
          <w:b/>
          <w:bCs/>
        </w:rPr>
        <w:t>“ s tím, že specifikace jednotlivých částí veřejné zakázky (</w:t>
      </w:r>
      <w:r w:rsidRPr="00430B85">
        <w:rPr>
          <w:b/>
          <w:bCs/>
        </w:rPr>
        <w:fldChar w:fldCharType="begin"/>
      </w:r>
      <w:r w:rsidRPr="00430B85">
        <w:rPr>
          <w:b/>
          <w:bCs/>
        </w:rPr>
        <w:instrText xml:space="preserve"> REF _Ref34145878 \n \h </w:instrText>
      </w:r>
      <w:r>
        <w:rPr>
          <w:b/>
          <w:bCs/>
        </w:rPr>
        <w:instrText xml:space="preserve"> \* MERGEFORMAT </w:instrText>
      </w:r>
      <w:r w:rsidRPr="00430B85">
        <w:rPr>
          <w:b/>
          <w:bCs/>
        </w:rPr>
      </w:r>
      <w:r w:rsidRPr="00430B85">
        <w:rPr>
          <w:b/>
          <w:bCs/>
        </w:rPr>
        <w:fldChar w:fldCharType="separate"/>
      </w:r>
      <w:r w:rsidR="00030C15">
        <w:rPr>
          <w:b/>
          <w:bCs/>
        </w:rPr>
        <w:t>Příloha č. 9</w:t>
      </w:r>
      <w:r w:rsidRPr="00430B85">
        <w:rPr>
          <w:b/>
          <w:bCs/>
        </w:rPr>
        <w:fldChar w:fldCharType="end"/>
      </w:r>
      <w:r w:rsidRPr="00430B85">
        <w:rPr>
          <w:b/>
          <w:bCs/>
        </w:rPr>
        <w:t xml:space="preserve"> dokumentace zadávacího řízení) obsahuje vymezení pouze jediné části veřejné zakázky, a to části č. 35.</w:t>
      </w:r>
      <w:bookmarkEnd w:id="29"/>
    </w:p>
    <w:p w14:paraId="3F3589A6" w14:textId="77777777" w:rsidR="00C11398" w:rsidRPr="00F05061" w:rsidRDefault="00C11398" w:rsidP="00C11398">
      <w:pPr>
        <w:pStyle w:val="2sltext"/>
      </w:pPr>
      <w:r w:rsidRPr="00F05061">
        <w:t>Každá část veřejné zakázky je zcela samostatným předmětem postupu zadavatele v zadávacím řízení</w:t>
      </w:r>
      <w:r w:rsidRPr="00B974F1">
        <w:t>. Dodavatel je oprávněn podat nabídku na jednu, několik nebo na všechny části veřejné zakázky.</w:t>
      </w:r>
    </w:p>
    <w:p w14:paraId="03EE73E9" w14:textId="77777777" w:rsidR="00C11398" w:rsidRPr="00431E29" w:rsidRDefault="00C11398" w:rsidP="00C11398">
      <w:pPr>
        <w:pStyle w:val="2sltext"/>
      </w:pPr>
      <w:bookmarkStart w:id="31" w:name="_Ref40939993"/>
      <w:r w:rsidRPr="00431E29">
        <w:t xml:space="preserve">Pokud </w:t>
      </w:r>
      <w:r>
        <w:t>dokumentace zadávacího řízení</w:t>
      </w:r>
      <w:r w:rsidRPr="00431E29">
        <w:t xml:space="preserve"> nestanoví jinak, platí jednotlivá ustanovení </w:t>
      </w:r>
      <w:r>
        <w:t>dokumentace zadávacího řízení</w:t>
      </w:r>
      <w:r w:rsidRPr="00431E29">
        <w:t xml:space="preserve"> pro každou část veřejné zakázky.</w:t>
      </w:r>
      <w:bookmarkEnd w:id="31"/>
    </w:p>
    <w:p w14:paraId="3AED5DD5" w14:textId="6DE15382" w:rsidR="00C11398" w:rsidRPr="00431E29" w:rsidRDefault="00C11398" w:rsidP="00C11398">
      <w:pPr>
        <w:pStyle w:val="2sltext"/>
      </w:pPr>
      <w:r w:rsidRPr="00431E29">
        <w:lastRenderedPageBreak/>
        <w:t xml:space="preserve">Pokud </w:t>
      </w:r>
      <w:r>
        <w:t>dokumentace zadávacího řízení</w:t>
      </w:r>
      <w:r w:rsidRPr="00431E29">
        <w:t xml:space="preserve"> nestanoví jinak, je </w:t>
      </w:r>
      <w:r>
        <w:t>dodavatel</w:t>
      </w:r>
      <w:r w:rsidRPr="00431E29">
        <w:t xml:space="preserve"> povinen předložit požadované dokumenty či doklady pro každou část veřejné zakázky, na kterou podává nabídku, zvlášť.</w:t>
      </w:r>
    </w:p>
    <w:p w14:paraId="050759A7" w14:textId="77777777" w:rsidR="00774FEC" w:rsidRPr="004466E7" w:rsidRDefault="00774FEC" w:rsidP="00920DB3">
      <w:pPr>
        <w:pStyle w:val="2margrubrika"/>
      </w:pPr>
      <w:r w:rsidRPr="004466E7">
        <w:t>Předmět plnění veřejné zakázky</w:t>
      </w:r>
    </w:p>
    <w:p w14:paraId="26E0A8DC" w14:textId="77777777" w:rsidR="004F696C" w:rsidRDefault="004F696C" w:rsidP="00920DB3">
      <w:pPr>
        <w:pStyle w:val="2sltext"/>
      </w:pPr>
      <w:r w:rsidRPr="00762487">
        <w:t>Předmětem plnění veřejné zakázky je</w:t>
      </w:r>
      <w:r>
        <w:t xml:space="preserve"> </w:t>
      </w:r>
      <w:r w:rsidRPr="00EC6279">
        <w:t>výkon veřejných služeb za účelem zajištění dopravní obslužnosti</w:t>
      </w:r>
      <w:r>
        <w:t xml:space="preserve"> v souladu se zákonem č. 129/2000 Sb., o krajích, ve znění pozdějších předpisů, a § 2 zákona č. 194/2010 Sb., o </w:t>
      </w:r>
      <w:r w:rsidRPr="00186CAD">
        <w:t>veřejných službách v přepravě cestu</w:t>
      </w:r>
      <w:r>
        <w:t xml:space="preserve">jících a o změně dalších zákonů, ve znění pozdějších </w:t>
      </w:r>
      <w:r w:rsidRPr="00186CAD">
        <w:t>předpisů (dále jen „</w:t>
      </w:r>
      <w:r w:rsidRPr="00186CAD">
        <w:rPr>
          <w:b/>
          <w:i/>
        </w:rPr>
        <w:t>zákon o veřejných službách</w:t>
      </w:r>
      <w:r>
        <w:t xml:space="preserve">“) na území Jihomoravského kraje. </w:t>
      </w:r>
    </w:p>
    <w:p w14:paraId="006694DB" w14:textId="2A13EECC" w:rsidR="004F696C" w:rsidRDefault="004F696C" w:rsidP="00920DB3">
      <w:pPr>
        <w:pStyle w:val="2sltext"/>
      </w:pPr>
      <w:r w:rsidRPr="00431E29">
        <w:t xml:space="preserve">Předmět plnění </w:t>
      </w:r>
      <w:r>
        <w:t xml:space="preserve">jednotlivých částí </w:t>
      </w:r>
      <w:r w:rsidRPr="00431E29">
        <w:t>veřejné zakázky je blíže specifikován v</w:t>
      </w:r>
      <w:r>
        <w:t> návrhu smlouvy</w:t>
      </w:r>
      <w:r w:rsidRPr="00431E29">
        <w:t xml:space="preserve"> (</w:t>
      </w:r>
      <w:r>
        <w:fldChar w:fldCharType="begin"/>
      </w:r>
      <w:r>
        <w:instrText xml:space="preserve"> REF _Ref501051320 \r \h </w:instrText>
      </w:r>
      <w:r>
        <w:fldChar w:fldCharType="separate"/>
      </w:r>
      <w:r w:rsidR="00030C15">
        <w:t>Příloha č. 3</w:t>
      </w:r>
      <w:r>
        <w:fldChar w:fldCharType="end"/>
      </w:r>
      <w:r w:rsidRPr="00431E29">
        <w:t xml:space="preserve"> </w:t>
      </w:r>
      <w:r w:rsidRPr="003E6F55">
        <w:t>dokumentace</w:t>
      </w:r>
      <w:r>
        <w:t xml:space="preserve"> zadávacího řízení</w:t>
      </w:r>
      <w:r w:rsidRPr="00431E29">
        <w:t>)</w:t>
      </w:r>
      <w:r>
        <w:t xml:space="preserve"> a ve specifikaci jednotlivých částí veřejné zakázky (</w:t>
      </w:r>
      <w:r>
        <w:fldChar w:fldCharType="begin"/>
      </w:r>
      <w:r>
        <w:instrText xml:space="preserve"> REF _Ref510618799 \r \h </w:instrText>
      </w:r>
      <w:r>
        <w:fldChar w:fldCharType="separate"/>
      </w:r>
      <w:r w:rsidR="00030C15">
        <w:t>Příloha č. 8</w:t>
      </w:r>
      <w:r>
        <w:fldChar w:fldCharType="end"/>
      </w:r>
      <w:r>
        <w:t xml:space="preserve"> dokumentace zadávacího řízení).</w:t>
      </w:r>
    </w:p>
    <w:p w14:paraId="7A693E04" w14:textId="64E1B03A" w:rsidR="004F696C" w:rsidRPr="007748CC" w:rsidRDefault="004F696C" w:rsidP="00920DB3">
      <w:pPr>
        <w:pStyle w:val="2sltext"/>
      </w:pPr>
      <w:r w:rsidRPr="007748CC">
        <w:t xml:space="preserve">Předmět veřejné zakázky a její předpokládaný rozsah je v členění podle jejích jednotlivých částí dále určen </w:t>
      </w:r>
      <w:r w:rsidR="00E05B86" w:rsidRPr="00E05B86">
        <w:t xml:space="preserve">Přílohou č. 1 </w:t>
      </w:r>
      <w:r w:rsidR="00E05B86">
        <w:t>návrhu smlouvy, resp. přílohou dokumentace zadávacího řízení (</w:t>
      </w:r>
      <w:r w:rsidR="00E05B86">
        <w:fldChar w:fldCharType="begin"/>
      </w:r>
      <w:r w:rsidR="00E05B86">
        <w:instrText xml:space="preserve"> REF _Ref34145878 \n \h </w:instrText>
      </w:r>
      <w:r w:rsidR="00E05B86">
        <w:fldChar w:fldCharType="separate"/>
      </w:r>
      <w:r w:rsidR="00030C15">
        <w:t>Příloha č. 9</w:t>
      </w:r>
      <w:r w:rsidR="00E05B86">
        <w:fldChar w:fldCharType="end"/>
      </w:r>
      <w:r w:rsidR="00E05B86">
        <w:t xml:space="preserve"> dokumentace zadávacího řízení)</w:t>
      </w:r>
      <w:r w:rsidR="00E05B86" w:rsidRPr="00E05B86">
        <w:t>, konkrétně částí Rozsah Závazku veřejné služby, která je dále konkretizována Rámcovými návrhy jízdních řádů</w:t>
      </w:r>
      <w:r w:rsidR="00E05B86">
        <w:t>.</w:t>
      </w:r>
      <w:r w:rsidR="00E05B86" w:rsidRPr="00E05B86">
        <w:t xml:space="preserve"> </w:t>
      </w:r>
      <w:r w:rsidRPr="007748CC">
        <w:t>Tato příloha obsahuje mimo Rámcov</w:t>
      </w:r>
      <w:r w:rsidR="00E05B86">
        <w:t>ý návrh</w:t>
      </w:r>
      <w:r w:rsidRPr="007748CC">
        <w:t xml:space="preserve"> jízdní</w:t>
      </w:r>
      <w:r w:rsidR="00E05B86">
        <w:t>ch</w:t>
      </w:r>
      <w:r w:rsidRPr="007748CC">
        <w:t xml:space="preserve"> řád</w:t>
      </w:r>
      <w:r w:rsidR="00E05B86">
        <w:t>ů</w:t>
      </w:r>
      <w:r w:rsidRPr="007748CC">
        <w:t xml:space="preserve"> také </w:t>
      </w:r>
      <w:r w:rsidR="00E05B86">
        <w:t>N</w:t>
      </w:r>
      <w:r w:rsidRPr="007748CC">
        <w:t xml:space="preserve">ezávazný návrh oběhů vozidel, tzv. matriční záznamy, které nejsou závazné a představují zadavatelem doporučený návod či model organizace dopravy v rámci příslušné části veřejné zakázky. V pochybnostech se dodavatel řídí </w:t>
      </w:r>
      <w:r w:rsidR="00E05B86" w:rsidRPr="00E05B86">
        <w:t>Rámcovými návrhy jízdních řádů</w:t>
      </w:r>
      <w:r w:rsidRPr="007748CC">
        <w:t>. Zadavatel výslovně upozorňuje, že tyto matriční záznamy jsou pouze orientačním (nikoliv závazným) podkladem pro dodavatele. Příloha dokumentace zadávacího řízení (</w:t>
      </w:r>
      <w:r w:rsidR="00E05B86">
        <w:fldChar w:fldCharType="begin"/>
      </w:r>
      <w:r w:rsidR="00E05B86">
        <w:instrText xml:space="preserve"> REF _Ref34145878 \n \h </w:instrText>
      </w:r>
      <w:r w:rsidR="00E05B86">
        <w:fldChar w:fldCharType="separate"/>
      </w:r>
      <w:r w:rsidR="00030C15">
        <w:t>Příloha č. 9</w:t>
      </w:r>
      <w:r w:rsidR="00E05B86">
        <w:fldChar w:fldCharType="end"/>
      </w:r>
      <w:r w:rsidR="00E05B86">
        <w:t xml:space="preserve"> dokumentace zadávacího řízení</w:t>
      </w:r>
      <w:r w:rsidRPr="007748CC">
        <w:t xml:space="preserve">) dále obsahuje </w:t>
      </w:r>
      <w:r w:rsidR="00E05B86">
        <w:t xml:space="preserve">část </w:t>
      </w:r>
      <w:r w:rsidR="00E05B86" w:rsidRPr="00E716E4">
        <w:t>Správa označníků zastávek</w:t>
      </w:r>
      <w:r w:rsidR="00E05B86">
        <w:t>.</w:t>
      </w:r>
      <w:r w:rsidR="00E05B86" w:rsidRPr="007748CC">
        <w:t xml:space="preserve"> </w:t>
      </w:r>
      <w:r w:rsidRPr="007748CC">
        <w:t>V případě rozdílu mezi obsahem specifikace jednotlivých částí veřejné zakázky (</w:t>
      </w:r>
      <w:r w:rsidRPr="007748CC">
        <w:fldChar w:fldCharType="begin"/>
      </w:r>
      <w:r w:rsidRPr="007748CC">
        <w:instrText xml:space="preserve"> REF _Ref510618799 \r \h </w:instrText>
      </w:r>
      <w:r w:rsidR="006F2E6B" w:rsidRPr="007748CC">
        <w:instrText xml:space="preserve"> \* MERGEFORMAT </w:instrText>
      </w:r>
      <w:r w:rsidRPr="007748CC">
        <w:fldChar w:fldCharType="separate"/>
      </w:r>
      <w:r w:rsidR="00030C15">
        <w:t>Příloha č. 8</w:t>
      </w:r>
      <w:r w:rsidRPr="007748CC">
        <w:fldChar w:fldCharType="end"/>
      </w:r>
      <w:r w:rsidRPr="007748CC">
        <w:t xml:space="preserve"> dokumentace zadávacího řízení) a přílohou dokumentace zadávacího řízení obsahující Rámcové </w:t>
      </w:r>
      <w:r w:rsidR="00E05B86">
        <w:t xml:space="preserve">návrhy </w:t>
      </w:r>
      <w:r w:rsidRPr="007748CC">
        <w:t>jízdní</w:t>
      </w:r>
      <w:r w:rsidR="00E05B86">
        <w:t>ch</w:t>
      </w:r>
      <w:r w:rsidRPr="007748CC">
        <w:t xml:space="preserve"> řád</w:t>
      </w:r>
      <w:r w:rsidR="00E05B86">
        <w:t>ů</w:t>
      </w:r>
      <w:r w:rsidRPr="007748CC">
        <w:t xml:space="preserve"> (</w:t>
      </w:r>
      <w:r w:rsidR="00E05B86">
        <w:fldChar w:fldCharType="begin"/>
      </w:r>
      <w:r w:rsidR="00E05B86">
        <w:instrText xml:space="preserve"> REF _Ref34145878 \n \h </w:instrText>
      </w:r>
      <w:r w:rsidR="00E05B86">
        <w:fldChar w:fldCharType="separate"/>
      </w:r>
      <w:r w:rsidR="00030C15">
        <w:t>Příloha č. 9</w:t>
      </w:r>
      <w:r w:rsidR="00E05B86">
        <w:fldChar w:fldCharType="end"/>
      </w:r>
      <w:r w:rsidR="00E05B86">
        <w:t xml:space="preserve"> dokumentace zadávacího řízení</w:t>
      </w:r>
      <w:r w:rsidRPr="007748CC">
        <w:t>) má přednost specifikace jednotlivých částí veřejné zakázky (</w:t>
      </w:r>
      <w:r w:rsidRPr="007748CC">
        <w:fldChar w:fldCharType="begin"/>
      </w:r>
      <w:r w:rsidRPr="007748CC">
        <w:instrText xml:space="preserve"> REF _Ref510618799 \r \h </w:instrText>
      </w:r>
      <w:r w:rsidR="006F2E6B" w:rsidRPr="007748CC">
        <w:instrText xml:space="preserve"> \* MERGEFORMAT </w:instrText>
      </w:r>
      <w:r w:rsidRPr="007748CC">
        <w:fldChar w:fldCharType="separate"/>
      </w:r>
      <w:r w:rsidR="00030C15">
        <w:t>Příloha č. 8</w:t>
      </w:r>
      <w:r w:rsidRPr="007748CC">
        <w:fldChar w:fldCharType="end"/>
      </w:r>
      <w:r w:rsidRPr="007748CC">
        <w:t xml:space="preserve"> dokumentace zadávacího řízení).</w:t>
      </w:r>
    </w:p>
    <w:p w14:paraId="327D22F4" w14:textId="4D425909" w:rsidR="004F696C" w:rsidRDefault="004F696C" w:rsidP="00920DB3">
      <w:pPr>
        <w:pStyle w:val="2sltext"/>
      </w:pPr>
      <w:r w:rsidRPr="00EC6279">
        <w:t xml:space="preserve">Zadavatel upozorňuje, že v dostatečném předstihu před </w:t>
      </w:r>
      <w:r>
        <w:t>zahájením provozu</w:t>
      </w:r>
      <w:r w:rsidRPr="00EC6279">
        <w:t xml:space="preserve"> budou </w:t>
      </w:r>
      <w:r>
        <w:t>vybraným dodavatelům</w:t>
      </w:r>
      <w:r w:rsidRPr="00EC6279">
        <w:t xml:space="preserve"> sděleny aktuální jízdní řády, které se mohou lišit od předložených Rámcových </w:t>
      </w:r>
      <w:r w:rsidR="00811169">
        <w:t xml:space="preserve">návrhů </w:t>
      </w:r>
      <w:r w:rsidRPr="00EC6279">
        <w:t xml:space="preserve">jízdních řádů, a to v závislosti na skutečných potřebách </w:t>
      </w:r>
      <w:r>
        <w:t>z</w:t>
      </w:r>
      <w:r w:rsidRPr="00EC6279">
        <w:t>adavatele. Podrobné podmínky pro možné změny jízdních řádů jsou stanoveny v</w:t>
      </w:r>
      <w:r>
        <w:t> návrhu smlouvy (</w:t>
      </w:r>
      <w:r>
        <w:fldChar w:fldCharType="begin"/>
      </w:r>
      <w:r>
        <w:instrText xml:space="preserve"> REF _Ref501051320 \r \h </w:instrText>
      </w:r>
      <w:r>
        <w:fldChar w:fldCharType="separate"/>
      </w:r>
      <w:r w:rsidR="00030C15">
        <w:t>Příloha č. 3</w:t>
      </w:r>
      <w:r>
        <w:fldChar w:fldCharType="end"/>
      </w:r>
      <w:r>
        <w:t xml:space="preserve"> dokumentace zadávacího řízení).</w:t>
      </w:r>
    </w:p>
    <w:p w14:paraId="05B2CA7A" w14:textId="150BBDB2" w:rsidR="004F696C" w:rsidRDefault="004F696C" w:rsidP="00920DB3">
      <w:pPr>
        <w:pStyle w:val="2sltext"/>
      </w:pPr>
      <w:r w:rsidRPr="00EC6279">
        <w:t xml:space="preserve">Zadavatel opakovaně upozorňuje, že předpokládaný rozsah </w:t>
      </w:r>
      <w:r>
        <w:t>v</w:t>
      </w:r>
      <w:r w:rsidRPr="00EC6279">
        <w:t xml:space="preserve">eřejné zakázky odpovídá aktuálním potřebám </w:t>
      </w:r>
      <w:r>
        <w:t>za</w:t>
      </w:r>
      <w:r w:rsidRPr="00EC6279">
        <w:t>davatele při zajištění dopravní obslužnosti. S</w:t>
      </w:r>
      <w:r>
        <w:t xml:space="preserve"> ohledem na dynamický vývoj IDS </w:t>
      </w:r>
      <w:r w:rsidRPr="00EC6279">
        <w:t xml:space="preserve">JMK a vývoj potřeb občanů Jihomoravského kraje a další cestující veřejnosti upozorňuje </w:t>
      </w:r>
      <w:r>
        <w:t>za</w:t>
      </w:r>
      <w:r w:rsidRPr="00EC6279">
        <w:t xml:space="preserve">davatel zejména na to, že bude v nezbytné míře přistupovat ke zvýšení nebo naopak ke snížení předpokládaného rozsahu </w:t>
      </w:r>
      <w:r>
        <w:t>jednotlivých částí v</w:t>
      </w:r>
      <w:r w:rsidRPr="00EC6279">
        <w:t xml:space="preserve">eřejné zakázky. Na požadované změny rozsahu je </w:t>
      </w:r>
      <w:r>
        <w:t>dodavatel</w:t>
      </w:r>
      <w:r w:rsidRPr="00EC6279">
        <w:t xml:space="preserve"> povinen přistoupit dle podmínek stanovených v</w:t>
      </w:r>
      <w:r>
        <w:t> návrhu smlouvy (</w:t>
      </w:r>
      <w:r>
        <w:fldChar w:fldCharType="begin"/>
      </w:r>
      <w:r>
        <w:instrText xml:space="preserve"> REF _Ref501051320 \r \h </w:instrText>
      </w:r>
      <w:r>
        <w:fldChar w:fldCharType="separate"/>
      </w:r>
      <w:r w:rsidR="00030C15">
        <w:t>Příloha č. 3</w:t>
      </w:r>
      <w:r>
        <w:fldChar w:fldCharType="end"/>
      </w:r>
      <w:r>
        <w:t xml:space="preserve"> dokumentace zadávacího řízení).</w:t>
      </w:r>
    </w:p>
    <w:p w14:paraId="42622ED8" w14:textId="77777777" w:rsidR="00774FEC" w:rsidRPr="004466E7" w:rsidRDefault="00774FEC" w:rsidP="00920DB3">
      <w:pPr>
        <w:pStyle w:val="2margrubrika"/>
      </w:pPr>
      <w:r w:rsidRPr="004466E7">
        <w:t>Klasifikace předmětu veřejné zakázky</w:t>
      </w:r>
    </w:p>
    <w:p w14:paraId="4BABE624" w14:textId="77777777" w:rsidR="00774FEC" w:rsidRDefault="00774FEC" w:rsidP="00920DB3">
      <w:pPr>
        <w:pStyle w:val="2sltext"/>
      </w:pPr>
      <w:r>
        <w:t>Zadavatel</w:t>
      </w:r>
      <w:r w:rsidRPr="00DB13AF">
        <w:t xml:space="preserve"> vymezil předmět veřejné zakázky podle </w:t>
      </w:r>
      <w:r w:rsidR="007C3821" w:rsidRPr="00CA57DD">
        <w:t>hlavního slovníku jednotného klasifikačního systému pro účely veřejných zakázek</w:t>
      </w:r>
      <w:r w:rsidR="006171AE">
        <w:t>:</w:t>
      </w:r>
    </w:p>
    <w:p w14:paraId="12B8E5D2" w14:textId="77777777" w:rsidR="00774FEC" w:rsidRDefault="00774FEC" w:rsidP="00920DB3">
      <w:pPr>
        <w:pStyle w:val="2nesltext"/>
        <w:contextualSpacing w:val="0"/>
      </w:pPr>
      <w:r>
        <w:t>Kód CPV</w:t>
      </w:r>
      <w:r w:rsidR="007324C7">
        <w:t>:</w:t>
      </w:r>
    </w:p>
    <w:p w14:paraId="6330AB79" w14:textId="77777777" w:rsidR="00135BC7" w:rsidRDefault="00135BC7" w:rsidP="00920DB3">
      <w:pPr>
        <w:pStyle w:val="2nesltext"/>
        <w:rPr>
          <w:lang w:bidi="en-US"/>
        </w:rPr>
      </w:pPr>
      <w:r>
        <w:rPr>
          <w:lang w:bidi="en-US"/>
        </w:rPr>
        <w:t>60100000-9</w:t>
      </w:r>
      <w:r>
        <w:rPr>
          <w:lang w:bidi="en-US"/>
        </w:rPr>
        <w:tab/>
        <w:t>Služby silniční dopravy</w:t>
      </w:r>
    </w:p>
    <w:p w14:paraId="63B11B56" w14:textId="5D2F2416" w:rsidR="00774FEC" w:rsidRPr="00664E35" w:rsidRDefault="00135BC7" w:rsidP="00920DB3">
      <w:pPr>
        <w:pStyle w:val="2nesltext"/>
        <w:contextualSpacing w:val="0"/>
      </w:pPr>
      <w:r w:rsidRPr="001C62FA">
        <w:rPr>
          <w:lang w:bidi="en-US"/>
        </w:rPr>
        <w:t>60112000-6</w:t>
      </w:r>
      <w:r>
        <w:rPr>
          <w:lang w:bidi="en-US"/>
        </w:rPr>
        <w:tab/>
      </w:r>
      <w:r w:rsidRPr="00EC6279">
        <w:t>Služby</w:t>
      </w:r>
      <w:r>
        <w:t xml:space="preserve"> veřejné</w:t>
      </w:r>
      <w:r w:rsidRPr="00EC6279">
        <w:t xml:space="preserve"> silniční dopravy</w:t>
      </w:r>
    </w:p>
    <w:p w14:paraId="724325F7" w14:textId="77777777" w:rsidR="00774FEC" w:rsidRDefault="00774FEC" w:rsidP="00920DB3">
      <w:pPr>
        <w:pStyle w:val="2margrubrika"/>
      </w:pPr>
      <w:r w:rsidRPr="00E420D1">
        <w:lastRenderedPageBreak/>
        <w:t xml:space="preserve">Předpokládaná </w:t>
      </w:r>
      <w:r w:rsidRPr="00F3539B">
        <w:t>hodnota</w:t>
      </w:r>
      <w:r w:rsidRPr="00E420D1">
        <w:t xml:space="preserve"> veřejné zakázky</w:t>
      </w:r>
    </w:p>
    <w:p w14:paraId="15147649" w14:textId="2DA1A426" w:rsidR="00774FEC" w:rsidRDefault="00774FEC" w:rsidP="00920DB3">
      <w:pPr>
        <w:pStyle w:val="2sltext"/>
      </w:pPr>
      <w:r>
        <w:t>Předpokládaná hodnota veřejné zakázky stanovená zadavatelem podle § 1</w:t>
      </w:r>
      <w:r w:rsidR="004A7F03">
        <w:t>6</w:t>
      </w:r>
      <w:r>
        <w:t xml:space="preserve"> a násl. zákona činí </w:t>
      </w:r>
      <w:proofErr w:type="gramStart"/>
      <w:r w:rsidR="00A36AD3" w:rsidRPr="00A36AD3">
        <w:rPr>
          <w:b/>
        </w:rPr>
        <w:t>77</w:t>
      </w:r>
      <w:r w:rsidR="00A36AD3">
        <w:rPr>
          <w:b/>
        </w:rPr>
        <w:t>.</w:t>
      </w:r>
      <w:r w:rsidR="00A36AD3" w:rsidRPr="00A36AD3">
        <w:rPr>
          <w:b/>
        </w:rPr>
        <w:t>128</w:t>
      </w:r>
      <w:r w:rsidR="00A36AD3">
        <w:rPr>
          <w:b/>
        </w:rPr>
        <w:t>.</w:t>
      </w:r>
      <w:r w:rsidR="00A36AD3" w:rsidRPr="00A36AD3">
        <w:rPr>
          <w:b/>
        </w:rPr>
        <w:t>251</w:t>
      </w:r>
      <w:r w:rsidR="00A36AD3">
        <w:rPr>
          <w:b/>
        </w:rPr>
        <w:t>,-</w:t>
      </w:r>
      <w:proofErr w:type="gramEnd"/>
      <w:r>
        <w:rPr>
          <w:b/>
        </w:rPr>
        <w:t xml:space="preserve"> Kč bez DPH.</w:t>
      </w:r>
    </w:p>
    <w:p w14:paraId="77AD15DE" w14:textId="034C882B" w:rsidR="00135BC7" w:rsidRDefault="00135BC7" w:rsidP="00920DB3">
      <w:pPr>
        <w:pStyle w:val="2sltext"/>
      </w:pPr>
      <w:r w:rsidRPr="00E208B6">
        <w:t>Předpokládané hodnoty jednotlivých částí veřejné zakázky jsou uvedeny v příloze dokumentace zadávacího řízení (</w:t>
      </w:r>
      <w:r w:rsidRPr="00E208B6">
        <w:fldChar w:fldCharType="begin"/>
      </w:r>
      <w:r w:rsidRPr="00E208B6">
        <w:instrText xml:space="preserve"> REF _Ref510618799 \r \h  \* MERGEFORMAT </w:instrText>
      </w:r>
      <w:r w:rsidRPr="00E208B6">
        <w:fldChar w:fldCharType="separate"/>
      </w:r>
      <w:r w:rsidR="00030C15">
        <w:t>Příloha č. 8</w:t>
      </w:r>
      <w:r w:rsidRPr="00E208B6">
        <w:fldChar w:fldCharType="end"/>
      </w:r>
      <w:r w:rsidRPr="00E208B6">
        <w:t xml:space="preserve"> dokumentace zadávacího řízení).</w:t>
      </w:r>
    </w:p>
    <w:p w14:paraId="79CF7227" w14:textId="7D9270E9" w:rsidR="004C125A" w:rsidRDefault="004C125A" w:rsidP="00920DB3">
      <w:pPr>
        <w:pStyle w:val="2sltext"/>
      </w:pPr>
      <w:r>
        <w:t>Předpokládaná hodnota jednotlivých částí veřejné zakázky byla stanovena v souladu s § 21 odst. 1 písm. b) zákona, tj. za 48 měsíců.</w:t>
      </w:r>
    </w:p>
    <w:p w14:paraId="35712145" w14:textId="77777777" w:rsidR="00774FEC" w:rsidRPr="00CD0200" w:rsidRDefault="00774FEC" w:rsidP="00920DB3">
      <w:pPr>
        <w:pStyle w:val="2margrubrika"/>
      </w:pPr>
      <w:r w:rsidRPr="00CD0200">
        <w:t>Ostatní podmínky</w:t>
      </w:r>
    </w:p>
    <w:p w14:paraId="501633F9" w14:textId="77777777" w:rsidR="00BD767B" w:rsidRPr="00BD767B" w:rsidRDefault="004A7F03" w:rsidP="00920DB3">
      <w:pPr>
        <w:pStyle w:val="2sltext"/>
        <w:rPr>
          <w:b/>
        </w:rPr>
      </w:pPr>
      <w:r w:rsidRPr="00CD0200">
        <w:t xml:space="preserve">Zadavatel nepřipouští podmiňovat </w:t>
      </w:r>
      <w:r>
        <w:t>nabídku</w:t>
      </w:r>
      <w:r w:rsidRPr="00CD0200">
        <w:t xml:space="preserve"> jakýmikoli jinými podmínkami, než jsou stanoveny </w:t>
      </w:r>
      <w:r w:rsidR="00BF6D9A">
        <w:t>v zadávacích podmínkách</w:t>
      </w:r>
      <w:r w:rsidRPr="00CD0200">
        <w:t>.</w:t>
      </w:r>
    </w:p>
    <w:p w14:paraId="7ED4C479" w14:textId="77777777" w:rsidR="001F6A0E" w:rsidRPr="006B4D61" w:rsidRDefault="001F6A0E" w:rsidP="00920DB3">
      <w:pPr>
        <w:pStyle w:val="1nadpis"/>
      </w:pPr>
      <w:bookmarkStart w:id="32" w:name="_Toc331152215"/>
      <w:bookmarkStart w:id="33" w:name="_Toc36797521"/>
      <w:r w:rsidRPr="00DB13AF">
        <w:t xml:space="preserve">Doba </w:t>
      </w:r>
      <w:r w:rsidR="00514058">
        <w:t xml:space="preserve">a místo </w:t>
      </w:r>
      <w:r w:rsidRPr="00DB13AF">
        <w:t>plnění veřejné zakázky</w:t>
      </w:r>
      <w:bookmarkEnd w:id="32"/>
      <w:bookmarkEnd w:id="33"/>
    </w:p>
    <w:p w14:paraId="2E9000A5" w14:textId="59C23595" w:rsidR="00135BC7" w:rsidRPr="00FD465D" w:rsidRDefault="00135BC7" w:rsidP="00920DB3">
      <w:pPr>
        <w:pStyle w:val="2sltext"/>
      </w:pPr>
      <w:bookmarkStart w:id="34" w:name="_Toc427668320"/>
      <w:r>
        <w:t xml:space="preserve">Doba a místo plnění jsou stanoveny v obchodních podmínkách </w:t>
      </w:r>
      <w:r w:rsidRPr="00E36279">
        <w:rPr>
          <w:rFonts w:asciiTheme="minorHAnsi" w:hAnsiTheme="minorHAnsi"/>
        </w:rPr>
        <w:t>(</w:t>
      </w:r>
      <w:r w:rsidRPr="00075335">
        <w:rPr>
          <w:rFonts w:asciiTheme="minorHAnsi" w:hAnsiTheme="minorHAnsi"/>
        </w:rPr>
        <w:fldChar w:fldCharType="begin"/>
      </w:r>
      <w:r w:rsidRPr="00075335">
        <w:rPr>
          <w:rFonts w:asciiTheme="minorHAnsi" w:hAnsiTheme="minorHAnsi"/>
        </w:rPr>
        <w:instrText xml:space="preserve"> REF _Ref501051320 \r \h </w:instrText>
      </w:r>
      <w:r>
        <w:rPr>
          <w:rFonts w:asciiTheme="minorHAnsi" w:hAnsiTheme="minorHAnsi"/>
        </w:rPr>
        <w:instrText xml:space="preserve"> \* MERGEFORMAT </w:instrText>
      </w:r>
      <w:r w:rsidRPr="00075335">
        <w:rPr>
          <w:rFonts w:asciiTheme="minorHAnsi" w:hAnsiTheme="minorHAnsi"/>
        </w:rPr>
      </w:r>
      <w:r w:rsidRPr="00075335">
        <w:rPr>
          <w:rFonts w:asciiTheme="minorHAnsi" w:hAnsiTheme="minorHAnsi"/>
        </w:rPr>
        <w:fldChar w:fldCharType="separate"/>
      </w:r>
      <w:r w:rsidR="00030C15">
        <w:rPr>
          <w:rFonts w:asciiTheme="minorHAnsi" w:hAnsiTheme="minorHAnsi"/>
        </w:rPr>
        <w:t>Příloha č. 3</w:t>
      </w:r>
      <w:r w:rsidRPr="00075335">
        <w:rPr>
          <w:rFonts w:asciiTheme="minorHAnsi" w:hAnsiTheme="minorHAnsi"/>
        </w:rPr>
        <w:fldChar w:fldCharType="end"/>
      </w:r>
      <w:r w:rsidRPr="00075335">
        <w:rPr>
          <w:rFonts w:asciiTheme="minorHAnsi" w:hAnsiTheme="minorHAnsi"/>
        </w:rPr>
        <w:t xml:space="preserve"> </w:t>
      </w:r>
      <w:r w:rsidRPr="003E6F55">
        <w:t>dokumentace</w:t>
      </w:r>
      <w:r>
        <w:t xml:space="preserve"> zadávacího řízení</w:t>
      </w:r>
      <w:r w:rsidRPr="00737668">
        <w:rPr>
          <w:rFonts w:asciiTheme="minorHAnsi" w:hAnsiTheme="minorHAnsi"/>
        </w:rPr>
        <w:t>).</w:t>
      </w:r>
    </w:p>
    <w:p w14:paraId="1402025D" w14:textId="3641F78D" w:rsidR="00FD465D" w:rsidRPr="00246B23" w:rsidRDefault="00FD465D" w:rsidP="00920DB3">
      <w:pPr>
        <w:pStyle w:val="2sltext"/>
      </w:pPr>
      <w:r>
        <w:rPr>
          <w:rFonts w:asciiTheme="minorHAnsi" w:hAnsiTheme="minorHAnsi"/>
        </w:rPr>
        <w:t xml:space="preserve">Smlouvy na jednotlivé části veřejné zakázky budou uzavřeny na dobu od zahájení provozu do 30.09.2030. </w:t>
      </w:r>
      <w:bookmarkStart w:id="35" w:name="_Hlk34139076"/>
      <w:r>
        <w:rPr>
          <w:rFonts w:asciiTheme="minorHAnsi" w:hAnsiTheme="minorHAnsi"/>
        </w:rPr>
        <w:t xml:space="preserve">Předpokládaný termín </w:t>
      </w:r>
      <w:r w:rsidRPr="00A823B4">
        <w:t xml:space="preserve">zahájení realizace plnění </w:t>
      </w:r>
      <w:r>
        <w:rPr>
          <w:rFonts w:asciiTheme="minorHAnsi" w:hAnsiTheme="minorHAnsi"/>
        </w:rPr>
        <w:t>je 01.05.2021</w:t>
      </w:r>
      <w:bookmarkEnd w:id="35"/>
      <w:r>
        <w:rPr>
          <w:rFonts w:asciiTheme="minorHAnsi" w:hAnsiTheme="minorHAnsi"/>
        </w:rPr>
        <w:t>.</w:t>
      </w:r>
    </w:p>
    <w:p w14:paraId="5DC84C05" w14:textId="1CCBD90D" w:rsidR="00A823B4" w:rsidRDefault="00A823B4" w:rsidP="00920DB3">
      <w:pPr>
        <w:pStyle w:val="2sltext"/>
      </w:pPr>
      <w:r w:rsidRPr="00A823B4">
        <w:t xml:space="preserve">Předpokládaný termín zahájení realizace plnění uvedený výše </w:t>
      </w:r>
      <w:bookmarkStart w:id="36" w:name="_Hlk34139207"/>
      <w:r w:rsidRPr="00A823B4">
        <w:t xml:space="preserve">vychází z předpokladu uzavření </w:t>
      </w:r>
      <w:r w:rsidR="00B304C1">
        <w:t>s</w:t>
      </w:r>
      <w:r w:rsidRPr="00A823B4">
        <w:t>mlouvy</w:t>
      </w:r>
      <w:bookmarkEnd w:id="36"/>
      <w:r w:rsidRPr="00A823B4">
        <w:t xml:space="preserve"> s vybranými dodavateli v jednotlivých částech veřejné zakázky na základě realizovaného zadávacího řízení </w:t>
      </w:r>
      <w:bookmarkStart w:id="37" w:name="_Hlk34139219"/>
      <w:r w:rsidRPr="00A823B4">
        <w:t xml:space="preserve">nejpozději do </w:t>
      </w:r>
      <w:r w:rsidR="00FD465D">
        <w:t>31.07.2020</w:t>
      </w:r>
      <w:bookmarkEnd w:id="37"/>
      <w:r w:rsidRPr="00A823B4">
        <w:t>.</w:t>
      </w:r>
    </w:p>
    <w:p w14:paraId="1FC5E164" w14:textId="1449DD05" w:rsidR="00A823B4" w:rsidRDefault="00FD465D" w:rsidP="00920DB3">
      <w:pPr>
        <w:pStyle w:val="2sltext"/>
      </w:pPr>
      <w:r w:rsidRPr="0089625C">
        <w:t xml:space="preserve">V případě, že z jakýchkoli důvodů, zejména z důvodu zdržení v průběhu zadávacího řízení, </w:t>
      </w:r>
      <w:bookmarkStart w:id="38" w:name="_Hlk34139241"/>
      <w:r w:rsidRPr="0089625C">
        <w:t xml:space="preserve">nedojde k uzavření smlouvy v termínu nejpozději do </w:t>
      </w:r>
      <w:r>
        <w:t>31.07.2020</w:t>
      </w:r>
      <w:bookmarkEnd w:id="38"/>
      <w:r w:rsidRPr="0089625C">
        <w:t xml:space="preserve">, </w:t>
      </w:r>
      <w:bookmarkStart w:id="39" w:name="_Hlk34139264"/>
      <w:r w:rsidRPr="0089625C">
        <w:t>bude termín zahájení realizace plnění veřejné zakázky automaticky posunut tak, aby</w:t>
      </w:r>
      <w:r>
        <w:t xml:space="preserve"> začínal prvním dnem kalendářního měsíce a aby</w:t>
      </w:r>
      <w:r w:rsidRPr="0089625C">
        <w:t xml:space="preserve"> doba od podpisu smlouvy do zahájení realizace plnění na základě smlouvy činila vždy alespoň </w:t>
      </w:r>
      <w:r>
        <w:t>9</w:t>
      </w:r>
      <w:r w:rsidRPr="0089625C">
        <w:t xml:space="preserve"> kalendářních měsíců, nedohodne-li se zadavatel s vybraným dodavatelem na termínu dřívějším</w:t>
      </w:r>
      <w:bookmarkEnd w:id="39"/>
      <w:r w:rsidRPr="0089625C">
        <w:t>.</w:t>
      </w:r>
      <w:r>
        <w:t xml:space="preserve"> </w:t>
      </w:r>
      <w:bookmarkStart w:id="40" w:name="_Hlk34139353"/>
      <w:r w:rsidRPr="0089625C">
        <w:t xml:space="preserve">Zadavatel se s vybraným dodavatelem může dohodnout na termínu realizace plnění dřívějším než </w:t>
      </w:r>
      <w:r>
        <w:rPr>
          <w:rFonts w:asciiTheme="minorHAnsi" w:hAnsiTheme="minorHAnsi"/>
        </w:rPr>
        <w:t>01.05.2021</w:t>
      </w:r>
      <w:r w:rsidRPr="0089625C">
        <w:rPr>
          <w:rFonts w:asciiTheme="minorHAnsi" w:hAnsiTheme="minorHAnsi"/>
        </w:rPr>
        <w:t>.</w:t>
      </w:r>
      <w:bookmarkEnd w:id="40"/>
      <w:r>
        <w:rPr>
          <w:rFonts w:asciiTheme="minorHAnsi" w:hAnsiTheme="minorHAnsi"/>
        </w:rPr>
        <w:t xml:space="preserve"> </w:t>
      </w:r>
      <w:bookmarkStart w:id="41" w:name="_Hlk34139433"/>
      <w:r>
        <w:rPr>
          <w:rFonts w:asciiTheme="minorHAnsi" w:hAnsiTheme="minorHAnsi"/>
        </w:rPr>
        <w:t xml:space="preserve">Nejdřívější možné termíny </w:t>
      </w:r>
      <w:r w:rsidRPr="00A823B4">
        <w:t xml:space="preserve">zahájení realizace plnění </w:t>
      </w:r>
      <w:r>
        <w:rPr>
          <w:rFonts w:asciiTheme="minorHAnsi" w:hAnsiTheme="minorHAnsi"/>
        </w:rPr>
        <w:t>jsou stanoveny ve specifikaci jednotlivých částí veřejné zakázky (</w:t>
      </w:r>
      <w:r>
        <w:rPr>
          <w:rFonts w:asciiTheme="minorHAnsi" w:hAnsiTheme="minorHAnsi"/>
        </w:rPr>
        <w:fldChar w:fldCharType="begin"/>
      </w:r>
      <w:r>
        <w:rPr>
          <w:rFonts w:asciiTheme="minorHAnsi" w:hAnsiTheme="minorHAnsi"/>
        </w:rPr>
        <w:instrText xml:space="preserve"> REF _Ref510618799 \r \h </w:instrText>
      </w:r>
      <w:r>
        <w:rPr>
          <w:rFonts w:asciiTheme="minorHAnsi" w:hAnsiTheme="minorHAnsi"/>
        </w:rPr>
      </w:r>
      <w:r>
        <w:rPr>
          <w:rFonts w:asciiTheme="minorHAnsi" w:hAnsiTheme="minorHAnsi"/>
        </w:rPr>
        <w:fldChar w:fldCharType="separate"/>
      </w:r>
      <w:r w:rsidR="00030C15">
        <w:rPr>
          <w:rFonts w:asciiTheme="minorHAnsi" w:hAnsiTheme="minorHAnsi"/>
        </w:rPr>
        <w:t>Příloha č. 8</w:t>
      </w:r>
      <w:r>
        <w:rPr>
          <w:rFonts w:asciiTheme="minorHAnsi" w:hAnsiTheme="minorHAnsi"/>
        </w:rPr>
        <w:fldChar w:fldCharType="end"/>
      </w:r>
      <w:r>
        <w:rPr>
          <w:rFonts w:asciiTheme="minorHAnsi" w:hAnsiTheme="minorHAnsi"/>
        </w:rPr>
        <w:t xml:space="preserve"> dokumentace zadávacího řízení).</w:t>
      </w:r>
      <w:bookmarkEnd w:id="41"/>
    </w:p>
    <w:p w14:paraId="5A90B5D4" w14:textId="297C0D0A" w:rsidR="00A823B4" w:rsidRDefault="00A823B4" w:rsidP="00920DB3">
      <w:pPr>
        <w:pStyle w:val="2sltext"/>
      </w:pPr>
      <w:r w:rsidRPr="00A823B4">
        <w:t>Nedojde-li k</w:t>
      </w:r>
      <w:r w:rsidR="00A71976">
        <w:t> uzavření smlouvy ani do</w:t>
      </w:r>
      <w:r w:rsidRPr="00A823B4">
        <w:t xml:space="preserve"> </w:t>
      </w:r>
      <w:r w:rsidR="00A71976">
        <w:t>31.12.2021</w:t>
      </w:r>
      <w:r w:rsidRPr="00A823B4">
        <w:t>, vyhrazuje si zadavatel právo zrušit zadávací řízení s odkazem na důvody hodné zvláštního zřetele dle § 127 odst. 2 písm. d) zákona, a to s ohledem na aktuálnost ekonomických a dalších údajů v nabídkách účastníků zadávacího řízení.</w:t>
      </w:r>
    </w:p>
    <w:p w14:paraId="7BD6C1B4" w14:textId="77777777" w:rsidR="005A16F9" w:rsidRPr="00DB13AF" w:rsidRDefault="00F037FC" w:rsidP="00920DB3">
      <w:pPr>
        <w:pStyle w:val="1nadpis"/>
      </w:pPr>
      <w:bookmarkStart w:id="42" w:name="_Toc427760502"/>
      <w:bookmarkStart w:id="43" w:name="_Toc432164516"/>
      <w:bookmarkStart w:id="44" w:name="_Toc464994297"/>
      <w:bookmarkStart w:id="45" w:name="_Toc482611666"/>
      <w:bookmarkStart w:id="46" w:name="_Toc464998531"/>
      <w:bookmarkStart w:id="47" w:name="_Toc480906546"/>
      <w:bookmarkStart w:id="48" w:name="_Toc36797522"/>
      <w:bookmarkEnd w:id="34"/>
      <w:r w:rsidRPr="00456DB0">
        <w:t xml:space="preserve">Požadavky </w:t>
      </w:r>
      <w:bookmarkEnd w:id="42"/>
      <w:bookmarkEnd w:id="43"/>
      <w:r>
        <w:t>na prokázání kvalifikace</w:t>
      </w:r>
      <w:bookmarkEnd w:id="44"/>
      <w:bookmarkEnd w:id="45"/>
      <w:bookmarkEnd w:id="46"/>
      <w:bookmarkEnd w:id="47"/>
      <w:bookmarkEnd w:id="48"/>
    </w:p>
    <w:p w14:paraId="78D205BB" w14:textId="491FE4CE" w:rsidR="005A16F9" w:rsidRDefault="00B56C55" w:rsidP="00920DB3">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1C0E88">
        <w:fldChar w:fldCharType="begin"/>
      </w:r>
      <w:r w:rsidR="001C0E88">
        <w:instrText xml:space="preserve"> REF _Ref501051302 \r \h </w:instrText>
      </w:r>
      <w:r w:rsidR="001C0E88">
        <w:fldChar w:fldCharType="separate"/>
      </w:r>
      <w:r w:rsidR="00030C15">
        <w:t>Příloha č. 2</w:t>
      </w:r>
      <w:r w:rsidR="001C0E88">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920DB3">
      <w:pPr>
        <w:pStyle w:val="1nadpis"/>
      </w:pPr>
      <w:bookmarkStart w:id="49" w:name="_Toc331152219"/>
      <w:bookmarkStart w:id="50" w:name="_Toc36797523"/>
      <w:r w:rsidRPr="00DB13AF">
        <w:lastRenderedPageBreak/>
        <w:t>Obchodní a platební podmínky</w:t>
      </w:r>
      <w:bookmarkEnd w:id="49"/>
      <w:bookmarkEnd w:id="50"/>
    </w:p>
    <w:p w14:paraId="0EB1C27F" w14:textId="0688F39D" w:rsidR="00135BC7" w:rsidRPr="007E120E" w:rsidRDefault="00135BC7" w:rsidP="00920DB3">
      <w:pPr>
        <w:pStyle w:val="2sltext"/>
      </w:pPr>
      <w:bookmarkStart w:id="51" w:name="_Toc314828801"/>
      <w:bookmarkStart w:id="52" w:name="_Toc304446812"/>
      <w:r w:rsidRPr="008F7B83">
        <w:t>Zadavatel stanoví obchodní a platební podmínky pro jednotlivé části veřejné zakázky formou závazného návrhu smlouvy (dále jen „</w:t>
      </w:r>
      <w:r w:rsidRPr="008F7B83">
        <w:rPr>
          <w:b/>
          <w:i/>
        </w:rPr>
        <w:t>návrh smlouvy</w:t>
      </w:r>
      <w:r w:rsidRPr="008F7B83">
        <w:t>“), (</w:t>
      </w:r>
      <w:r>
        <w:fldChar w:fldCharType="begin"/>
      </w:r>
      <w:r>
        <w:instrText xml:space="preserve"> REF _Ref501051320 \r \h </w:instrText>
      </w:r>
      <w:r>
        <w:fldChar w:fldCharType="separate"/>
      </w:r>
      <w:r w:rsidR="00030C15">
        <w:t>Příloha č. 3</w:t>
      </w:r>
      <w:r>
        <w:fldChar w:fldCharType="end"/>
      </w:r>
      <w:r w:rsidRPr="008F7B83">
        <w:t xml:space="preserve"> dokumentace zadávacího řízení).</w:t>
      </w:r>
    </w:p>
    <w:p w14:paraId="547F468C" w14:textId="77777777" w:rsidR="00135BC7" w:rsidRDefault="00135BC7" w:rsidP="00920DB3">
      <w:pPr>
        <w:pStyle w:val="2sltext"/>
      </w:pPr>
      <w:r w:rsidRPr="008F7B83">
        <w:t xml:space="preserve">Zadavatel stanoví, že na každou část veřejné zakázky uzavře samostatnou smlouvu, a to s tím účastníkem zadávacího řízení, jehož nabídka bude v příslušné části veřejné zakázky vyhodnocena jako ekonomicky nejvýhodnější. Zadavatel si vyhrazuje právo uzavřít s účastníkem zadávacího řízení, jehož nabídka bude vyhodnocena jako ekonomicky nejvýhodnější ve více částech veřejné zakázky, jednu smlouvu na plnění všech částí veřejné zakázky, v </w:t>
      </w:r>
      <w:proofErr w:type="gramStart"/>
      <w:r w:rsidRPr="008F7B83">
        <w:t>rámci</w:t>
      </w:r>
      <w:proofErr w:type="gramEnd"/>
      <w:r w:rsidRPr="008F7B83">
        <w:t xml:space="preserve"> nichž byla nabídka takového účastníka zadávacího řízení vyhodnocena jako ekonomicky nejvýhodnější.</w:t>
      </w:r>
    </w:p>
    <w:p w14:paraId="31C23C7B" w14:textId="60D65BA4" w:rsidR="00135BC7" w:rsidRDefault="00135BC7" w:rsidP="00920DB3">
      <w:pPr>
        <w:pStyle w:val="2sltext"/>
        <w:keepNext/>
        <w:keepLines/>
      </w:pPr>
      <w:r w:rsidRPr="008F7B83">
        <w:rPr>
          <w:b/>
        </w:rPr>
        <w:t xml:space="preserve">Návrh smlouvy účastník zadávacího řízení v nabídce nepředkládá. Účastník zadávacího řízení namísto podepsaného návrhu smlouvy v nabídce předloží čestné prohlášení, že návrh smlouvy akceptuje a je jím vázán. </w:t>
      </w:r>
      <w:r w:rsidRPr="008F7B83">
        <w:t>Čestné prohlášení zadavatel doporučuje zpracovat dle předloženého vzoru (</w:t>
      </w:r>
      <w:r>
        <w:fldChar w:fldCharType="begin"/>
      </w:r>
      <w:r>
        <w:instrText xml:space="preserve"> REF _Ref501051373 \r \h </w:instrText>
      </w:r>
      <w:r>
        <w:fldChar w:fldCharType="separate"/>
      </w:r>
      <w:r w:rsidR="00030C15">
        <w:t>Příloha č. 4</w:t>
      </w:r>
      <w:r>
        <w:fldChar w:fldCharType="end"/>
      </w:r>
      <w:r w:rsidRPr="008F7B83">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12573BB2" w14:textId="03970970" w:rsidR="00BA069F" w:rsidRDefault="00135BC7" w:rsidP="00920DB3">
      <w:pPr>
        <w:pStyle w:val="2sltext"/>
      </w:pPr>
      <w:r w:rsidRPr="008F7B83">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920DB3">
      <w:pPr>
        <w:pStyle w:val="1nadpis"/>
      </w:pPr>
      <w:bookmarkStart w:id="53" w:name="_Toc247105619"/>
      <w:bookmarkStart w:id="54" w:name="_Ref230587098"/>
      <w:bookmarkStart w:id="55" w:name="_Toc331152220"/>
      <w:bookmarkStart w:id="56" w:name="_Ref409684685"/>
      <w:bookmarkStart w:id="57" w:name="_Toc36797524"/>
      <w:bookmarkEnd w:id="51"/>
      <w:bookmarkEnd w:id="52"/>
      <w:r w:rsidRPr="007C343C">
        <w:t>Požadavky na způsob zpracování ceny</w:t>
      </w:r>
      <w:bookmarkEnd w:id="53"/>
      <w:bookmarkEnd w:id="54"/>
      <w:bookmarkEnd w:id="55"/>
      <w:r w:rsidRPr="007C343C">
        <w:t xml:space="preserve"> plnění</w:t>
      </w:r>
      <w:bookmarkEnd w:id="56"/>
      <w:bookmarkEnd w:id="57"/>
    </w:p>
    <w:p w14:paraId="5381E90C" w14:textId="36E98951" w:rsidR="00135BC7" w:rsidRPr="00B70E39" w:rsidRDefault="00135BC7" w:rsidP="00920DB3">
      <w:pPr>
        <w:pStyle w:val="2sltext"/>
      </w:pPr>
      <w:bookmarkStart w:id="58" w:name="_Toc331152221"/>
      <w:r w:rsidRPr="00B70E39">
        <w:rPr>
          <w:b/>
        </w:rPr>
        <w:t xml:space="preserve">Účastník </w:t>
      </w:r>
      <w:r>
        <w:rPr>
          <w:b/>
        </w:rPr>
        <w:t>zadávacího</w:t>
      </w:r>
      <w:r w:rsidRPr="00B70E39">
        <w:rPr>
          <w:b/>
        </w:rPr>
        <w:t xml:space="preserve"> řízení zpracuje cenu plnění pro každou část veřejné zakázky, do níž podává nabídku, v členění podle předlohy </w:t>
      </w:r>
      <w:r>
        <w:t>(</w:t>
      </w:r>
      <w:r>
        <w:fldChar w:fldCharType="begin"/>
      </w:r>
      <w:r>
        <w:instrText xml:space="preserve"> REF _Ref512517143 \r \h </w:instrText>
      </w:r>
      <w:r>
        <w:fldChar w:fldCharType="separate"/>
      </w:r>
      <w:r w:rsidR="00030C15">
        <w:t>Příloha č. 5</w:t>
      </w:r>
      <w:r>
        <w:fldChar w:fldCharType="end"/>
      </w:r>
      <w:r>
        <w:t xml:space="preserve"> dokumentace zadávacího řízení).</w:t>
      </w:r>
    </w:p>
    <w:p w14:paraId="39D6431B" w14:textId="65910F83" w:rsidR="00135BC7" w:rsidRPr="00D62BC3" w:rsidRDefault="00135BC7" w:rsidP="00920DB3">
      <w:pPr>
        <w:pStyle w:val="2sltext"/>
      </w:pPr>
      <w:r w:rsidRPr="00D62BC3">
        <w:rPr>
          <w:b/>
        </w:rPr>
        <w:t xml:space="preserve">Základní jednotkou pro stanovení nabídkové ceny v Kč </w:t>
      </w:r>
      <w:r>
        <w:rPr>
          <w:b/>
        </w:rPr>
        <w:t xml:space="preserve">bez DPH </w:t>
      </w:r>
      <w:r w:rsidRPr="00D62BC3">
        <w:rPr>
          <w:b/>
        </w:rPr>
        <w:t xml:space="preserve">je </w:t>
      </w:r>
      <w:r w:rsidR="007377D3">
        <w:rPr>
          <w:b/>
        </w:rPr>
        <w:t>nabídková cena za 1 km</w:t>
      </w:r>
      <w:r w:rsidRPr="00D62BC3">
        <w:rPr>
          <w:b/>
        </w:rPr>
        <w:t xml:space="preserve"> v Kč bez DPH dle návrhu smlouvy</w:t>
      </w:r>
      <w:r>
        <w:t xml:space="preserve"> (</w:t>
      </w:r>
      <w:r>
        <w:fldChar w:fldCharType="begin"/>
      </w:r>
      <w:r>
        <w:instrText xml:space="preserve"> REF _Ref501051320 \r \h </w:instrText>
      </w:r>
      <w:r>
        <w:fldChar w:fldCharType="separate"/>
      </w:r>
      <w:r w:rsidR="00030C15">
        <w:t>Příloha č. 3</w:t>
      </w:r>
      <w:r>
        <w:fldChar w:fldCharType="end"/>
      </w:r>
      <w:r>
        <w:t xml:space="preserve"> dokumentace zadávacího řízení).</w:t>
      </w:r>
    </w:p>
    <w:p w14:paraId="6BD9432A" w14:textId="553CC8EB" w:rsidR="00135BC7" w:rsidRPr="00D75821" w:rsidRDefault="00135BC7" w:rsidP="00920DB3">
      <w:pPr>
        <w:pStyle w:val="2sltext"/>
      </w:pPr>
      <w:r w:rsidRPr="00E406F3">
        <w:rPr>
          <w:b/>
        </w:rPr>
        <w:t xml:space="preserve">Nabídkovou cenou </w:t>
      </w:r>
      <w:r>
        <w:rPr>
          <w:b/>
        </w:rPr>
        <w:t xml:space="preserve">pro danou část veřejné zakázky </w:t>
      </w:r>
      <w:r w:rsidRPr="00E406F3">
        <w:rPr>
          <w:b/>
        </w:rPr>
        <w:t>se rozumí</w:t>
      </w:r>
      <w:r>
        <w:rPr>
          <w:b/>
        </w:rPr>
        <w:t xml:space="preserve"> cena vypočtená dle předdefinovaných vzorců v tabulce „</w:t>
      </w:r>
      <w:r w:rsidR="00802842" w:rsidRPr="00802842">
        <w:rPr>
          <w:b/>
        </w:rPr>
        <w:t xml:space="preserve">05.0 Příloha č. 5 </w:t>
      </w:r>
      <w:r w:rsidR="008E6D0A" w:rsidRPr="00802842">
        <w:rPr>
          <w:b/>
        </w:rPr>
        <w:t>DZŘ – Formulář</w:t>
      </w:r>
      <w:r w:rsidR="00802842" w:rsidRPr="00802842">
        <w:rPr>
          <w:b/>
        </w:rPr>
        <w:t xml:space="preserve"> pro zpracování nabídkové ceny</w:t>
      </w:r>
      <w:r>
        <w:rPr>
          <w:b/>
        </w:rPr>
        <w:t xml:space="preserve">“ </w:t>
      </w:r>
      <w:r w:rsidRPr="00D75821">
        <w:t>(</w:t>
      </w:r>
      <w:r>
        <w:fldChar w:fldCharType="begin"/>
      </w:r>
      <w:r>
        <w:instrText xml:space="preserve"> REF _Ref512517143 \r \h </w:instrText>
      </w:r>
      <w:r>
        <w:fldChar w:fldCharType="separate"/>
      </w:r>
      <w:r w:rsidR="00030C15">
        <w:t>Příloha č. 5</w:t>
      </w:r>
      <w:r>
        <w:fldChar w:fldCharType="end"/>
      </w:r>
      <w:r w:rsidRPr="00D75821">
        <w:t xml:space="preserve"> dokumentace zadávacího řízení)</w:t>
      </w:r>
      <w:r>
        <w:t xml:space="preserve"> (dále jen „</w:t>
      </w:r>
      <w:r w:rsidRPr="00D75821">
        <w:rPr>
          <w:b/>
          <w:i/>
        </w:rPr>
        <w:t>vzorová tabulka</w:t>
      </w:r>
      <w:r>
        <w:t>“)</w:t>
      </w:r>
      <w:r>
        <w:rPr>
          <w:b/>
        </w:rPr>
        <w:t>, tj. celková cena za ujetí počtu kilometrů předpokládaného ročního výkonu příslušnými typy autobusů a standardu IDS v dané části veřejné zakázky (dále jen „</w:t>
      </w:r>
      <w:r w:rsidRPr="00D75821">
        <w:rPr>
          <w:b/>
          <w:i/>
        </w:rPr>
        <w:t>nabídková cena</w:t>
      </w:r>
      <w:r>
        <w:rPr>
          <w:b/>
        </w:rPr>
        <w:t>“).</w:t>
      </w:r>
    </w:p>
    <w:p w14:paraId="08F292BB" w14:textId="0102CC1B" w:rsidR="00135BC7" w:rsidRPr="00021124" w:rsidRDefault="00135BC7" w:rsidP="00920DB3">
      <w:pPr>
        <w:pStyle w:val="2sltext"/>
      </w:pPr>
      <w:r w:rsidRPr="00021124">
        <w:t>Účastník zadávacího řízení použije pro zpracování nabídkové ceny pro každou část veřejné zakázky, do níž podává nabídku, vzorovou tabulku, do níž doplní údaje v požadované struktuře a jež provede konečný výpočet nabídkové ceny dle níže uvedeného návodu. Účastníci zadávacího řízení jsou oprávněni ve vzorové tabulce vyplnit jen barevně (žlutě) označená pole jednotkové ceny za 1 </w:t>
      </w:r>
      <w:r w:rsidR="007377D3" w:rsidRPr="00021124">
        <w:t>km</w:t>
      </w:r>
      <w:r w:rsidRPr="00021124">
        <w:t>. Účastníci zadávacího řízení nejsou oprávněni provádět jakékoli jiné změny, úpravy či doplnění jiných než barevně (žlutě) označených polí určených pro doplnění účastníky zadávacího řízení.</w:t>
      </w:r>
    </w:p>
    <w:p w14:paraId="5CF3B5C5" w14:textId="4FA71A78" w:rsidR="00135BC7" w:rsidRPr="00021124" w:rsidRDefault="00135BC7" w:rsidP="00920DB3">
      <w:pPr>
        <w:pStyle w:val="2sltext"/>
      </w:pPr>
      <w:r w:rsidRPr="00021124">
        <w:lastRenderedPageBreak/>
        <w:t xml:space="preserve">Nabídková cena bude automaticky vypočtena prostřednictvím ve vzorové tabulce předdefinovaných vzorců. </w:t>
      </w:r>
      <w:r w:rsidRPr="00021124">
        <w:rPr>
          <w:b/>
        </w:rPr>
        <w:t>Nabídková cena vypočtená postupem dle předchozí věty bude předmětem hodnocení v dané části veřejné zakázky.</w:t>
      </w:r>
    </w:p>
    <w:p w14:paraId="0C913C5B" w14:textId="77777777" w:rsidR="00135BC7" w:rsidRPr="00021124" w:rsidRDefault="00135BC7" w:rsidP="00920DB3">
      <w:pPr>
        <w:pStyle w:val="2sltext"/>
      </w:pPr>
      <w:r w:rsidRPr="00021124">
        <w:t>Veškeré číselné údaje týkající se výpočtu nabídkové ceny a nabídkové ceny samotné budou vždy zaokrouhleny na dvě desetinná místa a takto zaokrouhlené číselné údaje budou výhradně k výpočtu nabídkové ceny používány</w:t>
      </w:r>
      <w:r w:rsidRPr="00021124">
        <w:rPr>
          <w:b/>
        </w:rPr>
        <w:t>.</w:t>
      </w:r>
    </w:p>
    <w:p w14:paraId="16923653" w14:textId="1F8C205E" w:rsidR="00AC42FF" w:rsidRPr="00021124" w:rsidRDefault="00153FF5" w:rsidP="00920DB3">
      <w:pPr>
        <w:pStyle w:val="2sltext"/>
        <w:rPr>
          <w:rFonts w:asciiTheme="minorHAnsi" w:hAnsiTheme="minorHAnsi"/>
          <w:b/>
        </w:rPr>
      </w:pPr>
      <w:r>
        <w:rPr>
          <w:rFonts w:asciiTheme="minorHAnsi" w:hAnsiTheme="minorHAnsi"/>
          <w:b/>
        </w:rPr>
        <w:t>Součástí vzorové tabulky je rovněž</w:t>
      </w:r>
      <w:r w:rsidR="00021124">
        <w:rPr>
          <w:rFonts w:asciiTheme="minorHAnsi" w:hAnsiTheme="minorHAnsi"/>
          <w:b/>
        </w:rPr>
        <w:t xml:space="preserve"> </w:t>
      </w:r>
      <w:r w:rsidR="00AC42FF" w:rsidRPr="00021124">
        <w:rPr>
          <w:rFonts w:asciiTheme="minorHAnsi" w:hAnsiTheme="minorHAnsi"/>
          <w:b/>
        </w:rPr>
        <w:t xml:space="preserve">finanční model </w:t>
      </w:r>
      <w:r w:rsidR="00021124">
        <w:rPr>
          <w:rFonts w:asciiTheme="minorHAnsi" w:hAnsiTheme="minorHAnsi"/>
          <w:b/>
        </w:rPr>
        <w:t xml:space="preserve">v rozsahu </w:t>
      </w:r>
      <w:r w:rsidR="00AC42FF" w:rsidRPr="00021124">
        <w:rPr>
          <w:rFonts w:asciiTheme="minorHAnsi" w:hAnsiTheme="minorHAnsi"/>
          <w:b/>
        </w:rPr>
        <w:t>dle vyhlášky č. 296/2010 Sb., o</w:t>
      </w:r>
      <w:r>
        <w:rPr>
          <w:rFonts w:asciiTheme="minorHAnsi" w:hAnsiTheme="minorHAnsi"/>
          <w:b/>
        </w:rPr>
        <w:t> </w:t>
      </w:r>
      <w:r w:rsidR="00AC42FF" w:rsidRPr="00021124">
        <w:rPr>
          <w:rFonts w:asciiTheme="minorHAnsi" w:hAnsiTheme="minorHAnsi"/>
          <w:b/>
        </w:rPr>
        <w:t>postupech pro sestavení finančního modelu a určení maximální výše kompenzace, ve znění pozdějších předpisů</w:t>
      </w:r>
      <w:r w:rsidR="00021124">
        <w:rPr>
          <w:rFonts w:asciiTheme="minorHAnsi" w:hAnsiTheme="minorHAnsi"/>
          <w:b/>
        </w:rPr>
        <w:t xml:space="preserve"> (dále jen „</w:t>
      </w:r>
      <w:r w:rsidR="00021124" w:rsidRPr="00021124">
        <w:rPr>
          <w:rFonts w:asciiTheme="minorHAnsi" w:hAnsiTheme="minorHAnsi"/>
          <w:b/>
          <w:i/>
          <w:iCs/>
        </w:rPr>
        <w:t>finanční model</w:t>
      </w:r>
      <w:r w:rsidR="00021124">
        <w:rPr>
          <w:rFonts w:asciiTheme="minorHAnsi" w:hAnsiTheme="minorHAnsi"/>
          <w:b/>
        </w:rPr>
        <w:t xml:space="preserve">“). Finanční model dodavatel vyplní </w:t>
      </w:r>
      <w:r>
        <w:rPr>
          <w:rFonts w:asciiTheme="minorHAnsi" w:hAnsiTheme="minorHAnsi"/>
          <w:b/>
        </w:rPr>
        <w:t xml:space="preserve">dle pokynů uvedených v čl. </w:t>
      </w:r>
      <w:r>
        <w:rPr>
          <w:rFonts w:asciiTheme="minorHAnsi" w:hAnsiTheme="minorHAnsi"/>
          <w:b/>
        </w:rPr>
        <w:fldChar w:fldCharType="begin"/>
      </w:r>
      <w:r>
        <w:rPr>
          <w:rFonts w:asciiTheme="minorHAnsi" w:hAnsiTheme="minorHAnsi"/>
          <w:b/>
        </w:rPr>
        <w:instrText xml:space="preserve"> REF _Ref409684685 \r \h </w:instrText>
      </w:r>
      <w:r>
        <w:rPr>
          <w:rFonts w:asciiTheme="minorHAnsi" w:hAnsiTheme="minorHAnsi"/>
          <w:b/>
        </w:rPr>
      </w:r>
      <w:r>
        <w:rPr>
          <w:rFonts w:asciiTheme="minorHAnsi" w:hAnsiTheme="minorHAnsi"/>
          <w:b/>
        </w:rPr>
        <w:fldChar w:fldCharType="separate"/>
      </w:r>
      <w:r w:rsidR="00030C15">
        <w:rPr>
          <w:rFonts w:asciiTheme="minorHAnsi" w:hAnsiTheme="minorHAnsi"/>
          <w:b/>
        </w:rPr>
        <w:t>9</w:t>
      </w:r>
      <w:r>
        <w:rPr>
          <w:rFonts w:asciiTheme="minorHAnsi" w:hAnsiTheme="minorHAnsi"/>
          <w:b/>
        </w:rPr>
        <w:fldChar w:fldCharType="end"/>
      </w:r>
      <w:r>
        <w:rPr>
          <w:rFonts w:asciiTheme="minorHAnsi" w:hAnsiTheme="minorHAnsi"/>
          <w:b/>
        </w:rPr>
        <w:t xml:space="preserve"> dokumentace zadávacího řízení a vzorové tabulce.</w:t>
      </w:r>
      <w:r w:rsidR="00021124">
        <w:rPr>
          <w:rFonts w:asciiTheme="minorHAnsi" w:hAnsiTheme="minorHAnsi"/>
          <w:b/>
        </w:rPr>
        <w:t xml:space="preserve"> </w:t>
      </w:r>
      <w:r>
        <w:rPr>
          <w:rFonts w:asciiTheme="minorHAnsi" w:hAnsiTheme="minorHAnsi"/>
          <w:b/>
        </w:rPr>
        <w:t>Obsah jednotlivých řádků finančního modelu je stanoven</w:t>
      </w:r>
      <w:r w:rsidR="00021124">
        <w:rPr>
          <w:rFonts w:asciiTheme="minorHAnsi" w:hAnsiTheme="minorHAnsi"/>
          <w:b/>
        </w:rPr>
        <w:t xml:space="preserve"> </w:t>
      </w:r>
      <w:r w:rsidR="00021124" w:rsidRPr="00021124">
        <w:rPr>
          <w:rFonts w:asciiTheme="minorHAnsi" w:hAnsiTheme="minorHAnsi"/>
          <w:b/>
        </w:rPr>
        <w:t>Metodik</w:t>
      </w:r>
      <w:r w:rsidR="00021124">
        <w:rPr>
          <w:rFonts w:asciiTheme="minorHAnsi" w:hAnsiTheme="minorHAnsi"/>
          <w:b/>
        </w:rPr>
        <w:t>ou</w:t>
      </w:r>
      <w:r w:rsidR="00021124" w:rsidRPr="00021124">
        <w:rPr>
          <w:rFonts w:asciiTheme="minorHAnsi" w:hAnsiTheme="minorHAnsi"/>
          <w:b/>
        </w:rPr>
        <w:t xml:space="preserve"> postupu pro stanovení maximální výše kompenzace</w:t>
      </w:r>
      <w:r w:rsidR="00021124">
        <w:rPr>
          <w:rFonts w:asciiTheme="minorHAnsi" w:hAnsiTheme="minorHAnsi"/>
          <w:b/>
        </w:rPr>
        <w:t xml:space="preserve"> (</w:t>
      </w:r>
      <w:r w:rsidR="00021124">
        <w:rPr>
          <w:rFonts w:asciiTheme="minorHAnsi" w:hAnsiTheme="minorHAnsi"/>
          <w:b/>
        </w:rPr>
        <w:fldChar w:fldCharType="begin"/>
      </w:r>
      <w:r w:rsidR="00021124">
        <w:rPr>
          <w:rFonts w:asciiTheme="minorHAnsi" w:hAnsiTheme="minorHAnsi"/>
          <w:b/>
        </w:rPr>
        <w:instrText xml:space="preserve"> REF _Ref34159684 \r \h </w:instrText>
      </w:r>
      <w:r w:rsidR="00021124">
        <w:rPr>
          <w:rFonts w:asciiTheme="minorHAnsi" w:hAnsiTheme="minorHAnsi"/>
          <w:b/>
        </w:rPr>
      </w:r>
      <w:r w:rsidR="00021124">
        <w:rPr>
          <w:rFonts w:asciiTheme="minorHAnsi" w:hAnsiTheme="minorHAnsi"/>
          <w:b/>
        </w:rPr>
        <w:fldChar w:fldCharType="separate"/>
      </w:r>
      <w:r w:rsidR="00030C15">
        <w:rPr>
          <w:rFonts w:asciiTheme="minorHAnsi" w:hAnsiTheme="minorHAnsi"/>
          <w:b/>
        </w:rPr>
        <w:t>Příloha č. 14</w:t>
      </w:r>
      <w:r w:rsidR="00021124">
        <w:rPr>
          <w:rFonts w:asciiTheme="minorHAnsi" w:hAnsiTheme="minorHAnsi"/>
          <w:b/>
        </w:rPr>
        <w:fldChar w:fldCharType="end"/>
      </w:r>
      <w:r w:rsidR="00021124">
        <w:rPr>
          <w:rFonts w:asciiTheme="minorHAnsi" w:hAnsiTheme="minorHAnsi"/>
          <w:b/>
        </w:rPr>
        <w:t xml:space="preserve"> dokumentace zadávacího řízení). Zadavatel si vyhrazuje právo požadovat po dodavateli podrobnější rozpad nabídkové ceny na 1 km.</w:t>
      </w:r>
    </w:p>
    <w:p w14:paraId="3D8BFE19" w14:textId="08605986" w:rsidR="00502F9A" w:rsidRPr="008B081B" w:rsidRDefault="00135BC7" w:rsidP="00920DB3">
      <w:pPr>
        <w:pStyle w:val="2sltext"/>
      </w:pPr>
      <w:r>
        <w:t xml:space="preserve">V jednotkové ceně za </w:t>
      </w:r>
      <w:r w:rsidR="007377D3">
        <w:t>1 km</w:t>
      </w:r>
      <w:r>
        <w:t xml:space="preserve"> je účastník zadávacího řízení povinen zohlednit veškeré náklady související s plněním veřejné zakázky </w:t>
      </w:r>
      <w:r w:rsidR="007377D3">
        <w:t xml:space="preserve">(výjimky jsou stanoveny v </w:t>
      </w:r>
      <w:r>
        <w:t>návrhu smlouvy (</w:t>
      </w:r>
      <w:r>
        <w:fldChar w:fldCharType="begin"/>
      </w:r>
      <w:r>
        <w:instrText xml:space="preserve"> REF _Ref501051320 \r \h </w:instrText>
      </w:r>
      <w:r>
        <w:fldChar w:fldCharType="separate"/>
      </w:r>
      <w:r w:rsidR="00030C15">
        <w:t>Příloha č. 3</w:t>
      </w:r>
      <w:r>
        <w:fldChar w:fldCharType="end"/>
      </w:r>
      <w:r>
        <w:rPr>
          <w:rFonts w:asciiTheme="minorHAnsi" w:hAnsiTheme="minorHAnsi"/>
        </w:rPr>
        <w:t xml:space="preserve"> dokumentace zadávacího řízení)</w:t>
      </w:r>
      <w:r w:rsidR="007377D3">
        <w:rPr>
          <w:rFonts w:asciiTheme="minorHAnsi" w:hAnsiTheme="minorHAnsi"/>
        </w:rPr>
        <w:t>)</w:t>
      </w:r>
      <w:r>
        <w:rPr>
          <w:rFonts w:asciiTheme="minorHAnsi" w:hAnsiTheme="minorHAnsi"/>
        </w:rPr>
        <w:t>.</w:t>
      </w:r>
    </w:p>
    <w:p w14:paraId="3E9FE7B0" w14:textId="77777777" w:rsidR="001F6A0E" w:rsidRPr="00502F9A" w:rsidRDefault="001F6A0E" w:rsidP="00920DB3">
      <w:pPr>
        <w:pStyle w:val="1nadpis"/>
      </w:pPr>
      <w:bookmarkStart w:id="59" w:name="_Toc36797525"/>
      <w:r w:rsidRPr="00502F9A">
        <w:t>Hodnocení nabídek</w:t>
      </w:r>
      <w:bookmarkEnd w:id="58"/>
      <w:bookmarkEnd w:id="59"/>
    </w:p>
    <w:p w14:paraId="690D9E91" w14:textId="6E06B038" w:rsidR="00A12CF9" w:rsidRPr="00831EBE" w:rsidRDefault="00135BC7" w:rsidP="00920DB3">
      <w:pPr>
        <w:pStyle w:val="2sltext"/>
        <w:rPr>
          <w:b/>
        </w:rPr>
      </w:pPr>
      <w:bookmarkStart w:id="60" w:name="_Toc331152222"/>
      <w:r w:rsidRPr="00831EBE">
        <w:t>Pravidla pro hodnocení nabídek jsou stanovena v Pravidlech pro hodnocení nabídek (</w:t>
      </w:r>
      <w:r w:rsidRPr="00831EBE">
        <w:fldChar w:fldCharType="begin"/>
      </w:r>
      <w:r w:rsidRPr="00831EBE">
        <w:instrText xml:space="preserve"> REF _Ref513811812 \n \h </w:instrText>
      </w:r>
      <w:r w:rsidR="00831EBE">
        <w:instrText xml:space="preserve"> \* MERGEFORMAT </w:instrText>
      </w:r>
      <w:r w:rsidRPr="00831EBE">
        <w:fldChar w:fldCharType="separate"/>
      </w:r>
      <w:r w:rsidR="00030C15">
        <w:t>Příloha č. 7</w:t>
      </w:r>
      <w:r w:rsidRPr="00831EBE">
        <w:fldChar w:fldCharType="end"/>
      </w:r>
      <w:r w:rsidRPr="00831EBE">
        <w:t xml:space="preserve"> dokumentace zadávacího řízení).</w:t>
      </w:r>
    </w:p>
    <w:p w14:paraId="478F45BD" w14:textId="77777777" w:rsidR="001F6A0E" w:rsidRPr="00E406F3" w:rsidRDefault="001F6A0E" w:rsidP="00920DB3">
      <w:pPr>
        <w:pStyle w:val="1nadpis"/>
      </w:pPr>
      <w:bookmarkStart w:id="61" w:name="_Toc36797526"/>
      <w:r w:rsidRPr="00E406F3">
        <w:t>Závaznost požadavků zadavatele</w:t>
      </w:r>
      <w:bookmarkEnd w:id="60"/>
      <w:bookmarkEnd w:id="61"/>
      <w:r w:rsidRPr="00E406F3">
        <w:t xml:space="preserve"> </w:t>
      </w:r>
    </w:p>
    <w:p w14:paraId="5E734AAF" w14:textId="77777777" w:rsidR="001F6A0E" w:rsidRPr="00E406F3" w:rsidRDefault="001F6A0E" w:rsidP="00920DB3">
      <w:pPr>
        <w:pStyle w:val="2sltext"/>
      </w:pPr>
      <w:bookmarkStart w:id="62" w:name="_Toc314828813"/>
      <w:bookmarkStart w:id="63"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62"/>
      <w:bookmarkEnd w:id="63"/>
    </w:p>
    <w:p w14:paraId="0805126A" w14:textId="77777777" w:rsidR="00E570FE" w:rsidRDefault="00E570FE" w:rsidP="00920DB3">
      <w:pPr>
        <w:pStyle w:val="1nadpis"/>
      </w:pPr>
      <w:bookmarkStart w:id="64" w:name="_Toc36797527"/>
      <w:r w:rsidRPr="00E406F3">
        <w:t>Prohlídka místa plnění</w:t>
      </w:r>
      <w:bookmarkEnd w:id="64"/>
    </w:p>
    <w:p w14:paraId="2B7092CA" w14:textId="77777777" w:rsidR="00E570FE" w:rsidRDefault="00E570FE" w:rsidP="00920DB3">
      <w:pPr>
        <w:pStyle w:val="2sltext"/>
      </w:pPr>
      <w:r>
        <w:t>Zadavatel s ohledem na předmět plnění veřejné zakázky prohlídku místa plnění neorganizuje.</w:t>
      </w:r>
    </w:p>
    <w:p w14:paraId="65EA9010" w14:textId="77777777" w:rsidR="001F6A0E" w:rsidRDefault="004E0901" w:rsidP="00920DB3">
      <w:pPr>
        <w:pStyle w:val="1nadpis"/>
      </w:pPr>
      <w:bookmarkStart w:id="65" w:name="_Toc36797528"/>
      <w:r>
        <w:t>Vysvětlení zadávací dokumentace</w:t>
      </w:r>
      <w:bookmarkEnd w:id="65"/>
    </w:p>
    <w:p w14:paraId="72A591D2" w14:textId="575628C5" w:rsidR="00B91FA8" w:rsidRPr="00135BC7" w:rsidRDefault="00E669BD" w:rsidP="00920DB3">
      <w:pPr>
        <w:pStyle w:val="2sltext"/>
      </w:pPr>
      <w:bookmarkStart w:id="66"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 xml:space="preserve">uveřejní </w:t>
      </w:r>
      <w:r w:rsidRPr="00135BC7">
        <w:rPr>
          <w:b/>
        </w:rPr>
        <w:t xml:space="preserve">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F04DB2">
            <w:rPr>
              <w:b/>
            </w:rPr>
            <w:t>5 pracovních dnů</w:t>
          </w:r>
        </w:sdtContent>
      </w:sdt>
      <w:r w:rsidRPr="00135BC7">
        <w:rPr>
          <w:b/>
        </w:rPr>
        <w:t> před skončením lhůty pro podání nabídek</w:t>
      </w:r>
      <w:r w:rsidRPr="00135BC7">
        <w:t>.</w:t>
      </w:r>
      <w:bookmarkEnd w:id="66"/>
    </w:p>
    <w:p w14:paraId="54D82797" w14:textId="77777777" w:rsidR="00CA7D82" w:rsidRDefault="00CA7D82" w:rsidP="00920DB3">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EC73795" w:rsidR="00B91FA8" w:rsidRPr="00135BC7" w:rsidRDefault="00CA7D82" w:rsidP="00920DB3">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030C15">
        <w:t>1</w:t>
      </w:r>
      <w:r w:rsidR="00533217">
        <w:fldChar w:fldCharType="end"/>
      </w:r>
      <w:r w:rsidR="002A3347">
        <w:t xml:space="preserve"> </w:t>
      </w:r>
      <w:r w:rsidR="00E871A7" w:rsidRPr="002615BF">
        <w:t>dokumentace</w:t>
      </w:r>
      <w:r w:rsidR="00E871A7">
        <w:t xml:space="preserve"> zadávacího řízení</w:t>
      </w:r>
      <w:r w:rsidR="009A2624">
        <w:t xml:space="preserve">, </w:t>
      </w:r>
      <w:r w:rsidR="009A2624">
        <w:lastRenderedPageBreak/>
        <w:t>tj.</w:t>
      </w:r>
      <w:r>
        <w:t xml:space="preserv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533217">
        <w:fldChar w:fldCharType="begin"/>
      </w:r>
      <w:r w:rsidR="006163A7">
        <w:instrText xml:space="preserve"> REF _Ref464543698 \r \h </w:instrText>
      </w:r>
      <w:r w:rsidR="00533217">
        <w:fldChar w:fldCharType="separate"/>
      </w:r>
      <w:r w:rsidR="00030C15">
        <w:t>1.1</w:t>
      </w:r>
      <w:r w:rsidR="00533217">
        <w:fldChar w:fldCharType="end"/>
      </w:r>
      <w:r w:rsidR="006163A7">
        <w:t xml:space="preserve"> dokumentace zadávacího </w:t>
      </w:r>
      <w:r w:rsidR="006163A7" w:rsidRPr="00135BC7">
        <w:t>řízení</w:t>
      </w:r>
      <w:r w:rsidR="00837FBA" w:rsidRPr="00135BC7">
        <w:t>, nebo prostřednictvím elektronického nástroje</w:t>
      </w:r>
      <w:r w:rsidR="006163A7" w:rsidRPr="00135BC7">
        <w:t>.</w:t>
      </w:r>
    </w:p>
    <w:p w14:paraId="05F0779E" w14:textId="77777777" w:rsidR="00B91FA8" w:rsidRDefault="00B91FA8" w:rsidP="00920DB3">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920DB3">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3CF84BF" w:rsidR="00B91FA8" w:rsidRPr="006163A7" w:rsidRDefault="00B91FA8" w:rsidP="00920DB3">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030C15" w:rsidRPr="00030C15">
        <w:rPr>
          <w:b/>
        </w:rPr>
        <w:t>13.1</w:t>
      </w:r>
      <w:r w:rsidR="00533217">
        <w:fldChar w:fldCharType="end"/>
      </w:r>
      <w:r w:rsidRPr="006163A7">
        <w:rPr>
          <w:b/>
        </w:rPr>
        <w:t xml:space="preserve"> dokumentace zadávacího řízení</w:t>
      </w:r>
      <w:r w:rsidRPr="006163A7">
        <w:t>.</w:t>
      </w:r>
    </w:p>
    <w:p w14:paraId="10735B68" w14:textId="4BEFE4BD" w:rsidR="00FB1BE3" w:rsidRDefault="00B91FA8" w:rsidP="00920DB3">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030C15">
        <w:t>13.1</w:t>
      </w:r>
      <w:r w:rsidR="00533217">
        <w:fldChar w:fldCharType="end"/>
      </w:r>
      <w:r w:rsidRPr="00B91FA8">
        <w:t xml:space="preserve"> dokumentace zadávacího řízení.</w:t>
      </w:r>
    </w:p>
    <w:p w14:paraId="348658C8" w14:textId="77777777" w:rsidR="009E24E8" w:rsidRDefault="009E24E8" w:rsidP="00920DB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6C875D74" w:rsidR="00B91FA8" w:rsidRDefault="00FB1BE3" w:rsidP="00920DB3">
      <w:pPr>
        <w:pStyle w:val="2sltext"/>
      </w:pPr>
      <w:r w:rsidRPr="00FB1BE3">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030C15">
        <w:t>13.1</w:t>
      </w:r>
      <w:r w:rsidR="00533217">
        <w:fldChar w:fldCharType="end"/>
      </w:r>
      <w:r w:rsidRPr="00FB1BE3">
        <w:t xml:space="preserve"> dokumentace zadávacího řízení se v takovém případě nepoužije.</w:t>
      </w:r>
    </w:p>
    <w:p w14:paraId="69A377ED" w14:textId="77777777" w:rsidR="006B5467" w:rsidRDefault="006B5467" w:rsidP="00920DB3">
      <w:pPr>
        <w:pStyle w:val="1nadpis"/>
      </w:pPr>
      <w:bookmarkStart w:id="67" w:name="_Toc36797529"/>
      <w:r w:rsidRPr="006B5467">
        <w:t>Změna nebo doplnění zadávací dokumentace</w:t>
      </w:r>
      <w:bookmarkEnd w:id="67"/>
    </w:p>
    <w:p w14:paraId="3F3CB64F" w14:textId="77777777" w:rsidR="006B5467" w:rsidRDefault="006B5467" w:rsidP="00920DB3">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920DB3">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920DB3">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920DB3">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3A99D563" w:rsidR="001F6A0E" w:rsidRPr="00E406F3" w:rsidRDefault="001F6A0E" w:rsidP="00920DB3">
      <w:pPr>
        <w:pStyle w:val="1nadpis"/>
      </w:pPr>
      <w:bookmarkStart w:id="68" w:name="_Toc331152224"/>
      <w:bookmarkStart w:id="69" w:name="_Ref464633299"/>
      <w:bookmarkStart w:id="70" w:name="_Ref465000605"/>
      <w:bookmarkStart w:id="71" w:name="_Ref33090095"/>
      <w:bookmarkStart w:id="72" w:name="_Toc36797530"/>
      <w:r w:rsidRPr="00E406F3">
        <w:t>Lhůta pro podání nabídek</w:t>
      </w:r>
      <w:bookmarkEnd w:id="68"/>
      <w:bookmarkEnd w:id="69"/>
      <w:bookmarkEnd w:id="70"/>
      <w:bookmarkEnd w:id="71"/>
      <w:bookmarkEnd w:id="72"/>
    </w:p>
    <w:p w14:paraId="287C3E85" w14:textId="7B4CF86C" w:rsidR="004954D5" w:rsidRPr="004D1D8E" w:rsidRDefault="004954D5" w:rsidP="00920DB3">
      <w:pPr>
        <w:pStyle w:val="2sltext"/>
        <w:tabs>
          <w:tab w:val="left" w:pos="709"/>
        </w:tabs>
        <w:ind w:left="4253" w:hanging="4253"/>
      </w:pPr>
      <w:bookmarkStart w:id="73" w:name="_Ref409601007"/>
      <w:r w:rsidRPr="005B67F4">
        <w:rPr>
          <w:b/>
        </w:rPr>
        <w:t>Lhůta pro podání nabídek:</w:t>
      </w:r>
      <w:r>
        <w:tab/>
      </w:r>
      <w:bookmarkEnd w:id="73"/>
      <w:r w:rsidR="00E669BD">
        <w:rPr>
          <w:rFonts w:asciiTheme="minorHAnsi" w:hAnsiTheme="minorHAnsi"/>
          <w:b/>
        </w:rPr>
        <w:t>lhůta pro podání nabídek je uvedena v </w:t>
      </w:r>
      <w:r w:rsidR="00E669BD" w:rsidRPr="00527D52">
        <w:rPr>
          <w:rFonts w:asciiTheme="minorHAnsi" w:hAnsiTheme="minorHAnsi"/>
          <w:b/>
        </w:rPr>
        <w:t>oznámení o 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BA3073" w:rsidRPr="00BA3073">
        <w:rPr>
          <w:b/>
        </w:rPr>
        <w:t>Z2020-011037</w:t>
      </w:r>
      <w:r w:rsidR="00E669BD" w:rsidRPr="00E406F3">
        <w:rPr>
          <w:b/>
        </w:rPr>
        <w:t>.</w:t>
      </w:r>
    </w:p>
    <w:p w14:paraId="032E4269" w14:textId="77777777" w:rsidR="001F6A0E" w:rsidRDefault="001F6A0E" w:rsidP="00920DB3">
      <w:pPr>
        <w:pStyle w:val="2sltext"/>
      </w:pPr>
      <w:r w:rsidRPr="00E406F3">
        <w:lastRenderedPageBreak/>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431C5" w:rsidRDefault="002C4BA5" w:rsidP="00920DB3">
      <w:pPr>
        <w:pStyle w:val="1nadpis"/>
      </w:pPr>
      <w:bookmarkStart w:id="74" w:name="_Toc331152228"/>
      <w:bookmarkStart w:id="75" w:name="_Toc36797531"/>
      <w:r w:rsidRPr="005431C5">
        <w:t xml:space="preserve">Otevírání </w:t>
      </w:r>
      <w:bookmarkEnd w:id="74"/>
      <w:r w:rsidRPr="005431C5">
        <w:t>nabídek</w:t>
      </w:r>
      <w:bookmarkEnd w:id="75"/>
    </w:p>
    <w:p w14:paraId="3D415307" w14:textId="77777777" w:rsidR="00310F28" w:rsidRPr="00135BC7" w:rsidRDefault="00310F28" w:rsidP="00920DB3">
      <w:pPr>
        <w:pStyle w:val="2sltext"/>
      </w:pPr>
      <w:r w:rsidRPr="00135BC7">
        <w:t>Zadavatel otevře nabídky po uplynutí lhůty pro podání nabídek.</w:t>
      </w:r>
    </w:p>
    <w:p w14:paraId="0E1B1388" w14:textId="77777777" w:rsidR="00310F28" w:rsidRPr="00135BC7" w:rsidRDefault="00310F28" w:rsidP="00920DB3">
      <w:pPr>
        <w:pStyle w:val="2sltext"/>
      </w:pPr>
      <w:r w:rsidRPr="00135BC7">
        <w:t>Otevírání nabídek se bude s ohledem na skutečnost, že zadavatel umožňuje podání nabídek pouze elektronicky, konat bez přítomnosti účastníků zadávacího řízení.</w:t>
      </w:r>
    </w:p>
    <w:p w14:paraId="3FC8EFAB" w14:textId="77777777" w:rsidR="00310F28" w:rsidRPr="00135BC7" w:rsidRDefault="00310F28" w:rsidP="00920DB3">
      <w:pPr>
        <w:pStyle w:val="2sltext"/>
      </w:pPr>
      <w:r w:rsidRPr="00135BC7">
        <w:t>Otevřením nabídky v elektronické podobě se rozumí zpřístupnění jejího obsahu zadavateli.</w:t>
      </w:r>
    </w:p>
    <w:p w14:paraId="1A9F53DB" w14:textId="77777777" w:rsidR="008E019C" w:rsidRPr="00B207F0" w:rsidRDefault="008E019C" w:rsidP="00920DB3">
      <w:pPr>
        <w:pStyle w:val="1nadpis"/>
      </w:pPr>
      <w:bookmarkStart w:id="76" w:name="_Toc36797532"/>
      <w:bookmarkStart w:id="77" w:name="_Toc331152225"/>
      <w:bookmarkStart w:id="78" w:name="_Ref409601104"/>
      <w:bookmarkStart w:id="79" w:name="_Ref437611882"/>
      <w:bookmarkStart w:id="80" w:name="_Ref437612422"/>
      <w:bookmarkStart w:id="81" w:name="_Ref437612498"/>
      <w:bookmarkStart w:id="82" w:name="_Ref437612704"/>
      <w:bookmarkStart w:id="83" w:name="_Ref213601575"/>
      <w:r w:rsidRPr="00B207F0">
        <w:t>Zadávací lhůta</w:t>
      </w:r>
      <w:bookmarkEnd w:id="76"/>
    </w:p>
    <w:p w14:paraId="7FE96359" w14:textId="11C74ECB" w:rsidR="008E019C" w:rsidRPr="00B207F0" w:rsidRDefault="00907B01" w:rsidP="00920DB3">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135BC7">
        <w:rPr>
          <w:b/>
        </w:rPr>
        <w:t>9</w:t>
      </w:r>
      <w:r w:rsidR="008E019C" w:rsidRPr="00B207F0">
        <w:rPr>
          <w:b/>
        </w:rPr>
        <w:t xml:space="preserve"> </w:t>
      </w:r>
      <w:r w:rsidR="00001C37">
        <w:rPr>
          <w:b/>
        </w:rPr>
        <w:t>měsíců</w:t>
      </w:r>
      <w:r w:rsidR="008E019C" w:rsidRPr="00B207F0">
        <w:t>.</w:t>
      </w:r>
    </w:p>
    <w:p w14:paraId="37955208" w14:textId="77777777" w:rsidR="008E019C" w:rsidRPr="00B207F0" w:rsidRDefault="008E019C" w:rsidP="00920DB3">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920DB3">
      <w:pPr>
        <w:pStyle w:val="1nadpis"/>
      </w:pPr>
      <w:bookmarkStart w:id="84" w:name="_Ref464632793"/>
      <w:bookmarkStart w:id="85" w:name="_Toc36797533"/>
      <w:bookmarkStart w:id="86" w:name="_Hlk34199035"/>
      <w:r w:rsidRPr="00B207F0">
        <w:t>Jistota</w:t>
      </w:r>
      <w:bookmarkEnd w:id="84"/>
      <w:bookmarkEnd w:id="85"/>
    </w:p>
    <w:p w14:paraId="1620AFC4" w14:textId="7F16D281" w:rsidR="00135BC7" w:rsidRDefault="00135BC7" w:rsidP="00920DB3">
      <w:pPr>
        <w:pStyle w:val="2sltext"/>
      </w:pPr>
      <w:r w:rsidRPr="008254F4">
        <w:t>Z</w:t>
      </w:r>
      <w:r>
        <w:t xml:space="preserve">adavatel v souladu s </w:t>
      </w:r>
      <w:r w:rsidRPr="008254F4">
        <w:t xml:space="preserve">§ </w:t>
      </w:r>
      <w:r>
        <w:t>41</w:t>
      </w:r>
      <w:r w:rsidRPr="008254F4">
        <w:t xml:space="preserve"> zákona požaduje poskytnutí jistoty ve výši </w:t>
      </w:r>
      <w:r w:rsidRPr="0045662B">
        <w:t xml:space="preserve">specifikované pro příslušnou část </w:t>
      </w:r>
      <w:r>
        <w:t>v</w:t>
      </w:r>
      <w:r w:rsidRPr="0045662B">
        <w:t xml:space="preserve">eřejné zakázky (viz </w:t>
      </w:r>
      <w:r>
        <w:fldChar w:fldCharType="begin"/>
      </w:r>
      <w:r>
        <w:instrText xml:space="preserve"> REF _Ref510618799 \r \h </w:instrText>
      </w:r>
      <w:r>
        <w:fldChar w:fldCharType="separate"/>
      </w:r>
      <w:r w:rsidR="00030C15">
        <w:t>Příloha č. 8</w:t>
      </w:r>
      <w:r>
        <w:fldChar w:fldCharType="end"/>
      </w:r>
      <w:r w:rsidRPr="0045662B">
        <w:t xml:space="preserve"> </w:t>
      </w:r>
      <w:r>
        <w:t xml:space="preserve">dokumentace zadávacího </w:t>
      </w:r>
      <w:r w:rsidR="00831EBE">
        <w:t>řízení – sloupec</w:t>
      </w:r>
      <w:r w:rsidRPr="0045662B">
        <w:t xml:space="preserve"> „požadavek na složení jistoty“) k zajištění plnění svých povinností vyplývajících z účasti v </w:t>
      </w:r>
      <w:r>
        <w:t>z</w:t>
      </w:r>
      <w:r w:rsidRPr="0045662B">
        <w:t>adávacím řízení a doložit poskytnutí jistoty v</w:t>
      </w:r>
      <w:r>
        <w:t> n</w:t>
      </w:r>
      <w:r w:rsidRPr="0045662B">
        <w:t>abídce</w:t>
      </w:r>
      <w:r>
        <w:t>.</w:t>
      </w:r>
    </w:p>
    <w:p w14:paraId="7F03B868" w14:textId="327C0752" w:rsidR="00135BC7" w:rsidRDefault="00135BC7" w:rsidP="00920DB3">
      <w:pPr>
        <w:pStyle w:val="2sltext"/>
      </w:pPr>
      <w:r w:rsidRPr="0045662B">
        <w:t xml:space="preserve">Pokud </w:t>
      </w:r>
      <w:r>
        <w:t>účastník zadávacího řízení</w:t>
      </w:r>
      <w:r w:rsidRPr="0045662B">
        <w:t xml:space="preserve"> podává </w:t>
      </w:r>
      <w:r>
        <w:t>n</w:t>
      </w:r>
      <w:r w:rsidRPr="0045662B">
        <w:t xml:space="preserve">abídku pro více částí </w:t>
      </w:r>
      <w:r w:rsidR="00543788">
        <w:t>v</w:t>
      </w:r>
      <w:r w:rsidRPr="0045662B">
        <w:t xml:space="preserve">eřejné zakázky, je povinen poskytnout </w:t>
      </w:r>
      <w:r>
        <w:t>z</w:t>
      </w:r>
      <w:r w:rsidRPr="0045662B">
        <w:t xml:space="preserve">adavateli jistotu ve výši součtu všech částek jistoty stanovených pro jednotlivé části </w:t>
      </w:r>
      <w:r>
        <w:t>v</w:t>
      </w:r>
      <w:r w:rsidRPr="0045662B">
        <w:t xml:space="preserve">eřejné zakázky, na něž </w:t>
      </w:r>
      <w:r>
        <w:t>účastník zadávacího řízení</w:t>
      </w:r>
      <w:r w:rsidRPr="0045662B">
        <w:t xml:space="preserve"> podává </w:t>
      </w:r>
      <w:r>
        <w:t>n</w:t>
      </w:r>
      <w:r w:rsidRPr="0045662B">
        <w:t>abídku</w:t>
      </w:r>
      <w:ins w:id="87" w:author="Autor">
        <w:r w:rsidR="003A1295">
          <w:t xml:space="preserve">, tj. jistoty se na sebe nezapočítávají. Účastník zadávacího řízení tak v souladu s odst. </w:t>
        </w:r>
        <w:r w:rsidR="003E5E75">
          <w:fldChar w:fldCharType="begin"/>
        </w:r>
        <w:r w:rsidR="003E5E75">
          <w:instrText xml:space="preserve"> REF _Ref40939993 \r \h </w:instrText>
        </w:r>
      </w:ins>
      <w:r w:rsidR="003E5E75">
        <w:fldChar w:fldCharType="separate"/>
      </w:r>
      <w:ins w:id="88" w:author="Autor">
        <w:r w:rsidR="003E5E75">
          <w:t>5.5</w:t>
        </w:r>
        <w:r w:rsidR="003E5E75">
          <w:fldChar w:fldCharType="end"/>
        </w:r>
        <w:r w:rsidR="003A1295">
          <w:t xml:space="preserve"> dokumentace zadávacího řízení předkládá pro každou část veřejné zakázky, do které podává nabídku, samostatný doklad o poskytnutí jistoty prokazující poskytnutí jistoty ve výši odpovídající výši jistoty té části veřejné zakázky, do které účastník zadávacího řízení podává nabídku.</w:t>
        </w:r>
      </w:ins>
      <w:r w:rsidR="003E0CBF">
        <w:t xml:space="preserve"> </w:t>
      </w:r>
    </w:p>
    <w:p w14:paraId="4CC6758D" w14:textId="12C5BC79" w:rsidR="00135BC7" w:rsidRPr="008254F4" w:rsidRDefault="00135BC7" w:rsidP="00920DB3">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w:t>
      </w:r>
      <w:proofErr w:type="spellStart"/>
      <w:r w:rsidRPr="008A4A65">
        <w:t>ú.</w:t>
      </w:r>
      <w:proofErr w:type="spellEnd"/>
      <w:r w:rsidRPr="008A4A65">
        <w:t xml:space="preserve">: </w:t>
      </w:r>
      <w:r w:rsidRPr="008A4A65">
        <w:rPr>
          <w:b/>
        </w:rPr>
        <w:t>27-7489830297/0100</w:t>
      </w:r>
      <w:r w:rsidRPr="008A4A65">
        <w:t xml:space="preserve"> vedený u </w:t>
      </w:r>
      <w:r w:rsidRPr="008A4A65">
        <w:rPr>
          <w:b/>
        </w:rPr>
        <w:t>Komerční banky, a.s.</w:t>
      </w:r>
      <w:r w:rsidRPr="008A4A65">
        <w:t xml:space="preserve">, </w:t>
      </w:r>
      <w:r w:rsidRPr="008A4A65">
        <w:rPr>
          <w:b/>
        </w:rPr>
        <w:t>variabilní</w:t>
      </w:r>
      <w:r>
        <w:rPr>
          <w:b/>
        </w:rPr>
        <w:t xml:space="preserve"> symbol:</w:t>
      </w:r>
      <w:r w:rsidRPr="008254F4">
        <w:rPr>
          <w:b/>
        </w:rPr>
        <w:t xml:space="preserve"> IČO nebo datum narození</w:t>
      </w:r>
      <w:r>
        <w:rPr>
          <w:b/>
        </w:rPr>
        <w:t xml:space="preserve"> (ve formátu DDMMRRRR)</w:t>
      </w:r>
      <w:r w:rsidRPr="008254F4">
        <w:rPr>
          <w:b/>
        </w:rPr>
        <w:t xml:space="preserve"> </w:t>
      </w:r>
      <w:r>
        <w:rPr>
          <w:b/>
        </w:rPr>
        <w:t xml:space="preserve">účastníka zadávacího řízení </w:t>
      </w:r>
      <w:r>
        <w:t>(dále jen „</w:t>
      </w:r>
      <w:r w:rsidRPr="00045C55">
        <w:rPr>
          <w:b/>
          <w:i/>
        </w:rPr>
        <w:t>peněžní jistota</w:t>
      </w:r>
      <w:r>
        <w:t>“)</w:t>
      </w:r>
      <w:r w:rsidRPr="008254F4">
        <w:t xml:space="preserve">, nebo </w:t>
      </w:r>
      <w:r w:rsidRPr="00F07D6A">
        <w:rPr>
          <w:b/>
        </w:rPr>
        <w:t xml:space="preserve">formou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Pr>
          <w:b/>
          <w:color w:val="000000" w:themeColor="text1"/>
        </w:rPr>
        <w:t>,</w:t>
      </w:r>
      <w:r w:rsidRPr="008254F4">
        <w:rPr>
          <w:color w:val="000000" w:themeColor="text1"/>
        </w:rPr>
        <w:t xml:space="preserve"> nebo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 xml:space="preserve">ve lhůtě pro podání nabídek </w:t>
      </w:r>
      <w:r w:rsidRPr="004E5848">
        <w:t xml:space="preserve">podle čl. </w:t>
      </w:r>
      <w:r w:rsidR="00543788">
        <w:fldChar w:fldCharType="begin"/>
      </w:r>
      <w:r w:rsidR="00543788">
        <w:instrText xml:space="preserve"> REF _Ref33090095 \r \h </w:instrText>
      </w:r>
      <w:r w:rsidR="00543788">
        <w:fldChar w:fldCharType="separate"/>
      </w:r>
      <w:r w:rsidR="00030C15">
        <w:t>15</w:t>
      </w:r>
      <w:r w:rsidR="00543788">
        <w:fldChar w:fldCharType="end"/>
      </w:r>
      <w:r>
        <w:t xml:space="preserve"> </w:t>
      </w:r>
      <w:r w:rsidRPr="002615BF">
        <w:t>dokumentace</w:t>
      </w:r>
      <w:r>
        <w:t xml:space="preserve"> zadávacího řízení</w:t>
      </w:r>
      <w:r>
        <w:rPr>
          <w:color w:val="000000" w:themeColor="text1"/>
        </w:rPr>
        <w:t>.</w:t>
      </w:r>
    </w:p>
    <w:bookmarkEnd w:id="86"/>
    <w:p w14:paraId="74988127" w14:textId="77777777" w:rsidR="00135BC7" w:rsidRPr="004E5848" w:rsidRDefault="00135BC7" w:rsidP="00920DB3">
      <w:pPr>
        <w:pStyle w:val="2sltext"/>
      </w:pPr>
      <w:r>
        <w:t>Účastník zadávacího řízení prokáže v nabídce poskytnutí jistoty:</w:t>
      </w:r>
    </w:p>
    <w:p w14:paraId="199FBAB1" w14:textId="77777777" w:rsidR="00135BC7" w:rsidRPr="004E5848" w:rsidRDefault="00135BC7" w:rsidP="00920DB3">
      <w:pPr>
        <w:pStyle w:val="3seznam"/>
      </w:pPr>
      <w:bookmarkStart w:id="89" w:name="_Ref434233004"/>
      <w:bookmarkStart w:id="90" w:name="_Ref465000622"/>
      <w:r>
        <w:t>sdělením údajů o provedené platbě zadavateli, jde-li o peněžní jistotu</w:t>
      </w:r>
      <w:bookmarkEnd w:id="89"/>
      <w:r>
        <w:t>,</w:t>
      </w:r>
      <w:bookmarkEnd w:id="90"/>
    </w:p>
    <w:p w14:paraId="1FC9E627" w14:textId="77777777" w:rsidR="00135BC7" w:rsidRPr="004E5848" w:rsidRDefault="00135BC7" w:rsidP="00920DB3">
      <w:pPr>
        <w:pStyle w:val="3seznam"/>
      </w:pPr>
      <w:bookmarkStart w:id="91" w:name="_Ref464996123"/>
      <w:r>
        <w:t>předložením originálu záruční listiny obsahující závazek vyplatit zadavateli za podmínek stanovených v § 41 odst. 8 zákona jistotu, jde-li o bankovní záruku, nebo</w:t>
      </w:r>
      <w:bookmarkEnd w:id="91"/>
    </w:p>
    <w:p w14:paraId="1F8F3572" w14:textId="77777777" w:rsidR="00135BC7" w:rsidRDefault="00135BC7" w:rsidP="00920DB3">
      <w:pPr>
        <w:pStyle w:val="3seznam"/>
      </w:pPr>
      <w:bookmarkStart w:id="92" w:name="_Ref434233028"/>
      <w:r>
        <w:t>předložením písemného prohlášení pojistitele obsahující závazek vyplatit zadavateli za podmínek stanovených v § 41 odst. 8 zákona jistotu, jde-li o pojištění záruky</w:t>
      </w:r>
      <w:r w:rsidRPr="004E5848">
        <w:t>.</w:t>
      </w:r>
      <w:bookmarkEnd w:id="92"/>
    </w:p>
    <w:p w14:paraId="540210A2" w14:textId="77777777" w:rsidR="00135BC7" w:rsidRPr="008F7E5D"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u w:val="single"/>
        </w:rPr>
      </w:pPr>
      <w:r w:rsidRPr="008F7E5D">
        <w:rPr>
          <w:i/>
          <w:sz w:val="20"/>
          <w:u w:val="single"/>
        </w:rPr>
        <w:lastRenderedPageBreak/>
        <w:t>Praktické příklady</w:t>
      </w:r>
    </w:p>
    <w:p w14:paraId="6E44F5DC" w14:textId="77777777" w:rsidR="00135BC7" w:rsidRPr="008F7E5D"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sidRPr="008F7E5D">
        <w:rPr>
          <w:i/>
          <w:sz w:val="20"/>
        </w:rPr>
        <w:t xml:space="preserve">Pokud účastník zadávacího řízení poskytuje jistotu složením peněžní částky na účet zadavatele, účastník zadávacího řízení složí peněžní částku na účet zadavatele a </w:t>
      </w:r>
      <w:r>
        <w:rPr>
          <w:i/>
          <w:sz w:val="20"/>
        </w:rPr>
        <w:t>ve své nabídce uvede</w:t>
      </w:r>
      <w:r w:rsidRPr="008F7E5D">
        <w:rPr>
          <w:i/>
          <w:sz w:val="20"/>
        </w:rPr>
        <w:t xml:space="preserve"> údaje o provedené platbě na účet zadavatele (např. výpis z bankovního účtu, potvrzení banky o složení peně</w:t>
      </w:r>
      <w:r>
        <w:rPr>
          <w:i/>
          <w:sz w:val="20"/>
        </w:rPr>
        <w:t>z</w:t>
      </w:r>
      <w:r w:rsidRPr="008F7E5D">
        <w:rPr>
          <w:i/>
          <w:sz w:val="20"/>
        </w:rPr>
        <w:t xml:space="preserve"> na účet zadavatele apod.).</w:t>
      </w:r>
    </w:p>
    <w:p w14:paraId="6698DF0C" w14:textId="77777777" w:rsidR="00135BC7"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sidRPr="008F7E5D">
        <w:rPr>
          <w:i/>
          <w:sz w:val="20"/>
        </w:rPr>
        <w:t xml:space="preserve">Pokud účastník zadávacího řízení poskytuje jistotu formou bankovní záruky, účastník zadávacího řízení vloží do své nabídky originál záruční listiny k bankovní záruce. Vzhledem k elektronickému podávání nabídek je nezbytné, aby byla záruční listina </w:t>
      </w:r>
      <w:r>
        <w:rPr>
          <w:i/>
          <w:sz w:val="20"/>
        </w:rPr>
        <w:t>předložena</w:t>
      </w:r>
      <w:r w:rsidRPr="008F7E5D">
        <w:rPr>
          <w:i/>
          <w:sz w:val="20"/>
        </w:rPr>
        <w:t xml:space="preserve"> rovněž v elektronické podobě, a to v</w:t>
      </w:r>
      <w:r>
        <w:rPr>
          <w:i/>
          <w:sz w:val="20"/>
        </w:rPr>
        <w:t> </w:t>
      </w:r>
      <w:r w:rsidRPr="008F7E5D">
        <w:rPr>
          <w:i/>
          <w:sz w:val="20"/>
        </w:rPr>
        <w:t>originále</w:t>
      </w:r>
      <w:r>
        <w:rPr>
          <w:i/>
          <w:sz w:val="20"/>
        </w:rPr>
        <w:t xml:space="preserve"> (tj. se zaručenými elektronickými podpisy)</w:t>
      </w:r>
      <w:r w:rsidRPr="008F7E5D">
        <w:rPr>
          <w:i/>
          <w:sz w:val="20"/>
        </w:rPr>
        <w:t xml:space="preserve">, nikoliv v prosté kopii či </w:t>
      </w:r>
      <w:r>
        <w:rPr>
          <w:i/>
          <w:sz w:val="20"/>
        </w:rPr>
        <w:t>(</w:t>
      </w:r>
      <w:r w:rsidRPr="008F7E5D">
        <w:rPr>
          <w:i/>
          <w:sz w:val="20"/>
        </w:rPr>
        <w:t>úředně</w:t>
      </w:r>
      <w:r>
        <w:rPr>
          <w:i/>
          <w:sz w:val="20"/>
        </w:rPr>
        <w:t>)</w:t>
      </w:r>
      <w:r w:rsidRPr="008F7E5D">
        <w:rPr>
          <w:i/>
          <w:sz w:val="20"/>
        </w:rPr>
        <w:t xml:space="preserve"> ověřené kopii.</w:t>
      </w:r>
    </w:p>
    <w:p w14:paraId="11B1BF61" w14:textId="77777777" w:rsidR="00135BC7"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Pr>
          <w:i/>
          <w:sz w:val="20"/>
        </w:rPr>
        <w:t>Pokud účastník zadávacího řízení poskytuje jistotu formou pojištění záruky, účastník zadávacího řízení vloží do své nabídky písemné prohlášení pojistitele. Vzhledem k elektronickému podávání nabídek je nezbytné, aby bylo písemné prohlášení pojistitele předloženo rovněž v elektronické podobě.</w:t>
      </w:r>
    </w:p>
    <w:p w14:paraId="6B07B4EB" w14:textId="77777777" w:rsidR="00135BC7" w:rsidRDefault="00135BC7" w:rsidP="00920DB3">
      <w:pPr>
        <w:pStyle w:val="2sltext"/>
      </w:pPr>
      <w:r w:rsidRPr="007116AA">
        <w:t>Zadavatel v souladu s § 48 odst. 3 zákona vyloučí účastníka zadávacího řízení, který neprokázal složení požadované jistoty nebo nezajistil jistotu po celou dobu trvání zadávací lhůty. Zadavatel odešle bezodkladně účastníkovi zadávacího řízení oznámení</w:t>
      </w:r>
      <w:r>
        <w:t xml:space="preserve"> o jeho vyloučení s </w:t>
      </w:r>
      <w:r w:rsidRPr="007116AA">
        <w:t xml:space="preserve">odůvodněním. </w:t>
      </w:r>
    </w:p>
    <w:p w14:paraId="21B47C8E" w14:textId="77777777" w:rsidR="00135BC7" w:rsidRDefault="00135BC7" w:rsidP="00920DB3">
      <w:pPr>
        <w:pStyle w:val="2sltext"/>
      </w:pPr>
      <w:r w:rsidRPr="0082063B">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241B1DB1" w14:textId="77777777" w:rsidR="00135BC7" w:rsidRPr="004E5848" w:rsidRDefault="00135BC7" w:rsidP="00920DB3">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p>
    <w:p w14:paraId="3F4EDB6E" w14:textId="77777777" w:rsidR="00135BC7" w:rsidRPr="004E5848" w:rsidRDefault="00135BC7" w:rsidP="00920DB3">
      <w:pPr>
        <w:pStyle w:val="2sltext"/>
      </w:pPr>
      <w:r>
        <w:t>Zadavatel vrátí bez zbytečného odkladu peněžní jistotu včetně úroků zúčtovaných peněžním ústavem, originál záruční listiny nebo písemné prohlášení pojistitele:</w:t>
      </w:r>
    </w:p>
    <w:p w14:paraId="5EDC9A5F" w14:textId="77777777" w:rsidR="00135BC7" w:rsidRDefault="00135BC7" w:rsidP="00920DB3">
      <w:pPr>
        <w:pStyle w:val="3seznam"/>
      </w:pPr>
      <w:r>
        <w:t>po uplynutí zadávací lhůty, nebo</w:t>
      </w:r>
    </w:p>
    <w:p w14:paraId="0A5AF2DE" w14:textId="2343107F" w:rsidR="00B207F0" w:rsidRPr="00135BC7" w:rsidRDefault="00135BC7" w:rsidP="00920DB3">
      <w:pPr>
        <w:pStyle w:val="3seznam"/>
      </w:pPr>
      <w:r>
        <w:t>poté, co účastníku zadávacího řízení zanikne jeho účast v zadávacím řízení před koncem zadávací lhůty.</w:t>
      </w:r>
    </w:p>
    <w:p w14:paraId="5E23EF03" w14:textId="77777777" w:rsidR="002C4BA5" w:rsidRDefault="002C4BA5" w:rsidP="00920DB3">
      <w:pPr>
        <w:pStyle w:val="1nadpis"/>
      </w:pPr>
      <w:bookmarkStart w:id="93" w:name="_Toc36797534"/>
      <w:r w:rsidRPr="00D5751A">
        <w:t>Změny kvalifikace účastníka zadávacího řízení</w:t>
      </w:r>
      <w:bookmarkEnd w:id="93"/>
    </w:p>
    <w:p w14:paraId="2395210E" w14:textId="77777777" w:rsidR="002C4BA5" w:rsidRDefault="002C4BA5" w:rsidP="00920DB3">
      <w:pPr>
        <w:pStyle w:val="2sltext"/>
      </w:pPr>
      <w:bookmarkStart w:id="9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94"/>
    </w:p>
    <w:p w14:paraId="2B21DD32" w14:textId="77777777" w:rsidR="002C4BA5" w:rsidRDefault="002C4BA5" w:rsidP="00920DB3">
      <w:pPr>
        <w:pStyle w:val="2sltext"/>
      </w:pPr>
      <w:r w:rsidRPr="00D5751A">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920DB3">
      <w:pPr>
        <w:pStyle w:val="3seznam"/>
      </w:pPr>
      <w:r>
        <w:t>podmínky kvalifikace jsou nadále splněny,</w:t>
      </w:r>
    </w:p>
    <w:p w14:paraId="33AB7E4B" w14:textId="77777777" w:rsidR="002C4BA5" w:rsidRDefault="002C4BA5" w:rsidP="00920DB3">
      <w:pPr>
        <w:pStyle w:val="3seznam"/>
      </w:pPr>
      <w:r>
        <w:t>nedošlo k ovlivnění kritérií pro snížení počtu účastníků zadávacího řízení nebo nabídek a</w:t>
      </w:r>
    </w:p>
    <w:p w14:paraId="5518C089" w14:textId="77777777" w:rsidR="002C4BA5" w:rsidRDefault="002C4BA5" w:rsidP="00920DB3">
      <w:pPr>
        <w:pStyle w:val="3seznam"/>
      </w:pPr>
      <w:r>
        <w:t>nedošlo k ovlivnění kritérií hodnocení nabídek.</w:t>
      </w:r>
    </w:p>
    <w:p w14:paraId="319F37F0" w14:textId="096269D0" w:rsidR="002C4BA5" w:rsidRDefault="002C4BA5" w:rsidP="00920DB3">
      <w:pPr>
        <w:pStyle w:val="2sltext"/>
      </w:pPr>
      <w:r w:rsidRPr="008E1062">
        <w:lastRenderedPageBreak/>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030C15">
        <w:t>19.1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920DB3">
      <w:pPr>
        <w:pStyle w:val="1nadpis"/>
      </w:pPr>
      <w:bookmarkStart w:id="95" w:name="_Toc36797535"/>
      <w:r w:rsidRPr="00E406F3">
        <w:t>Podmínky a požadavky na zpracování a podání nabídky</w:t>
      </w:r>
      <w:bookmarkEnd w:id="95"/>
    </w:p>
    <w:p w14:paraId="44F15FC7" w14:textId="3B63909B" w:rsidR="004954D5" w:rsidRPr="00135BC7" w:rsidRDefault="00837FBA" w:rsidP="00920DB3">
      <w:pPr>
        <w:pStyle w:val="2sltext"/>
      </w:pPr>
      <w:r w:rsidRPr="00A53407">
        <w:t xml:space="preserve">Nabídky se podávají </w:t>
      </w:r>
      <w:r w:rsidRPr="00135BC7">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F04DB2">
            <w:rPr>
              <w:rStyle w:val="Podtreno"/>
            </w:rPr>
            <w:t>elektronické podobě</w:t>
          </w:r>
        </w:sdtContent>
      </w:sdt>
      <w:r w:rsidRPr="00135BC7">
        <w:t>.</w:t>
      </w:r>
    </w:p>
    <w:p w14:paraId="027F3706" w14:textId="77777777" w:rsidR="0015255A" w:rsidRPr="008B081B" w:rsidRDefault="0026406E" w:rsidP="00920DB3">
      <w:pPr>
        <w:pStyle w:val="2sltext"/>
      </w:pPr>
      <w:r w:rsidRPr="008B081B">
        <w:t xml:space="preserve">Nabídka v elektronické podobě musí být podána </w:t>
      </w:r>
      <w:r w:rsidRPr="008B081B">
        <w:rPr>
          <w:b/>
        </w:rPr>
        <w:t>prostřednictvím elektronického nástroje</w:t>
      </w:r>
      <w:r w:rsidRPr="008B081B">
        <w:t xml:space="preserve">. </w:t>
      </w:r>
      <w:r w:rsidR="0015255A" w:rsidRPr="008B081B">
        <w:t>Dodavatel, který má v úmyslu podat nabídku na veřejnou zakázku, je povinen zaregistrovat se na výše uvedené adrese elektronického nástroje. Podání nabídky je možné až po registraci a přihlášení do elektronického nástroje</w:t>
      </w:r>
      <w:r w:rsidR="0015255A" w:rsidRPr="008B081B">
        <w:rPr>
          <w:lang w:val="en-US"/>
        </w:rPr>
        <w:t>.</w:t>
      </w:r>
    </w:p>
    <w:p w14:paraId="1FE2DF2F" w14:textId="77777777" w:rsidR="00A53407" w:rsidRPr="0037001E" w:rsidRDefault="00A53407" w:rsidP="00920DB3">
      <w:pPr>
        <w:pStyle w:val="2sltext"/>
      </w:pPr>
      <w:r w:rsidRPr="00A53407">
        <w:rPr>
          <w:bCs/>
        </w:rPr>
        <w:t xml:space="preserve">Nabídky mohou být podány </w:t>
      </w:r>
      <w:r w:rsidRPr="008C16EF">
        <w:rPr>
          <w:b/>
          <w:bCs/>
        </w:rPr>
        <w:t>pouze v českém jazyce</w:t>
      </w:r>
      <w:r w:rsidRPr="00A53407">
        <w:rPr>
          <w:bCs/>
        </w:rPr>
        <w:t>.</w:t>
      </w:r>
    </w:p>
    <w:p w14:paraId="5D98CFC9" w14:textId="77777777" w:rsidR="00D72ACC" w:rsidRPr="00135BC7" w:rsidRDefault="00D72ACC" w:rsidP="00920DB3">
      <w:pPr>
        <w:pStyle w:val="2sltext"/>
      </w:pPr>
      <w:r w:rsidRPr="00D72ACC">
        <w:t>Pokud neb</w:t>
      </w:r>
      <w:r>
        <w:t>ude</w:t>
      </w:r>
      <w:r w:rsidRPr="00D72ACC">
        <w:t xml:space="preserve"> nabídka </w:t>
      </w:r>
      <w:r w:rsidRPr="00135BC7">
        <w:t>zadavateli doručena ve lhůtě nebo způsobem stanoveným v zadávací dokumentaci, nepovažuje se za podanou a v průběhu zadávacího řízení se k ní nepřihlíží.</w:t>
      </w:r>
    </w:p>
    <w:p w14:paraId="4A683753" w14:textId="77777777" w:rsidR="00D63BEF" w:rsidRPr="00135BC7" w:rsidRDefault="00D63BEF" w:rsidP="00920DB3">
      <w:pPr>
        <w:pStyle w:val="2sltext"/>
      </w:pPr>
      <w:r w:rsidRPr="00135BC7">
        <w:t xml:space="preserve">Dodavatel může podat v zadávacím řízení </w:t>
      </w:r>
      <w:r w:rsidR="00357CC4" w:rsidRPr="00135BC7">
        <w:t>na každou část veřejné zakázky</w:t>
      </w:r>
      <w:r w:rsidRPr="00135BC7">
        <w:t xml:space="preserve"> jen jednu nabídku.</w:t>
      </w:r>
    </w:p>
    <w:p w14:paraId="1B1F34CF" w14:textId="46445A49" w:rsidR="00D63BEF" w:rsidRPr="00135BC7" w:rsidRDefault="00D63BEF" w:rsidP="00920DB3">
      <w:pPr>
        <w:pStyle w:val="2sltext"/>
      </w:pPr>
      <w:r w:rsidRPr="00135BC7">
        <w:t xml:space="preserve">Dodavatel, který podal nabídku </w:t>
      </w:r>
      <w:r w:rsidR="00843B9B">
        <w:t>do části veřejné zakázky</w:t>
      </w:r>
      <w:r w:rsidR="00843B9B" w:rsidRPr="00135BC7">
        <w:t xml:space="preserve"> </w:t>
      </w:r>
      <w:r w:rsidRPr="00135BC7">
        <w:t xml:space="preserve">v zadávacím řízení, nesmí být současně osobou, jejímž prostřednictvím jiný dodavatel v tomtéž zadávacím řízení v téže části </w:t>
      </w:r>
      <w:r w:rsidR="00FA30DC" w:rsidRPr="00135BC7">
        <w:t xml:space="preserve">veřejné zakázky </w:t>
      </w:r>
      <w:r w:rsidRPr="00135BC7">
        <w:t>prokazuje kvalifikaci.</w:t>
      </w:r>
    </w:p>
    <w:p w14:paraId="1739B1E2" w14:textId="3D13695E" w:rsidR="009B11D8" w:rsidRPr="00D63BEF" w:rsidRDefault="00D63BEF" w:rsidP="00920DB3">
      <w:pPr>
        <w:pStyle w:val="2sltext"/>
      </w:pPr>
      <w:r w:rsidRPr="00135BC7">
        <w:t xml:space="preserve">Zadavatel podle § 107 odst. 5 zákona vyloučí </w:t>
      </w:r>
      <w:r w:rsidR="00C07F64" w:rsidRPr="00135BC7">
        <w:t xml:space="preserve">ze zadávacího řízení </w:t>
      </w:r>
      <w:r w:rsidRPr="00135BC7">
        <w:t xml:space="preserve">účastníka zadávacího řízení, který podal </w:t>
      </w:r>
      <w:r w:rsidR="00FA30DC" w:rsidRPr="00135BC7">
        <w:t xml:space="preserve">v tomtéž zadávacím řízení v téže části veřejné zakázky </w:t>
      </w:r>
      <w:r w:rsidRPr="00135BC7">
        <w:t>více nabídek samostatně nebo společně s jinými dodavateli, nebo podal na</w:t>
      </w:r>
      <w:r w:rsidR="00883708" w:rsidRPr="00135BC7">
        <w:t>bídku</w:t>
      </w:r>
      <w:r w:rsidR="00843B9B">
        <w:t xml:space="preserve"> do části veřejné zakázky</w:t>
      </w:r>
      <w:r w:rsidR="00883708" w:rsidRPr="00135BC7">
        <w:t xml:space="preserve"> a </w:t>
      </w:r>
      <w:r w:rsidRPr="00135BC7">
        <w:t xml:space="preserve">současně je osobou, jejímž prostřednictvím jiný účastník zadávacího řízení v tomtéž zadávacím řízení v téže části </w:t>
      </w:r>
      <w:r w:rsidR="00FA30DC" w:rsidRPr="00135BC7">
        <w:t xml:space="preserve">veřejné zakázky </w:t>
      </w:r>
      <w:r w:rsidRPr="00135BC7">
        <w:t>prokazuje kvalifikaci. Zadavatel odešle bezodkladně účastníkovi zadávacího řízení oznámení o jeho vyloučení s</w:t>
      </w:r>
      <w:r w:rsidRPr="00D63BEF">
        <w:t xml:space="preserve"> odůvodněním.</w:t>
      </w:r>
    </w:p>
    <w:p w14:paraId="6963C5B9" w14:textId="5C688834" w:rsidR="00303959" w:rsidRPr="008B081B" w:rsidRDefault="00303959" w:rsidP="00920DB3">
      <w:pPr>
        <w:pStyle w:val="2sltext"/>
      </w:pPr>
      <w:bookmarkStart w:id="96" w:name="_Ref437612532"/>
      <w:bookmarkStart w:id="97" w:name="_Ref469915383"/>
      <w:r w:rsidRPr="00135BC7">
        <w:rPr>
          <w:b/>
          <w:u w:val="single"/>
        </w:rPr>
        <w:t>Součástí nabídky musí být seznam poddodavatelů</w:t>
      </w:r>
      <w:r w:rsidRPr="00135BC7">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135BC7">
        <w:rPr>
          <w:b/>
          <w:u w:val="single"/>
        </w:rPr>
        <w:t>nebo čestné prohlášení o tom, že účastník</w:t>
      </w:r>
      <w:r w:rsidR="006B4F0F" w:rsidRPr="00135BC7">
        <w:rPr>
          <w:b/>
          <w:u w:val="single"/>
        </w:rPr>
        <w:t>u</w:t>
      </w:r>
      <w:r w:rsidRPr="00135BC7">
        <w:rPr>
          <w:b/>
          <w:u w:val="single"/>
        </w:rPr>
        <w:t xml:space="preserve"> zadávacího řízení </w:t>
      </w:r>
      <w:r w:rsidR="006B4F0F" w:rsidRPr="008B081B">
        <w:rPr>
          <w:b/>
          <w:u w:val="single"/>
        </w:rPr>
        <w:t xml:space="preserve">nejsou známi poddodavatelé, jež se budou podílet na plnění veřejné zakázky </w:t>
      </w:r>
      <w:r w:rsidRPr="008B081B">
        <w:t>(dále jen „</w:t>
      </w:r>
      <w:r w:rsidRPr="008B081B">
        <w:rPr>
          <w:b/>
          <w:i/>
        </w:rPr>
        <w:t>seznam poddodavatelů</w:t>
      </w:r>
      <w:r w:rsidRPr="008B081B">
        <w:t>“). Seznam poddodavatelů zadavatel doporučuje zpracovat podle předlohy (</w:t>
      </w:r>
      <w:r w:rsidR="00543788">
        <w:fldChar w:fldCharType="begin"/>
      </w:r>
      <w:r w:rsidR="00543788">
        <w:instrText xml:space="preserve"> REF _Ref512510055 \r \h </w:instrText>
      </w:r>
      <w:r w:rsidR="00543788">
        <w:fldChar w:fldCharType="separate"/>
      </w:r>
      <w:r w:rsidR="00030C15">
        <w:t>Příloha č. 12</w:t>
      </w:r>
      <w:r w:rsidR="00543788">
        <w:fldChar w:fldCharType="end"/>
      </w:r>
      <w:r w:rsidRPr="008B081B">
        <w:t xml:space="preserve"> dokumentace zadávacího řízení).</w:t>
      </w:r>
    </w:p>
    <w:p w14:paraId="5317FD3A" w14:textId="6E5DD836" w:rsidR="0032271C" w:rsidRPr="008B081B" w:rsidRDefault="0032271C" w:rsidP="00920DB3">
      <w:pPr>
        <w:pStyle w:val="2sltext"/>
      </w:pPr>
      <w:r w:rsidRPr="008B081B">
        <w:rPr>
          <w:b/>
          <w:u w:val="single"/>
        </w:rPr>
        <w:t xml:space="preserve">Účastník zadávacího řízení předloží nabídku 1x </w:t>
      </w:r>
      <w:r w:rsidR="00135BC7" w:rsidRPr="008B081B">
        <w:rPr>
          <w:b/>
          <w:u w:val="single"/>
        </w:rPr>
        <w:t>v elektronické podobě prostřednictvím elektronického nástroje.</w:t>
      </w:r>
      <w:r w:rsidR="00135BC7" w:rsidRPr="008B081B">
        <w:rPr>
          <w:u w:val="single"/>
        </w:rPr>
        <w:t xml:space="preserve"> </w:t>
      </w:r>
      <w:r w:rsidR="00135BC7" w:rsidRPr="008B081B">
        <w:rPr>
          <w:b/>
          <w:u w:val="single"/>
        </w:rPr>
        <w:t>Formulář pro zpracování nabídkové ceny (</w:t>
      </w:r>
      <w:r w:rsidR="00135BC7" w:rsidRPr="008B081B">
        <w:rPr>
          <w:b/>
          <w:u w:val="single"/>
        </w:rPr>
        <w:fldChar w:fldCharType="begin"/>
      </w:r>
      <w:r w:rsidR="00135BC7" w:rsidRPr="008B081B">
        <w:rPr>
          <w:b/>
          <w:u w:val="single"/>
        </w:rPr>
        <w:instrText xml:space="preserve"> REF _Ref512517143 \r \h </w:instrText>
      </w:r>
      <w:r w:rsidR="008B081B" w:rsidRPr="008B081B">
        <w:rPr>
          <w:b/>
          <w:u w:val="single"/>
        </w:rPr>
        <w:instrText xml:space="preserve"> \* MERGEFORMAT </w:instrText>
      </w:r>
      <w:r w:rsidR="00135BC7" w:rsidRPr="008B081B">
        <w:rPr>
          <w:b/>
          <w:u w:val="single"/>
        </w:rPr>
      </w:r>
      <w:r w:rsidR="00135BC7" w:rsidRPr="008B081B">
        <w:rPr>
          <w:b/>
          <w:u w:val="single"/>
        </w:rPr>
        <w:fldChar w:fldCharType="separate"/>
      </w:r>
      <w:r w:rsidR="00030C15">
        <w:rPr>
          <w:b/>
          <w:u w:val="single"/>
        </w:rPr>
        <w:t>Příloha č. 5</w:t>
      </w:r>
      <w:r w:rsidR="00135BC7" w:rsidRPr="008B081B">
        <w:rPr>
          <w:b/>
          <w:u w:val="single"/>
        </w:rPr>
        <w:fldChar w:fldCharType="end"/>
      </w:r>
      <w:r w:rsidR="00135BC7" w:rsidRPr="008B081B">
        <w:rPr>
          <w:b/>
          <w:u w:val="single"/>
        </w:rPr>
        <w:t xml:space="preserve"> dokumentace zadávacího řízení) a formulář pro zpracování </w:t>
      </w:r>
      <w:proofErr w:type="spellStart"/>
      <w:r w:rsidR="00135BC7" w:rsidRPr="008B081B">
        <w:rPr>
          <w:b/>
          <w:u w:val="single"/>
        </w:rPr>
        <w:t>podkritérií</w:t>
      </w:r>
      <w:proofErr w:type="spellEnd"/>
      <w:r w:rsidR="00135BC7" w:rsidRPr="008B081B">
        <w:rPr>
          <w:b/>
          <w:u w:val="single"/>
        </w:rPr>
        <w:t xml:space="preserve"> kvality (</w:t>
      </w:r>
      <w:r w:rsidR="00135BC7" w:rsidRPr="008B081B">
        <w:rPr>
          <w:b/>
          <w:u w:val="single"/>
        </w:rPr>
        <w:fldChar w:fldCharType="begin"/>
      </w:r>
      <w:r w:rsidR="00135BC7" w:rsidRPr="008B081B">
        <w:rPr>
          <w:b/>
          <w:u w:val="single"/>
        </w:rPr>
        <w:instrText xml:space="preserve"> REF _Ref511141669 \r \h </w:instrText>
      </w:r>
      <w:r w:rsidR="008B081B" w:rsidRPr="008B081B">
        <w:rPr>
          <w:b/>
          <w:u w:val="single"/>
        </w:rPr>
        <w:instrText xml:space="preserve"> \* MERGEFORMAT </w:instrText>
      </w:r>
      <w:r w:rsidR="00135BC7" w:rsidRPr="008B081B">
        <w:rPr>
          <w:b/>
          <w:u w:val="single"/>
        </w:rPr>
      </w:r>
      <w:r w:rsidR="00135BC7" w:rsidRPr="008B081B">
        <w:rPr>
          <w:b/>
          <w:u w:val="single"/>
        </w:rPr>
        <w:fldChar w:fldCharType="separate"/>
      </w:r>
      <w:r w:rsidR="00030C15">
        <w:rPr>
          <w:b/>
          <w:u w:val="single"/>
        </w:rPr>
        <w:t>Příloha č. 6</w:t>
      </w:r>
      <w:r w:rsidR="00135BC7" w:rsidRPr="008B081B">
        <w:rPr>
          <w:b/>
          <w:u w:val="single"/>
        </w:rPr>
        <w:fldChar w:fldCharType="end"/>
      </w:r>
      <w:r w:rsidR="00135BC7" w:rsidRPr="008B081B">
        <w:rPr>
          <w:b/>
          <w:u w:val="single"/>
        </w:rPr>
        <w:t xml:space="preserve"> dokumentace zadávacího řízení) účastník</w:t>
      </w:r>
      <w:r w:rsidR="00135BC7" w:rsidRPr="008B081B">
        <w:rPr>
          <w:u w:val="single"/>
        </w:rPr>
        <w:t xml:space="preserve"> </w:t>
      </w:r>
      <w:r w:rsidR="00135BC7" w:rsidRPr="008B081B">
        <w:rPr>
          <w:b/>
          <w:u w:val="single"/>
        </w:rPr>
        <w:t>předloží vyplněné ve formátu *.</w:t>
      </w:r>
      <w:proofErr w:type="spellStart"/>
      <w:r w:rsidR="00135BC7" w:rsidRPr="008B081B">
        <w:rPr>
          <w:b/>
          <w:u w:val="single"/>
        </w:rPr>
        <w:t>xls</w:t>
      </w:r>
      <w:proofErr w:type="spellEnd"/>
      <w:r w:rsidR="00135BC7" w:rsidRPr="008B081B">
        <w:rPr>
          <w:b/>
          <w:u w:val="single"/>
        </w:rPr>
        <w:t xml:space="preserve"> nebo *.</w:t>
      </w:r>
      <w:proofErr w:type="spellStart"/>
      <w:r w:rsidR="00135BC7" w:rsidRPr="008B081B">
        <w:rPr>
          <w:b/>
          <w:u w:val="single"/>
        </w:rPr>
        <w:t>xlsx</w:t>
      </w:r>
      <w:proofErr w:type="spellEnd"/>
      <w:r w:rsidR="00135BC7" w:rsidRPr="008B081B">
        <w:t>., nikoli jako sken vytištěného dokumentu či jiným způsobem.</w:t>
      </w:r>
    </w:p>
    <w:p w14:paraId="2C284960" w14:textId="77777777" w:rsidR="00BE0BA6" w:rsidRPr="008B081B" w:rsidRDefault="00BE0BA6" w:rsidP="00920DB3">
      <w:pPr>
        <w:pStyle w:val="2sltext"/>
        <w:keepNext/>
      </w:pPr>
      <w:bookmarkStart w:id="98" w:name="_Ref468799894"/>
      <w:bookmarkStart w:id="99" w:name="_Ref437612547"/>
      <w:bookmarkEnd w:id="96"/>
      <w:bookmarkEnd w:id="97"/>
      <w:r w:rsidRPr="008B081B">
        <w:t>V nabídce musejí být na krycím listu uvedeny</w:t>
      </w:r>
      <w:bookmarkEnd w:id="98"/>
      <w:r w:rsidR="001B0374" w:rsidRPr="008B081B">
        <w:t>:</w:t>
      </w:r>
    </w:p>
    <w:p w14:paraId="2093AE03" w14:textId="77777777" w:rsidR="00BE0BA6" w:rsidRPr="004E5848" w:rsidRDefault="00BE0BA6" w:rsidP="00920DB3">
      <w:pPr>
        <w:pStyle w:val="3seznam"/>
      </w:pPr>
      <w:r w:rsidRPr="004E5848">
        <w:t xml:space="preserve">identifikační údaje </w:t>
      </w:r>
      <w:r>
        <w:t>účastníka</w:t>
      </w:r>
      <w:r w:rsidRPr="00DD2C22">
        <w:t xml:space="preserve"> </w:t>
      </w:r>
      <w:r>
        <w:t>zadávacího řízení</w:t>
      </w:r>
      <w:r w:rsidRPr="004E5848">
        <w:t xml:space="preserve"> v rozsahu uvedeném v § </w:t>
      </w:r>
      <w:r>
        <w:t>28 odst. 1 písm. g)</w:t>
      </w:r>
      <w:r w:rsidRPr="004E5848">
        <w:t xml:space="preserve"> zákona,</w:t>
      </w:r>
    </w:p>
    <w:p w14:paraId="5C875D2A" w14:textId="5F76B24F" w:rsidR="00BE0BA6" w:rsidRPr="004E5848" w:rsidRDefault="00BE0BA6" w:rsidP="00920DB3">
      <w:pPr>
        <w:pStyle w:val="3seznam"/>
      </w:pPr>
      <w:r w:rsidRPr="004E5848">
        <w:t>identifikace části veřejné zakázky, do které je nabídka podávána,</w:t>
      </w:r>
    </w:p>
    <w:p w14:paraId="42D596D9" w14:textId="71995F72" w:rsidR="00BE0BA6" w:rsidRPr="004E5848" w:rsidRDefault="00BE0BA6" w:rsidP="00920DB3">
      <w:pPr>
        <w:pStyle w:val="3seznam"/>
        <w:rPr>
          <w:i/>
          <w:iCs/>
        </w:rPr>
      </w:pPr>
      <w:r w:rsidRPr="004E5848">
        <w:lastRenderedPageBreak/>
        <w:t>příp</w:t>
      </w:r>
      <w:r>
        <w:t>adně</w:t>
      </w:r>
      <w:r w:rsidRPr="004E5848">
        <w:t xml:space="preserve"> další údaj</w:t>
      </w:r>
      <w:r w:rsidR="00135BC7">
        <w:t>e.</w:t>
      </w:r>
    </w:p>
    <w:p w14:paraId="48BBF307" w14:textId="26A373DF" w:rsidR="00BE0BA6" w:rsidRDefault="00BE0BA6" w:rsidP="00920DB3">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1C0E88">
        <w:fldChar w:fldCharType="begin"/>
      </w:r>
      <w:r w:rsidR="001C0E88">
        <w:instrText xml:space="preserve"> REF _Ref501051461 \r \h </w:instrText>
      </w:r>
      <w:r w:rsidR="001C0E88">
        <w:fldChar w:fldCharType="separate"/>
      </w:r>
      <w:r w:rsidR="00030C15">
        <w:t>Příloha č. 1</w:t>
      </w:r>
      <w:r w:rsidR="001C0E88">
        <w:fldChar w:fldCharType="end"/>
      </w:r>
      <w:r>
        <w:t xml:space="preserve"> </w:t>
      </w:r>
      <w:r w:rsidRPr="002615BF">
        <w:t>dokumentace</w:t>
      </w:r>
      <w:r>
        <w:t xml:space="preserve"> zadávacího řízení</w:t>
      </w:r>
      <w:r w:rsidRPr="004E5848">
        <w:t>).</w:t>
      </w:r>
    </w:p>
    <w:p w14:paraId="6D673A7E" w14:textId="77777777" w:rsidR="00BC2C10" w:rsidRPr="004E5848" w:rsidRDefault="00BC2C10" w:rsidP="00920DB3">
      <w:pPr>
        <w:pStyle w:val="2sltext"/>
        <w:keepNext/>
      </w:pPr>
      <w:bookmarkStart w:id="100" w:name="_Ref487040141"/>
      <w:r w:rsidRPr="004E5848">
        <w:t>Nabídka bude předložena v následující struktuře</w:t>
      </w:r>
      <w:bookmarkEnd w:id="99"/>
      <w:bookmarkEnd w:id="100"/>
      <w:r w:rsidR="001B0374">
        <w:t>:</w:t>
      </w:r>
      <w:r w:rsidRPr="004E5848">
        <w:t xml:space="preserve"> </w:t>
      </w:r>
    </w:p>
    <w:p w14:paraId="2C3BE3A5" w14:textId="77777777" w:rsidR="00BC2C10" w:rsidRPr="004E5848" w:rsidRDefault="00BC2C10" w:rsidP="00920DB3">
      <w:pPr>
        <w:pStyle w:val="3seznam"/>
      </w:pPr>
      <w:r w:rsidRPr="004E5848">
        <w:t>krycí list nabídky,</w:t>
      </w:r>
    </w:p>
    <w:p w14:paraId="559961DE" w14:textId="77777777" w:rsidR="00BC2C10" w:rsidRPr="004E5848" w:rsidRDefault="00BC2C10" w:rsidP="00920DB3">
      <w:pPr>
        <w:pStyle w:val="3seznam"/>
      </w:pPr>
      <w:r w:rsidRPr="004E5848">
        <w:t>doklady prokazující splnění kvalifikace,</w:t>
      </w:r>
    </w:p>
    <w:p w14:paraId="784C6D2B" w14:textId="7E7EBAB6" w:rsidR="00BC2C10" w:rsidRPr="004E5848" w:rsidRDefault="00135BC7" w:rsidP="00920DB3">
      <w:pPr>
        <w:pStyle w:val="3seznam"/>
      </w:pPr>
      <w:r w:rsidRPr="009E45F3">
        <w:t>čestné prohlášení o akceptaci návrhu smlouvy (nikoli návrh smlouvy s přílohami)</w:t>
      </w:r>
      <w:r w:rsidR="00BB4EFA" w:rsidRPr="004E5848">
        <w:t>,</w:t>
      </w:r>
    </w:p>
    <w:p w14:paraId="2704FD90" w14:textId="26AFAE9F" w:rsidR="00BC2C10" w:rsidRDefault="00135BC7" w:rsidP="00920DB3">
      <w:pPr>
        <w:pStyle w:val="3seznam"/>
      </w:pPr>
      <w:r>
        <w:t>vyplněný formulář pro zpracování nabídkové ceny</w:t>
      </w:r>
      <w:r w:rsidRPr="009E45F3">
        <w:t xml:space="preserve"> (</w:t>
      </w:r>
      <w:r>
        <w:fldChar w:fldCharType="begin"/>
      </w:r>
      <w:r>
        <w:instrText xml:space="preserve"> REF _Ref512517143 \r \h </w:instrText>
      </w:r>
      <w:r>
        <w:fldChar w:fldCharType="separate"/>
      </w:r>
      <w:r w:rsidR="00030C15">
        <w:t>Příloha č. 5</w:t>
      </w:r>
      <w:r>
        <w:fldChar w:fldCharType="end"/>
      </w:r>
      <w:r>
        <w:t xml:space="preserve"> </w:t>
      </w:r>
      <w:r w:rsidRPr="009E45F3">
        <w:t>dokumentace zadávacího řízení)</w:t>
      </w:r>
      <w:r w:rsidR="00BC2C10">
        <w:t>,</w:t>
      </w:r>
    </w:p>
    <w:p w14:paraId="6525B8F8" w14:textId="4C095975" w:rsidR="00135BC7" w:rsidRPr="009E45F3" w:rsidRDefault="00135BC7" w:rsidP="00920DB3">
      <w:pPr>
        <w:pStyle w:val="3seznam"/>
      </w:pPr>
      <w:r>
        <w:t xml:space="preserve">vyplněný formulář pro zpracování </w:t>
      </w:r>
      <w:proofErr w:type="spellStart"/>
      <w:r>
        <w:t>podkritérií</w:t>
      </w:r>
      <w:proofErr w:type="spellEnd"/>
      <w:r>
        <w:t xml:space="preserve"> kvality (</w:t>
      </w:r>
      <w:r>
        <w:fldChar w:fldCharType="begin"/>
      </w:r>
      <w:r>
        <w:instrText xml:space="preserve"> REF _Ref511141669 \r \h </w:instrText>
      </w:r>
      <w:r>
        <w:fldChar w:fldCharType="separate"/>
      </w:r>
      <w:r w:rsidR="00030C15">
        <w:t>Příloha č. 6</w:t>
      </w:r>
      <w:r>
        <w:fldChar w:fldCharType="end"/>
      </w:r>
      <w:r>
        <w:t xml:space="preserve"> dokumentace zadávacího řízení),</w:t>
      </w:r>
    </w:p>
    <w:p w14:paraId="0580495E" w14:textId="6A04B7EF" w:rsidR="00BC2C10" w:rsidRPr="004E5848" w:rsidRDefault="00BC2C10" w:rsidP="00920DB3">
      <w:pPr>
        <w:pStyle w:val="3seznam"/>
      </w:pPr>
      <w:r w:rsidRPr="004E5848">
        <w:t>doklad o složení jistoty,</w:t>
      </w:r>
    </w:p>
    <w:p w14:paraId="258B5CA3" w14:textId="7768B638" w:rsidR="00BC2C10" w:rsidRPr="004E5848" w:rsidRDefault="00BC2C10" w:rsidP="00920DB3">
      <w:pPr>
        <w:pStyle w:val="3seznam"/>
      </w:pPr>
      <w:r w:rsidRPr="004E5848">
        <w:t>ostatní dokumenty</w:t>
      </w:r>
      <w:r w:rsidR="00135BC7">
        <w:t>.</w:t>
      </w:r>
    </w:p>
    <w:p w14:paraId="4F2F3153" w14:textId="5FED7A70" w:rsidR="00BC2C10" w:rsidRDefault="00BC2C10" w:rsidP="00920DB3">
      <w:pPr>
        <w:pStyle w:val="2sltext"/>
      </w:pPr>
      <w:r w:rsidRPr="004E5848">
        <w:t xml:space="preserve">Požadavky na formu nabídky uvedené v odst. </w:t>
      </w:r>
      <w:r w:rsidR="00533217">
        <w:fldChar w:fldCharType="begin"/>
      </w:r>
      <w:r w:rsidR="00CF630A">
        <w:instrText xml:space="preserve"> REF _Ref468799894 \r \h </w:instrText>
      </w:r>
      <w:r w:rsidR="00533217">
        <w:fldChar w:fldCharType="separate"/>
      </w:r>
      <w:r w:rsidR="00030C15">
        <w:t>20.10</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030C15">
        <w:t>20.11</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920DB3">
      <w:pPr>
        <w:pStyle w:val="1nadpis"/>
      </w:pPr>
      <w:bookmarkStart w:id="101" w:name="_Toc331152229"/>
      <w:bookmarkStart w:id="102" w:name="_Toc36797536"/>
      <w:bookmarkEnd w:id="77"/>
      <w:bookmarkEnd w:id="78"/>
      <w:bookmarkEnd w:id="79"/>
      <w:bookmarkEnd w:id="80"/>
      <w:bookmarkEnd w:id="81"/>
      <w:bookmarkEnd w:id="82"/>
      <w:r w:rsidRPr="00E406F3">
        <w:t>Další podmínky a práva zadavatele</w:t>
      </w:r>
      <w:bookmarkEnd w:id="101"/>
      <w:bookmarkEnd w:id="102"/>
    </w:p>
    <w:p w14:paraId="49A33B37" w14:textId="77777777" w:rsidR="00F700B9" w:rsidRDefault="00F700B9" w:rsidP="00920DB3">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je-li požadována jistota)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920DB3">
      <w:pPr>
        <w:pStyle w:val="2sltext"/>
      </w:pPr>
      <w:bookmarkStart w:id="103" w:name="_Toc314828821"/>
      <w:bookmarkStart w:id="104"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1A9A32DD" w14:textId="0EDAA035" w:rsidR="00A5144F" w:rsidRPr="00135BC7" w:rsidRDefault="005A4415" w:rsidP="00920DB3">
      <w:pPr>
        <w:pStyle w:val="2sltext"/>
      </w:pPr>
      <w:r w:rsidRPr="00135BC7">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EndPr/>
        <w:sdtContent>
          <w:r w:rsidR="00F04DB2">
            <w:t>vyhrazuje</w:t>
          </w:r>
        </w:sdtContent>
      </w:sdt>
      <w:r w:rsidRPr="00135BC7">
        <w:t xml:space="preserve"> změnu závazku</w:t>
      </w:r>
      <w:r>
        <w:t xml:space="preserve"> </w:t>
      </w:r>
      <w:r w:rsidRPr="00201ABD">
        <w:t xml:space="preserve">ve smyslu </w:t>
      </w:r>
      <w:r w:rsidR="00135BC7" w:rsidRPr="005972C3">
        <w:t xml:space="preserve">§ 100 odst. </w:t>
      </w:r>
      <w:r w:rsidR="00135BC7" w:rsidRPr="005972C3">
        <w:rPr>
          <w:rFonts w:asciiTheme="minorHAnsi" w:hAnsiTheme="minorHAnsi"/>
        </w:rPr>
        <w:t>1</w:t>
      </w:r>
      <w:r w:rsidR="00135BC7" w:rsidRPr="005972C3">
        <w:t xml:space="preserve"> zákona, přičemž tyto změny jsou popsány v </w:t>
      </w:r>
      <w:r w:rsidR="00135BC7" w:rsidRPr="00135BC7">
        <w:t>zadávacích podmínkách</w:t>
      </w:r>
      <w:r w:rsidRPr="00135BC7">
        <w:rPr>
          <w:i/>
          <w:iCs/>
        </w:rPr>
        <w:t>.</w:t>
      </w:r>
    </w:p>
    <w:p w14:paraId="289DFFA9" w14:textId="77CA2DBB" w:rsidR="007D5301" w:rsidRPr="00201ABD" w:rsidRDefault="007D5301" w:rsidP="00920DB3">
      <w:pPr>
        <w:pStyle w:val="2sltext"/>
      </w:pPr>
      <w:r w:rsidRPr="00135BC7">
        <w:t xml:space="preserve">Veřejná zakázka </w:t>
      </w:r>
      <w:sdt>
        <w:sdtPr>
          <w:id w:val="2146690630"/>
          <w:placeholder>
            <w:docPart w:val="4F2CC8724F054125B433D30D5E11ACF1"/>
          </w:placeholder>
          <w:dropDownList>
            <w:listItem w:value="Zvolte položku."/>
            <w:listItem w:displayText="je" w:value="je"/>
            <w:listItem w:displayText="není" w:value="není"/>
          </w:dropDownList>
        </w:sdtPr>
        <w:sdtEndPr/>
        <w:sdtContent>
          <w:r w:rsidR="00F04DB2">
            <w:t>je</w:t>
          </w:r>
        </w:sdtContent>
      </w:sdt>
      <w:r w:rsidRPr="00135BC7">
        <w:t xml:space="preserve"> rozd</w:t>
      </w:r>
      <w:r w:rsidRPr="00201ABD">
        <w:t>ělena na části ve smyslu § 101 zákona.</w:t>
      </w:r>
    </w:p>
    <w:p w14:paraId="5065B2C9" w14:textId="7E3B3C02" w:rsidR="00CA02F6" w:rsidRPr="00067427" w:rsidRDefault="00CA02F6" w:rsidP="00920DB3">
      <w:pPr>
        <w:pStyle w:val="2sltext"/>
      </w:pPr>
      <w:r w:rsidRPr="00135BC7">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F04DB2">
            <w:t>nepřipouští</w:t>
          </w:r>
        </w:sdtContent>
      </w:sdt>
      <w:r w:rsidRPr="00135BC7">
        <w:t xml:space="preserve"> varianty</w:t>
      </w:r>
      <w:r w:rsidRPr="00201ABD">
        <w:t xml:space="preserve"> nabídky ve</w:t>
      </w:r>
      <w:r w:rsidRPr="00067427">
        <w:t xml:space="preserve"> smyslu § </w:t>
      </w:r>
      <w:r w:rsidR="002A5EC1">
        <w:t>102</w:t>
      </w:r>
      <w:r w:rsidRPr="00067427">
        <w:t xml:space="preserve"> zákona</w:t>
      </w:r>
      <w:r w:rsidRPr="00067427">
        <w:rPr>
          <w:i/>
          <w:iCs/>
        </w:rPr>
        <w:t>.</w:t>
      </w:r>
    </w:p>
    <w:p w14:paraId="6888B24B" w14:textId="77777777" w:rsidR="00CA02F6" w:rsidRPr="00067427" w:rsidRDefault="00CA02F6" w:rsidP="00920DB3">
      <w:pPr>
        <w:pStyle w:val="2sltext"/>
      </w:pPr>
      <w:r w:rsidRPr="00067427">
        <w:t xml:space="preserve">Zadavatel si vyhrazuje právo zrušit zadávací řízení v souladu s § </w:t>
      </w:r>
      <w:r w:rsidR="002A5EC1">
        <w:t>127</w:t>
      </w:r>
      <w:r w:rsidRPr="00067427">
        <w:t xml:space="preserve"> zákona.</w:t>
      </w:r>
    </w:p>
    <w:p w14:paraId="5F2CC8F3" w14:textId="77777777" w:rsidR="00CA02F6" w:rsidRDefault="00CA02F6" w:rsidP="00920DB3">
      <w:pPr>
        <w:pStyle w:val="2sltext"/>
      </w:pPr>
      <w:r w:rsidRPr="004E5848">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0729BD31" w:rsidR="0030609A" w:rsidRDefault="00F413CC" w:rsidP="00920DB3">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543788">
        <w:fldChar w:fldCharType="begin"/>
      </w:r>
      <w:r w:rsidR="00543788">
        <w:instrText xml:space="preserve"> REF _Ref33090171 \r \h </w:instrText>
      </w:r>
      <w:r w:rsidR="00543788">
        <w:fldChar w:fldCharType="separate"/>
      </w:r>
      <w:r w:rsidR="00030C15">
        <w:t>Příloha č. 13</w:t>
      </w:r>
      <w:r w:rsidR="00543788">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569637B0" w14:textId="50C92A3B" w:rsidR="00B47657" w:rsidRPr="00B47657" w:rsidRDefault="00B47657" w:rsidP="00920DB3">
      <w:pPr>
        <w:pStyle w:val="2sltext"/>
        <w:rPr>
          <w:b/>
          <w:bCs/>
        </w:rPr>
      </w:pPr>
      <w:r w:rsidRPr="00B47657">
        <w:rPr>
          <w:b/>
          <w:bCs/>
        </w:rPr>
        <w:lastRenderedPageBreak/>
        <w:t>Zadavatel v souladu s § 104 zákona požaduje, aby vybraný dodavatel před podpisem smlouvy předal zadavateli originál bankovní záruky dle návrhu smlouvy.</w:t>
      </w:r>
    </w:p>
    <w:p w14:paraId="3FB1882D" w14:textId="618AF0DB" w:rsidR="00135BC7" w:rsidRDefault="00135BC7" w:rsidP="00920DB3">
      <w:pPr>
        <w:pStyle w:val="2sltext"/>
        <w:numPr>
          <w:ilvl w:val="0"/>
          <w:numId w:val="0"/>
        </w:numPr>
      </w:pPr>
      <w:r w:rsidRPr="001778B8">
        <w:t xml:space="preserve">Výše bankovní záruky musí dosahovat minimálně částky uvedené v příloze </w:t>
      </w:r>
      <w:r>
        <w:t>dokumentace zadávacího řízení</w:t>
      </w:r>
      <w:r w:rsidRPr="001778B8">
        <w:t xml:space="preserve"> (</w:t>
      </w:r>
      <w:r>
        <w:fldChar w:fldCharType="begin"/>
      </w:r>
      <w:r>
        <w:instrText xml:space="preserve"> REF _Ref510618799 \r \h </w:instrText>
      </w:r>
      <w:r>
        <w:fldChar w:fldCharType="separate"/>
      </w:r>
      <w:r w:rsidR="00030C15">
        <w:t>Příloha č. 8</w:t>
      </w:r>
      <w:r>
        <w:fldChar w:fldCharType="end"/>
      </w:r>
      <w:r>
        <w:t xml:space="preserve"> dokumentace zadávacího řízení</w:t>
      </w:r>
      <w:r w:rsidRPr="001778B8">
        <w:t>), sloupec „</w:t>
      </w:r>
      <w:r w:rsidR="00102A7F">
        <w:t>p</w:t>
      </w:r>
      <w:r w:rsidRPr="001778B8">
        <w:t>ožadovaná výše bankovní záruky“. Pokud</w:t>
      </w:r>
      <w:r>
        <w:t xml:space="preserve"> byl</w:t>
      </w:r>
      <w:r w:rsidRPr="001778B8">
        <w:t xml:space="preserve"> </w:t>
      </w:r>
      <w:r>
        <w:t>účastník vybrán k uzavření smlouvy ve více částech veřejné zakázky</w:t>
      </w:r>
      <w:r w:rsidRPr="001778B8">
        <w:t xml:space="preserve">, je povinen předložit </w:t>
      </w:r>
      <w:r w:rsidR="00102A7F">
        <w:t>bankovní záruku</w:t>
      </w:r>
      <w:r w:rsidRPr="001778B8">
        <w:t xml:space="preserve"> ve výši součtu všech částek bankovních záruk stanovených ve vztahu k</w:t>
      </w:r>
      <w:r w:rsidR="00102A7F">
        <w:t> </w:t>
      </w:r>
      <w:r w:rsidRPr="001778B8">
        <w:t xml:space="preserve">jednotlivým částem </w:t>
      </w:r>
      <w:r>
        <w:t>v</w:t>
      </w:r>
      <w:r w:rsidRPr="001778B8">
        <w:t>eřejné zakázky</w:t>
      </w:r>
      <w:r w:rsidR="00860044">
        <w:t xml:space="preserve"> </w:t>
      </w:r>
      <w:r w:rsidR="00860044" w:rsidRPr="001778B8">
        <w:t>v</w:t>
      </w:r>
      <w:r w:rsidR="00860044">
        <w:t> </w:t>
      </w:r>
      <w:r w:rsidR="00860044" w:rsidRPr="001778B8">
        <w:t>příloze</w:t>
      </w:r>
      <w:r w:rsidR="00860044">
        <w:t xml:space="preserve"> dokumentace zadávacího řízení</w:t>
      </w:r>
      <w:r w:rsidR="00860044" w:rsidRPr="001778B8">
        <w:t xml:space="preserve"> (</w:t>
      </w:r>
      <w:r w:rsidR="00860044">
        <w:fldChar w:fldCharType="begin"/>
      </w:r>
      <w:r w:rsidR="00860044">
        <w:instrText xml:space="preserve"> REF _Ref510618799 \r \h </w:instrText>
      </w:r>
      <w:r w:rsidR="00860044">
        <w:fldChar w:fldCharType="separate"/>
      </w:r>
      <w:r w:rsidR="00030C15">
        <w:t>Příloha č. 8</w:t>
      </w:r>
      <w:r w:rsidR="00860044">
        <w:fldChar w:fldCharType="end"/>
      </w:r>
      <w:r w:rsidR="00860044">
        <w:t xml:space="preserve"> dokumentace zadávacího řízení</w:t>
      </w:r>
      <w:r w:rsidR="00860044" w:rsidRPr="001778B8">
        <w:t>)</w:t>
      </w:r>
      <w:r w:rsidRPr="001778B8">
        <w:t xml:space="preserve">, </w:t>
      </w:r>
      <w:r>
        <w:t>v nichž byl účastník vybrán k uzavření smlouvy.</w:t>
      </w:r>
    </w:p>
    <w:p w14:paraId="54DB0408" w14:textId="7E91C4BC" w:rsidR="00606D97" w:rsidRDefault="00135BC7" w:rsidP="00920DB3">
      <w:pPr>
        <w:pStyle w:val="2sltext"/>
        <w:numPr>
          <w:ilvl w:val="0"/>
          <w:numId w:val="0"/>
        </w:numPr>
      </w:pPr>
      <w:r w:rsidRPr="00601F98">
        <w:t xml:space="preserve">Pro vyloučení pochybností dále </w:t>
      </w:r>
      <w:r>
        <w:t>z</w:t>
      </w:r>
      <w:r w:rsidRPr="00601F98">
        <w:t xml:space="preserve">adavatel uvádí, že jde o odlišný doklad od jistoty </w:t>
      </w:r>
      <w:r>
        <w:t>dle čl. </w:t>
      </w:r>
      <w:r>
        <w:fldChar w:fldCharType="begin"/>
      </w:r>
      <w:r>
        <w:instrText xml:space="preserve"> REF _Ref464632793 \r \h </w:instrText>
      </w:r>
      <w:r>
        <w:fldChar w:fldCharType="separate"/>
      </w:r>
      <w:r w:rsidR="00030C15">
        <w:t>18</w:t>
      </w:r>
      <w:r>
        <w:fldChar w:fldCharType="end"/>
      </w:r>
      <w:r>
        <w:t> dokumentace zadávacího řízení.</w:t>
      </w:r>
    </w:p>
    <w:bookmarkEnd w:id="83"/>
    <w:bookmarkEnd w:id="103"/>
    <w:bookmarkEnd w:id="104"/>
    <w:p w14:paraId="504E02C3" w14:textId="2AD75056" w:rsidR="00E406F3" w:rsidRPr="00416181" w:rsidRDefault="00E406F3" w:rsidP="00920DB3">
      <w:pPr>
        <w:keepNext/>
        <w:autoSpaceDE w:val="0"/>
        <w:autoSpaceDN w:val="0"/>
        <w:spacing w:before="600" w:after="240"/>
        <w:rPr>
          <w:rFonts w:asciiTheme="minorHAnsi" w:hAnsiTheme="minorHAnsi"/>
          <w:color w:val="808080" w:themeColor="background1" w:themeShade="80"/>
          <w:sz w:val="22"/>
        </w:rPr>
      </w:pPr>
      <w:r w:rsidRPr="00C0464B">
        <w:rPr>
          <w:rFonts w:asciiTheme="minorHAnsi" w:hAnsiTheme="minorHAnsi"/>
          <w:sz w:val="22"/>
        </w:rPr>
        <w:t>V </w:t>
      </w:r>
      <w:r w:rsidR="00135BC7">
        <w:rPr>
          <w:rFonts w:asciiTheme="minorHAnsi" w:hAnsiTheme="minorHAnsi"/>
          <w:sz w:val="22"/>
        </w:rPr>
        <w:t>Brně</w:t>
      </w:r>
      <w:r w:rsidRPr="00C0464B">
        <w:rPr>
          <w:rFonts w:asciiTheme="minorHAnsi" w:hAnsiTheme="minorHAnsi"/>
          <w:sz w:val="22"/>
        </w:rPr>
        <w:t xml:space="preserve"> dne </w:t>
      </w:r>
      <w:sdt>
        <w:sdtPr>
          <w:rPr>
            <w:rStyle w:val="Styl9"/>
          </w:rPr>
          <w:id w:val="-78901956"/>
          <w:placeholder>
            <w:docPart w:val="DefaultPlaceholder_1081868576"/>
          </w:placeholder>
          <w:date w:fullDate="2020-05-27T00:00:00Z">
            <w:dateFormat w:val="dd.MM.yyyy"/>
            <w:lid w:val="cs-CZ"/>
            <w:storeMappedDataAs w:val="dateTime"/>
            <w:calendar w:val="gregorian"/>
          </w:date>
        </w:sdtPr>
        <w:sdtEndPr>
          <w:rPr>
            <w:rStyle w:val="Standardnpsmoodstavce"/>
            <w:rFonts w:asciiTheme="minorHAnsi" w:hAnsiTheme="minorHAnsi"/>
            <w:sz w:val="24"/>
          </w:rPr>
        </w:sdtEndPr>
        <w:sdtContent>
          <w:r w:rsidR="0087451E">
            <w:rPr>
              <w:rStyle w:val="Styl9"/>
            </w:rPr>
            <w:t>27.05.2020</w:t>
          </w:r>
        </w:sdtContent>
      </w:sdt>
    </w:p>
    <w:p w14:paraId="59AA0E55" w14:textId="6F6D2D34" w:rsidR="00E406F3" w:rsidRPr="00FC5807" w:rsidRDefault="00135BC7" w:rsidP="00920DB3">
      <w:pPr>
        <w:pStyle w:val="2nesltext"/>
        <w:keepNext/>
        <w:ind w:left="5670"/>
        <w:rPr>
          <w:b/>
        </w:rPr>
      </w:pPr>
      <w:r>
        <w:rPr>
          <w:b/>
        </w:rPr>
        <w:t>Jihomoravský kraj</w:t>
      </w:r>
    </w:p>
    <w:p w14:paraId="6BF4B2DC" w14:textId="77777777" w:rsidR="00E406F3" w:rsidRPr="00FC5807" w:rsidRDefault="00E406F3" w:rsidP="00920DB3">
      <w:pPr>
        <w:pStyle w:val="2nesltext"/>
        <w:keepNext/>
        <w:ind w:left="5670"/>
      </w:pPr>
      <w:proofErr w:type="spellStart"/>
      <w:r w:rsidRPr="00FC5807">
        <w:t>v.z</w:t>
      </w:r>
      <w:proofErr w:type="spellEnd"/>
      <w:r w:rsidRPr="00FC5807">
        <w:t xml:space="preserve">. Fiala, Tejkal a partneři, </w:t>
      </w:r>
    </w:p>
    <w:p w14:paraId="257E95EA" w14:textId="77777777" w:rsidR="00E406F3" w:rsidRPr="00FC5807" w:rsidRDefault="00E406F3" w:rsidP="00920DB3">
      <w:pPr>
        <w:pStyle w:val="2nesltext"/>
        <w:keepNext/>
        <w:ind w:left="5670"/>
      </w:pPr>
      <w:r w:rsidRPr="00FC5807">
        <w:t>advokátní kancelář, s.r.o.</w:t>
      </w:r>
    </w:p>
    <w:p w14:paraId="0449EC62" w14:textId="77777777" w:rsidR="00E406F3" w:rsidRDefault="00E406F3" w:rsidP="00920DB3">
      <w:pPr>
        <w:pStyle w:val="2nesltext"/>
        <w:keepNext/>
        <w:ind w:left="5670"/>
      </w:pPr>
      <w:r w:rsidRPr="00FC5807">
        <w:t>Mgr. Jan Tejkal, advokát</w:t>
      </w:r>
    </w:p>
    <w:p w14:paraId="22FE0BD3" w14:textId="3030F648" w:rsidR="00A346BD" w:rsidRDefault="00E406F3" w:rsidP="00920DB3">
      <w:pPr>
        <w:pStyle w:val="2nesltext"/>
        <w:keepNext/>
        <w:ind w:left="5670"/>
        <w:rPr>
          <w:rFonts w:asciiTheme="minorHAnsi" w:hAnsiTheme="minorHAnsi"/>
        </w:rPr>
      </w:pPr>
      <w:r w:rsidRPr="00D4730F">
        <w:rPr>
          <w:rFonts w:asciiTheme="minorHAnsi" w:hAnsiTheme="minorHAnsi"/>
        </w:rPr>
        <w:t>společník a jednatel</w:t>
      </w:r>
    </w:p>
    <w:p w14:paraId="6164F269" w14:textId="0DAEB78D" w:rsidR="0075077D" w:rsidRPr="0075077D" w:rsidRDefault="0075077D" w:rsidP="00920DB3">
      <w:pPr>
        <w:pStyle w:val="2nesltext"/>
        <w:keepNext/>
        <w:ind w:left="5670"/>
        <w:rPr>
          <w:i/>
          <w:iCs/>
        </w:rPr>
      </w:pPr>
      <w:r>
        <w:rPr>
          <w:rFonts w:asciiTheme="minorHAnsi" w:hAnsiTheme="minorHAnsi"/>
          <w:i/>
          <w:iCs/>
        </w:rPr>
        <w:t>(elektronicky podepsáno)</w:t>
      </w:r>
    </w:p>
    <w:sectPr w:rsidR="0075077D" w:rsidRPr="0075077D"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81FB1" w14:textId="77777777" w:rsidR="00A8245E" w:rsidRDefault="00A8245E" w:rsidP="00FE2559">
      <w:r>
        <w:separator/>
      </w:r>
    </w:p>
  </w:endnote>
  <w:endnote w:type="continuationSeparator" w:id="0">
    <w:p w14:paraId="586D4C96" w14:textId="77777777" w:rsidR="00A8245E" w:rsidRDefault="00A8245E" w:rsidP="00FE2559">
      <w:r>
        <w:continuationSeparator/>
      </w:r>
    </w:p>
  </w:endnote>
  <w:endnote w:type="continuationNotice" w:id="1">
    <w:p w14:paraId="08735D22" w14:textId="77777777" w:rsidR="00A8245E" w:rsidRDefault="00A82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2B51C7A2" w:rsidR="00E2620C" w:rsidRPr="00A346BD" w:rsidRDefault="00E2620C"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Pr>
        <w:rFonts w:ascii="Calibri" w:hAnsi="Calibri"/>
        <w:b/>
        <w:sz w:val="22"/>
        <w:szCs w:val="22"/>
      </w:rPr>
      <w:t>JMKVAD</w:t>
    </w:r>
    <w:r w:rsidR="004E486B">
      <w:rPr>
        <w:rFonts w:ascii="Calibri" w:hAnsi="Calibri"/>
        <w:b/>
        <w:sz w:val="22"/>
        <w:szCs w:val="22"/>
      </w:rPr>
      <w:t>0320</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037034">
      <w:rPr>
        <w:rFonts w:ascii="Calibri" w:hAnsi="Calibri"/>
        <w:b/>
        <w:bCs/>
        <w:noProof/>
        <w:sz w:val="22"/>
      </w:rPr>
      <w:t>12</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037034">
      <w:rPr>
        <w:rFonts w:ascii="Calibri" w:hAnsi="Calibri"/>
        <w:b/>
        <w:bCs/>
        <w:noProof/>
        <w:sz w:val="22"/>
      </w:rPr>
      <w:t>18</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68D63" w14:textId="77777777" w:rsidR="00A8245E" w:rsidRDefault="00A8245E" w:rsidP="00FE2559">
      <w:r>
        <w:separator/>
      </w:r>
    </w:p>
  </w:footnote>
  <w:footnote w:type="continuationSeparator" w:id="0">
    <w:p w14:paraId="7583BE83" w14:textId="77777777" w:rsidR="00A8245E" w:rsidRDefault="00A8245E" w:rsidP="00FE2559">
      <w:r>
        <w:continuationSeparator/>
      </w:r>
    </w:p>
  </w:footnote>
  <w:footnote w:type="continuationNotice" w:id="1">
    <w:p w14:paraId="1429B088" w14:textId="77777777" w:rsidR="00A8245E" w:rsidRDefault="00A824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E2620C" w:rsidRDefault="00E2620C"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D2431"/>
    <w:multiLevelType w:val="multilevel"/>
    <w:tmpl w:val="1CAA0ED2"/>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0F192F"/>
    <w:multiLevelType w:val="multilevel"/>
    <w:tmpl w:val="6B24C03E"/>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3"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CB5FF3"/>
    <w:multiLevelType w:val="multilevel"/>
    <w:tmpl w:val="000C16F4"/>
    <w:lvl w:ilvl="0">
      <w:start w:val="9"/>
      <w:numFmt w:val="decimal"/>
      <w:lvlText w:val="Příloha č. %1"/>
      <w:lvlJc w:val="left"/>
      <w:pPr>
        <w:ind w:left="1247" w:hanging="1247"/>
      </w:pPr>
      <w:rPr>
        <w:rFonts w:hint="default"/>
        <w:b/>
      </w:rPr>
    </w:lvl>
    <w:lvl w:ilvl="1">
      <w:start w:val="1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181571"/>
    <w:multiLevelType w:val="multilevel"/>
    <w:tmpl w:val="14929CAE"/>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B36507"/>
    <w:multiLevelType w:val="multilevel"/>
    <w:tmpl w:val="83B2CD6E"/>
    <w:lvl w:ilvl="0">
      <w:start w:val="9"/>
      <w:numFmt w:val="decimal"/>
      <w:lvlText w:val="Příloha č. %1"/>
      <w:lvlJc w:val="left"/>
      <w:pPr>
        <w:ind w:left="1247" w:hanging="1247"/>
      </w:pPr>
      <w:rPr>
        <w:rFonts w:hint="default"/>
        <w:b/>
      </w:rPr>
    </w:lvl>
    <w:lvl w:ilvl="1">
      <w:start w:val="8"/>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E01A80"/>
    <w:multiLevelType w:val="multilevel"/>
    <w:tmpl w:val="6B24C03E"/>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7" w15:restartNumberingAfterBreak="0">
    <w:nsid w:val="672F532D"/>
    <w:multiLevelType w:val="multilevel"/>
    <w:tmpl w:val="4B7C5B70"/>
    <w:lvl w:ilvl="0">
      <w:start w:val="9"/>
      <w:numFmt w:val="decimal"/>
      <w:lvlText w:val="Příloha č. %1"/>
      <w:lvlJc w:val="left"/>
      <w:pPr>
        <w:ind w:left="1247" w:hanging="1247"/>
      </w:pPr>
      <w:rPr>
        <w:rFonts w:hint="default"/>
        <w:b/>
      </w:rPr>
    </w:lvl>
    <w:lvl w:ilvl="1">
      <w:start w:val="15"/>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0" w15:restartNumberingAfterBreak="0">
    <w:nsid w:val="711D3FD4"/>
    <w:multiLevelType w:val="multilevel"/>
    <w:tmpl w:val="BC9C5172"/>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A05570E"/>
    <w:multiLevelType w:val="hybridMultilevel"/>
    <w:tmpl w:val="82B0312E"/>
    <w:lvl w:ilvl="0" w:tplc="21A0601C">
      <w:start w:val="1"/>
      <w:numFmt w:val="decimalZero"/>
      <w:lvlText w:val="%1"/>
      <w:lvlJc w:val="left"/>
      <w:pPr>
        <w:ind w:left="177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5"/>
  </w:num>
  <w:num w:numId="5">
    <w:abstractNumId w:val="19"/>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5"/>
  </w:num>
  <w:num w:numId="13">
    <w:abstractNumId w:val="18"/>
    <w:lvlOverride w:ilvl="0">
      <w:startOverride w:val="1"/>
    </w:lvlOverride>
  </w:num>
  <w:num w:numId="14">
    <w:abstractNumId w:val="18"/>
    <w:lvlOverride w:ilvl="0">
      <w:startOverride w:val="1"/>
    </w:lvlOverride>
  </w:num>
  <w:num w:numId="15">
    <w:abstractNumId w:val="18"/>
    <w:lvlOverride w:ilvl="0">
      <w:startOverride w:val="1"/>
    </w:lvlOverride>
  </w:num>
  <w:num w:numId="16">
    <w:abstractNumId w:val="18"/>
    <w:lvlOverride w:ilvl="0">
      <w:startOverride w:val="1"/>
    </w:lvlOverride>
  </w:num>
  <w:num w:numId="17">
    <w:abstractNumId w:val="18"/>
    <w:lvlOverride w:ilvl="0">
      <w:startOverride w:val="1"/>
    </w:lvlOverride>
  </w:num>
  <w:num w:numId="18">
    <w:abstractNumId w:val="18"/>
    <w:lvlOverride w:ilvl="0">
      <w:startOverride w:val="1"/>
    </w:lvlOverride>
  </w:num>
  <w:num w:numId="19">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
  </w:num>
  <w:num w:numId="25">
    <w:abstractNumId w:val="6"/>
  </w:num>
  <w:num w:numId="26">
    <w:abstractNumId w:val="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0"/>
  </w:num>
  <w:num w:numId="30">
    <w:abstractNumId w:val="21"/>
  </w:num>
  <w:num w:numId="31">
    <w:abstractNumId w:val="15"/>
  </w:num>
  <w:num w:numId="32">
    <w:abstractNumId w:val="14"/>
  </w:num>
  <w:num w:numId="33">
    <w:abstractNumId w:val="7"/>
  </w:num>
  <w:num w:numId="34">
    <w:abstractNumId w:val="13"/>
  </w:num>
  <w:num w:numId="35">
    <w:abstractNumId w:val="9"/>
  </w:num>
  <w:num w:numId="36">
    <w:abstractNumId w:val="0"/>
  </w:num>
  <w:num w:numId="37">
    <w:abstractNumId w:val="11"/>
  </w:num>
  <w:num w:numId="38">
    <w:abstractNumId w:val="11"/>
  </w:num>
  <w:num w:numId="39">
    <w:abstractNumId w:val="11"/>
  </w:num>
  <w:num w:numId="40">
    <w:abstractNumId w:val="1"/>
  </w:num>
  <w:num w:numId="41">
    <w:abstractNumId w:val="4"/>
  </w:num>
  <w:num w:numId="4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5539"/>
    <w:rsid w:val="00006240"/>
    <w:rsid w:val="00007080"/>
    <w:rsid w:val="00011437"/>
    <w:rsid w:val="00011977"/>
    <w:rsid w:val="00012A29"/>
    <w:rsid w:val="00013527"/>
    <w:rsid w:val="00014278"/>
    <w:rsid w:val="000146F7"/>
    <w:rsid w:val="00017EE9"/>
    <w:rsid w:val="00021124"/>
    <w:rsid w:val="000214A9"/>
    <w:rsid w:val="00021BA4"/>
    <w:rsid w:val="00021BFB"/>
    <w:rsid w:val="0002346A"/>
    <w:rsid w:val="0002370F"/>
    <w:rsid w:val="00024D25"/>
    <w:rsid w:val="0002597B"/>
    <w:rsid w:val="00026187"/>
    <w:rsid w:val="000264A8"/>
    <w:rsid w:val="00030C15"/>
    <w:rsid w:val="00031A84"/>
    <w:rsid w:val="000329DC"/>
    <w:rsid w:val="00033B7E"/>
    <w:rsid w:val="00037034"/>
    <w:rsid w:val="000375E5"/>
    <w:rsid w:val="000441D3"/>
    <w:rsid w:val="00045C55"/>
    <w:rsid w:val="0005053D"/>
    <w:rsid w:val="00050AF8"/>
    <w:rsid w:val="00050C5B"/>
    <w:rsid w:val="00053026"/>
    <w:rsid w:val="00053D02"/>
    <w:rsid w:val="000568C5"/>
    <w:rsid w:val="00060CF4"/>
    <w:rsid w:val="00061CD2"/>
    <w:rsid w:val="00062372"/>
    <w:rsid w:val="000629BC"/>
    <w:rsid w:val="00062CB7"/>
    <w:rsid w:val="00062F7E"/>
    <w:rsid w:val="00066041"/>
    <w:rsid w:val="00067097"/>
    <w:rsid w:val="000709EC"/>
    <w:rsid w:val="00071968"/>
    <w:rsid w:val="000724CA"/>
    <w:rsid w:val="000739A9"/>
    <w:rsid w:val="00075240"/>
    <w:rsid w:val="00076267"/>
    <w:rsid w:val="000804DE"/>
    <w:rsid w:val="000810D8"/>
    <w:rsid w:val="0008226E"/>
    <w:rsid w:val="00083AB1"/>
    <w:rsid w:val="00083B5A"/>
    <w:rsid w:val="000840F9"/>
    <w:rsid w:val="00084C88"/>
    <w:rsid w:val="00084D87"/>
    <w:rsid w:val="00086803"/>
    <w:rsid w:val="00092B67"/>
    <w:rsid w:val="00092E77"/>
    <w:rsid w:val="000937B5"/>
    <w:rsid w:val="00093843"/>
    <w:rsid w:val="00095E19"/>
    <w:rsid w:val="00096D6D"/>
    <w:rsid w:val="000A10B0"/>
    <w:rsid w:val="000A1920"/>
    <w:rsid w:val="000A1979"/>
    <w:rsid w:val="000A21F9"/>
    <w:rsid w:val="000A2814"/>
    <w:rsid w:val="000A44C4"/>
    <w:rsid w:val="000A4C83"/>
    <w:rsid w:val="000A69FF"/>
    <w:rsid w:val="000B472D"/>
    <w:rsid w:val="000B4A5E"/>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2F"/>
    <w:rsid w:val="000E7288"/>
    <w:rsid w:val="000E78B1"/>
    <w:rsid w:val="000E7CDA"/>
    <w:rsid w:val="000F0C70"/>
    <w:rsid w:val="000F2F3C"/>
    <w:rsid w:val="000F4B52"/>
    <w:rsid w:val="00101E2D"/>
    <w:rsid w:val="001023F4"/>
    <w:rsid w:val="00102A7F"/>
    <w:rsid w:val="00102A96"/>
    <w:rsid w:val="001044EE"/>
    <w:rsid w:val="00104ADA"/>
    <w:rsid w:val="00104CA2"/>
    <w:rsid w:val="00105930"/>
    <w:rsid w:val="001064A1"/>
    <w:rsid w:val="00110682"/>
    <w:rsid w:val="00110931"/>
    <w:rsid w:val="001121E6"/>
    <w:rsid w:val="00116118"/>
    <w:rsid w:val="0011753B"/>
    <w:rsid w:val="001177CF"/>
    <w:rsid w:val="00117B0B"/>
    <w:rsid w:val="00120EEC"/>
    <w:rsid w:val="00121B7A"/>
    <w:rsid w:val="00122DA4"/>
    <w:rsid w:val="00123BD7"/>
    <w:rsid w:val="00125689"/>
    <w:rsid w:val="00125FC6"/>
    <w:rsid w:val="00126ADF"/>
    <w:rsid w:val="001348E5"/>
    <w:rsid w:val="00135BC7"/>
    <w:rsid w:val="0013613F"/>
    <w:rsid w:val="0013660D"/>
    <w:rsid w:val="00140FD2"/>
    <w:rsid w:val="00142BFC"/>
    <w:rsid w:val="00143495"/>
    <w:rsid w:val="00143B1C"/>
    <w:rsid w:val="00143DB0"/>
    <w:rsid w:val="00145176"/>
    <w:rsid w:val="00145679"/>
    <w:rsid w:val="001468BF"/>
    <w:rsid w:val="0015255A"/>
    <w:rsid w:val="001532E9"/>
    <w:rsid w:val="00153FF5"/>
    <w:rsid w:val="00154E85"/>
    <w:rsid w:val="00160F79"/>
    <w:rsid w:val="00161783"/>
    <w:rsid w:val="001621D2"/>
    <w:rsid w:val="00162215"/>
    <w:rsid w:val="0016397C"/>
    <w:rsid w:val="001652FF"/>
    <w:rsid w:val="00165A5E"/>
    <w:rsid w:val="00165BCC"/>
    <w:rsid w:val="001672ED"/>
    <w:rsid w:val="001705D4"/>
    <w:rsid w:val="001746B5"/>
    <w:rsid w:val="00174C07"/>
    <w:rsid w:val="001758EA"/>
    <w:rsid w:val="0017681D"/>
    <w:rsid w:val="001774F7"/>
    <w:rsid w:val="00177531"/>
    <w:rsid w:val="001811F9"/>
    <w:rsid w:val="00182B92"/>
    <w:rsid w:val="001843B2"/>
    <w:rsid w:val="0018471E"/>
    <w:rsid w:val="0018542C"/>
    <w:rsid w:val="0018596A"/>
    <w:rsid w:val="00185BA2"/>
    <w:rsid w:val="00186486"/>
    <w:rsid w:val="00186780"/>
    <w:rsid w:val="00191E24"/>
    <w:rsid w:val="001925D3"/>
    <w:rsid w:val="001927A2"/>
    <w:rsid w:val="001959EA"/>
    <w:rsid w:val="001A10F7"/>
    <w:rsid w:val="001A136B"/>
    <w:rsid w:val="001A1948"/>
    <w:rsid w:val="001A1E03"/>
    <w:rsid w:val="001A2175"/>
    <w:rsid w:val="001A29D8"/>
    <w:rsid w:val="001A34BE"/>
    <w:rsid w:val="001A77F3"/>
    <w:rsid w:val="001B0374"/>
    <w:rsid w:val="001B0EAD"/>
    <w:rsid w:val="001B1B84"/>
    <w:rsid w:val="001B3415"/>
    <w:rsid w:val="001B3536"/>
    <w:rsid w:val="001B3DE7"/>
    <w:rsid w:val="001B4853"/>
    <w:rsid w:val="001B4D3B"/>
    <w:rsid w:val="001B4D83"/>
    <w:rsid w:val="001B6ED9"/>
    <w:rsid w:val="001C0E88"/>
    <w:rsid w:val="001C27C1"/>
    <w:rsid w:val="001C2D5E"/>
    <w:rsid w:val="001C48B0"/>
    <w:rsid w:val="001C6994"/>
    <w:rsid w:val="001C75E1"/>
    <w:rsid w:val="001D061C"/>
    <w:rsid w:val="001D1BA8"/>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2AC8"/>
    <w:rsid w:val="001F3D2D"/>
    <w:rsid w:val="001F5443"/>
    <w:rsid w:val="001F568D"/>
    <w:rsid w:val="001F6A0E"/>
    <w:rsid w:val="001F7C49"/>
    <w:rsid w:val="0020065D"/>
    <w:rsid w:val="002014BC"/>
    <w:rsid w:val="00201ABD"/>
    <w:rsid w:val="00203264"/>
    <w:rsid w:val="002033DF"/>
    <w:rsid w:val="002042DF"/>
    <w:rsid w:val="002045C7"/>
    <w:rsid w:val="00205909"/>
    <w:rsid w:val="002060A8"/>
    <w:rsid w:val="00206C13"/>
    <w:rsid w:val="002103BF"/>
    <w:rsid w:val="00210C28"/>
    <w:rsid w:val="00211E77"/>
    <w:rsid w:val="00214020"/>
    <w:rsid w:val="00215561"/>
    <w:rsid w:val="002158A6"/>
    <w:rsid w:val="00216527"/>
    <w:rsid w:val="00216C02"/>
    <w:rsid w:val="002229DE"/>
    <w:rsid w:val="00223AFD"/>
    <w:rsid w:val="0022444B"/>
    <w:rsid w:val="00226C45"/>
    <w:rsid w:val="002274F9"/>
    <w:rsid w:val="0023072A"/>
    <w:rsid w:val="00230E74"/>
    <w:rsid w:val="002333DA"/>
    <w:rsid w:val="0024026A"/>
    <w:rsid w:val="002416B5"/>
    <w:rsid w:val="00242769"/>
    <w:rsid w:val="0024365D"/>
    <w:rsid w:val="002458C7"/>
    <w:rsid w:val="00245C9D"/>
    <w:rsid w:val="002541D2"/>
    <w:rsid w:val="002543BA"/>
    <w:rsid w:val="002579D1"/>
    <w:rsid w:val="002605A2"/>
    <w:rsid w:val="002615BF"/>
    <w:rsid w:val="002619B0"/>
    <w:rsid w:val="0026406E"/>
    <w:rsid w:val="00264183"/>
    <w:rsid w:val="0026613A"/>
    <w:rsid w:val="0027062F"/>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90BE9"/>
    <w:rsid w:val="00292D3C"/>
    <w:rsid w:val="002930FC"/>
    <w:rsid w:val="002933A0"/>
    <w:rsid w:val="0029551C"/>
    <w:rsid w:val="0029686E"/>
    <w:rsid w:val="002969E7"/>
    <w:rsid w:val="00296F16"/>
    <w:rsid w:val="002A0300"/>
    <w:rsid w:val="002A3347"/>
    <w:rsid w:val="002A3DD4"/>
    <w:rsid w:val="002A5EC1"/>
    <w:rsid w:val="002A6057"/>
    <w:rsid w:val="002A66F9"/>
    <w:rsid w:val="002A6C76"/>
    <w:rsid w:val="002B1731"/>
    <w:rsid w:val="002B178E"/>
    <w:rsid w:val="002B17EE"/>
    <w:rsid w:val="002B301B"/>
    <w:rsid w:val="002B5653"/>
    <w:rsid w:val="002B6422"/>
    <w:rsid w:val="002B71D7"/>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79C"/>
    <w:rsid w:val="002E276A"/>
    <w:rsid w:val="002E5BFA"/>
    <w:rsid w:val="002E663A"/>
    <w:rsid w:val="002E75C1"/>
    <w:rsid w:val="002E7AC8"/>
    <w:rsid w:val="00300E91"/>
    <w:rsid w:val="00301AA7"/>
    <w:rsid w:val="00302771"/>
    <w:rsid w:val="00303959"/>
    <w:rsid w:val="003049B7"/>
    <w:rsid w:val="0030561D"/>
    <w:rsid w:val="0030609A"/>
    <w:rsid w:val="003105AC"/>
    <w:rsid w:val="00310F28"/>
    <w:rsid w:val="0031147A"/>
    <w:rsid w:val="003126CA"/>
    <w:rsid w:val="00313134"/>
    <w:rsid w:val="00313B18"/>
    <w:rsid w:val="00313E33"/>
    <w:rsid w:val="00314479"/>
    <w:rsid w:val="003152F6"/>
    <w:rsid w:val="0031646D"/>
    <w:rsid w:val="00317DD4"/>
    <w:rsid w:val="0032271C"/>
    <w:rsid w:val="003234CC"/>
    <w:rsid w:val="0032383B"/>
    <w:rsid w:val="00323FCA"/>
    <w:rsid w:val="003261BC"/>
    <w:rsid w:val="00332453"/>
    <w:rsid w:val="003327DA"/>
    <w:rsid w:val="00334EE3"/>
    <w:rsid w:val="003363E5"/>
    <w:rsid w:val="00337B38"/>
    <w:rsid w:val="00340145"/>
    <w:rsid w:val="0034105F"/>
    <w:rsid w:val="00342874"/>
    <w:rsid w:val="00345040"/>
    <w:rsid w:val="0034737D"/>
    <w:rsid w:val="00350CA0"/>
    <w:rsid w:val="00350ECE"/>
    <w:rsid w:val="00351D27"/>
    <w:rsid w:val="003533F0"/>
    <w:rsid w:val="00354C17"/>
    <w:rsid w:val="00355712"/>
    <w:rsid w:val="00357CC4"/>
    <w:rsid w:val="00362432"/>
    <w:rsid w:val="003647DD"/>
    <w:rsid w:val="00364C3A"/>
    <w:rsid w:val="00366670"/>
    <w:rsid w:val="00367519"/>
    <w:rsid w:val="00367DA5"/>
    <w:rsid w:val="0037001E"/>
    <w:rsid w:val="00373B25"/>
    <w:rsid w:val="00374F0D"/>
    <w:rsid w:val="0037653B"/>
    <w:rsid w:val="00377A11"/>
    <w:rsid w:val="00377C3D"/>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295"/>
    <w:rsid w:val="003A16A9"/>
    <w:rsid w:val="003A1F50"/>
    <w:rsid w:val="003A6A08"/>
    <w:rsid w:val="003A7131"/>
    <w:rsid w:val="003A7407"/>
    <w:rsid w:val="003A76D6"/>
    <w:rsid w:val="003A7FC7"/>
    <w:rsid w:val="003B1E19"/>
    <w:rsid w:val="003B1E5E"/>
    <w:rsid w:val="003B4FFD"/>
    <w:rsid w:val="003B5055"/>
    <w:rsid w:val="003B5821"/>
    <w:rsid w:val="003B5C3B"/>
    <w:rsid w:val="003B7071"/>
    <w:rsid w:val="003B7CC6"/>
    <w:rsid w:val="003C0491"/>
    <w:rsid w:val="003C5CBB"/>
    <w:rsid w:val="003C65A8"/>
    <w:rsid w:val="003C681D"/>
    <w:rsid w:val="003C765C"/>
    <w:rsid w:val="003D0864"/>
    <w:rsid w:val="003D1BD8"/>
    <w:rsid w:val="003D31F6"/>
    <w:rsid w:val="003D3661"/>
    <w:rsid w:val="003D49AA"/>
    <w:rsid w:val="003D4D9C"/>
    <w:rsid w:val="003D5D43"/>
    <w:rsid w:val="003D640D"/>
    <w:rsid w:val="003E0CBF"/>
    <w:rsid w:val="003E31C0"/>
    <w:rsid w:val="003E3A27"/>
    <w:rsid w:val="003E3CF1"/>
    <w:rsid w:val="003E5340"/>
    <w:rsid w:val="003E5E75"/>
    <w:rsid w:val="003E71B3"/>
    <w:rsid w:val="003E7B35"/>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81E"/>
    <w:rsid w:val="00420756"/>
    <w:rsid w:val="00426E72"/>
    <w:rsid w:val="00426F96"/>
    <w:rsid w:val="00430B85"/>
    <w:rsid w:val="00431A74"/>
    <w:rsid w:val="00431E29"/>
    <w:rsid w:val="00432851"/>
    <w:rsid w:val="00433B1B"/>
    <w:rsid w:val="00437E74"/>
    <w:rsid w:val="00442E18"/>
    <w:rsid w:val="00444B7B"/>
    <w:rsid w:val="00450A9A"/>
    <w:rsid w:val="00450ED4"/>
    <w:rsid w:val="004533FA"/>
    <w:rsid w:val="00453923"/>
    <w:rsid w:val="00454CC8"/>
    <w:rsid w:val="00456753"/>
    <w:rsid w:val="00456E2A"/>
    <w:rsid w:val="004575E6"/>
    <w:rsid w:val="00457A13"/>
    <w:rsid w:val="00460F81"/>
    <w:rsid w:val="004619C4"/>
    <w:rsid w:val="004622CC"/>
    <w:rsid w:val="00462AD2"/>
    <w:rsid w:val="00463AB8"/>
    <w:rsid w:val="00464986"/>
    <w:rsid w:val="00466156"/>
    <w:rsid w:val="00466712"/>
    <w:rsid w:val="00467438"/>
    <w:rsid w:val="0047182D"/>
    <w:rsid w:val="00473372"/>
    <w:rsid w:val="00474F0B"/>
    <w:rsid w:val="00476BF2"/>
    <w:rsid w:val="004778A5"/>
    <w:rsid w:val="004815EB"/>
    <w:rsid w:val="0048353E"/>
    <w:rsid w:val="004844FA"/>
    <w:rsid w:val="00486F44"/>
    <w:rsid w:val="00490EA6"/>
    <w:rsid w:val="00490EB4"/>
    <w:rsid w:val="00491236"/>
    <w:rsid w:val="00492076"/>
    <w:rsid w:val="00492511"/>
    <w:rsid w:val="004954D5"/>
    <w:rsid w:val="00497F53"/>
    <w:rsid w:val="004A61F5"/>
    <w:rsid w:val="004A70F5"/>
    <w:rsid w:val="004A752E"/>
    <w:rsid w:val="004A7F03"/>
    <w:rsid w:val="004B3018"/>
    <w:rsid w:val="004B3710"/>
    <w:rsid w:val="004B596F"/>
    <w:rsid w:val="004C11EF"/>
    <w:rsid w:val="004C125A"/>
    <w:rsid w:val="004C1CB6"/>
    <w:rsid w:val="004C1F68"/>
    <w:rsid w:val="004C3836"/>
    <w:rsid w:val="004C467F"/>
    <w:rsid w:val="004D0D90"/>
    <w:rsid w:val="004D1AC9"/>
    <w:rsid w:val="004D2571"/>
    <w:rsid w:val="004D2654"/>
    <w:rsid w:val="004D3F9C"/>
    <w:rsid w:val="004D4012"/>
    <w:rsid w:val="004D5305"/>
    <w:rsid w:val="004D63FF"/>
    <w:rsid w:val="004D69F1"/>
    <w:rsid w:val="004D72C8"/>
    <w:rsid w:val="004D7988"/>
    <w:rsid w:val="004D7B04"/>
    <w:rsid w:val="004E08CB"/>
    <w:rsid w:val="004E0901"/>
    <w:rsid w:val="004E17A5"/>
    <w:rsid w:val="004E2B03"/>
    <w:rsid w:val="004E486B"/>
    <w:rsid w:val="004E4C11"/>
    <w:rsid w:val="004E5EA6"/>
    <w:rsid w:val="004E6F16"/>
    <w:rsid w:val="004E7E0C"/>
    <w:rsid w:val="004F2125"/>
    <w:rsid w:val="004F696C"/>
    <w:rsid w:val="004F7E27"/>
    <w:rsid w:val="005000E7"/>
    <w:rsid w:val="0050220B"/>
    <w:rsid w:val="00502F9A"/>
    <w:rsid w:val="005038AA"/>
    <w:rsid w:val="005039B3"/>
    <w:rsid w:val="005071EB"/>
    <w:rsid w:val="00507A89"/>
    <w:rsid w:val="005105D2"/>
    <w:rsid w:val="005108B3"/>
    <w:rsid w:val="00511C04"/>
    <w:rsid w:val="00512C41"/>
    <w:rsid w:val="0051351B"/>
    <w:rsid w:val="00514058"/>
    <w:rsid w:val="005160C5"/>
    <w:rsid w:val="0051750A"/>
    <w:rsid w:val="00520517"/>
    <w:rsid w:val="00521A58"/>
    <w:rsid w:val="00524AA2"/>
    <w:rsid w:val="00525935"/>
    <w:rsid w:val="00525E9D"/>
    <w:rsid w:val="00533043"/>
    <w:rsid w:val="00533217"/>
    <w:rsid w:val="00533E7F"/>
    <w:rsid w:val="005345F9"/>
    <w:rsid w:val="00536CA1"/>
    <w:rsid w:val="00537BDE"/>
    <w:rsid w:val="005431C5"/>
    <w:rsid w:val="00543788"/>
    <w:rsid w:val="00543AF0"/>
    <w:rsid w:val="0054419A"/>
    <w:rsid w:val="0054648B"/>
    <w:rsid w:val="00547B41"/>
    <w:rsid w:val="00547CCE"/>
    <w:rsid w:val="0055064B"/>
    <w:rsid w:val="00554E6D"/>
    <w:rsid w:val="005553FF"/>
    <w:rsid w:val="0055552B"/>
    <w:rsid w:val="0055663B"/>
    <w:rsid w:val="005570D6"/>
    <w:rsid w:val="005615FF"/>
    <w:rsid w:val="00561CF9"/>
    <w:rsid w:val="005640F9"/>
    <w:rsid w:val="00565066"/>
    <w:rsid w:val="005663A9"/>
    <w:rsid w:val="005663B1"/>
    <w:rsid w:val="005709E5"/>
    <w:rsid w:val="00570C54"/>
    <w:rsid w:val="00571C49"/>
    <w:rsid w:val="00571C57"/>
    <w:rsid w:val="0057486C"/>
    <w:rsid w:val="00575BC3"/>
    <w:rsid w:val="00576813"/>
    <w:rsid w:val="00576BD1"/>
    <w:rsid w:val="00576C4D"/>
    <w:rsid w:val="00582D23"/>
    <w:rsid w:val="005865B6"/>
    <w:rsid w:val="00586F80"/>
    <w:rsid w:val="00587695"/>
    <w:rsid w:val="005955BB"/>
    <w:rsid w:val="00596C79"/>
    <w:rsid w:val="00597AFC"/>
    <w:rsid w:val="00597C28"/>
    <w:rsid w:val="005A16F9"/>
    <w:rsid w:val="005A2446"/>
    <w:rsid w:val="005A4415"/>
    <w:rsid w:val="005A4D46"/>
    <w:rsid w:val="005A6B2B"/>
    <w:rsid w:val="005B07C3"/>
    <w:rsid w:val="005B4C59"/>
    <w:rsid w:val="005B51A4"/>
    <w:rsid w:val="005B682E"/>
    <w:rsid w:val="005B78C8"/>
    <w:rsid w:val="005B79E1"/>
    <w:rsid w:val="005B7F0D"/>
    <w:rsid w:val="005C13E5"/>
    <w:rsid w:val="005C1E29"/>
    <w:rsid w:val="005C2268"/>
    <w:rsid w:val="005C50E7"/>
    <w:rsid w:val="005D13C5"/>
    <w:rsid w:val="005D2271"/>
    <w:rsid w:val="005D3ACD"/>
    <w:rsid w:val="005D4348"/>
    <w:rsid w:val="005D4365"/>
    <w:rsid w:val="005D43D7"/>
    <w:rsid w:val="005D727E"/>
    <w:rsid w:val="005D758E"/>
    <w:rsid w:val="005E045B"/>
    <w:rsid w:val="005E23DF"/>
    <w:rsid w:val="005E266A"/>
    <w:rsid w:val="005E31D2"/>
    <w:rsid w:val="005E3A83"/>
    <w:rsid w:val="005E4051"/>
    <w:rsid w:val="005E4973"/>
    <w:rsid w:val="005E619C"/>
    <w:rsid w:val="005F2DAF"/>
    <w:rsid w:val="005F39E8"/>
    <w:rsid w:val="005F3A15"/>
    <w:rsid w:val="005F7EEF"/>
    <w:rsid w:val="00600DC8"/>
    <w:rsid w:val="00601AF8"/>
    <w:rsid w:val="006028EB"/>
    <w:rsid w:val="00604505"/>
    <w:rsid w:val="00605AD0"/>
    <w:rsid w:val="00606D97"/>
    <w:rsid w:val="00606D98"/>
    <w:rsid w:val="00607771"/>
    <w:rsid w:val="00607D86"/>
    <w:rsid w:val="006103DE"/>
    <w:rsid w:val="0061154D"/>
    <w:rsid w:val="00611DF4"/>
    <w:rsid w:val="00611FAB"/>
    <w:rsid w:val="00613584"/>
    <w:rsid w:val="00614A7D"/>
    <w:rsid w:val="00615222"/>
    <w:rsid w:val="006163A7"/>
    <w:rsid w:val="006165DC"/>
    <w:rsid w:val="006171AE"/>
    <w:rsid w:val="00620991"/>
    <w:rsid w:val="0062111C"/>
    <w:rsid w:val="0062409C"/>
    <w:rsid w:val="00627F36"/>
    <w:rsid w:val="0063362E"/>
    <w:rsid w:val="00634C8A"/>
    <w:rsid w:val="0064012E"/>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6665"/>
    <w:rsid w:val="0066041A"/>
    <w:rsid w:val="006641DF"/>
    <w:rsid w:val="006646CA"/>
    <w:rsid w:val="0066530D"/>
    <w:rsid w:val="006662AB"/>
    <w:rsid w:val="006664D9"/>
    <w:rsid w:val="0067008A"/>
    <w:rsid w:val="00670638"/>
    <w:rsid w:val="00672953"/>
    <w:rsid w:val="00672B46"/>
    <w:rsid w:val="00672E8B"/>
    <w:rsid w:val="00675844"/>
    <w:rsid w:val="00676721"/>
    <w:rsid w:val="00680409"/>
    <w:rsid w:val="0068122D"/>
    <w:rsid w:val="006824EB"/>
    <w:rsid w:val="00685851"/>
    <w:rsid w:val="00686CBD"/>
    <w:rsid w:val="00686E83"/>
    <w:rsid w:val="0068766C"/>
    <w:rsid w:val="00692F5D"/>
    <w:rsid w:val="00694170"/>
    <w:rsid w:val="00695A9D"/>
    <w:rsid w:val="00695AF0"/>
    <w:rsid w:val="00697D0C"/>
    <w:rsid w:val="006A045E"/>
    <w:rsid w:val="006A0B02"/>
    <w:rsid w:val="006A1609"/>
    <w:rsid w:val="006A1A0F"/>
    <w:rsid w:val="006A1E7F"/>
    <w:rsid w:val="006A480E"/>
    <w:rsid w:val="006A5857"/>
    <w:rsid w:val="006B37F2"/>
    <w:rsid w:val="006B4653"/>
    <w:rsid w:val="006B4F0F"/>
    <w:rsid w:val="006B5467"/>
    <w:rsid w:val="006B55B9"/>
    <w:rsid w:val="006B5A95"/>
    <w:rsid w:val="006B6302"/>
    <w:rsid w:val="006B6564"/>
    <w:rsid w:val="006B6A6D"/>
    <w:rsid w:val="006C00DF"/>
    <w:rsid w:val="006C0DCC"/>
    <w:rsid w:val="006C101D"/>
    <w:rsid w:val="006C28D5"/>
    <w:rsid w:val="006C412E"/>
    <w:rsid w:val="006C4D24"/>
    <w:rsid w:val="006C4D89"/>
    <w:rsid w:val="006C5AA5"/>
    <w:rsid w:val="006C6734"/>
    <w:rsid w:val="006C7D40"/>
    <w:rsid w:val="006D045D"/>
    <w:rsid w:val="006D12E9"/>
    <w:rsid w:val="006D1693"/>
    <w:rsid w:val="006D1AE0"/>
    <w:rsid w:val="006D294C"/>
    <w:rsid w:val="006D351E"/>
    <w:rsid w:val="006D59AE"/>
    <w:rsid w:val="006E047F"/>
    <w:rsid w:val="006E22CB"/>
    <w:rsid w:val="006E3734"/>
    <w:rsid w:val="006E4D69"/>
    <w:rsid w:val="006E616F"/>
    <w:rsid w:val="006E7990"/>
    <w:rsid w:val="006F209D"/>
    <w:rsid w:val="006F2A86"/>
    <w:rsid w:val="006F2D05"/>
    <w:rsid w:val="006F2E6B"/>
    <w:rsid w:val="006F490B"/>
    <w:rsid w:val="006F5A07"/>
    <w:rsid w:val="006F6028"/>
    <w:rsid w:val="006F7C2B"/>
    <w:rsid w:val="006F7D81"/>
    <w:rsid w:val="00701044"/>
    <w:rsid w:val="00702556"/>
    <w:rsid w:val="007032CD"/>
    <w:rsid w:val="00704291"/>
    <w:rsid w:val="0070435D"/>
    <w:rsid w:val="00704D72"/>
    <w:rsid w:val="00706A9B"/>
    <w:rsid w:val="00706C8F"/>
    <w:rsid w:val="00707EA7"/>
    <w:rsid w:val="00710179"/>
    <w:rsid w:val="00710E22"/>
    <w:rsid w:val="007126FB"/>
    <w:rsid w:val="0071488A"/>
    <w:rsid w:val="007163BA"/>
    <w:rsid w:val="00720A1B"/>
    <w:rsid w:val="00720B8A"/>
    <w:rsid w:val="007216DE"/>
    <w:rsid w:val="00721B2A"/>
    <w:rsid w:val="00722D87"/>
    <w:rsid w:val="00723B70"/>
    <w:rsid w:val="007241FF"/>
    <w:rsid w:val="00724715"/>
    <w:rsid w:val="00726C9F"/>
    <w:rsid w:val="00731794"/>
    <w:rsid w:val="007324C7"/>
    <w:rsid w:val="00736425"/>
    <w:rsid w:val="007377D3"/>
    <w:rsid w:val="00737F8D"/>
    <w:rsid w:val="00740A67"/>
    <w:rsid w:val="00741C60"/>
    <w:rsid w:val="00742E84"/>
    <w:rsid w:val="007437E6"/>
    <w:rsid w:val="00743C1D"/>
    <w:rsid w:val="00747569"/>
    <w:rsid w:val="0075077D"/>
    <w:rsid w:val="0075221A"/>
    <w:rsid w:val="0075465D"/>
    <w:rsid w:val="00761497"/>
    <w:rsid w:val="007615CB"/>
    <w:rsid w:val="00762487"/>
    <w:rsid w:val="007635D5"/>
    <w:rsid w:val="00764AE9"/>
    <w:rsid w:val="00764EB4"/>
    <w:rsid w:val="00766376"/>
    <w:rsid w:val="00766F64"/>
    <w:rsid w:val="007672D5"/>
    <w:rsid w:val="00767AAB"/>
    <w:rsid w:val="007703C9"/>
    <w:rsid w:val="00771093"/>
    <w:rsid w:val="00772122"/>
    <w:rsid w:val="0077215B"/>
    <w:rsid w:val="00772CD0"/>
    <w:rsid w:val="00773993"/>
    <w:rsid w:val="00773F7B"/>
    <w:rsid w:val="007743C1"/>
    <w:rsid w:val="00774593"/>
    <w:rsid w:val="007748CC"/>
    <w:rsid w:val="00774FEC"/>
    <w:rsid w:val="0078139C"/>
    <w:rsid w:val="007820DD"/>
    <w:rsid w:val="00782C01"/>
    <w:rsid w:val="007834C6"/>
    <w:rsid w:val="007843CE"/>
    <w:rsid w:val="00784986"/>
    <w:rsid w:val="00785A21"/>
    <w:rsid w:val="007876B2"/>
    <w:rsid w:val="00787FF8"/>
    <w:rsid w:val="0079015A"/>
    <w:rsid w:val="00790502"/>
    <w:rsid w:val="007905BB"/>
    <w:rsid w:val="00796583"/>
    <w:rsid w:val="00797DED"/>
    <w:rsid w:val="007A3353"/>
    <w:rsid w:val="007A6174"/>
    <w:rsid w:val="007A6EB8"/>
    <w:rsid w:val="007A74CA"/>
    <w:rsid w:val="007A7751"/>
    <w:rsid w:val="007B00D4"/>
    <w:rsid w:val="007B2855"/>
    <w:rsid w:val="007B3451"/>
    <w:rsid w:val="007B4CED"/>
    <w:rsid w:val="007B5090"/>
    <w:rsid w:val="007B59C5"/>
    <w:rsid w:val="007B62BC"/>
    <w:rsid w:val="007B71F2"/>
    <w:rsid w:val="007C212D"/>
    <w:rsid w:val="007C343C"/>
    <w:rsid w:val="007C3821"/>
    <w:rsid w:val="007C548D"/>
    <w:rsid w:val="007C59B6"/>
    <w:rsid w:val="007D10C8"/>
    <w:rsid w:val="007D1E6C"/>
    <w:rsid w:val="007D2FAC"/>
    <w:rsid w:val="007D42A9"/>
    <w:rsid w:val="007D4988"/>
    <w:rsid w:val="007D4B3A"/>
    <w:rsid w:val="007D5301"/>
    <w:rsid w:val="007D5D91"/>
    <w:rsid w:val="007E120E"/>
    <w:rsid w:val="007E1F42"/>
    <w:rsid w:val="007E2E40"/>
    <w:rsid w:val="007E4BCD"/>
    <w:rsid w:val="007E6586"/>
    <w:rsid w:val="007E7F07"/>
    <w:rsid w:val="007E7F19"/>
    <w:rsid w:val="007F14CE"/>
    <w:rsid w:val="007F1BF7"/>
    <w:rsid w:val="007F1C9E"/>
    <w:rsid w:val="007F1FD4"/>
    <w:rsid w:val="007F28FA"/>
    <w:rsid w:val="007F3CA6"/>
    <w:rsid w:val="007F48DE"/>
    <w:rsid w:val="007F4A8D"/>
    <w:rsid w:val="007F7890"/>
    <w:rsid w:val="008022BB"/>
    <w:rsid w:val="008024FF"/>
    <w:rsid w:val="00802842"/>
    <w:rsid w:val="00802A1D"/>
    <w:rsid w:val="008035D6"/>
    <w:rsid w:val="0080380B"/>
    <w:rsid w:val="0080451E"/>
    <w:rsid w:val="00804E4D"/>
    <w:rsid w:val="008051DE"/>
    <w:rsid w:val="008070F4"/>
    <w:rsid w:val="00807172"/>
    <w:rsid w:val="00807535"/>
    <w:rsid w:val="00807731"/>
    <w:rsid w:val="0081014A"/>
    <w:rsid w:val="00810D43"/>
    <w:rsid w:val="00811169"/>
    <w:rsid w:val="008119A3"/>
    <w:rsid w:val="00811C1E"/>
    <w:rsid w:val="0081444F"/>
    <w:rsid w:val="00814720"/>
    <w:rsid w:val="00816A55"/>
    <w:rsid w:val="008200FB"/>
    <w:rsid w:val="00820446"/>
    <w:rsid w:val="0082063B"/>
    <w:rsid w:val="00824B44"/>
    <w:rsid w:val="008256F9"/>
    <w:rsid w:val="00826E14"/>
    <w:rsid w:val="00826E40"/>
    <w:rsid w:val="008272EA"/>
    <w:rsid w:val="00830678"/>
    <w:rsid w:val="0083187C"/>
    <w:rsid w:val="00831EBE"/>
    <w:rsid w:val="00832119"/>
    <w:rsid w:val="008366E4"/>
    <w:rsid w:val="00837FBA"/>
    <w:rsid w:val="00840BC1"/>
    <w:rsid w:val="00840C3E"/>
    <w:rsid w:val="008435C1"/>
    <w:rsid w:val="00843B9B"/>
    <w:rsid w:val="00843FAB"/>
    <w:rsid w:val="00846F3D"/>
    <w:rsid w:val="00847B8F"/>
    <w:rsid w:val="00847CF0"/>
    <w:rsid w:val="00847DA9"/>
    <w:rsid w:val="008551F6"/>
    <w:rsid w:val="00855230"/>
    <w:rsid w:val="00855A17"/>
    <w:rsid w:val="00855B93"/>
    <w:rsid w:val="00860044"/>
    <w:rsid w:val="008631F1"/>
    <w:rsid w:val="00863349"/>
    <w:rsid w:val="008633D7"/>
    <w:rsid w:val="0086444D"/>
    <w:rsid w:val="008653AE"/>
    <w:rsid w:val="00867829"/>
    <w:rsid w:val="008706BA"/>
    <w:rsid w:val="008709B2"/>
    <w:rsid w:val="00870C36"/>
    <w:rsid w:val="00871E44"/>
    <w:rsid w:val="00872186"/>
    <w:rsid w:val="00872B0D"/>
    <w:rsid w:val="008735E6"/>
    <w:rsid w:val="0087451E"/>
    <w:rsid w:val="00874B5D"/>
    <w:rsid w:val="008770C0"/>
    <w:rsid w:val="0088143E"/>
    <w:rsid w:val="00881DBE"/>
    <w:rsid w:val="00881E72"/>
    <w:rsid w:val="00883708"/>
    <w:rsid w:val="00887B4D"/>
    <w:rsid w:val="00887E3C"/>
    <w:rsid w:val="00891B02"/>
    <w:rsid w:val="00891C61"/>
    <w:rsid w:val="00891F29"/>
    <w:rsid w:val="00894673"/>
    <w:rsid w:val="00897AB7"/>
    <w:rsid w:val="008A074A"/>
    <w:rsid w:val="008A1158"/>
    <w:rsid w:val="008A1F9D"/>
    <w:rsid w:val="008A1FAF"/>
    <w:rsid w:val="008A2701"/>
    <w:rsid w:val="008A3C3A"/>
    <w:rsid w:val="008A3CCA"/>
    <w:rsid w:val="008A3E00"/>
    <w:rsid w:val="008A4E3E"/>
    <w:rsid w:val="008A658C"/>
    <w:rsid w:val="008A6C3D"/>
    <w:rsid w:val="008A7174"/>
    <w:rsid w:val="008B081B"/>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E6D0A"/>
    <w:rsid w:val="008F01D3"/>
    <w:rsid w:val="008F0388"/>
    <w:rsid w:val="008F10AE"/>
    <w:rsid w:val="008F17FF"/>
    <w:rsid w:val="008F2CA7"/>
    <w:rsid w:val="008F5333"/>
    <w:rsid w:val="008F5AB8"/>
    <w:rsid w:val="008F6B10"/>
    <w:rsid w:val="008F7061"/>
    <w:rsid w:val="00904B14"/>
    <w:rsid w:val="00905891"/>
    <w:rsid w:val="00906640"/>
    <w:rsid w:val="0090724A"/>
    <w:rsid w:val="00907B01"/>
    <w:rsid w:val="00910EF7"/>
    <w:rsid w:val="00914C54"/>
    <w:rsid w:val="0091598C"/>
    <w:rsid w:val="009161CB"/>
    <w:rsid w:val="0091684E"/>
    <w:rsid w:val="00920DB3"/>
    <w:rsid w:val="009211D2"/>
    <w:rsid w:val="00922CD9"/>
    <w:rsid w:val="00930EC9"/>
    <w:rsid w:val="00931AE3"/>
    <w:rsid w:val="00931AF1"/>
    <w:rsid w:val="00932278"/>
    <w:rsid w:val="009323FA"/>
    <w:rsid w:val="00933E70"/>
    <w:rsid w:val="0093699E"/>
    <w:rsid w:val="0093789B"/>
    <w:rsid w:val="009429FF"/>
    <w:rsid w:val="009448A8"/>
    <w:rsid w:val="009453C2"/>
    <w:rsid w:val="009471BE"/>
    <w:rsid w:val="00947A7A"/>
    <w:rsid w:val="00952AB8"/>
    <w:rsid w:val="00952BF5"/>
    <w:rsid w:val="009554A8"/>
    <w:rsid w:val="0095755E"/>
    <w:rsid w:val="009579D1"/>
    <w:rsid w:val="00957BBC"/>
    <w:rsid w:val="00960945"/>
    <w:rsid w:val="00960ACC"/>
    <w:rsid w:val="00961007"/>
    <w:rsid w:val="00962712"/>
    <w:rsid w:val="0096297E"/>
    <w:rsid w:val="009646F2"/>
    <w:rsid w:val="00965410"/>
    <w:rsid w:val="009665E0"/>
    <w:rsid w:val="00966C79"/>
    <w:rsid w:val="00970A21"/>
    <w:rsid w:val="009710B4"/>
    <w:rsid w:val="00971F18"/>
    <w:rsid w:val="00972B52"/>
    <w:rsid w:val="0097441D"/>
    <w:rsid w:val="009751D7"/>
    <w:rsid w:val="00976943"/>
    <w:rsid w:val="00977228"/>
    <w:rsid w:val="009777F3"/>
    <w:rsid w:val="00977C6A"/>
    <w:rsid w:val="00981035"/>
    <w:rsid w:val="00981284"/>
    <w:rsid w:val="00981749"/>
    <w:rsid w:val="0098273A"/>
    <w:rsid w:val="00982D06"/>
    <w:rsid w:val="00987288"/>
    <w:rsid w:val="0099065D"/>
    <w:rsid w:val="009931FC"/>
    <w:rsid w:val="00993980"/>
    <w:rsid w:val="009952C1"/>
    <w:rsid w:val="009A2060"/>
    <w:rsid w:val="009A2624"/>
    <w:rsid w:val="009A305C"/>
    <w:rsid w:val="009A7C62"/>
    <w:rsid w:val="009B0CC9"/>
    <w:rsid w:val="009B11D8"/>
    <w:rsid w:val="009B1523"/>
    <w:rsid w:val="009B1DFB"/>
    <w:rsid w:val="009B20BF"/>
    <w:rsid w:val="009B43F2"/>
    <w:rsid w:val="009B64D2"/>
    <w:rsid w:val="009B76E5"/>
    <w:rsid w:val="009B7FA4"/>
    <w:rsid w:val="009C0865"/>
    <w:rsid w:val="009C4FAC"/>
    <w:rsid w:val="009C62E3"/>
    <w:rsid w:val="009C7CB1"/>
    <w:rsid w:val="009D054F"/>
    <w:rsid w:val="009D0FA9"/>
    <w:rsid w:val="009D1D01"/>
    <w:rsid w:val="009D2F12"/>
    <w:rsid w:val="009D3414"/>
    <w:rsid w:val="009D34B5"/>
    <w:rsid w:val="009D5BFC"/>
    <w:rsid w:val="009D5D5C"/>
    <w:rsid w:val="009D5E17"/>
    <w:rsid w:val="009D7E94"/>
    <w:rsid w:val="009E24E8"/>
    <w:rsid w:val="009E2CD8"/>
    <w:rsid w:val="009E3C32"/>
    <w:rsid w:val="009E3D84"/>
    <w:rsid w:val="009E4A54"/>
    <w:rsid w:val="009E6721"/>
    <w:rsid w:val="009E763B"/>
    <w:rsid w:val="009F0CFF"/>
    <w:rsid w:val="009F249A"/>
    <w:rsid w:val="009F36B8"/>
    <w:rsid w:val="009F5AEB"/>
    <w:rsid w:val="00A00B98"/>
    <w:rsid w:val="00A01E3E"/>
    <w:rsid w:val="00A056E2"/>
    <w:rsid w:val="00A06802"/>
    <w:rsid w:val="00A06D19"/>
    <w:rsid w:val="00A07BFA"/>
    <w:rsid w:val="00A12CF9"/>
    <w:rsid w:val="00A13B5D"/>
    <w:rsid w:val="00A140C4"/>
    <w:rsid w:val="00A14C02"/>
    <w:rsid w:val="00A14DFC"/>
    <w:rsid w:val="00A17000"/>
    <w:rsid w:val="00A17009"/>
    <w:rsid w:val="00A17669"/>
    <w:rsid w:val="00A17AC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6AD3"/>
    <w:rsid w:val="00A37C18"/>
    <w:rsid w:val="00A408AB"/>
    <w:rsid w:val="00A4282A"/>
    <w:rsid w:val="00A42C5F"/>
    <w:rsid w:val="00A447C0"/>
    <w:rsid w:val="00A44B9B"/>
    <w:rsid w:val="00A4512E"/>
    <w:rsid w:val="00A5144F"/>
    <w:rsid w:val="00A517F1"/>
    <w:rsid w:val="00A52D7A"/>
    <w:rsid w:val="00A53407"/>
    <w:rsid w:val="00A537EC"/>
    <w:rsid w:val="00A53EDA"/>
    <w:rsid w:val="00A54553"/>
    <w:rsid w:val="00A55805"/>
    <w:rsid w:val="00A55C2F"/>
    <w:rsid w:val="00A56533"/>
    <w:rsid w:val="00A61763"/>
    <w:rsid w:val="00A66499"/>
    <w:rsid w:val="00A66D57"/>
    <w:rsid w:val="00A67D3E"/>
    <w:rsid w:val="00A70411"/>
    <w:rsid w:val="00A71976"/>
    <w:rsid w:val="00A76A3C"/>
    <w:rsid w:val="00A76FB8"/>
    <w:rsid w:val="00A7731F"/>
    <w:rsid w:val="00A77DBE"/>
    <w:rsid w:val="00A8093B"/>
    <w:rsid w:val="00A81732"/>
    <w:rsid w:val="00A81B9C"/>
    <w:rsid w:val="00A823B4"/>
    <w:rsid w:val="00A8245E"/>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C1100"/>
    <w:rsid w:val="00AC3424"/>
    <w:rsid w:val="00AC42FF"/>
    <w:rsid w:val="00AC5007"/>
    <w:rsid w:val="00AC6986"/>
    <w:rsid w:val="00AC7A97"/>
    <w:rsid w:val="00AD0D97"/>
    <w:rsid w:val="00AD2377"/>
    <w:rsid w:val="00AD2AD5"/>
    <w:rsid w:val="00AD3341"/>
    <w:rsid w:val="00AD6A43"/>
    <w:rsid w:val="00AD6CC2"/>
    <w:rsid w:val="00AD6E27"/>
    <w:rsid w:val="00AE05D0"/>
    <w:rsid w:val="00AE0C1F"/>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4C1"/>
    <w:rsid w:val="00B30E40"/>
    <w:rsid w:val="00B31350"/>
    <w:rsid w:val="00B352CD"/>
    <w:rsid w:val="00B378D2"/>
    <w:rsid w:val="00B4073B"/>
    <w:rsid w:val="00B4179A"/>
    <w:rsid w:val="00B417F1"/>
    <w:rsid w:val="00B4387E"/>
    <w:rsid w:val="00B438BF"/>
    <w:rsid w:val="00B43B45"/>
    <w:rsid w:val="00B4573A"/>
    <w:rsid w:val="00B47657"/>
    <w:rsid w:val="00B51EF9"/>
    <w:rsid w:val="00B52765"/>
    <w:rsid w:val="00B52CD1"/>
    <w:rsid w:val="00B53130"/>
    <w:rsid w:val="00B55AA9"/>
    <w:rsid w:val="00B55EEF"/>
    <w:rsid w:val="00B56C55"/>
    <w:rsid w:val="00B5735B"/>
    <w:rsid w:val="00B573CE"/>
    <w:rsid w:val="00B61D3B"/>
    <w:rsid w:val="00B62556"/>
    <w:rsid w:val="00B62DB0"/>
    <w:rsid w:val="00B62FE2"/>
    <w:rsid w:val="00B63751"/>
    <w:rsid w:val="00B643AF"/>
    <w:rsid w:val="00B6476C"/>
    <w:rsid w:val="00B66DD5"/>
    <w:rsid w:val="00B701AC"/>
    <w:rsid w:val="00B722EC"/>
    <w:rsid w:val="00B742D6"/>
    <w:rsid w:val="00B76F60"/>
    <w:rsid w:val="00B8032B"/>
    <w:rsid w:val="00B8036F"/>
    <w:rsid w:val="00B8152A"/>
    <w:rsid w:val="00B85D3D"/>
    <w:rsid w:val="00B87337"/>
    <w:rsid w:val="00B87BFC"/>
    <w:rsid w:val="00B900D1"/>
    <w:rsid w:val="00B90DFE"/>
    <w:rsid w:val="00B91FA8"/>
    <w:rsid w:val="00B926B4"/>
    <w:rsid w:val="00B9487D"/>
    <w:rsid w:val="00B953AD"/>
    <w:rsid w:val="00B953BB"/>
    <w:rsid w:val="00B96214"/>
    <w:rsid w:val="00BA069F"/>
    <w:rsid w:val="00BA0E52"/>
    <w:rsid w:val="00BA1659"/>
    <w:rsid w:val="00BA3073"/>
    <w:rsid w:val="00BA3A26"/>
    <w:rsid w:val="00BA3BB4"/>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7A4"/>
    <w:rsid w:val="00BD3D1C"/>
    <w:rsid w:val="00BD6264"/>
    <w:rsid w:val="00BD767B"/>
    <w:rsid w:val="00BE0BA6"/>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06D0"/>
    <w:rsid w:val="00C028DA"/>
    <w:rsid w:val="00C038FB"/>
    <w:rsid w:val="00C03BB1"/>
    <w:rsid w:val="00C0464B"/>
    <w:rsid w:val="00C05E58"/>
    <w:rsid w:val="00C06E32"/>
    <w:rsid w:val="00C07F64"/>
    <w:rsid w:val="00C1044D"/>
    <w:rsid w:val="00C10CED"/>
    <w:rsid w:val="00C11155"/>
    <w:rsid w:val="00C11398"/>
    <w:rsid w:val="00C11708"/>
    <w:rsid w:val="00C135E9"/>
    <w:rsid w:val="00C143D1"/>
    <w:rsid w:val="00C15AB5"/>
    <w:rsid w:val="00C17D99"/>
    <w:rsid w:val="00C2294E"/>
    <w:rsid w:val="00C22B33"/>
    <w:rsid w:val="00C22B65"/>
    <w:rsid w:val="00C239FC"/>
    <w:rsid w:val="00C242B2"/>
    <w:rsid w:val="00C2628E"/>
    <w:rsid w:val="00C26D18"/>
    <w:rsid w:val="00C275BB"/>
    <w:rsid w:val="00C305A9"/>
    <w:rsid w:val="00C318B5"/>
    <w:rsid w:val="00C31C5B"/>
    <w:rsid w:val="00C31C7D"/>
    <w:rsid w:val="00C34072"/>
    <w:rsid w:val="00C34204"/>
    <w:rsid w:val="00C34FEE"/>
    <w:rsid w:val="00C4067E"/>
    <w:rsid w:val="00C41498"/>
    <w:rsid w:val="00C42B5F"/>
    <w:rsid w:val="00C43174"/>
    <w:rsid w:val="00C43B31"/>
    <w:rsid w:val="00C4525F"/>
    <w:rsid w:val="00C45D4B"/>
    <w:rsid w:val="00C4680F"/>
    <w:rsid w:val="00C4797B"/>
    <w:rsid w:val="00C47BB5"/>
    <w:rsid w:val="00C50857"/>
    <w:rsid w:val="00C50EE2"/>
    <w:rsid w:val="00C51168"/>
    <w:rsid w:val="00C515BA"/>
    <w:rsid w:val="00C51B71"/>
    <w:rsid w:val="00C5373D"/>
    <w:rsid w:val="00C5543D"/>
    <w:rsid w:val="00C55997"/>
    <w:rsid w:val="00C6130E"/>
    <w:rsid w:val="00C618D4"/>
    <w:rsid w:val="00C63460"/>
    <w:rsid w:val="00C65906"/>
    <w:rsid w:val="00C65B79"/>
    <w:rsid w:val="00C66708"/>
    <w:rsid w:val="00C676BF"/>
    <w:rsid w:val="00C677F4"/>
    <w:rsid w:val="00C7081A"/>
    <w:rsid w:val="00C724A7"/>
    <w:rsid w:val="00C737F5"/>
    <w:rsid w:val="00C74A11"/>
    <w:rsid w:val="00C75222"/>
    <w:rsid w:val="00C755E4"/>
    <w:rsid w:val="00C76140"/>
    <w:rsid w:val="00C7735E"/>
    <w:rsid w:val="00C81C85"/>
    <w:rsid w:val="00C81ECD"/>
    <w:rsid w:val="00C81FCB"/>
    <w:rsid w:val="00C8286A"/>
    <w:rsid w:val="00C85352"/>
    <w:rsid w:val="00C85FB4"/>
    <w:rsid w:val="00C86203"/>
    <w:rsid w:val="00C90E1C"/>
    <w:rsid w:val="00C9128B"/>
    <w:rsid w:val="00C93A0B"/>
    <w:rsid w:val="00C944EC"/>
    <w:rsid w:val="00C94981"/>
    <w:rsid w:val="00C94BBA"/>
    <w:rsid w:val="00CA02F6"/>
    <w:rsid w:val="00CA1237"/>
    <w:rsid w:val="00CA1BBA"/>
    <w:rsid w:val="00CA2086"/>
    <w:rsid w:val="00CA38AD"/>
    <w:rsid w:val="00CA6D0C"/>
    <w:rsid w:val="00CA7D46"/>
    <w:rsid w:val="00CA7D82"/>
    <w:rsid w:val="00CB1721"/>
    <w:rsid w:val="00CB3251"/>
    <w:rsid w:val="00CB462E"/>
    <w:rsid w:val="00CB5069"/>
    <w:rsid w:val="00CB7FEE"/>
    <w:rsid w:val="00CC0341"/>
    <w:rsid w:val="00CC05ED"/>
    <w:rsid w:val="00CC4500"/>
    <w:rsid w:val="00CC5972"/>
    <w:rsid w:val="00CC6B51"/>
    <w:rsid w:val="00CD4BAB"/>
    <w:rsid w:val="00CD660A"/>
    <w:rsid w:val="00CD6D22"/>
    <w:rsid w:val="00CE08D9"/>
    <w:rsid w:val="00CE19A5"/>
    <w:rsid w:val="00CE27E5"/>
    <w:rsid w:val="00CE4798"/>
    <w:rsid w:val="00CE4FA7"/>
    <w:rsid w:val="00CE67EB"/>
    <w:rsid w:val="00CE6B7D"/>
    <w:rsid w:val="00CF0A1A"/>
    <w:rsid w:val="00CF1BAF"/>
    <w:rsid w:val="00CF247C"/>
    <w:rsid w:val="00CF409B"/>
    <w:rsid w:val="00CF40D8"/>
    <w:rsid w:val="00CF4DCC"/>
    <w:rsid w:val="00CF5FAC"/>
    <w:rsid w:val="00CF630A"/>
    <w:rsid w:val="00CF756F"/>
    <w:rsid w:val="00CF79D1"/>
    <w:rsid w:val="00D011D8"/>
    <w:rsid w:val="00D02EB1"/>
    <w:rsid w:val="00D0334F"/>
    <w:rsid w:val="00D06258"/>
    <w:rsid w:val="00D0685A"/>
    <w:rsid w:val="00D069D5"/>
    <w:rsid w:val="00D06C50"/>
    <w:rsid w:val="00D103E6"/>
    <w:rsid w:val="00D1161B"/>
    <w:rsid w:val="00D11F7C"/>
    <w:rsid w:val="00D1243E"/>
    <w:rsid w:val="00D13281"/>
    <w:rsid w:val="00D1553F"/>
    <w:rsid w:val="00D22170"/>
    <w:rsid w:val="00D252BB"/>
    <w:rsid w:val="00D2560C"/>
    <w:rsid w:val="00D2699F"/>
    <w:rsid w:val="00D27170"/>
    <w:rsid w:val="00D279C5"/>
    <w:rsid w:val="00D30167"/>
    <w:rsid w:val="00D30A82"/>
    <w:rsid w:val="00D30D9A"/>
    <w:rsid w:val="00D31952"/>
    <w:rsid w:val="00D323D1"/>
    <w:rsid w:val="00D3264D"/>
    <w:rsid w:val="00D32A85"/>
    <w:rsid w:val="00D331E6"/>
    <w:rsid w:val="00D35472"/>
    <w:rsid w:val="00D355C9"/>
    <w:rsid w:val="00D35FA4"/>
    <w:rsid w:val="00D44590"/>
    <w:rsid w:val="00D455B0"/>
    <w:rsid w:val="00D5118C"/>
    <w:rsid w:val="00D52204"/>
    <w:rsid w:val="00D5453C"/>
    <w:rsid w:val="00D56128"/>
    <w:rsid w:val="00D5688C"/>
    <w:rsid w:val="00D56D69"/>
    <w:rsid w:val="00D5751A"/>
    <w:rsid w:val="00D60A92"/>
    <w:rsid w:val="00D627D0"/>
    <w:rsid w:val="00D63BEF"/>
    <w:rsid w:val="00D672A7"/>
    <w:rsid w:val="00D67311"/>
    <w:rsid w:val="00D67C5C"/>
    <w:rsid w:val="00D67D57"/>
    <w:rsid w:val="00D725DB"/>
    <w:rsid w:val="00D72ACC"/>
    <w:rsid w:val="00D74B05"/>
    <w:rsid w:val="00D76947"/>
    <w:rsid w:val="00D776F5"/>
    <w:rsid w:val="00D77D74"/>
    <w:rsid w:val="00D801D4"/>
    <w:rsid w:val="00D8274E"/>
    <w:rsid w:val="00D8378E"/>
    <w:rsid w:val="00D86B36"/>
    <w:rsid w:val="00D87687"/>
    <w:rsid w:val="00D90177"/>
    <w:rsid w:val="00D91A2C"/>
    <w:rsid w:val="00D91EFB"/>
    <w:rsid w:val="00D927E6"/>
    <w:rsid w:val="00D94F68"/>
    <w:rsid w:val="00D95A51"/>
    <w:rsid w:val="00D97914"/>
    <w:rsid w:val="00DA2353"/>
    <w:rsid w:val="00DA2AB7"/>
    <w:rsid w:val="00DA3076"/>
    <w:rsid w:val="00DA3789"/>
    <w:rsid w:val="00DA5066"/>
    <w:rsid w:val="00DA55FF"/>
    <w:rsid w:val="00DA5BC8"/>
    <w:rsid w:val="00DA5F4C"/>
    <w:rsid w:val="00DA637A"/>
    <w:rsid w:val="00DA7242"/>
    <w:rsid w:val="00DA7D0C"/>
    <w:rsid w:val="00DA7E6E"/>
    <w:rsid w:val="00DB137A"/>
    <w:rsid w:val="00DB21E9"/>
    <w:rsid w:val="00DB2EA7"/>
    <w:rsid w:val="00DB30C1"/>
    <w:rsid w:val="00DB45D3"/>
    <w:rsid w:val="00DB4C0C"/>
    <w:rsid w:val="00DB7E5E"/>
    <w:rsid w:val="00DC186A"/>
    <w:rsid w:val="00DC2CD1"/>
    <w:rsid w:val="00DC4DBC"/>
    <w:rsid w:val="00DC4E39"/>
    <w:rsid w:val="00DC6022"/>
    <w:rsid w:val="00DC680F"/>
    <w:rsid w:val="00DC6F35"/>
    <w:rsid w:val="00DD262B"/>
    <w:rsid w:val="00DD2C22"/>
    <w:rsid w:val="00DD3315"/>
    <w:rsid w:val="00DD33AF"/>
    <w:rsid w:val="00DD6F80"/>
    <w:rsid w:val="00DD7C28"/>
    <w:rsid w:val="00DE02F5"/>
    <w:rsid w:val="00DE0D2B"/>
    <w:rsid w:val="00DE1012"/>
    <w:rsid w:val="00DE18C1"/>
    <w:rsid w:val="00DE2F09"/>
    <w:rsid w:val="00DE4A91"/>
    <w:rsid w:val="00DF0512"/>
    <w:rsid w:val="00DF0B85"/>
    <w:rsid w:val="00DF1A53"/>
    <w:rsid w:val="00DF227C"/>
    <w:rsid w:val="00DF3602"/>
    <w:rsid w:val="00DF4488"/>
    <w:rsid w:val="00DF4A73"/>
    <w:rsid w:val="00DF5FB0"/>
    <w:rsid w:val="00DF64FD"/>
    <w:rsid w:val="00E05B86"/>
    <w:rsid w:val="00E05D6C"/>
    <w:rsid w:val="00E108CC"/>
    <w:rsid w:val="00E12AFF"/>
    <w:rsid w:val="00E16DB3"/>
    <w:rsid w:val="00E17A56"/>
    <w:rsid w:val="00E17E1F"/>
    <w:rsid w:val="00E21DAA"/>
    <w:rsid w:val="00E21F38"/>
    <w:rsid w:val="00E2620C"/>
    <w:rsid w:val="00E265C7"/>
    <w:rsid w:val="00E267FD"/>
    <w:rsid w:val="00E26B86"/>
    <w:rsid w:val="00E26ED0"/>
    <w:rsid w:val="00E26F0C"/>
    <w:rsid w:val="00E3002E"/>
    <w:rsid w:val="00E313CA"/>
    <w:rsid w:val="00E33EBF"/>
    <w:rsid w:val="00E360C5"/>
    <w:rsid w:val="00E400FE"/>
    <w:rsid w:val="00E406F3"/>
    <w:rsid w:val="00E43058"/>
    <w:rsid w:val="00E433C2"/>
    <w:rsid w:val="00E504A6"/>
    <w:rsid w:val="00E51F1B"/>
    <w:rsid w:val="00E548F7"/>
    <w:rsid w:val="00E56107"/>
    <w:rsid w:val="00E570FE"/>
    <w:rsid w:val="00E60A32"/>
    <w:rsid w:val="00E61D07"/>
    <w:rsid w:val="00E66082"/>
    <w:rsid w:val="00E669BD"/>
    <w:rsid w:val="00E7330A"/>
    <w:rsid w:val="00E73714"/>
    <w:rsid w:val="00E75908"/>
    <w:rsid w:val="00E7649C"/>
    <w:rsid w:val="00E7696F"/>
    <w:rsid w:val="00E80DBB"/>
    <w:rsid w:val="00E81FE9"/>
    <w:rsid w:val="00E852EE"/>
    <w:rsid w:val="00E85579"/>
    <w:rsid w:val="00E85C1E"/>
    <w:rsid w:val="00E85F77"/>
    <w:rsid w:val="00E86817"/>
    <w:rsid w:val="00E869FD"/>
    <w:rsid w:val="00E871A7"/>
    <w:rsid w:val="00E9310F"/>
    <w:rsid w:val="00E9318C"/>
    <w:rsid w:val="00E94516"/>
    <w:rsid w:val="00E947AA"/>
    <w:rsid w:val="00E95E49"/>
    <w:rsid w:val="00E96444"/>
    <w:rsid w:val="00E96498"/>
    <w:rsid w:val="00E96A37"/>
    <w:rsid w:val="00E977CB"/>
    <w:rsid w:val="00E97BB8"/>
    <w:rsid w:val="00EA043C"/>
    <w:rsid w:val="00EA2223"/>
    <w:rsid w:val="00EA35E7"/>
    <w:rsid w:val="00EA3AA3"/>
    <w:rsid w:val="00EA66C4"/>
    <w:rsid w:val="00EA7B8B"/>
    <w:rsid w:val="00EB06B9"/>
    <w:rsid w:val="00EB1E98"/>
    <w:rsid w:val="00EB494C"/>
    <w:rsid w:val="00EC1E7A"/>
    <w:rsid w:val="00EC23AF"/>
    <w:rsid w:val="00EC2B16"/>
    <w:rsid w:val="00EC30D3"/>
    <w:rsid w:val="00EC4D20"/>
    <w:rsid w:val="00EC6EF2"/>
    <w:rsid w:val="00EC7744"/>
    <w:rsid w:val="00EC7A0F"/>
    <w:rsid w:val="00EC7B4A"/>
    <w:rsid w:val="00ED34A3"/>
    <w:rsid w:val="00ED3A81"/>
    <w:rsid w:val="00ED3D9B"/>
    <w:rsid w:val="00ED442E"/>
    <w:rsid w:val="00ED6792"/>
    <w:rsid w:val="00ED7C84"/>
    <w:rsid w:val="00EE02D5"/>
    <w:rsid w:val="00EE0ED2"/>
    <w:rsid w:val="00EE1540"/>
    <w:rsid w:val="00EE2E67"/>
    <w:rsid w:val="00EE31BC"/>
    <w:rsid w:val="00EE41AA"/>
    <w:rsid w:val="00EE4DF0"/>
    <w:rsid w:val="00EE54A7"/>
    <w:rsid w:val="00EE596F"/>
    <w:rsid w:val="00EE5EA0"/>
    <w:rsid w:val="00EF0EA8"/>
    <w:rsid w:val="00EF179C"/>
    <w:rsid w:val="00EF34BD"/>
    <w:rsid w:val="00EF3864"/>
    <w:rsid w:val="00EF3EFB"/>
    <w:rsid w:val="00EF4D86"/>
    <w:rsid w:val="00EF578C"/>
    <w:rsid w:val="00EF6017"/>
    <w:rsid w:val="00EF748C"/>
    <w:rsid w:val="00EF74CA"/>
    <w:rsid w:val="00EF793F"/>
    <w:rsid w:val="00F037FC"/>
    <w:rsid w:val="00F04DB2"/>
    <w:rsid w:val="00F04FBD"/>
    <w:rsid w:val="00F06969"/>
    <w:rsid w:val="00F14976"/>
    <w:rsid w:val="00F15A48"/>
    <w:rsid w:val="00F16032"/>
    <w:rsid w:val="00F174CA"/>
    <w:rsid w:val="00F17C3F"/>
    <w:rsid w:val="00F207B9"/>
    <w:rsid w:val="00F237CC"/>
    <w:rsid w:val="00F24E27"/>
    <w:rsid w:val="00F26834"/>
    <w:rsid w:val="00F309EF"/>
    <w:rsid w:val="00F32B0F"/>
    <w:rsid w:val="00F3539B"/>
    <w:rsid w:val="00F35E68"/>
    <w:rsid w:val="00F36107"/>
    <w:rsid w:val="00F365A7"/>
    <w:rsid w:val="00F413CC"/>
    <w:rsid w:val="00F4192E"/>
    <w:rsid w:val="00F44388"/>
    <w:rsid w:val="00F44568"/>
    <w:rsid w:val="00F45289"/>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1BC1"/>
    <w:rsid w:val="00F7636F"/>
    <w:rsid w:val="00F76C7E"/>
    <w:rsid w:val="00F77399"/>
    <w:rsid w:val="00F81D39"/>
    <w:rsid w:val="00F82A5B"/>
    <w:rsid w:val="00F8305C"/>
    <w:rsid w:val="00F83C78"/>
    <w:rsid w:val="00F86217"/>
    <w:rsid w:val="00F90480"/>
    <w:rsid w:val="00F90E3F"/>
    <w:rsid w:val="00F92D0B"/>
    <w:rsid w:val="00F9304A"/>
    <w:rsid w:val="00F93B2A"/>
    <w:rsid w:val="00F93FB0"/>
    <w:rsid w:val="00F9604C"/>
    <w:rsid w:val="00F978B4"/>
    <w:rsid w:val="00FA2F17"/>
    <w:rsid w:val="00FA30DC"/>
    <w:rsid w:val="00FA33FD"/>
    <w:rsid w:val="00FA4F37"/>
    <w:rsid w:val="00FA62E8"/>
    <w:rsid w:val="00FA6E0D"/>
    <w:rsid w:val="00FA7C2C"/>
    <w:rsid w:val="00FA7DBD"/>
    <w:rsid w:val="00FB01E2"/>
    <w:rsid w:val="00FB0AFB"/>
    <w:rsid w:val="00FB0B05"/>
    <w:rsid w:val="00FB1BE3"/>
    <w:rsid w:val="00FB2F24"/>
    <w:rsid w:val="00FB3247"/>
    <w:rsid w:val="00FB34C8"/>
    <w:rsid w:val="00FB4272"/>
    <w:rsid w:val="00FB4E13"/>
    <w:rsid w:val="00FB5232"/>
    <w:rsid w:val="00FB7CBB"/>
    <w:rsid w:val="00FC0042"/>
    <w:rsid w:val="00FC0E30"/>
    <w:rsid w:val="00FC1D5D"/>
    <w:rsid w:val="00FC1D8E"/>
    <w:rsid w:val="00FC2A0E"/>
    <w:rsid w:val="00FC44D5"/>
    <w:rsid w:val="00FC779B"/>
    <w:rsid w:val="00FD3416"/>
    <w:rsid w:val="00FD3991"/>
    <w:rsid w:val="00FD465D"/>
    <w:rsid w:val="00FD5A32"/>
    <w:rsid w:val="00FE1A01"/>
    <w:rsid w:val="00FE23BC"/>
    <w:rsid w:val="00FE2559"/>
    <w:rsid w:val="00FE256E"/>
    <w:rsid w:val="00FE2B4C"/>
    <w:rsid w:val="00FE3D13"/>
    <w:rsid w:val="00FE40D4"/>
    <w:rsid w:val="00FE4344"/>
    <w:rsid w:val="00FE447E"/>
    <w:rsid w:val="00FE44CF"/>
    <w:rsid w:val="00FE4A6E"/>
    <w:rsid w:val="00FE4B1A"/>
    <w:rsid w:val="00FE5229"/>
    <w:rsid w:val="00FE7362"/>
    <w:rsid w:val="00FF253C"/>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1490267">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97144578">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75872759">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1395108">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65777521">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19189774">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016618917">
      <w:bodyDiv w:val="1"/>
      <w:marLeft w:val="0"/>
      <w:marRight w:val="0"/>
      <w:marTop w:val="0"/>
      <w:marBottom w:val="0"/>
      <w:divBdr>
        <w:top w:val="none" w:sz="0" w:space="0" w:color="auto"/>
        <w:left w:val="none" w:sz="0" w:space="0" w:color="auto"/>
        <w:bottom w:val="none" w:sz="0" w:space="0" w:color="auto"/>
        <w:right w:val="none" w:sz="0" w:space="0" w:color="auto"/>
      </w:divBdr>
    </w:div>
    <w:div w:id="1147478156">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293169717">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1265321">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895726948">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88724220">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pStyle w:val="497C130D2A604482BD77F3EABAB2BEF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421A6"/>
    <w:rsid w:val="00046480"/>
    <w:rsid w:val="00052194"/>
    <w:rsid w:val="00067B90"/>
    <w:rsid w:val="000C3F07"/>
    <w:rsid w:val="000E3945"/>
    <w:rsid w:val="000F5E81"/>
    <w:rsid w:val="00103550"/>
    <w:rsid w:val="00105DF8"/>
    <w:rsid w:val="001078C8"/>
    <w:rsid w:val="00126491"/>
    <w:rsid w:val="00140C41"/>
    <w:rsid w:val="00155DF3"/>
    <w:rsid w:val="001714EC"/>
    <w:rsid w:val="0018486E"/>
    <w:rsid w:val="001A3E0E"/>
    <w:rsid w:val="001D1D7D"/>
    <w:rsid w:val="001D38BC"/>
    <w:rsid w:val="001E4596"/>
    <w:rsid w:val="00213480"/>
    <w:rsid w:val="0022547C"/>
    <w:rsid w:val="00246C4A"/>
    <w:rsid w:val="00250EBA"/>
    <w:rsid w:val="00265681"/>
    <w:rsid w:val="002A3D13"/>
    <w:rsid w:val="002A59D8"/>
    <w:rsid w:val="002C7EA0"/>
    <w:rsid w:val="002F3C67"/>
    <w:rsid w:val="002F6945"/>
    <w:rsid w:val="00310416"/>
    <w:rsid w:val="003225B0"/>
    <w:rsid w:val="003279B2"/>
    <w:rsid w:val="00363B81"/>
    <w:rsid w:val="003B582E"/>
    <w:rsid w:val="003C60A8"/>
    <w:rsid w:val="003C7292"/>
    <w:rsid w:val="003E1219"/>
    <w:rsid w:val="003E670E"/>
    <w:rsid w:val="003E7208"/>
    <w:rsid w:val="003F65DC"/>
    <w:rsid w:val="0040597F"/>
    <w:rsid w:val="00433DB1"/>
    <w:rsid w:val="00447531"/>
    <w:rsid w:val="0046644E"/>
    <w:rsid w:val="00476AFB"/>
    <w:rsid w:val="004A49B5"/>
    <w:rsid w:val="004D2EEC"/>
    <w:rsid w:val="004E5A44"/>
    <w:rsid w:val="004E5BCF"/>
    <w:rsid w:val="004F61A1"/>
    <w:rsid w:val="00531C72"/>
    <w:rsid w:val="00561591"/>
    <w:rsid w:val="00572D61"/>
    <w:rsid w:val="00607709"/>
    <w:rsid w:val="0061152C"/>
    <w:rsid w:val="00643BFF"/>
    <w:rsid w:val="00682A8B"/>
    <w:rsid w:val="006B54C2"/>
    <w:rsid w:val="006F7C0E"/>
    <w:rsid w:val="0070435A"/>
    <w:rsid w:val="00714825"/>
    <w:rsid w:val="007319AC"/>
    <w:rsid w:val="007459B4"/>
    <w:rsid w:val="00772E30"/>
    <w:rsid w:val="00774425"/>
    <w:rsid w:val="007761C1"/>
    <w:rsid w:val="00785C85"/>
    <w:rsid w:val="007A1E88"/>
    <w:rsid w:val="007D0B9F"/>
    <w:rsid w:val="007D3FCF"/>
    <w:rsid w:val="007E709F"/>
    <w:rsid w:val="007F3BA8"/>
    <w:rsid w:val="00813E3E"/>
    <w:rsid w:val="00835EC4"/>
    <w:rsid w:val="0086420F"/>
    <w:rsid w:val="00864327"/>
    <w:rsid w:val="00871A2F"/>
    <w:rsid w:val="008820E3"/>
    <w:rsid w:val="00883C6F"/>
    <w:rsid w:val="008B0F52"/>
    <w:rsid w:val="008D1682"/>
    <w:rsid w:val="008D7540"/>
    <w:rsid w:val="008E446C"/>
    <w:rsid w:val="00902E04"/>
    <w:rsid w:val="009052C5"/>
    <w:rsid w:val="0098084B"/>
    <w:rsid w:val="009A7D21"/>
    <w:rsid w:val="009C0887"/>
    <w:rsid w:val="009F1627"/>
    <w:rsid w:val="00A044C8"/>
    <w:rsid w:val="00A131AC"/>
    <w:rsid w:val="00A22CAF"/>
    <w:rsid w:val="00A36A70"/>
    <w:rsid w:val="00A42452"/>
    <w:rsid w:val="00A43885"/>
    <w:rsid w:val="00A461B7"/>
    <w:rsid w:val="00A54EE3"/>
    <w:rsid w:val="00A70263"/>
    <w:rsid w:val="00A758F9"/>
    <w:rsid w:val="00A82E8B"/>
    <w:rsid w:val="00A91F7C"/>
    <w:rsid w:val="00A94244"/>
    <w:rsid w:val="00A9516D"/>
    <w:rsid w:val="00AE2CEB"/>
    <w:rsid w:val="00AF0B39"/>
    <w:rsid w:val="00AF4C69"/>
    <w:rsid w:val="00B24931"/>
    <w:rsid w:val="00B51872"/>
    <w:rsid w:val="00B97303"/>
    <w:rsid w:val="00BE78DD"/>
    <w:rsid w:val="00C0632C"/>
    <w:rsid w:val="00C141A7"/>
    <w:rsid w:val="00C744E8"/>
    <w:rsid w:val="00CA11C0"/>
    <w:rsid w:val="00CD279B"/>
    <w:rsid w:val="00CD2D5D"/>
    <w:rsid w:val="00CE1BD6"/>
    <w:rsid w:val="00CF7548"/>
    <w:rsid w:val="00D0374E"/>
    <w:rsid w:val="00D85EBB"/>
    <w:rsid w:val="00D91EC4"/>
    <w:rsid w:val="00DB36DC"/>
    <w:rsid w:val="00DB3A8B"/>
    <w:rsid w:val="00DC6770"/>
    <w:rsid w:val="00DF4A6B"/>
    <w:rsid w:val="00E06827"/>
    <w:rsid w:val="00E6042C"/>
    <w:rsid w:val="00E70199"/>
    <w:rsid w:val="00E8029B"/>
    <w:rsid w:val="00E97336"/>
    <w:rsid w:val="00EA7BDF"/>
    <w:rsid w:val="00EB1B2C"/>
    <w:rsid w:val="00EE6F16"/>
    <w:rsid w:val="00F22A30"/>
    <w:rsid w:val="00FA1D18"/>
    <w:rsid w:val="00FB3D88"/>
    <w:rsid w:val="00FD78B2"/>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D4584BBB174640E399DD5C43FEBEC6EE">
    <w:name w:val="D4584BBB174640E399DD5C43FEBEC6EE"/>
    <w:rsid w:val="003B582E"/>
  </w:style>
  <w:style w:type="paragraph" w:customStyle="1" w:styleId="56376757564F4F6BA01090D73FD38470">
    <w:name w:val="56376757564F4F6BA01090D73FD38470"/>
    <w:rsid w:val="00835EC4"/>
  </w:style>
  <w:style w:type="paragraph" w:customStyle="1" w:styleId="45C67CF5ED29492C80415A82F74BC473">
    <w:name w:val="45C67CF5ED29492C80415A82F74BC473"/>
    <w:rsid w:val="002F6945"/>
    <w:pPr>
      <w:spacing w:after="160" w:line="259" w:lineRule="auto"/>
    </w:pPr>
  </w:style>
  <w:style w:type="paragraph" w:customStyle="1" w:styleId="898261DC1DB149E7870AA342E1FA81B8">
    <w:name w:val="898261DC1DB149E7870AA342E1FA81B8"/>
    <w:rsid w:val="002F6945"/>
    <w:pPr>
      <w:spacing w:after="160" w:line="259" w:lineRule="auto"/>
    </w:pPr>
  </w:style>
  <w:style w:type="paragraph" w:customStyle="1" w:styleId="7A3E1939D926473B800D10C5577FDC17">
    <w:name w:val="7A3E1939D926473B800D10C5577FDC17"/>
    <w:rsid w:val="00774425"/>
    <w:pPr>
      <w:spacing w:after="160" w:line="259" w:lineRule="auto"/>
    </w:pPr>
  </w:style>
  <w:style w:type="paragraph" w:customStyle="1" w:styleId="9376EB8FA4B347C29DCB14DE55A429C9">
    <w:name w:val="9376EB8FA4B347C29DCB14DE55A429C9"/>
    <w:rsid w:val="00774425"/>
    <w:pPr>
      <w:spacing w:after="160" w:line="259" w:lineRule="auto"/>
    </w:pPr>
  </w:style>
  <w:style w:type="paragraph" w:customStyle="1" w:styleId="F638DC193AB14F3B9E944A3584C762A1">
    <w:name w:val="F638DC193AB14F3B9E944A3584C762A1"/>
    <w:rsid w:val="00774425"/>
    <w:pPr>
      <w:spacing w:after="160" w:line="259" w:lineRule="auto"/>
    </w:pPr>
  </w:style>
  <w:style w:type="paragraph" w:customStyle="1" w:styleId="9AEEF05E0A8A4FCE94F573BE3C564FEE">
    <w:name w:val="9AEEF05E0A8A4FCE94F573BE3C564FEE"/>
    <w:rsid w:val="00774425"/>
    <w:pPr>
      <w:spacing w:after="160" w:line="259" w:lineRule="auto"/>
    </w:pPr>
  </w:style>
  <w:style w:type="paragraph" w:customStyle="1" w:styleId="588A63418F524F88BA5AF4ECB6FCED3B">
    <w:name w:val="588A63418F524F88BA5AF4ECB6FCED3B"/>
    <w:rsid w:val="00774425"/>
    <w:pPr>
      <w:spacing w:after="160" w:line="259" w:lineRule="auto"/>
    </w:pPr>
  </w:style>
  <w:style w:type="paragraph" w:customStyle="1" w:styleId="B6CA3098C86947AC8D352792B5849C13">
    <w:name w:val="B6CA3098C86947AC8D352792B5849C13"/>
    <w:rsid w:val="00774425"/>
    <w:pPr>
      <w:spacing w:after="160" w:line="259" w:lineRule="auto"/>
    </w:pPr>
  </w:style>
  <w:style w:type="paragraph" w:customStyle="1" w:styleId="AB5487A1A90E407693BDDE5B5C6F2ECC">
    <w:name w:val="AB5487A1A90E407693BDDE5B5C6F2ECC"/>
    <w:rsid w:val="00774425"/>
    <w:pPr>
      <w:spacing w:after="160" w:line="259" w:lineRule="auto"/>
    </w:pPr>
  </w:style>
  <w:style w:type="paragraph" w:customStyle="1" w:styleId="6715028C353C4EBDB751C61636E2FCCF">
    <w:name w:val="6715028C353C4EBDB751C61636E2FCCF"/>
    <w:rsid w:val="00774425"/>
    <w:pPr>
      <w:spacing w:after="160" w:line="259" w:lineRule="auto"/>
    </w:pPr>
  </w:style>
  <w:style w:type="paragraph" w:customStyle="1" w:styleId="E7314EFF66E44922A90CB33B9003F0FB">
    <w:name w:val="E7314EFF66E44922A90CB33B9003F0FB"/>
    <w:rsid w:val="00774425"/>
    <w:pPr>
      <w:spacing w:after="160" w:line="259" w:lineRule="auto"/>
    </w:pPr>
  </w:style>
  <w:style w:type="paragraph" w:customStyle="1" w:styleId="C087A799592547A190431B2908B6441C">
    <w:name w:val="C087A799592547A190431B2908B6441C"/>
    <w:rsid w:val="00774425"/>
    <w:pPr>
      <w:spacing w:after="160" w:line="259" w:lineRule="auto"/>
    </w:pPr>
  </w:style>
  <w:style w:type="paragraph" w:customStyle="1" w:styleId="C120FB1978A4430D86730AB0130C9487">
    <w:name w:val="C120FB1978A4430D86730AB0130C9487"/>
    <w:rsid w:val="00774425"/>
    <w:pPr>
      <w:spacing w:after="160" w:line="259" w:lineRule="auto"/>
    </w:pPr>
  </w:style>
  <w:style w:type="paragraph" w:customStyle="1" w:styleId="AA48807B715542A8B6A30AF09433D031">
    <w:name w:val="AA48807B715542A8B6A30AF09433D031"/>
    <w:rsid w:val="00774425"/>
    <w:pPr>
      <w:spacing w:after="160" w:line="259" w:lineRule="auto"/>
    </w:pPr>
  </w:style>
  <w:style w:type="paragraph" w:customStyle="1" w:styleId="3451249B56604AAAB6E4488DFB8DD2BA">
    <w:name w:val="3451249B56604AAAB6E4488DFB8DD2BA"/>
    <w:rsid w:val="003279B2"/>
  </w:style>
  <w:style w:type="paragraph" w:customStyle="1" w:styleId="D590018FFCB14A0CB7E58941259DC1AC">
    <w:name w:val="D590018FFCB14A0CB7E58941259DC1AC"/>
    <w:rsid w:val="003279B2"/>
  </w:style>
  <w:style w:type="paragraph" w:customStyle="1" w:styleId="2B50BB88855E4F95B7B1232AADF4F023">
    <w:name w:val="2B50BB88855E4F95B7B1232AADF4F023"/>
    <w:rsid w:val="003279B2"/>
  </w:style>
  <w:style w:type="paragraph" w:customStyle="1" w:styleId="62961042271346FABCB3B4803F3C1680">
    <w:name w:val="62961042271346FABCB3B4803F3C1680"/>
    <w:rsid w:val="003279B2"/>
  </w:style>
  <w:style w:type="paragraph" w:customStyle="1" w:styleId="C73C76411BB64146BEEE6798D06A6AEC">
    <w:name w:val="C73C76411BB64146BEEE6798D06A6AEC"/>
    <w:rsid w:val="003279B2"/>
  </w:style>
  <w:style w:type="paragraph" w:customStyle="1" w:styleId="AFB7A795240440A8A41C82A61A6A2052">
    <w:name w:val="AFB7A795240440A8A41C82A61A6A2052"/>
    <w:rsid w:val="003279B2"/>
  </w:style>
  <w:style w:type="paragraph" w:customStyle="1" w:styleId="A547EBD12DCA4B969FA9E0B750EA7C93">
    <w:name w:val="A547EBD12DCA4B969FA9E0B750EA7C93"/>
    <w:rsid w:val="003279B2"/>
  </w:style>
  <w:style w:type="paragraph" w:customStyle="1" w:styleId="5CC3583511C84EBE93D402AD5120CFD5">
    <w:name w:val="5CC3583511C84EBE93D402AD5120CFD5"/>
    <w:rsid w:val="002C7EA0"/>
    <w:pPr>
      <w:spacing w:after="160" w:line="259" w:lineRule="auto"/>
    </w:pPr>
  </w:style>
  <w:style w:type="paragraph" w:customStyle="1" w:styleId="2E5B65271F744AC0A4442AE4A5918293">
    <w:name w:val="2E5B65271F744AC0A4442AE4A5918293"/>
    <w:rsid w:val="002C7EA0"/>
    <w:pPr>
      <w:spacing w:after="160" w:line="259" w:lineRule="auto"/>
    </w:pPr>
  </w:style>
  <w:style w:type="paragraph" w:customStyle="1" w:styleId="89AA5C65530B4082A3205A81D152530B">
    <w:name w:val="89AA5C65530B4082A3205A81D152530B"/>
    <w:rsid w:val="002C7EA0"/>
    <w:pPr>
      <w:spacing w:after="160" w:line="259" w:lineRule="auto"/>
    </w:pPr>
  </w:style>
  <w:style w:type="paragraph" w:customStyle="1" w:styleId="6EAFE51C2AC1490DAAC71A96863B61F6">
    <w:name w:val="6EAFE51C2AC1490DAAC71A96863B61F6"/>
    <w:rsid w:val="002C7EA0"/>
    <w:pPr>
      <w:spacing w:after="160" w:line="259" w:lineRule="auto"/>
    </w:pPr>
  </w:style>
  <w:style w:type="paragraph" w:customStyle="1" w:styleId="BA0D6D3EEF8A495491C1F798045CFDF1">
    <w:name w:val="BA0D6D3EEF8A495491C1F798045CFDF1"/>
    <w:rsid w:val="002C7EA0"/>
    <w:pPr>
      <w:spacing w:after="160" w:line="259" w:lineRule="auto"/>
    </w:pPr>
  </w:style>
  <w:style w:type="paragraph" w:customStyle="1" w:styleId="18AD630F79364C77A494AF9683B71E85">
    <w:name w:val="18AD630F79364C77A494AF9683B71E85"/>
    <w:rsid w:val="002C7EA0"/>
    <w:pPr>
      <w:spacing w:after="160" w:line="259" w:lineRule="auto"/>
    </w:pPr>
  </w:style>
  <w:style w:type="paragraph" w:customStyle="1" w:styleId="45369FA3F66D441EA38EC7DEBC852C8F">
    <w:name w:val="45369FA3F66D441EA38EC7DEBC852C8F"/>
    <w:rsid w:val="002C7EA0"/>
    <w:pPr>
      <w:spacing w:after="160" w:line="259" w:lineRule="auto"/>
    </w:pPr>
  </w:style>
  <w:style w:type="paragraph" w:customStyle="1" w:styleId="8F336BD3404243A086859FA723843040">
    <w:name w:val="8F336BD3404243A086859FA723843040"/>
    <w:rsid w:val="002C7EA0"/>
    <w:pPr>
      <w:spacing w:after="160" w:line="259" w:lineRule="auto"/>
    </w:pPr>
  </w:style>
  <w:style w:type="paragraph" w:customStyle="1" w:styleId="B1F2221B4F4C46128B360BF28D1E58E2">
    <w:name w:val="B1F2221B4F4C46128B360BF28D1E58E2"/>
    <w:rsid w:val="002C7EA0"/>
    <w:pPr>
      <w:spacing w:after="160" w:line="259" w:lineRule="auto"/>
    </w:pPr>
  </w:style>
  <w:style w:type="paragraph" w:customStyle="1" w:styleId="89021A46E35F4E59A7B4DF2F91A5333E">
    <w:name w:val="89021A46E35F4E59A7B4DF2F91A5333E"/>
    <w:rsid w:val="002C7EA0"/>
    <w:pPr>
      <w:spacing w:after="160" w:line="259" w:lineRule="auto"/>
    </w:pPr>
  </w:style>
  <w:style w:type="paragraph" w:customStyle="1" w:styleId="5FDA94E95BF94E6C9B3B6F868046B8ED">
    <w:name w:val="5FDA94E95BF94E6C9B3B6F868046B8ED"/>
    <w:rsid w:val="002C7EA0"/>
    <w:pPr>
      <w:spacing w:after="160" w:line="259" w:lineRule="auto"/>
    </w:pPr>
  </w:style>
  <w:style w:type="paragraph" w:customStyle="1" w:styleId="3A2B5C344E93452F973AA4231783692A">
    <w:name w:val="3A2B5C344E93452F973AA4231783692A"/>
    <w:rsid w:val="004D2EEC"/>
    <w:pPr>
      <w:spacing w:after="160" w:line="259" w:lineRule="auto"/>
    </w:pPr>
  </w:style>
  <w:style w:type="paragraph" w:customStyle="1" w:styleId="3462ED3CCC2E4F8296A625792AD31BC5">
    <w:name w:val="3462ED3CCC2E4F8296A625792AD31BC5"/>
    <w:rsid w:val="004D2EEC"/>
    <w:pPr>
      <w:spacing w:after="160" w:line="259" w:lineRule="auto"/>
    </w:pPr>
  </w:style>
  <w:style w:type="paragraph" w:customStyle="1" w:styleId="968B7FB3E44C4091A8B59FA6AA226D0B">
    <w:name w:val="968B7FB3E44C4091A8B59FA6AA226D0B"/>
    <w:rsid w:val="004D2EEC"/>
    <w:pPr>
      <w:spacing w:after="160" w:line="259" w:lineRule="auto"/>
    </w:pPr>
  </w:style>
  <w:style w:type="paragraph" w:customStyle="1" w:styleId="07D1FA9C27544A0AB58AD148AFD925AD">
    <w:name w:val="07D1FA9C27544A0AB58AD148AFD925AD"/>
    <w:rsid w:val="003C7292"/>
    <w:pPr>
      <w:spacing w:after="160" w:line="259" w:lineRule="auto"/>
    </w:pPr>
  </w:style>
  <w:style w:type="paragraph" w:customStyle="1" w:styleId="06CE0F034DD143EC9A2AF9DD628B1745">
    <w:name w:val="06CE0F034DD143EC9A2AF9DD628B1745"/>
    <w:rsid w:val="006B54C2"/>
    <w:pPr>
      <w:spacing w:after="160" w:line="259" w:lineRule="auto"/>
    </w:pPr>
  </w:style>
  <w:style w:type="paragraph" w:customStyle="1" w:styleId="A01BD2BC37B54E0D992EB632062688E3">
    <w:name w:val="A01BD2BC37B54E0D992EB632062688E3"/>
    <w:rsid w:val="0040597F"/>
    <w:pPr>
      <w:spacing w:after="160" w:line="259" w:lineRule="auto"/>
    </w:pPr>
  </w:style>
  <w:style w:type="paragraph" w:customStyle="1" w:styleId="9E644EBD549946F2825EC076DB530465">
    <w:name w:val="9E644EBD549946F2825EC076DB530465"/>
    <w:rsid w:val="0040597F"/>
    <w:pPr>
      <w:spacing w:after="160" w:line="259" w:lineRule="auto"/>
    </w:pPr>
  </w:style>
  <w:style w:type="paragraph" w:customStyle="1" w:styleId="5E6145DE1AD8438D992B8ED882A1872C">
    <w:name w:val="5E6145DE1AD8438D992B8ED882A1872C"/>
    <w:rsid w:val="0040597F"/>
    <w:pPr>
      <w:spacing w:after="160" w:line="259" w:lineRule="auto"/>
    </w:pPr>
  </w:style>
  <w:style w:type="paragraph" w:customStyle="1" w:styleId="0CCD77B0910F4288BD2F0DE85546420F">
    <w:name w:val="0CCD77B0910F4288BD2F0DE85546420F"/>
    <w:rsid w:val="0040597F"/>
    <w:pPr>
      <w:spacing w:after="160" w:line="259" w:lineRule="auto"/>
    </w:pPr>
  </w:style>
  <w:style w:type="paragraph" w:customStyle="1" w:styleId="0A4A53FB359F484C9C1B495A05C9CB68">
    <w:name w:val="0A4A53FB359F484C9C1B495A05C9CB68"/>
    <w:rsid w:val="00643BFF"/>
    <w:pPr>
      <w:spacing w:after="160" w:line="259" w:lineRule="auto"/>
    </w:pPr>
  </w:style>
  <w:style w:type="paragraph" w:customStyle="1" w:styleId="E07F63FABF1146BE976B2049E8B9AD53">
    <w:name w:val="E07F63FABF1146BE976B2049E8B9AD53"/>
    <w:rsid w:val="00643BFF"/>
    <w:pPr>
      <w:spacing w:after="160" w:line="259" w:lineRule="auto"/>
    </w:pPr>
  </w:style>
  <w:style w:type="paragraph" w:customStyle="1" w:styleId="EFB9E2B8E18C4CBCBF3090064C2054C6">
    <w:name w:val="EFB9E2B8E18C4CBCBF3090064C2054C6"/>
    <w:rsid w:val="007F3BA8"/>
    <w:pPr>
      <w:spacing w:after="160" w:line="259" w:lineRule="auto"/>
    </w:pPr>
  </w:style>
  <w:style w:type="paragraph" w:customStyle="1" w:styleId="D5E19E0FE5E4473BA344B0AC62E78E07">
    <w:name w:val="D5E19E0FE5E4473BA344B0AC62E78E07"/>
    <w:rsid w:val="007F3BA8"/>
    <w:pPr>
      <w:spacing w:after="160" w:line="259" w:lineRule="auto"/>
    </w:pPr>
  </w:style>
  <w:style w:type="paragraph" w:customStyle="1" w:styleId="5126BE3BCF754563AD43AAA9D5B85E5C">
    <w:name w:val="5126BE3BCF754563AD43AAA9D5B85E5C"/>
    <w:rsid w:val="00433DB1"/>
    <w:pPr>
      <w:spacing w:after="160" w:line="259" w:lineRule="auto"/>
    </w:pPr>
  </w:style>
  <w:style w:type="paragraph" w:customStyle="1" w:styleId="4F2CC8724F054125B433D30D5E11ACF1">
    <w:name w:val="4F2CC8724F054125B433D30D5E11ACF1"/>
    <w:rsid w:val="00433DB1"/>
    <w:pPr>
      <w:spacing w:after="160" w:line="259" w:lineRule="auto"/>
    </w:pPr>
  </w:style>
  <w:style w:type="paragraph" w:customStyle="1" w:styleId="497C130D2A604482BD77F3EABAB2BEFA">
    <w:name w:val="497C130D2A604482BD77F3EABAB2BEFA"/>
    <w:rsid w:val="00A94244"/>
  </w:style>
  <w:style w:type="paragraph" w:customStyle="1" w:styleId="1856DDE43DB241B2A5B348DFC49BB45E">
    <w:name w:val="1856DDE43DB241B2A5B348DFC49BB45E"/>
    <w:rsid w:val="00A94244"/>
  </w:style>
  <w:style w:type="paragraph" w:customStyle="1" w:styleId="EDB273F1C4A24169A0C2C4E91200317A">
    <w:name w:val="EDB273F1C4A24169A0C2C4E91200317A"/>
    <w:rsid w:val="00E70199"/>
    <w:pPr>
      <w:spacing w:after="160" w:line="259" w:lineRule="auto"/>
    </w:pPr>
  </w:style>
  <w:style w:type="paragraph" w:customStyle="1" w:styleId="E249474DA1A14CBE8E0C74135D2C29A2">
    <w:name w:val="E249474DA1A14CBE8E0C74135D2C29A2"/>
    <w:rsid w:val="00E70199"/>
    <w:pPr>
      <w:spacing w:after="160" w:line="259" w:lineRule="auto"/>
    </w:pPr>
  </w:style>
  <w:style w:type="paragraph" w:customStyle="1" w:styleId="56F97A6A8FD14A13B3E623091C4ACAAE">
    <w:name w:val="56F97A6A8FD14A13B3E623091C4ACAAE"/>
    <w:rsid w:val="00C0632C"/>
    <w:pPr>
      <w:spacing w:after="160" w:line="259" w:lineRule="auto"/>
    </w:pPr>
  </w:style>
  <w:style w:type="paragraph" w:customStyle="1" w:styleId="C087A799592547A190431B2908B6441C1">
    <w:name w:val="C087A799592547A190431B2908B6441C1"/>
    <w:rsid w:val="00C0632C"/>
    <w:pPr>
      <w:spacing w:before="240" w:after="240" w:line="240" w:lineRule="auto"/>
      <w:contextualSpacing/>
      <w:jc w:val="both"/>
    </w:pPr>
    <w:rPr>
      <w:rFonts w:ascii="Calibri" w:eastAsia="Calibri" w:hAnsi="Calibri" w:cs="Times New Roman"/>
      <w:lang w:eastAsia="en-US"/>
    </w:rPr>
  </w:style>
  <w:style w:type="paragraph" w:customStyle="1" w:styleId="0CCD77B0910F4288BD2F0DE85546420F1">
    <w:name w:val="0CCD77B0910F4288BD2F0DE85546420F1"/>
    <w:rsid w:val="00C0632C"/>
    <w:pPr>
      <w:spacing w:after="0" w:line="240" w:lineRule="auto"/>
    </w:pPr>
    <w:rPr>
      <w:rFonts w:ascii="Times New Roman" w:eastAsia="Times New Roman" w:hAnsi="Times New Roman" w:cs="Times New Roman"/>
      <w:sz w:val="24"/>
      <w:szCs w:val="24"/>
    </w:rPr>
  </w:style>
  <w:style w:type="paragraph" w:customStyle="1" w:styleId="497C130D2A604482BD77F3EABAB2BEFA1">
    <w:name w:val="497C130D2A604482BD77F3EABAB2BEFA1"/>
    <w:rsid w:val="00C0632C"/>
    <w:pPr>
      <w:numPr>
        <w:ilvl w:val="1"/>
        <w:numId w:val="1"/>
      </w:numPr>
      <w:spacing w:before="240" w:after="240" w:line="240" w:lineRule="auto"/>
      <w:jc w:val="both"/>
    </w:pPr>
    <w:rPr>
      <w:rFonts w:ascii="Calibri" w:eastAsia="Times New Roman" w:hAnsi="Calibri" w:cs="Times New Roman"/>
    </w:rPr>
  </w:style>
  <w:style w:type="paragraph" w:customStyle="1" w:styleId="1856DDE43DB241B2A5B348DFC49BB45E1">
    <w:name w:val="1856DDE43DB241B2A5B348DFC49BB45E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07F63FABF1146BE976B2049E8B9AD531">
    <w:name w:val="E07F63FABF1146BE976B2049E8B9AD53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853B31654E94462B61A65F6F16E1273">
    <w:name w:val="4853B31654E94462B61A65F6F16E1273"/>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6F97A6A8FD14A13B3E623091C4ACAAE1">
    <w:name w:val="56F97A6A8FD14A13B3E623091C4ACAAE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249474DA1A14CBE8E0C74135D2C29A21">
    <w:name w:val="E249474DA1A14CBE8E0C74135D2C29A2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62961042271346FABCB3B4803F3C16801">
    <w:name w:val="62961042271346FABCB3B4803F3C1680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B6CA3098C86947AC8D352792B5849C131">
    <w:name w:val="B6CA3098C86947AC8D352792B5849C131"/>
    <w:rsid w:val="00C0632C"/>
    <w:pPr>
      <w:spacing w:after="0" w:line="240" w:lineRule="auto"/>
    </w:pPr>
    <w:rPr>
      <w:rFonts w:ascii="Times New Roman" w:eastAsia="Times New Roman" w:hAnsi="Times New Roman" w:cs="Times New Roman"/>
      <w:sz w:val="24"/>
      <w:szCs w:val="24"/>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0CCD77B0910F4288BD2F0DE85546420F2">
    <w:name w:val="0CCD77B0910F4288BD2F0DE85546420F2"/>
    <w:rsid w:val="00C0632C"/>
    <w:pPr>
      <w:spacing w:after="0" w:line="240" w:lineRule="auto"/>
    </w:pPr>
    <w:rPr>
      <w:rFonts w:ascii="Times New Roman" w:eastAsia="Times New Roman" w:hAnsi="Times New Roman" w:cs="Times New Roman"/>
      <w:sz w:val="24"/>
      <w:szCs w:val="24"/>
    </w:rPr>
  </w:style>
  <w:style w:type="paragraph" w:customStyle="1" w:styleId="497C130D2A604482BD77F3EABAB2BEFA2">
    <w:name w:val="497C130D2A604482BD77F3EABAB2BEFA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1856DDE43DB241B2A5B348DFC49BB45E2">
    <w:name w:val="1856DDE43DB241B2A5B348DFC49BB45E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07F63FABF1146BE976B2049E8B9AD532">
    <w:name w:val="E07F63FABF1146BE976B2049E8B9AD53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853B31654E94462B61A65F6F16E12731">
    <w:name w:val="4853B31654E94462B61A65F6F16E1273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6F97A6A8FD14A13B3E623091C4ACAAE2">
    <w:name w:val="56F97A6A8FD14A13B3E623091C4ACAAE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249474DA1A14CBE8E0C74135D2C29A22">
    <w:name w:val="E249474DA1A14CBE8E0C74135D2C29A2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62961042271346FABCB3B4803F3C16802">
    <w:name w:val="62961042271346FABCB3B4803F3C1680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126BE3BCF754563AD43AAA9D5B85E5C1">
    <w:name w:val="5126BE3BCF754563AD43AAA9D5B85E5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B6CA3098C86947AC8D352792B5849C132">
    <w:name w:val="B6CA3098C86947AC8D352792B5849C132"/>
    <w:rsid w:val="00C0632C"/>
    <w:pPr>
      <w:spacing w:after="0" w:line="240" w:lineRule="auto"/>
    </w:pPr>
    <w:rPr>
      <w:rFonts w:ascii="Times New Roman" w:eastAsia="Times New Roman" w:hAnsi="Times New Roman" w:cs="Times New Roman"/>
      <w:sz w:val="24"/>
      <w:szCs w:val="24"/>
    </w:rPr>
  </w:style>
  <w:style w:type="paragraph" w:customStyle="1" w:styleId="B5767C690C8946E6BF5BB71B17AC9957">
    <w:name w:val="B5767C690C8946E6BF5BB71B17AC9957"/>
    <w:rsid w:val="00C0632C"/>
    <w:pPr>
      <w:spacing w:after="160" w:line="259" w:lineRule="auto"/>
    </w:pPr>
  </w:style>
  <w:style w:type="paragraph" w:customStyle="1" w:styleId="152F3ADC96B64E2EA454EA69662CF65F">
    <w:name w:val="152F3ADC96B64E2EA454EA69662CF65F"/>
    <w:rsid w:val="00C0632C"/>
    <w:pPr>
      <w:spacing w:after="160" w:line="259" w:lineRule="auto"/>
    </w:pPr>
  </w:style>
  <w:style w:type="paragraph" w:customStyle="1" w:styleId="1270311B6DB3482383DBE8C0DB2F9BF7">
    <w:name w:val="1270311B6DB3482383DBE8C0DB2F9BF7"/>
    <w:rsid w:val="00C0632C"/>
    <w:pPr>
      <w:spacing w:after="160" w:line="259" w:lineRule="auto"/>
    </w:pPr>
  </w:style>
  <w:style w:type="paragraph" w:customStyle="1" w:styleId="A5AEA6C8EC2E4B45905A10E761E5C526">
    <w:name w:val="A5AEA6C8EC2E4B45905A10E761E5C526"/>
    <w:rsid w:val="00C0632C"/>
    <w:pPr>
      <w:spacing w:after="160" w:line="259" w:lineRule="auto"/>
    </w:pPr>
  </w:style>
  <w:style w:type="paragraph" w:customStyle="1" w:styleId="F01B3129D9A74C36B1C86DBAEA2F595C">
    <w:name w:val="F01B3129D9A74C36B1C86DBAEA2F595C"/>
    <w:rsid w:val="00C0632C"/>
    <w:pPr>
      <w:spacing w:after="160" w:line="259" w:lineRule="auto"/>
    </w:pPr>
  </w:style>
  <w:style w:type="paragraph" w:customStyle="1" w:styleId="D32CADF201A14F379D553E270A3D02FB">
    <w:name w:val="D32CADF201A14F379D553E270A3D02FB"/>
    <w:rsid w:val="00C0632C"/>
    <w:pPr>
      <w:spacing w:after="160" w:line="259" w:lineRule="auto"/>
    </w:pPr>
  </w:style>
  <w:style w:type="paragraph" w:customStyle="1" w:styleId="50819D9588AA421EA72A21E37DB8BA2E">
    <w:name w:val="50819D9588AA421EA72A21E37DB8BA2E"/>
    <w:rsid w:val="00C0632C"/>
    <w:pPr>
      <w:spacing w:after="160" w:line="259" w:lineRule="auto"/>
    </w:pPr>
  </w:style>
  <w:style w:type="paragraph" w:customStyle="1" w:styleId="3AF4102B3F684F43A05B31F009F349BF">
    <w:name w:val="3AF4102B3F684F43A05B31F009F349BF"/>
    <w:rsid w:val="00C0632C"/>
    <w:pPr>
      <w:spacing w:after="160" w:line="259" w:lineRule="auto"/>
    </w:pPr>
  </w:style>
  <w:style w:type="paragraph" w:customStyle="1" w:styleId="5A81D7E1F5484C3E8D06837925EFD919">
    <w:name w:val="5A81D7E1F5484C3E8D06837925EFD919"/>
    <w:rsid w:val="00C0632C"/>
    <w:pPr>
      <w:spacing w:after="160" w:line="259" w:lineRule="auto"/>
    </w:pPr>
  </w:style>
  <w:style w:type="paragraph" w:customStyle="1" w:styleId="14855B4AB9804CCA9956C579232BC990">
    <w:name w:val="14855B4AB9804CCA9956C579232BC990"/>
    <w:rsid w:val="00C0632C"/>
    <w:pPr>
      <w:spacing w:after="160" w:line="259" w:lineRule="auto"/>
    </w:pPr>
  </w:style>
  <w:style w:type="paragraph" w:customStyle="1" w:styleId="6F050B4D92BB46A0A4033DE1D53086DA">
    <w:name w:val="6F050B4D92BB46A0A4033DE1D53086DA"/>
    <w:rsid w:val="00C0632C"/>
    <w:pPr>
      <w:spacing w:after="160" w:line="259" w:lineRule="auto"/>
    </w:pPr>
  </w:style>
  <w:style w:type="paragraph" w:customStyle="1" w:styleId="F3D5B36088F84234AE0C5D6D107C687B">
    <w:name w:val="F3D5B36088F84234AE0C5D6D107C687B"/>
    <w:rsid w:val="00C0632C"/>
    <w:pPr>
      <w:spacing w:after="160" w:line="259" w:lineRule="auto"/>
    </w:pPr>
  </w:style>
  <w:style w:type="paragraph" w:customStyle="1" w:styleId="AB3D613598F34B4986223658B150CA95">
    <w:name w:val="AB3D613598F34B4986223658B150CA95"/>
    <w:rsid w:val="00C0632C"/>
    <w:pPr>
      <w:spacing w:after="160" w:line="259" w:lineRule="auto"/>
    </w:pPr>
  </w:style>
  <w:style w:type="paragraph" w:customStyle="1" w:styleId="FB807580CD754E8081E017DDF9A7DA8E">
    <w:name w:val="FB807580CD754E8081E017DDF9A7DA8E"/>
    <w:rsid w:val="00C0632C"/>
    <w:pPr>
      <w:spacing w:after="160" w:line="259" w:lineRule="auto"/>
    </w:pPr>
  </w:style>
  <w:style w:type="paragraph" w:customStyle="1" w:styleId="A8436E4335854E43954316D784FB1D8A">
    <w:name w:val="A8436E4335854E43954316D784FB1D8A"/>
    <w:rsid w:val="00C0632C"/>
    <w:pPr>
      <w:spacing w:after="160" w:line="259" w:lineRule="auto"/>
    </w:pPr>
  </w:style>
  <w:style w:type="paragraph" w:customStyle="1" w:styleId="9F88C25F45B042F08299C4549BF2078C">
    <w:name w:val="9F88C25F45B042F08299C4549BF2078C"/>
    <w:rsid w:val="007A1E88"/>
    <w:pPr>
      <w:spacing w:after="160" w:line="259" w:lineRule="auto"/>
    </w:pPr>
  </w:style>
  <w:style w:type="paragraph" w:customStyle="1" w:styleId="CAD8907CB9174792ACC65D3F06858F36">
    <w:name w:val="CAD8907CB9174792ACC65D3F06858F36"/>
    <w:rsid w:val="004E5BCF"/>
  </w:style>
  <w:style w:type="paragraph" w:customStyle="1" w:styleId="5DB576A69E3545D3A3C181BF0950F601">
    <w:name w:val="5DB576A69E3545D3A3C181BF0950F601"/>
    <w:rsid w:val="003E1219"/>
    <w:pPr>
      <w:spacing w:after="160" w:line="259" w:lineRule="auto"/>
    </w:pPr>
  </w:style>
  <w:style w:type="paragraph" w:customStyle="1" w:styleId="E45045CA354946498B7C37E461D3DA6D">
    <w:name w:val="E45045CA354946498B7C37E461D3DA6D"/>
    <w:rsid w:val="003E1219"/>
    <w:pPr>
      <w:spacing w:after="160" w:line="259" w:lineRule="auto"/>
    </w:pPr>
  </w:style>
  <w:style w:type="paragraph" w:customStyle="1" w:styleId="2337DD4C8F7846C59FBCBFEC81F815ED">
    <w:name w:val="2337DD4C8F7846C59FBCBFEC81F815ED"/>
    <w:rsid w:val="00D85EBB"/>
    <w:pPr>
      <w:spacing w:after="160" w:line="259" w:lineRule="auto"/>
    </w:pPr>
  </w:style>
  <w:style w:type="paragraph" w:customStyle="1" w:styleId="5720C264D4E3489F8211519DC84FBA35">
    <w:name w:val="5720C264D4E3489F8211519DC84FBA35"/>
    <w:rsid w:val="00D85EBB"/>
    <w:pPr>
      <w:spacing w:after="160" w:line="259" w:lineRule="auto"/>
    </w:pPr>
  </w:style>
  <w:style w:type="paragraph" w:customStyle="1" w:styleId="AB50760E884340BCBBEBE13610FAB2A2">
    <w:name w:val="AB50760E884340BCBBEBE13610FAB2A2"/>
    <w:rsid w:val="00D85EBB"/>
    <w:pPr>
      <w:spacing w:after="160" w:line="259" w:lineRule="auto"/>
    </w:pPr>
  </w:style>
  <w:style w:type="paragraph" w:customStyle="1" w:styleId="5A697BD1C49042D3B67664F68DA29AE6">
    <w:name w:val="5A697BD1C49042D3B67664F68DA29AE6"/>
    <w:rsid w:val="00D85EBB"/>
    <w:pPr>
      <w:spacing w:after="160" w:line="259" w:lineRule="auto"/>
    </w:pPr>
  </w:style>
  <w:style w:type="paragraph" w:customStyle="1" w:styleId="9EB533018A624A2091E5B23E06CD231C">
    <w:name w:val="9EB533018A624A2091E5B23E06CD231C"/>
    <w:rsid w:val="00C141A7"/>
  </w:style>
  <w:style w:type="paragraph" w:customStyle="1" w:styleId="F39442B7D4A04759A89D6813D52BEE07">
    <w:name w:val="F39442B7D4A04759A89D6813D52BEE07"/>
    <w:rsid w:val="00C141A7"/>
  </w:style>
  <w:style w:type="paragraph" w:customStyle="1" w:styleId="23E65DD8C25845ED82051A0F76D06824">
    <w:name w:val="23E65DD8C25845ED82051A0F76D06824"/>
    <w:rsid w:val="00476AFB"/>
  </w:style>
  <w:style w:type="paragraph" w:customStyle="1" w:styleId="39CA0209785A45039880D1B19B4C1276">
    <w:name w:val="39CA0209785A45039880D1B19B4C1276"/>
    <w:rsid w:val="00A758F9"/>
    <w:pPr>
      <w:spacing w:after="160" w:line="259" w:lineRule="auto"/>
    </w:pPr>
  </w:style>
  <w:style w:type="paragraph" w:customStyle="1" w:styleId="3F5E5F46C42C4DDB9F7B5BAC1759EE90">
    <w:name w:val="3F5E5F46C42C4DDB9F7B5BAC1759EE90"/>
    <w:rsid w:val="00A54EE3"/>
    <w:pPr>
      <w:spacing w:after="160" w:line="259" w:lineRule="auto"/>
    </w:pPr>
  </w:style>
  <w:style w:type="paragraph" w:customStyle="1" w:styleId="4E762EE9B1924AB2A1915216CC0E6C8D">
    <w:name w:val="4E762EE9B1924AB2A1915216CC0E6C8D"/>
    <w:rsid w:val="00A54EE3"/>
    <w:pPr>
      <w:spacing w:after="160" w:line="259" w:lineRule="auto"/>
    </w:pPr>
  </w:style>
  <w:style w:type="paragraph" w:customStyle="1" w:styleId="C7709CF3DF8E430E9BB95E86B5F0FD1E">
    <w:name w:val="C7709CF3DF8E430E9BB95E86B5F0FD1E"/>
    <w:rsid w:val="00A54EE3"/>
  </w:style>
  <w:style w:type="paragraph" w:customStyle="1" w:styleId="50E75E4C95464AED82B174128737374E">
    <w:name w:val="50E75E4C95464AED82B174128737374E"/>
    <w:rsid w:val="00902E04"/>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 w:type="paragraph" w:customStyle="1" w:styleId="0DCA026BBC314DF9977A28CD71405CD3">
    <w:name w:val="0DCA026BBC314DF9977A28CD71405CD3"/>
    <w:rsid w:val="009A7D21"/>
    <w:pPr>
      <w:spacing w:after="160" w:line="259" w:lineRule="auto"/>
    </w:pPr>
  </w:style>
  <w:style w:type="paragraph" w:customStyle="1" w:styleId="77040B6BDEE64BCCAFD0EB3CDB81653D">
    <w:name w:val="77040B6BDEE64BCCAFD0EB3CDB81653D"/>
    <w:rsid w:val="0098084B"/>
    <w:pPr>
      <w:spacing w:after="160" w:line="259" w:lineRule="auto"/>
    </w:pPr>
  </w:style>
  <w:style w:type="paragraph" w:customStyle="1" w:styleId="41378922D91D4288BAC03CDCB72AD646">
    <w:name w:val="41378922D91D4288BAC03CDCB72AD646"/>
    <w:rsid w:val="0098084B"/>
    <w:pPr>
      <w:spacing w:after="160" w:line="259" w:lineRule="auto"/>
    </w:pPr>
  </w:style>
  <w:style w:type="paragraph" w:customStyle="1" w:styleId="73B562CC34444836A31E5BB27DD808B4">
    <w:name w:val="73B562CC34444836A31E5BB27DD808B4"/>
    <w:rsid w:val="0098084B"/>
    <w:pPr>
      <w:spacing w:after="160" w:line="259" w:lineRule="auto"/>
    </w:pPr>
  </w:style>
  <w:style w:type="paragraph" w:customStyle="1" w:styleId="279C1A0A51DA431DB43A0341265CC158">
    <w:name w:val="279C1A0A51DA431DB43A0341265CC158"/>
    <w:rsid w:val="0098084B"/>
    <w:pPr>
      <w:spacing w:after="160" w:line="259" w:lineRule="auto"/>
    </w:pPr>
  </w:style>
  <w:style w:type="paragraph" w:customStyle="1" w:styleId="9D5CDBC888BD470D93115DC2DAB60E90">
    <w:name w:val="9D5CDBC888BD470D93115DC2DAB60E90"/>
    <w:rsid w:val="0098084B"/>
    <w:pPr>
      <w:spacing w:after="160" w:line="259" w:lineRule="auto"/>
    </w:pPr>
  </w:style>
  <w:style w:type="paragraph" w:customStyle="1" w:styleId="C351AC2A100744448D0700B0813A891D">
    <w:name w:val="C351AC2A100744448D0700B0813A891D"/>
    <w:rsid w:val="00213480"/>
    <w:pPr>
      <w:spacing w:after="160" w:line="259" w:lineRule="auto"/>
    </w:pPr>
  </w:style>
  <w:style w:type="paragraph" w:customStyle="1" w:styleId="13A465C3D5E14BF084DD44DBDBAFDD0A">
    <w:name w:val="13A465C3D5E14BF084DD44DBDBAFDD0A"/>
    <w:rsid w:val="00CA11C0"/>
    <w:pPr>
      <w:spacing w:after="160" w:line="259" w:lineRule="auto"/>
    </w:pPr>
  </w:style>
  <w:style w:type="paragraph" w:customStyle="1" w:styleId="E954A16C01404DC4BB0C32B646495A19">
    <w:name w:val="E954A16C01404DC4BB0C32B646495A19"/>
    <w:rsid w:val="00CA11C0"/>
    <w:pPr>
      <w:spacing w:after="160" w:line="259" w:lineRule="auto"/>
    </w:pPr>
  </w:style>
  <w:style w:type="paragraph" w:customStyle="1" w:styleId="77D55332FEEA4C07BDE6363503E0410B">
    <w:name w:val="77D55332FEEA4C07BDE6363503E0410B"/>
    <w:rsid w:val="00CA11C0"/>
    <w:pPr>
      <w:spacing w:after="160" w:line="259" w:lineRule="auto"/>
    </w:pPr>
  </w:style>
  <w:style w:type="paragraph" w:customStyle="1" w:styleId="6E8C3C50BFCE4425B3922A0D56059ACA">
    <w:name w:val="6E8C3C50BFCE4425B3922A0D56059ACA"/>
    <w:rsid w:val="00CA11C0"/>
    <w:pPr>
      <w:spacing w:after="160" w:line="259" w:lineRule="auto"/>
    </w:pPr>
  </w:style>
  <w:style w:type="paragraph" w:customStyle="1" w:styleId="3155701D9E20478CBF267D227E595433">
    <w:name w:val="3155701D9E20478CBF267D227E595433"/>
    <w:rsid w:val="00CA11C0"/>
    <w:pPr>
      <w:spacing w:after="160" w:line="259" w:lineRule="auto"/>
    </w:pPr>
  </w:style>
  <w:style w:type="paragraph" w:customStyle="1" w:styleId="CC82791F0C0A464EBC36F864C29F1033">
    <w:name w:val="CC82791F0C0A464EBC36F864C29F1033"/>
    <w:rsid w:val="00CA11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551D7-094B-4A41-840D-ACD6CC52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5392</Words>
  <Characters>31819</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37137</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2020-04-03T07:12:00Z</dcterms:created>
  <dcterms:modified xsi:type="dcterms:W3CDTF">2020-05-27T14:41:00Z</dcterms:modified>
</cp:coreProperties>
</file>