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6D79A" w14:textId="77777777" w:rsidR="00D55539" w:rsidRPr="003A245C" w:rsidRDefault="00D55539" w:rsidP="00D55539">
      <w:pPr>
        <w:pStyle w:val="Zhlav"/>
        <w:spacing w:after="120"/>
        <w:jc w:val="center"/>
        <w:outlineLvl w:val="0"/>
        <w:rPr>
          <w:b/>
          <w:bCs/>
          <w:smallCaps/>
          <w:spacing w:val="30"/>
          <w:sz w:val="40"/>
          <w:szCs w:val="40"/>
        </w:rPr>
      </w:pPr>
      <w:r w:rsidRPr="003A245C">
        <w:rPr>
          <w:b/>
          <w:bCs/>
          <w:smallCaps/>
          <w:spacing w:val="30"/>
          <w:sz w:val="40"/>
          <w:szCs w:val="40"/>
        </w:rPr>
        <w:t xml:space="preserve">Smlouva o dílo </w:t>
      </w:r>
    </w:p>
    <w:p w14:paraId="62D9EFD5" w14:textId="77777777" w:rsidR="00D55539" w:rsidRPr="003A245C" w:rsidRDefault="00D55539" w:rsidP="00D55539">
      <w:pPr>
        <w:pStyle w:val="Zhlav"/>
        <w:spacing w:after="120"/>
        <w:jc w:val="center"/>
        <w:rPr>
          <w:b/>
          <w:bCs/>
          <w:color w:val="FF0000"/>
          <w:sz w:val="21"/>
          <w:szCs w:val="21"/>
        </w:rPr>
      </w:pPr>
      <w:r w:rsidRPr="00D55539">
        <w:rPr>
          <w:b/>
          <w:bCs/>
          <w:smallCaps/>
          <w:spacing w:val="30"/>
          <w:sz w:val="32"/>
          <w:szCs w:val="32"/>
        </w:rPr>
        <w:t>III/4179 Blažovice, okružní křižovatka</w:t>
      </w:r>
      <w:r w:rsidRPr="002A07E1">
        <w:rPr>
          <w:b/>
          <w:bCs/>
          <w:smallCaps/>
          <w:spacing w:val="20"/>
          <w:sz w:val="40"/>
          <w:szCs w:val="40"/>
        </w:rPr>
        <w:t xml:space="preserve"> </w:t>
      </w:r>
      <w:r w:rsidRPr="003A245C">
        <w:rPr>
          <w:b/>
          <w:bCs/>
          <w:color w:val="FF0000"/>
          <w:sz w:val="21"/>
          <w:szCs w:val="21"/>
        </w:rPr>
        <w:t>__________________________________________________________________________________________________</w:t>
      </w:r>
    </w:p>
    <w:p w14:paraId="5DD2A3C1" w14:textId="77777777" w:rsidR="00D55539" w:rsidRDefault="00D55539" w:rsidP="00D55539">
      <w:pPr>
        <w:spacing w:after="120"/>
        <w:outlineLvl w:val="0"/>
        <w:rPr>
          <w:b/>
          <w:smallCaps/>
          <w:spacing w:val="20"/>
          <w:sz w:val="21"/>
          <w:szCs w:val="21"/>
        </w:rPr>
      </w:pPr>
    </w:p>
    <w:p w14:paraId="74E11A19" w14:textId="77777777" w:rsidR="00D55539" w:rsidRPr="003A245C" w:rsidRDefault="00D55539" w:rsidP="00D55539">
      <w:pPr>
        <w:spacing w:after="120"/>
        <w:outlineLvl w:val="0"/>
        <w:rPr>
          <w:b/>
          <w:smallCaps/>
          <w:spacing w:val="20"/>
          <w:sz w:val="21"/>
          <w:szCs w:val="21"/>
        </w:rPr>
      </w:pPr>
      <w:r w:rsidRPr="003A245C">
        <w:rPr>
          <w:b/>
          <w:smallCaps/>
          <w:spacing w:val="20"/>
          <w:sz w:val="21"/>
          <w:szCs w:val="21"/>
        </w:rPr>
        <w:t>Objednatel</w:t>
      </w:r>
    </w:p>
    <w:p w14:paraId="7AB31C00" w14:textId="77777777" w:rsidR="00D55539" w:rsidRPr="003A245C" w:rsidRDefault="00D55539" w:rsidP="00D55539">
      <w:pPr>
        <w:spacing w:after="120"/>
        <w:outlineLvl w:val="0"/>
        <w:rPr>
          <w:b/>
          <w:sz w:val="21"/>
          <w:szCs w:val="21"/>
        </w:rPr>
      </w:pPr>
      <w:r w:rsidRPr="003A245C">
        <w:rPr>
          <w:b/>
          <w:sz w:val="21"/>
          <w:szCs w:val="21"/>
        </w:rPr>
        <w:t>Správa a údržba silnic Jihomoravského kraje, příspěvková organizace kraje</w:t>
      </w:r>
    </w:p>
    <w:p w14:paraId="444633FF" w14:textId="77777777" w:rsidR="00D55539" w:rsidRPr="003A245C" w:rsidRDefault="00D55539" w:rsidP="00D55539">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4458B30" w14:textId="77777777" w:rsidR="00D55539" w:rsidRPr="003A245C" w:rsidRDefault="00D55539" w:rsidP="00D55539">
      <w:pPr>
        <w:tabs>
          <w:tab w:val="left" w:pos="6300"/>
        </w:tabs>
        <w:rPr>
          <w:sz w:val="21"/>
          <w:szCs w:val="21"/>
        </w:rPr>
      </w:pPr>
      <w:r w:rsidRPr="003A245C">
        <w:rPr>
          <w:sz w:val="21"/>
          <w:szCs w:val="21"/>
        </w:rPr>
        <w:t xml:space="preserve">zapsaná </w:t>
      </w:r>
      <w:r>
        <w:rPr>
          <w:sz w:val="21"/>
          <w:szCs w:val="21"/>
        </w:rPr>
        <w:t xml:space="preserve">v OR </w:t>
      </w:r>
      <w:r w:rsidRPr="003A245C">
        <w:rPr>
          <w:sz w:val="21"/>
          <w:szCs w:val="21"/>
        </w:rPr>
        <w:t>u Krajského soudu v</w:t>
      </w:r>
      <w:r>
        <w:rPr>
          <w:sz w:val="21"/>
          <w:szCs w:val="21"/>
        </w:rPr>
        <w:t> </w:t>
      </w:r>
      <w:r w:rsidRPr="003A245C">
        <w:rPr>
          <w:sz w:val="21"/>
          <w:szCs w:val="21"/>
        </w:rPr>
        <w:t>Brně</w:t>
      </w:r>
      <w:r>
        <w:rPr>
          <w:sz w:val="21"/>
          <w:szCs w:val="21"/>
        </w:rPr>
        <w:t xml:space="preserve">                                                       sp. zn. Pr. 287</w:t>
      </w:r>
    </w:p>
    <w:p w14:paraId="0AF98A35" w14:textId="77777777" w:rsidR="00D55539" w:rsidRPr="0084760C" w:rsidRDefault="00D55539" w:rsidP="00D55539">
      <w:pPr>
        <w:tabs>
          <w:tab w:val="left" w:pos="0"/>
        </w:tabs>
        <w:spacing w:after="120"/>
        <w:rPr>
          <w:sz w:val="21"/>
          <w:szCs w:val="21"/>
        </w:rPr>
      </w:pPr>
      <w:r w:rsidRPr="0084760C">
        <w:rPr>
          <w:sz w:val="21"/>
          <w:szCs w:val="21"/>
        </w:rPr>
        <w:t>zastoupená Ing. Zdeňkem Komůrkou, ředitelem</w:t>
      </w:r>
    </w:p>
    <w:p w14:paraId="2237B799" w14:textId="77777777" w:rsidR="00D55539" w:rsidRPr="003A245C" w:rsidRDefault="00D55539" w:rsidP="00D55539">
      <w:pPr>
        <w:tabs>
          <w:tab w:val="left" w:pos="0"/>
        </w:tabs>
        <w:spacing w:after="120"/>
        <w:rPr>
          <w:sz w:val="21"/>
          <w:szCs w:val="21"/>
        </w:rPr>
      </w:pPr>
      <w:r w:rsidRPr="003A245C">
        <w:rPr>
          <w:sz w:val="21"/>
          <w:szCs w:val="21"/>
        </w:rPr>
        <w:t xml:space="preserve">a </w:t>
      </w:r>
    </w:p>
    <w:p w14:paraId="4E8B1FBB" w14:textId="77777777" w:rsidR="00D55539" w:rsidRPr="003A245C" w:rsidRDefault="00D55539" w:rsidP="00D555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4A4D16C9" w14:textId="77777777" w:rsidR="00D55539" w:rsidRPr="00260CF6" w:rsidRDefault="00D55539" w:rsidP="00D55539">
      <w:pPr>
        <w:tabs>
          <w:tab w:val="left" w:pos="6300"/>
        </w:tabs>
        <w:spacing w:after="120"/>
        <w:rPr>
          <w:b/>
          <w:smallCaps/>
          <w:spacing w:val="20"/>
          <w:sz w:val="21"/>
          <w:szCs w:val="21"/>
        </w:rPr>
      </w:pPr>
      <w:r w:rsidRPr="00260CF6">
        <w:rPr>
          <w:b/>
          <w:sz w:val="21"/>
          <w:szCs w:val="21"/>
          <w:highlight w:val="yellow"/>
        </w:rPr>
        <w:t>***</w:t>
      </w:r>
    </w:p>
    <w:p w14:paraId="0A6FEC4C" w14:textId="77777777" w:rsidR="00D55539" w:rsidRPr="00260CF6" w:rsidRDefault="00D55539" w:rsidP="00D55539">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IČO</w:t>
      </w:r>
      <w:r>
        <w:rPr>
          <w:sz w:val="21"/>
          <w:szCs w:val="21"/>
        </w:rPr>
        <w:t>:</w:t>
      </w:r>
      <w:r w:rsidRPr="00260CF6">
        <w:rPr>
          <w:sz w:val="21"/>
          <w:szCs w:val="21"/>
        </w:rPr>
        <w:t xml:space="preserve"> </w:t>
      </w:r>
      <w:r w:rsidRPr="00260CF6">
        <w:rPr>
          <w:sz w:val="21"/>
          <w:szCs w:val="21"/>
          <w:highlight w:val="yellow"/>
        </w:rPr>
        <w:t>***</w:t>
      </w:r>
    </w:p>
    <w:p w14:paraId="02C8D9D5" w14:textId="77777777" w:rsidR="00D55539" w:rsidRPr="00260CF6" w:rsidRDefault="00D55539" w:rsidP="00D55539">
      <w:pPr>
        <w:tabs>
          <w:tab w:val="left" w:pos="6300"/>
        </w:tabs>
        <w:rPr>
          <w:sz w:val="21"/>
          <w:szCs w:val="21"/>
        </w:rPr>
      </w:pPr>
      <w:r w:rsidRPr="00260CF6">
        <w:rPr>
          <w:sz w:val="21"/>
          <w:szCs w:val="21"/>
        </w:rPr>
        <w:t xml:space="preserve">zapsaná </w:t>
      </w:r>
      <w:r>
        <w:rPr>
          <w:sz w:val="21"/>
          <w:szCs w:val="21"/>
        </w:rPr>
        <w:t xml:space="preserve">v obchodním rejstříku </w:t>
      </w:r>
      <w:r w:rsidRPr="00260CF6">
        <w:rPr>
          <w:sz w:val="21"/>
          <w:szCs w:val="21"/>
        </w:rPr>
        <w:t xml:space="preserve">u Krajského soudu v </w:t>
      </w:r>
      <w:r w:rsidRPr="00260CF6">
        <w:rPr>
          <w:sz w:val="21"/>
          <w:szCs w:val="21"/>
          <w:highlight w:val="yellow"/>
        </w:rPr>
        <w:t>***</w:t>
      </w:r>
      <w:r>
        <w:rPr>
          <w:sz w:val="21"/>
          <w:szCs w:val="21"/>
        </w:rPr>
        <w:tab/>
        <w:t xml:space="preserve">sp.zn. </w:t>
      </w:r>
      <w:r w:rsidRPr="00260CF6">
        <w:rPr>
          <w:sz w:val="21"/>
          <w:szCs w:val="21"/>
        </w:rPr>
        <w:t xml:space="preserve"> </w:t>
      </w:r>
      <w:r w:rsidRPr="00260CF6">
        <w:rPr>
          <w:sz w:val="21"/>
          <w:szCs w:val="21"/>
          <w:highlight w:val="yellow"/>
        </w:rPr>
        <w:t>***</w:t>
      </w:r>
    </w:p>
    <w:p w14:paraId="6E597906" w14:textId="77777777" w:rsidR="00D55539" w:rsidRPr="00260CF6" w:rsidRDefault="00D55539" w:rsidP="00D55539">
      <w:pPr>
        <w:spacing w:after="120"/>
        <w:rPr>
          <w:sz w:val="21"/>
          <w:szCs w:val="21"/>
        </w:rPr>
      </w:pPr>
      <w:r w:rsidRPr="00260CF6">
        <w:rPr>
          <w:sz w:val="21"/>
          <w:szCs w:val="21"/>
        </w:rPr>
        <w:t xml:space="preserve">zastoupený </w:t>
      </w:r>
      <w:r w:rsidRPr="00260CF6">
        <w:rPr>
          <w:sz w:val="21"/>
          <w:szCs w:val="21"/>
          <w:highlight w:val="yellow"/>
        </w:rPr>
        <w:t>***</w:t>
      </w:r>
    </w:p>
    <w:p w14:paraId="7984C14E" w14:textId="77777777" w:rsidR="00D55539" w:rsidRPr="003A245C" w:rsidRDefault="00D55539" w:rsidP="00D55539">
      <w:pPr>
        <w:spacing w:after="120"/>
        <w:rPr>
          <w:sz w:val="21"/>
          <w:szCs w:val="21"/>
        </w:rPr>
      </w:pPr>
    </w:p>
    <w:p w14:paraId="74F8D447" w14:textId="77777777" w:rsidR="00D55539" w:rsidRDefault="00D55539" w:rsidP="00D55539">
      <w:pPr>
        <w:spacing w:after="120"/>
        <w:jc w:val="both"/>
        <w:rPr>
          <w:sz w:val="21"/>
          <w:szCs w:val="21"/>
        </w:rPr>
      </w:pPr>
      <w:r w:rsidRPr="003A245C">
        <w:rPr>
          <w:sz w:val="21"/>
          <w:szCs w:val="21"/>
        </w:rPr>
        <w:t>spolu uzavírají Smlouvu o dílo dle zákona č. 89/2012 Sb., občanský zákoník, v platném znění (dále jen „občanský zákoník“):</w:t>
      </w:r>
    </w:p>
    <w:p w14:paraId="08F4AD3E" w14:textId="77777777" w:rsidR="00D55539" w:rsidRPr="003A245C" w:rsidRDefault="00D55539" w:rsidP="00D55539">
      <w:pPr>
        <w:spacing w:after="120"/>
        <w:jc w:val="both"/>
        <w:rPr>
          <w:sz w:val="21"/>
          <w:szCs w:val="21"/>
        </w:rPr>
      </w:pPr>
    </w:p>
    <w:p w14:paraId="2DA6EA55" w14:textId="77777777" w:rsidR="00D55539" w:rsidRPr="003A245C" w:rsidRDefault="00D55539" w:rsidP="00D55539">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7788B4D" w14:textId="77777777" w:rsidR="00D55539" w:rsidRPr="0096212D" w:rsidRDefault="00D55539" w:rsidP="00D55539">
      <w:pPr>
        <w:numPr>
          <w:ilvl w:val="6"/>
          <w:numId w:val="13"/>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668513AA" w14:textId="77777777" w:rsidR="00D55539" w:rsidRPr="004B607C" w:rsidRDefault="00D55539" w:rsidP="00D55539">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1A5042FE" w14:textId="77777777" w:rsidR="00D55539" w:rsidRDefault="00D55539" w:rsidP="00D55539">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 </w:t>
      </w:r>
    </w:p>
    <w:p w14:paraId="1426C2C6" w14:textId="77777777" w:rsidR="00D55539" w:rsidRDefault="0042359F" w:rsidP="00D55539">
      <w:pPr>
        <w:numPr>
          <w:ilvl w:val="8"/>
          <w:numId w:val="13"/>
        </w:numPr>
        <w:tabs>
          <w:tab w:val="clear" w:pos="6480"/>
          <w:tab w:val="num" w:pos="1080"/>
        </w:tabs>
        <w:ind w:left="1083" w:hanging="181"/>
        <w:jc w:val="both"/>
        <w:rPr>
          <w:sz w:val="21"/>
          <w:szCs w:val="21"/>
        </w:rPr>
      </w:pPr>
      <w:r>
        <w:rPr>
          <w:sz w:val="21"/>
          <w:szCs w:val="21"/>
        </w:rPr>
        <w:t>stavby</w:t>
      </w:r>
      <w:r w:rsidR="00D55539" w:rsidRPr="00EF3E62">
        <w:rPr>
          <w:sz w:val="21"/>
          <w:szCs w:val="21"/>
        </w:rPr>
        <w:t xml:space="preserve"> </w:t>
      </w:r>
      <w:r w:rsidR="00D55539">
        <w:rPr>
          <w:sz w:val="21"/>
          <w:szCs w:val="21"/>
        </w:rPr>
        <w:t>„</w:t>
      </w:r>
      <w:r w:rsidR="00D55539" w:rsidRPr="00D55539">
        <w:rPr>
          <w:bCs/>
          <w:smallCaps/>
          <w:spacing w:val="30"/>
          <w:sz w:val="21"/>
          <w:szCs w:val="21"/>
        </w:rPr>
        <w:t>III/4179 Blažovice, okružní křižovatka</w:t>
      </w:r>
      <w:r w:rsidR="00D55539">
        <w:rPr>
          <w:bCs/>
          <w:sz w:val="21"/>
          <w:szCs w:val="21"/>
          <w:lang w:val="en-US"/>
        </w:rPr>
        <w:t>”</w:t>
      </w:r>
      <w:r w:rsidR="00D55539" w:rsidRPr="006001F5">
        <w:rPr>
          <w:b/>
          <w:bCs/>
          <w:sz w:val="21"/>
          <w:szCs w:val="21"/>
        </w:rPr>
        <w:t xml:space="preserve"> </w:t>
      </w:r>
      <w:r w:rsidR="00D55539" w:rsidRPr="00974CB6">
        <w:rPr>
          <w:sz w:val="21"/>
          <w:szCs w:val="21"/>
        </w:rPr>
        <w:t>(</w:t>
      </w:r>
      <w:r w:rsidR="00D55539" w:rsidRPr="00534691">
        <w:rPr>
          <w:sz w:val="21"/>
          <w:szCs w:val="21"/>
        </w:rPr>
        <w:t xml:space="preserve">dále jen </w:t>
      </w:r>
      <w:r w:rsidR="00D55539">
        <w:rPr>
          <w:sz w:val="21"/>
          <w:szCs w:val="21"/>
        </w:rPr>
        <w:t>„</w:t>
      </w:r>
      <w:r w:rsidR="00D55539" w:rsidRPr="00534691">
        <w:rPr>
          <w:sz w:val="21"/>
          <w:szCs w:val="21"/>
        </w:rPr>
        <w:t>stavba</w:t>
      </w:r>
      <w:r w:rsidR="00D55539">
        <w:rPr>
          <w:sz w:val="21"/>
          <w:szCs w:val="21"/>
        </w:rPr>
        <w:t>“</w:t>
      </w:r>
      <w:r w:rsidR="00D55539" w:rsidRPr="00534691">
        <w:rPr>
          <w:sz w:val="21"/>
          <w:szCs w:val="21"/>
        </w:rPr>
        <w:t>)</w:t>
      </w:r>
      <w:r w:rsidR="00D55539">
        <w:rPr>
          <w:sz w:val="21"/>
          <w:szCs w:val="21"/>
        </w:rPr>
        <w:t>;</w:t>
      </w:r>
    </w:p>
    <w:p w14:paraId="2E0AD7C2" w14:textId="77777777" w:rsidR="00D55539" w:rsidRPr="00534691" w:rsidRDefault="00D55539" w:rsidP="00D55539">
      <w:pPr>
        <w:numPr>
          <w:ilvl w:val="8"/>
          <w:numId w:val="13"/>
        </w:numPr>
        <w:tabs>
          <w:tab w:val="clear" w:pos="6480"/>
          <w:tab w:val="num" w:pos="1080"/>
        </w:tabs>
        <w:ind w:left="1083" w:hanging="181"/>
        <w:jc w:val="both"/>
        <w:rPr>
          <w:sz w:val="21"/>
          <w:szCs w:val="21"/>
        </w:rPr>
      </w:pPr>
      <w:r w:rsidRPr="00534691">
        <w:rPr>
          <w:sz w:val="21"/>
          <w:szCs w:val="21"/>
        </w:rPr>
        <w:t xml:space="preserve">realizační dokumentace stavby (dále jen </w:t>
      </w:r>
      <w:r>
        <w:rPr>
          <w:sz w:val="21"/>
          <w:szCs w:val="21"/>
        </w:rPr>
        <w:t>„</w:t>
      </w:r>
      <w:r w:rsidRPr="00534691">
        <w:rPr>
          <w:sz w:val="21"/>
          <w:szCs w:val="21"/>
        </w:rPr>
        <w:t>RDS</w:t>
      </w:r>
      <w:r>
        <w:rPr>
          <w:sz w:val="21"/>
          <w:szCs w:val="21"/>
        </w:rPr>
        <w:t>“</w:t>
      </w:r>
      <w:r w:rsidRPr="00534691">
        <w:rPr>
          <w:sz w:val="21"/>
          <w:szCs w:val="21"/>
        </w:rPr>
        <w:t>)</w:t>
      </w:r>
      <w:r>
        <w:rPr>
          <w:sz w:val="21"/>
          <w:szCs w:val="21"/>
        </w:rPr>
        <w:t>;</w:t>
      </w:r>
    </w:p>
    <w:p w14:paraId="7103FF4C" w14:textId="77777777" w:rsidR="00D55539" w:rsidRPr="001955F4" w:rsidRDefault="00D55539" w:rsidP="00D55539">
      <w:pPr>
        <w:numPr>
          <w:ilvl w:val="8"/>
          <w:numId w:val="13"/>
        </w:numPr>
        <w:tabs>
          <w:tab w:val="clear" w:pos="6480"/>
          <w:tab w:val="num" w:pos="1080"/>
        </w:tabs>
        <w:ind w:left="1083" w:hanging="181"/>
        <w:jc w:val="both"/>
        <w:rPr>
          <w:sz w:val="21"/>
          <w:szCs w:val="21"/>
        </w:rPr>
      </w:pPr>
      <w:r w:rsidRPr="001955F4">
        <w:rPr>
          <w:sz w:val="21"/>
          <w:szCs w:val="21"/>
        </w:rPr>
        <w:t xml:space="preserve">dokumentace skutečného provedení stavby (dále jen </w:t>
      </w:r>
      <w:r>
        <w:rPr>
          <w:sz w:val="21"/>
          <w:szCs w:val="21"/>
        </w:rPr>
        <w:t>„</w:t>
      </w:r>
      <w:r w:rsidRPr="001955F4">
        <w:rPr>
          <w:sz w:val="21"/>
          <w:szCs w:val="21"/>
        </w:rPr>
        <w:t>DSP</w:t>
      </w:r>
      <w:r>
        <w:rPr>
          <w:sz w:val="21"/>
          <w:szCs w:val="21"/>
        </w:rPr>
        <w:t>S“</w:t>
      </w:r>
      <w:r w:rsidRPr="001955F4">
        <w:rPr>
          <w:sz w:val="21"/>
          <w:szCs w:val="21"/>
        </w:rPr>
        <w:t>)</w:t>
      </w:r>
      <w:r>
        <w:rPr>
          <w:sz w:val="21"/>
          <w:szCs w:val="21"/>
        </w:rPr>
        <w:t>;</w:t>
      </w:r>
    </w:p>
    <w:p w14:paraId="4165EDF0" w14:textId="77777777" w:rsidR="00D55539" w:rsidRDefault="00D55539" w:rsidP="00D55539">
      <w:pPr>
        <w:numPr>
          <w:ilvl w:val="8"/>
          <w:numId w:val="13"/>
        </w:numPr>
        <w:tabs>
          <w:tab w:val="clear" w:pos="6480"/>
          <w:tab w:val="num" w:pos="1080"/>
        </w:tabs>
        <w:ind w:left="1083" w:hanging="181"/>
        <w:jc w:val="both"/>
        <w:rPr>
          <w:sz w:val="21"/>
          <w:szCs w:val="21"/>
        </w:rPr>
      </w:pPr>
      <w:r>
        <w:rPr>
          <w:sz w:val="21"/>
          <w:szCs w:val="21"/>
        </w:rPr>
        <w:t>geodetického zaměření stavby;</w:t>
      </w:r>
    </w:p>
    <w:p w14:paraId="7E65D63E" w14:textId="77777777" w:rsidR="00D55539" w:rsidRPr="006001F5" w:rsidRDefault="00D55539" w:rsidP="00D55539">
      <w:pPr>
        <w:numPr>
          <w:ilvl w:val="8"/>
          <w:numId w:val="13"/>
        </w:numPr>
        <w:tabs>
          <w:tab w:val="clear" w:pos="6480"/>
          <w:tab w:val="num" w:pos="1080"/>
        </w:tabs>
        <w:ind w:left="1083" w:hanging="181"/>
        <w:jc w:val="both"/>
        <w:rPr>
          <w:sz w:val="21"/>
          <w:szCs w:val="21"/>
        </w:rPr>
      </w:pPr>
      <w:r>
        <w:rPr>
          <w:sz w:val="21"/>
          <w:szCs w:val="21"/>
        </w:rPr>
        <w:t>geometrického plánu stavby a věcných břemen.</w:t>
      </w:r>
    </w:p>
    <w:p w14:paraId="23D9025C" w14:textId="77777777" w:rsidR="00D55539" w:rsidRPr="004B607C" w:rsidRDefault="00D55539" w:rsidP="00D55539">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573C4462" w14:textId="77777777" w:rsidR="00D55539" w:rsidRPr="0096212D" w:rsidRDefault="00D55539" w:rsidP="00D55539">
      <w:pPr>
        <w:numPr>
          <w:ilvl w:val="6"/>
          <w:numId w:val="13"/>
        </w:numPr>
        <w:tabs>
          <w:tab w:val="clear" w:pos="5040"/>
          <w:tab w:val="num" w:pos="540"/>
        </w:tabs>
        <w:spacing w:before="120" w:after="120"/>
        <w:ind w:left="540" w:hanging="540"/>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w:t>
      </w:r>
      <w:r>
        <w:rPr>
          <w:sz w:val="21"/>
          <w:szCs w:val="21"/>
        </w:rPr>
        <w:t>eho části dle této smlouvy jako </w:t>
      </w:r>
      <w:r w:rsidRPr="0096212D">
        <w:rPr>
          <w:sz w:val="21"/>
          <w:szCs w:val="21"/>
        </w:rPr>
        <w:t>úplné a</w:t>
      </w:r>
      <w:r>
        <w:rPr>
          <w:sz w:val="21"/>
          <w:szCs w:val="21"/>
        </w:rPr>
        <w:t> </w:t>
      </w:r>
      <w:r w:rsidRPr="0096212D">
        <w:rPr>
          <w:sz w:val="21"/>
          <w:szCs w:val="21"/>
        </w:rPr>
        <w:t>bezvadné a ve lhůtách touto smlouvou sjednaných předány objednateli.</w:t>
      </w:r>
    </w:p>
    <w:p w14:paraId="3E184FF3" w14:textId="77777777" w:rsidR="00D55539" w:rsidRDefault="00D55539" w:rsidP="00D55539">
      <w:pPr>
        <w:numPr>
          <w:ilvl w:val="6"/>
          <w:numId w:val="13"/>
        </w:numPr>
        <w:tabs>
          <w:tab w:val="clear" w:pos="5040"/>
          <w:tab w:val="num" w:pos="540"/>
        </w:tabs>
        <w:spacing w:before="120" w:after="120"/>
        <w:ind w:left="540" w:hanging="540"/>
        <w:jc w:val="both"/>
        <w:rPr>
          <w:bCs/>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Investiční úsek </w:t>
      </w:r>
      <w:r w:rsidRPr="005B5B9E">
        <w:rPr>
          <w:bCs/>
          <w:sz w:val="21"/>
          <w:szCs w:val="21"/>
        </w:rPr>
        <w:t xml:space="preserve">oblasti </w:t>
      </w:r>
      <w:r w:rsidRPr="005B646D">
        <w:rPr>
          <w:bCs/>
          <w:sz w:val="21"/>
          <w:szCs w:val="21"/>
        </w:rPr>
        <w:t>Střed, Ořechovská 35, 602 00 Brno</w:t>
      </w:r>
      <w:r w:rsidRPr="005B5B9E">
        <w:rPr>
          <w:bCs/>
          <w:sz w:val="21"/>
          <w:szCs w:val="21"/>
        </w:rPr>
        <w:t>.</w:t>
      </w:r>
    </w:p>
    <w:p w14:paraId="45BFE9C7" w14:textId="77777777" w:rsidR="00D55539" w:rsidRPr="005671A7" w:rsidRDefault="00D55539" w:rsidP="00D55539">
      <w:pPr>
        <w:numPr>
          <w:ilvl w:val="6"/>
          <w:numId w:val="13"/>
        </w:numPr>
        <w:tabs>
          <w:tab w:val="clear" w:pos="5040"/>
          <w:tab w:val="num" w:pos="540"/>
        </w:tabs>
        <w:spacing w:before="120" w:after="120"/>
        <w:ind w:left="540" w:hanging="540"/>
        <w:jc w:val="both"/>
        <w:rPr>
          <w:sz w:val="21"/>
          <w:szCs w:val="21"/>
        </w:rPr>
      </w:pPr>
      <w:r w:rsidRPr="004E1D5B">
        <w:rPr>
          <w:color w:val="000000" w:themeColor="text1"/>
          <w:sz w:val="21"/>
          <w:szCs w:val="21"/>
        </w:rPr>
        <w:t>Financování díla se řídí pravidly příslušnými pro daný zdroj financování: Státní fond dopravní infrastruktury.  Veškerá pravidla programu jsou zveřejněna na adrese www.sfdi.cz. Zhotovitel prohlašuje, že se s pravidly v potřebném rozsahu seznámil.</w:t>
      </w:r>
    </w:p>
    <w:p w14:paraId="6E786296" w14:textId="77777777" w:rsidR="005671A7" w:rsidRPr="009C3DFE" w:rsidRDefault="005671A7" w:rsidP="005671A7">
      <w:pPr>
        <w:spacing w:before="120" w:after="120"/>
        <w:ind w:left="540"/>
        <w:jc w:val="both"/>
        <w:rPr>
          <w:sz w:val="21"/>
          <w:szCs w:val="21"/>
        </w:rPr>
      </w:pPr>
    </w:p>
    <w:p w14:paraId="1B6B18E5" w14:textId="77777777" w:rsidR="00D55539" w:rsidRPr="003A245C" w:rsidRDefault="00D55539" w:rsidP="00D55539">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76A6BB2A" w14:textId="77777777" w:rsidR="00D55539" w:rsidRPr="005B646D" w:rsidRDefault="00B756E1" w:rsidP="00D55539">
      <w:pPr>
        <w:pStyle w:val="Odstavecseseznamem"/>
        <w:numPr>
          <w:ilvl w:val="3"/>
          <w:numId w:val="13"/>
        </w:numPr>
        <w:tabs>
          <w:tab w:val="clear" w:pos="2880"/>
        </w:tabs>
        <w:spacing w:before="240" w:after="120"/>
        <w:ind w:left="567" w:hanging="567"/>
        <w:jc w:val="both"/>
        <w:rPr>
          <w:sz w:val="21"/>
          <w:szCs w:val="21"/>
        </w:rPr>
      </w:pPr>
      <w:r w:rsidRPr="00B756E1">
        <w:rPr>
          <w:sz w:val="21"/>
          <w:szCs w:val="21"/>
        </w:rPr>
        <w:t>Stavbou je přestavba stávajících stykových křižovatek na jednu okružní. Navržený průměr okružní křižovatky je 32m. Pro zajištění odvodnění okružní křižovatky bude provedena přeložka stávající dešťové kanalizace. Součástí stavby je i přeložka vodovodu a metalických sdělovacích kabelů. V přímých úsecích bude komunikace rozšířena na 6,50m, přičemž rozšířená část bude provedena v kompletní nové konstrukci. Vozovka bude doplněná nezpevněnou krajnicí a budou obnoveny silniční příkopy. Celková délka úpravy silnice III/4179 je 169,50m. Přeměnou stávajících stykových křižovatek na jednu okružní dojde ke zvýšení bezpečnosti dopravy v obci Blažovice</w:t>
      </w:r>
      <w:r w:rsidR="00D55539" w:rsidRPr="005B646D">
        <w:rPr>
          <w:sz w:val="21"/>
          <w:szCs w:val="21"/>
        </w:rPr>
        <w:t>.</w:t>
      </w:r>
    </w:p>
    <w:p w14:paraId="75674060" w14:textId="77777777" w:rsidR="00D55539" w:rsidRDefault="00D55539" w:rsidP="00D55539">
      <w:pPr>
        <w:pStyle w:val="Odstavecseseznamem"/>
        <w:spacing w:before="240" w:after="120"/>
        <w:ind w:left="567"/>
        <w:jc w:val="both"/>
        <w:rPr>
          <w:sz w:val="21"/>
          <w:szCs w:val="21"/>
        </w:rPr>
      </w:pPr>
    </w:p>
    <w:p w14:paraId="151DA87A" w14:textId="77777777" w:rsidR="00B756E1" w:rsidRDefault="00B756E1" w:rsidP="00D55539">
      <w:pPr>
        <w:pStyle w:val="Odstavecseseznamem"/>
        <w:spacing w:before="240" w:after="120"/>
        <w:ind w:left="567"/>
        <w:jc w:val="both"/>
        <w:rPr>
          <w:sz w:val="21"/>
          <w:szCs w:val="21"/>
        </w:rPr>
      </w:pPr>
    </w:p>
    <w:p w14:paraId="2DD4FEB4" w14:textId="77777777" w:rsidR="00B756E1" w:rsidRPr="005B646D" w:rsidRDefault="00B756E1" w:rsidP="00D55539">
      <w:pPr>
        <w:pStyle w:val="Odstavecseseznamem"/>
        <w:spacing w:before="240" w:after="120"/>
        <w:ind w:left="567"/>
        <w:jc w:val="both"/>
        <w:rPr>
          <w:sz w:val="21"/>
          <w:szCs w:val="21"/>
        </w:rPr>
      </w:pPr>
    </w:p>
    <w:p w14:paraId="5F3C0393" w14:textId="77777777" w:rsidR="00D55539" w:rsidRPr="00B756E1" w:rsidRDefault="00D55539" w:rsidP="00D55539">
      <w:pPr>
        <w:pStyle w:val="Odstavecseseznamem"/>
        <w:spacing w:before="240" w:after="120"/>
        <w:ind w:left="567"/>
        <w:rPr>
          <w:sz w:val="21"/>
          <w:szCs w:val="21"/>
        </w:rPr>
      </w:pPr>
      <w:r w:rsidRPr="00B756E1">
        <w:rPr>
          <w:sz w:val="21"/>
          <w:szCs w:val="21"/>
        </w:rPr>
        <w:t xml:space="preserve">Předmětem této smlouvy jsou objekty: </w:t>
      </w:r>
    </w:p>
    <w:p w14:paraId="1C62037C" w14:textId="77777777" w:rsidR="00D55539" w:rsidRPr="00B756E1" w:rsidRDefault="00B756E1" w:rsidP="00D55539">
      <w:pPr>
        <w:spacing w:line="20" w:lineRule="atLeast"/>
        <w:ind w:firstLine="567"/>
        <w:jc w:val="both"/>
        <w:rPr>
          <w:rFonts w:eastAsia="Calibri"/>
          <w:color w:val="000000"/>
          <w:sz w:val="21"/>
          <w:szCs w:val="21"/>
          <w:lang w:eastAsia="en-US"/>
        </w:rPr>
      </w:pPr>
      <w:r w:rsidRPr="00B756E1">
        <w:rPr>
          <w:rFonts w:eastAsia="Calibri"/>
          <w:color w:val="000000"/>
          <w:sz w:val="21"/>
          <w:szCs w:val="21"/>
          <w:lang w:eastAsia="en-US"/>
        </w:rPr>
        <w:t>SO 101</w:t>
      </w:r>
      <w:r w:rsidR="00D55539" w:rsidRPr="00B756E1">
        <w:rPr>
          <w:rFonts w:eastAsia="Calibri"/>
          <w:color w:val="000000"/>
          <w:sz w:val="21"/>
          <w:szCs w:val="21"/>
          <w:lang w:eastAsia="en-US"/>
        </w:rPr>
        <w:tab/>
      </w:r>
      <w:r w:rsidRPr="00B756E1">
        <w:rPr>
          <w:rFonts w:eastAsia="Calibri"/>
          <w:color w:val="000000"/>
          <w:sz w:val="21"/>
          <w:szCs w:val="21"/>
          <w:lang w:eastAsia="en-US"/>
        </w:rPr>
        <w:t>Úprava silnice II/4179</w:t>
      </w:r>
      <w:r w:rsidR="00D55539" w:rsidRPr="00B756E1">
        <w:rPr>
          <w:rFonts w:eastAsia="Calibri"/>
          <w:color w:val="000000"/>
          <w:sz w:val="21"/>
          <w:szCs w:val="21"/>
          <w:lang w:eastAsia="en-US"/>
        </w:rPr>
        <w:tab/>
      </w:r>
    </w:p>
    <w:p w14:paraId="772C60CB" w14:textId="77777777" w:rsidR="00D55539" w:rsidRDefault="00B756E1" w:rsidP="00D55539">
      <w:pPr>
        <w:spacing w:line="20" w:lineRule="atLeast"/>
        <w:ind w:firstLine="567"/>
        <w:jc w:val="both"/>
        <w:rPr>
          <w:rFonts w:eastAsia="Calibri"/>
          <w:color w:val="000000"/>
          <w:sz w:val="21"/>
          <w:szCs w:val="21"/>
          <w:lang w:eastAsia="en-US"/>
        </w:rPr>
      </w:pPr>
      <w:r w:rsidRPr="00B756E1">
        <w:rPr>
          <w:rFonts w:eastAsia="Calibri"/>
          <w:color w:val="000000"/>
          <w:sz w:val="21"/>
          <w:szCs w:val="21"/>
          <w:lang w:eastAsia="en-US"/>
        </w:rPr>
        <w:t>SO 102a</w:t>
      </w:r>
      <w:r w:rsidR="00D55539" w:rsidRPr="00B756E1">
        <w:rPr>
          <w:rFonts w:eastAsia="Calibri"/>
          <w:color w:val="000000"/>
          <w:sz w:val="21"/>
          <w:szCs w:val="21"/>
          <w:lang w:eastAsia="en-US"/>
        </w:rPr>
        <w:tab/>
      </w:r>
      <w:r w:rsidRPr="00B756E1">
        <w:rPr>
          <w:rFonts w:eastAsia="Calibri"/>
          <w:color w:val="000000"/>
          <w:sz w:val="21"/>
          <w:szCs w:val="21"/>
          <w:lang w:eastAsia="en-US"/>
        </w:rPr>
        <w:t>Místní komunikace</w:t>
      </w:r>
      <w:r w:rsidR="00D55539" w:rsidRPr="00B756E1">
        <w:rPr>
          <w:rFonts w:eastAsia="Calibri"/>
          <w:color w:val="000000"/>
          <w:sz w:val="21"/>
          <w:szCs w:val="21"/>
          <w:lang w:eastAsia="en-US"/>
        </w:rPr>
        <w:tab/>
      </w:r>
    </w:p>
    <w:p w14:paraId="7C8A4726" w14:textId="77777777" w:rsidR="00A93920" w:rsidRPr="00B756E1" w:rsidRDefault="00A93920" w:rsidP="00D55539">
      <w:pPr>
        <w:spacing w:line="20" w:lineRule="atLeast"/>
        <w:ind w:firstLine="567"/>
        <w:jc w:val="both"/>
        <w:rPr>
          <w:rFonts w:eastAsia="Calibri"/>
          <w:color w:val="000000"/>
          <w:sz w:val="21"/>
          <w:szCs w:val="21"/>
          <w:lang w:eastAsia="en-US"/>
        </w:rPr>
      </w:pPr>
      <w:r>
        <w:rPr>
          <w:rFonts w:eastAsia="Calibri"/>
          <w:color w:val="000000"/>
          <w:sz w:val="21"/>
          <w:szCs w:val="21"/>
          <w:lang w:eastAsia="en-US"/>
        </w:rPr>
        <w:t>SO 301</w:t>
      </w:r>
      <w:r>
        <w:rPr>
          <w:rFonts w:eastAsia="Calibri"/>
          <w:color w:val="000000"/>
          <w:sz w:val="21"/>
          <w:szCs w:val="21"/>
          <w:lang w:eastAsia="en-US"/>
        </w:rPr>
        <w:tab/>
        <w:t>Dešťová kanalizace</w:t>
      </w:r>
    </w:p>
    <w:p w14:paraId="5FD8834D" w14:textId="77777777" w:rsidR="00D55539" w:rsidRPr="00B756E1" w:rsidRDefault="00D55539" w:rsidP="00D55539">
      <w:pPr>
        <w:spacing w:line="20" w:lineRule="atLeast"/>
        <w:ind w:firstLine="567"/>
        <w:jc w:val="both"/>
        <w:rPr>
          <w:rFonts w:eastAsia="Calibri"/>
          <w:color w:val="000000"/>
          <w:sz w:val="21"/>
          <w:szCs w:val="21"/>
          <w:lang w:eastAsia="en-US"/>
        </w:rPr>
      </w:pPr>
      <w:r w:rsidRPr="00B756E1">
        <w:rPr>
          <w:rFonts w:eastAsia="Calibri"/>
          <w:color w:val="000000"/>
          <w:sz w:val="21"/>
          <w:szCs w:val="21"/>
          <w:lang w:eastAsia="en-US"/>
        </w:rPr>
        <w:t xml:space="preserve">SO </w:t>
      </w:r>
      <w:r w:rsidR="00B756E1" w:rsidRPr="00B756E1">
        <w:rPr>
          <w:rFonts w:eastAsia="Calibri"/>
          <w:color w:val="000000"/>
          <w:sz w:val="21"/>
          <w:szCs w:val="21"/>
          <w:lang w:eastAsia="en-US"/>
        </w:rPr>
        <w:t>302</w:t>
      </w:r>
      <w:r w:rsidRPr="00B756E1">
        <w:rPr>
          <w:rFonts w:eastAsia="Calibri"/>
          <w:color w:val="000000"/>
          <w:sz w:val="21"/>
          <w:szCs w:val="21"/>
          <w:lang w:eastAsia="en-US"/>
        </w:rPr>
        <w:tab/>
      </w:r>
      <w:r w:rsidR="00B756E1" w:rsidRPr="00B756E1">
        <w:rPr>
          <w:rFonts w:eastAsia="Calibri"/>
          <w:color w:val="000000"/>
          <w:sz w:val="21"/>
          <w:szCs w:val="21"/>
          <w:lang w:eastAsia="en-US"/>
        </w:rPr>
        <w:t>Přeložka vodovodu</w:t>
      </w:r>
      <w:r w:rsidRPr="00B756E1">
        <w:rPr>
          <w:rFonts w:eastAsia="Calibri"/>
          <w:color w:val="000000"/>
          <w:sz w:val="21"/>
          <w:szCs w:val="21"/>
          <w:lang w:eastAsia="en-US"/>
        </w:rPr>
        <w:t xml:space="preserve"> </w:t>
      </w:r>
      <w:r w:rsidRPr="00B756E1">
        <w:rPr>
          <w:rFonts w:eastAsia="Calibri"/>
          <w:color w:val="000000"/>
          <w:sz w:val="21"/>
          <w:szCs w:val="21"/>
          <w:lang w:eastAsia="en-US"/>
        </w:rPr>
        <w:tab/>
      </w:r>
    </w:p>
    <w:p w14:paraId="1031FC9D" w14:textId="77777777" w:rsidR="00D55539" w:rsidRPr="001C0354" w:rsidRDefault="00D55539" w:rsidP="00D55539">
      <w:pPr>
        <w:pStyle w:val="Odstavecseseznamem"/>
        <w:spacing w:before="240" w:after="120"/>
        <w:ind w:left="567"/>
        <w:contextualSpacing w:val="0"/>
        <w:jc w:val="both"/>
        <w:rPr>
          <w:sz w:val="21"/>
          <w:szCs w:val="21"/>
        </w:rPr>
      </w:pPr>
      <w:r w:rsidRPr="001C0354">
        <w:rPr>
          <w:sz w:val="21"/>
          <w:szCs w:val="21"/>
        </w:rPr>
        <w:t xml:space="preserve">Předmětem díla dle této smlouvy jsou objekty dle soupisu prací a projektové dokumentace.  </w:t>
      </w:r>
    </w:p>
    <w:p w14:paraId="68B4CC21" w14:textId="77777777" w:rsidR="00D55539" w:rsidRPr="003A245C" w:rsidRDefault="00D55539" w:rsidP="00D5553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Pr>
          <w:sz w:val="21"/>
          <w:szCs w:val="21"/>
        </w:rPr>
        <w:t> </w:t>
      </w:r>
      <w:r w:rsidRPr="003A245C">
        <w:rPr>
          <w:sz w:val="21"/>
          <w:szCs w:val="21"/>
        </w:rPr>
        <w:t>je</w:t>
      </w:r>
      <w:r>
        <w:rPr>
          <w:sz w:val="21"/>
          <w:szCs w:val="21"/>
        </w:rPr>
        <w:t> </w:t>
      </w:r>
      <w:r w:rsidRPr="003A245C">
        <w:rPr>
          <w:sz w:val="21"/>
          <w:szCs w:val="21"/>
        </w:rPr>
        <w:t>v řazení dle závaznosti:</w:t>
      </w:r>
    </w:p>
    <w:p w14:paraId="7B07F78F" w14:textId="77777777" w:rsidR="00D55539" w:rsidRPr="003A245C" w:rsidRDefault="00D55539" w:rsidP="00D55539">
      <w:pPr>
        <w:numPr>
          <w:ilvl w:val="2"/>
          <w:numId w:val="1"/>
        </w:numPr>
        <w:tabs>
          <w:tab w:val="clear" w:pos="2160"/>
          <w:tab w:val="num" w:pos="993"/>
        </w:tabs>
        <w:ind w:left="1083" w:hanging="181"/>
        <w:jc w:val="both"/>
        <w:rPr>
          <w:sz w:val="21"/>
          <w:szCs w:val="21"/>
        </w:rPr>
      </w:pPr>
      <w:r>
        <w:rPr>
          <w:sz w:val="21"/>
          <w:szCs w:val="21"/>
        </w:rPr>
        <w:t xml:space="preserve"> </w:t>
      </w:r>
      <w:r w:rsidR="004C4F29">
        <w:rPr>
          <w:sz w:val="21"/>
          <w:szCs w:val="21"/>
        </w:rPr>
        <w:t xml:space="preserve"> </w:t>
      </w:r>
      <w:r w:rsidRPr="003A245C">
        <w:rPr>
          <w:sz w:val="21"/>
          <w:szCs w:val="21"/>
        </w:rPr>
        <w:t>soupis prací;</w:t>
      </w:r>
    </w:p>
    <w:p w14:paraId="7BB12687" w14:textId="77777777" w:rsidR="00D55539" w:rsidRPr="004C4F29" w:rsidRDefault="004C4F29" w:rsidP="004C4F29">
      <w:pPr>
        <w:numPr>
          <w:ilvl w:val="2"/>
          <w:numId w:val="1"/>
        </w:numPr>
        <w:tabs>
          <w:tab w:val="clear" w:pos="2160"/>
          <w:tab w:val="num" w:pos="993"/>
        </w:tabs>
        <w:ind w:left="1134" w:hanging="283"/>
        <w:jc w:val="both"/>
        <w:rPr>
          <w:sz w:val="21"/>
          <w:szCs w:val="21"/>
          <w:lang w:val="en-US"/>
        </w:rPr>
      </w:pPr>
      <w:r w:rsidRPr="004C4F29">
        <w:rPr>
          <w:sz w:val="21"/>
          <w:szCs w:val="21"/>
        </w:rPr>
        <w:t xml:space="preserve"> </w:t>
      </w:r>
      <w:r w:rsidR="00D55539" w:rsidRPr="004C4F29">
        <w:rPr>
          <w:sz w:val="21"/>
          <w:szCs w:val="21"/>
        </w:rPr>
        <w:t xml:space="preserve"> projektová dokumentace – </w:t>
      </w:r>
      <w:r w:rsidRPr="004C4F29">
        <w:rPr>
          <w:sz w:val="21"/>
          <w:szCs w:val="21"/>
        </w:rPr>
        <w:t>DUR + DSP + PDPS, Blažovice III/4179 – Okružní křižovatka, zpracováno Zdeňkem Vladykou, Na Honech I, 5540, 760 05 Zlín, IČO 76532232, v  červenci 2016</w:t>
      </w:r>
      <w:r w:rsidR="00D55539" w:rsidRPr="004C4F29">
        <w:rPr>
          <w:sz w:val="21"/>
          <w:szCs w:val="21"/>
          <w:lang w:eastAsia="en-US"/>
        </w:rPr>
        <w:t xml:space="preserve"> </w:t>
      </w:r>
      <w:r w:rsidR="00D55539" w:rsidRPr="004C4F29">
        <w:rPr>
          <w:sz w:val="21"/>
          <w:szCs w:val="21"/>
        </w:rPr>
        <w:t>(dále jen „projektová dokumentace“);</w:t>
      </w:r>
    </w:p>
    <w:p w14:paraId="561FF35D" w14:textId="77777777" w:rsidR="00D55539" w:rsidRPr="004C4F29" w:rsidRDefault="00D55539" w:rsidP="004C4F29">
      <w:pPr>
        <w:numPr>
          <w:ilvl w:val="2"/>
          <w:numId w:val="1"/>
        </w:numPr>
        <w:tabs>
          <w:tab w:val="clear" w:pos="2160"/>
          <w:tab w:val="num" w:pos="1080"/>
        </w:tabs>
        <w:ind w:left="1083" w:hanging="181"/>
        <w:jc w:val="both"/>
        <w:rPr>
          <w:sz w:val="21"/>
          <w:szCs w:val="21"/>
        </w:rPr>
      </w:pPr>
      <w:r w:rsidRPr="004C4F29">
        <w:rPr>
          <w:sz w:val="21"/>
          <w:szCs w:val="21"/>
        </w:rPr>
        <w:t>akty státní správy:</w:t>
      </w:r>
    </w:p>
    <w:p w14:paraId="22C82D66" w14:textId="77777777" w:rsidR="00D55539" w:rsidRPr="009C0B3B" w:rsidRDefault="004C4F29" w:rsidP="004C4F29">
      <w:pPr>
        <w:pStyle w:val="Odstavecseseznamem"/>
        <w:numPr>
          <w:ilvl w:val="0"/>
          <w:numId w:val="32"/>
        </w:numPr>
        <w:jc w:val="both"/>
        <w:rPr>
          <w:sz w:val="21"/>
          <w:szCs w:val="21"/>
        </w:rPr>
      </w:pPr>
      <w:r w:rsidRPr="009C0B3B">
        <w:rPr>
          <w:sz w:val="21"/>
          <w:szCs w:val="21"/>
        </w:rPr>
        <w:t>Územní rozhodnutí č.j. OV-ČJ/120989-17/BUR vydané 22.1.2018 Městským úřadem Šlapanice, Odborem stavební úřad, s nabytím právní moci  dne 27.2.2018.</w:t>
      </w:r>
    </w:p>
    <w:p w14:paraId="74826A22" w14:textId="22524140" w:rsidR="00D55539" w:rsidRPr="009C0B3B" w:rsidRDefault="004C4F29" w:rsidP="004C4F29">
      <w:pPr>
        <w:pStyle w:val="Odstavecseseznamem"/>
        <w:numPr>
          <w:ilvl w:val="0"/>
          <w:numId w:val="32"/>
        </w:numPr>
        <w:jc w:val="both"/>
        <w:rPr>
          <w:sz w:val="21"/>
          <w:szCs w:val="21"/>
        </w:rPr>
      </w:pPr>
      <w:r w:rsidRPr="009C0B3B">
        <w:rPr>
          <w:sz w:val="21"/>
          <w:szCs w:val="21"/>
        </w:rPr>
        <w:t>Stavební povolení č.j.  OD-ČJ/137506-18/MUJ vydané 14.9.2018 Městským úřadem Šlapanice, Odborem dopravy, speciálním stavebním úřa</w:t>
      </w:r>
      <w:r w:rsidR="00763B3E">
        <w:rPr>
          <w:sz w:val="21"/>
          <w:szCs w:val="21"/>
        </w:rPr>
        <w:t>dem, s nabytím právní moci dne 17.10.2018.</w:t>
      </w:r>
    </w:p>
    <w:p w14:paraId="4A2E9083" w14:textId="3674885C" w:rsidR="00D55539" w:rsidRPr="00763B3E" w:rsidRDefault="004C4F29" w:rsidP="00763B3E">
      <w:pPr>
        <w:pStyle w:val="Odstavecseseznamem"/>
        <w:numPr>
          <w:ilvl w:val="0"/>
          <w:numId w:val="32"/>
        </w:numPr>
        <w:jc w:val="both"/>
        <w:rPr>
          <w:sz w:val="21"/>
          <w:szCs w:val="21"/>
        </w:rPr>
      </w:pPr>
      <w:r w:rsidRPr="009C0B3B">
        <w:rPr>
          <w:sz w:val="21"/>
          <w:szCs w:val="21"/>
        </w:rPr>
        <w:t>Stavební povolení č.j..  OŽP-ČJ/15427-18/MOU vydané 10.7.2018 Městským úřadem Šlapanice, Odborem životního pros</w:t>
      </w:r>
      <w:r w:rsidR="009C0B3B" w:rsidRPr="009C0B3B">
        <w:rPr>
          <w:sz w:val="21"/>
          <w:szCs w:val="21"/>
        </w:rPr>
        <w:t>tředí</w:t>
      </w:r>
      <w:r w:rsidR="00763B3E">
        <w:rPr>
          <w:sz w:val="21"/>
          <w:szCs w:val="21"/>
        </w:rPr>
        <w:t xml:space="preserve"> </w:t>
      </w:r>
      <w:r w:rsidR="00763B3E">
        <w:rPr>
          <w:sz w:val="21"/>
          <w:szCs w:val="21"/>
        </w:rPr>
        <w:t>s nab</w:t>
      </w:r>
      <w:r w:rsidR="00763B3E">
        <w:rPr>
          <w:sz w:val="21"/>
          <w:szCs w:val="21"/>
        </w:rPr>
        <w:t>ytím právní moci dne 11.8.2018.</w:t>
      </w:r>
      <w:bookmarkStart w:id="0" w:name="_GoBack"/>
      <w:bookmarkEnd w:id="0"/>
    </w:p>
    <w:p w14:paraId="776ADCA9" w14:textId="77777777" w:rsidR="00D55539" w:rsidRPr="003A245C" w:rsidRDefault="00D55539" w:rsidP="00D55539">
      <w:pPr>
        <w:numPr>
          <w:ilvl w:val="2"/>
          <w:numId w:val="1"/>
        </w:numPr>
        <w:tabs>
          <w:tab w:val="clear" w:pos="2160"/>
          <w:tab w:val="num" w:pos="1080"/>
        </w:tabs>
        <w:ind w:left="1083" w:hanging="181"/>
        <w:jc w:val="both"/>
        <w:rPr>
          <w:sz w:val="21"/>
          <w:szCs w:val="21"/>
        </w:rPr>
      </w:pPr>
      <w:r w:rsidRPr="009C0B3B">
        <w:rPr>
          <w:sz w:val="21"/>
          <w:szCs w:val="21"/>
        </w:rPr>
        <w:t>technické normy vztahující</w:t>
      </w:r>
      <w:r w:rsidRPr="003A245C">
        <w:rPr>
          <w:sz w:val="21"/>
          <w:szCs w:val="21"/>
        </w:rPr>
        <w:t xml:space="preserve"> se k materiálům a činnostem prováděných na základě této smlouvy</w:t>
      </w:r>
      <w:r>
        <w:rPr>
          <w:sz w:val="21"/>
          <w:szCs w:val="21"/>
        </w:rPr>
        <w:t>;</w:t>
      </w:r>
    </w:p>
    <w:p w14:paraId="59A02EE3" w14:textId="77777777" w:rsidR="00D55539" w:rsidRPr="00260CF6" w:rsidRDefault="00D55539" w:rsidP="00D55539">
      <w:pPr>
        <w:numPr>
          <w:ilvl w:val="2"/>
          <w:numId w:val="1"/>
        </w:numPr>
        <w:tabs>
          <w:tab w:val="clear" w:pos="2160"/>
          <w:tab w:val="num" w:pos="1080"/>
        </w:tabs>
        <w:spacing w:after="120"/>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71339F17" w14:textId="77777777" w:rsidR="00D55539" w:rsidRPr="00312441" w:rsidRDefault="00D55539" w:rsidP="00D5553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646B3362" w14:textId="77777777" w:rsidR="00D55539" w:rsidRDefault="00D55539" w:rsidP="00D55539">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7F9F2485" w14:textId="77777777" w:rsidR="005671A7" w:rsidRPr="003A245C" w:rsidRDefault="005671A7" w:rsidP="005671A7">
      <w:pPr>
        <w:pStyle w:val="Odstavecseseznamem"/>
        <w:spacing w:after="120"/>
        <w:ind w:left="567"/>
        <w:jc w:val="both"/>
        <w:rPr>
          <w:sz w:val="21"/>
          <w:szCs w:val="21"/>
        </w:rPr>
      </w:pPr>
    </w:p>
    <w:p w14:paraId="1748EE11" w14:textId="77777777" w:rsidR="00D55539" w:rsidRPr="003A245C" w:rsidRDefault="00D55539" w:rsidP="00D55539">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14:paraId="63E1BD71" w14:textId="1DED879F" w:rsidR="00D55539" w:rsidRPr="00E9032C" w:rsidRDefault="002963F3" w:rsidP="002963F3">
      <w:pPr>
        <w:numPr>
          <w:ilvl w:val="6"/>
          <w:numId w:val="13"/>
        </w:numPr>
        <w:tabs>
          <w:tab w:val="clear" w:pos="5040"/>
          <w:tab w:val="num" w:pos="567"/>
        </w:tabs>
        <w:spacing w:before="120" w:after="120"/>
        <w:ind w:left="540" w:hanging="540"/>
        <w:jc w:val="both"/>
        <w:rPr>
          <w:sz w:val="21"/>
          <w:szCs w:val="21"/>
        </w:rPr>
      </w:pPr>
      <w:r w:rsidRPr="00C113B7">
        <w:rPr>
          <w:sz w:val="21"/>
          <w:szCs w:val="21"/>
        </w:rPr>
        <w:t xml:space="preserve">Zhotovitel dopracuje RDS </w:t>
      </w:r>
      <w:r>
        <w:rPr>
          <w:sz w:val="21"/>
          <w:szCs w:val="21"/>
        </w:rPr>
        <w:t>pokud ji bude potřebovat k řádnému zhotovení díla.</w:t>
      </w:r>
      <w:r w:rsidRPr="00C113B7">
        <w:rPr>
          <w:sz w:val="21"/>
          <w:szCs w:val="21"/>
        </w:rPr>
        <w:t xml:space="preserve"> </w:t>
      </w:r>
      <w:r>
        <w:rPr>
          <w:sz w:val="21"/>
          <w:szCs w:val="21"/>
        </w:rPr>
        <w:t>RDS bude zpracována v souladu s </w:t>
      </w:r>
      <w:r w:rsidRPr="00C113B7">
        <w:rPr>
          <w:sz w:val="21"/>
          <w:szCs w:val="21"/>
        </w:rPr>
        <w:t>právními předpisy a</w:t>
      </w:r>
      <w:r>
        <w:rPr>
          <w:sz w:val="21"/>
          <w:szCs w:val="21"/>
        </w:rPr>
        <w:t> </w:t>
      </w:r>
      <w:r w:rsidRPr="00C113B7">
        <w:rPr>
          <w:sz w:val="21"/>
          <w:szCs w:val="21"/>
        </w:rPr>
        <w:t>s</w:t>
      </w:r>
      <w:r>
        <w:rPr>
          <w:sz w:val="21"/>
          <w:szCs w:val="21"/>
        </w:rPr>
        <w:t> </w:t>
      </w:r>
      <w:r w:rsidRPr="00C113B7">
        <w:rPr>
          <w:sz w:val="21"/>
          <w:szCs w:val="21"/>
        </w:rPr>
        <w:t>aktuálně účinnou Směrnicí Ministerstva dopravy pro dokumentaci staveb pozemních komunikací ověřena osobou s</w:t>
      </w:r>
      <w:r>
        <w:rPr>
          <w:sz w:val="21"/>
          <w:szCs w:val="21"/>
        </w:rPr>
        <w:t xml:space="preserve"> autorizací pro </w:t>
      </w:r>
      <w:r w:rsidR="009C0B3B">
        <w:rPr>
          <w:sz w:val="21"/>
          <w:szCs w:val="21"/>
        </w:rPr>
        <w:t xml:space="preserve">obor </w:t>
      </w:r>
      <w:r>
        <w:rPr>
          <w:sz w:val="21"/>
          <w:szCs w:val="21"/>
        </w:rPr>
        <w:t>dopravní stavby. Je-li pro zpracování RDS na určitý objekt požadována jiná odborná způsobilost, než je uvedeno ve větě druhé tohoto odstavce, je zhotovitel povinen zajistit zpracování RDS takovou osobou.</w:t>
      </w:r>
      <w:r w:rsidRPr="00C113B7">
        <w:rPr>
          <w:sz w:val="21"/>
          <w:szCs w:val="21"/>
        </w:rPr>
        <w:t xml:space="preserve"> RDS bude předána 2x 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w:t>
      </w:r>
      <w:r w:rsidR="005671A7">
        <w:rPr>
          <w:sz w:val="21"/>
          <w:szCs w:val="21"/>
        </w:rPr>
        <w:t xml:space="preserve"> nebo *.dgn</w:t>
      </w:r>
      <w:r w:rsidRPr="00C113B7">
        <w:rPr>
          <w:sz w:val="21"/>
          <w:szCs w:val="21"/>
        </w:rPr>
        <w:t xml:space="preserve">). </w:t>
      </w:r>
      <w:r w:rsidRPr="00E35104">
        <w:rPr>
          <w:sz w:val="21"/>
          <w:szCs w:val="21"/>
        </w:rPr>
        <w:t>Výkresy musí být strukturovány tak, aby umožňovaly standardní práci ve</w:t>
      </w:r>
      <w:r>
        <w:rPr>
          <w:sz w:val="21"/>
          <w:szCs w:val="21"/>
        </w:rPr>
        <w:t xml:space="preserve"> smyslu obecných zvyklostí, tj. </w:t>
      </w:r>
      <w:r w:rsidRPr="00E35104">
        <w:rPr>
          <w:sz w:val="21"/>
          <w:szCs w:val="21"/>
        </w:rPr>
        <w:t>zejména rozvržení do hladin, používání samostatných hladin pro kóty, texty a šrafy apod. Barvy musí odpovídat tištěnému výstupu). Výkresy vytvořené programem Microstation mohou být ve formátu *.dgn</w:t>
      </w:r>
      <w:r w:rsidR="005671A7">
        <w:rPr>
          <w:sz w:val="21"/>
          <w:szCs w:val="21"/>
        </w:rPr>
        <w:t xml:space="preserve"> nebo *.dwg</w:t>
      </w:r>
      <w:r w:rsidRPr="00E35104">
        <w:rPr>
          <w:sz w:val="21"/>
          <w:szCs w:val="21"/>
        </w:rPr>
        <w:t>.</w:t>
      </w:r>
    </w:p>
    <w:p w14:paraId="662D8BE3" w14:textId="77777777" w:rsidR="00D55539" w:rsidRDefault="002963F3" w:rsidP="002963F3">
      <w:pPr>
        <w:pStyle w:val="Odstavecseseznamem"/>
        <w:numPr>
          <w:ilvl w:val="0"/>
          <w:numId w:val="38"/>
        </w:numPr>
        <w:spacing w:before="120" w:after="120"/>
        <w:ind w:left="567" w:hanging="567"/>
        <w:contextualSpacing w:val="0"/>
        <w:jc w:val="both"/>
        <w:rPr>
          <w:sz w:val="21"/>
          <w:szCs w:val="21"/>
        </w:rPr>
      </w:pPr>
      <w:r w:rsidRPr="00A45622">
        <w:rPr>
          <w:sz w:val="21"/>
          <w:szCs w:val="21"/>
        </w:rPr>
        <w:t>V případě, že není RDS  oceněna v soupise prací při zadávání veřejné zakázky na stavební práce platí, že zhotovitel na základě svého odborného posouzení zhodnotil, že RDS ke stavbě nepotřebuje.</w:t>
      </w:r>
    </w:p>
    <w:p w14:paraId="7C5C7C9F" w14:textId="77777777" w:rsidR="00D55539" w:rsidRDefault="002963F3" w:rsidP="002963F3">
      <w:pPr>
        <w:pStyle w:val="Odstavecseseznamem"/>
        <w:numPr>
          <w:ilvl w:val="0"/>
          <w:numId w:val="38"/>
        </w:numPr>
        <w:spacing w:before="120" w:after="120"/>
        <w:ind w:left="567" w:hanging="567"/>
        <w:contextualSpacing w:val="0"/>
        <w:jc w:val="both"/>
        <w:rPr>
          <w:sz w:val="21"/>
          <w:szCs w:val="21"/>
        </w:rPr>
      </w:pPr>
      <w:r w:rsidRPr="00A45622">
        <w:rPr>
          <w:sz w:val="21"/>
          <w:szCs w:val="21"/>
        </w:rPr>
        <w:t xml:space="preserve">Zhotovitel je povinen předat objednateli návrh RDS </w:t>
      </w:r>
      <w:r w:rsidR="0065000D">
        <w:rPr>
          <w:sz w:val="21"/>
          <w:szCs w:val="21"/>
        </w:rPr>
        <w:t>2</w:t>
      </w:r>
      <w:r w:rsidRPr="00A45622">
        <w:rPr>
          <w:sz w:val="21"/>
          <w:szCs w:val="21"/>
        </w:rPr>
        <w:t xml:space="preserve">x v tištěné podobě a </w:t>
      </w:r>
      <w:r w:rsidR="00D41716" w:rsidRPr="00C113B7">
        <w:rPr>
          <w:sz w:val="21"/>
          <w:szCs w:val="21"/>
        </w:rPr>
        <w:t>elektronicky vždy na dvou nosičích dat CD nebo DVD</w:t>
      </w:r>
      <w:r w:rsidRPr="00A45622">
        <w:rPr>
          <w:sz w:val="21"/>
          <w:szCs w:val="21"/>
        </w:rPr>
        <w:t>, a to do 30 dnů od uzavření této smlouvy; část RDS k pracím, které mají být provedeny před předáním náv</w:t>
      </w:r>
      <w:r>
        <w:rPr>
          <w:sz w:val="21"/>
          <w:szCs w:val="21"/>
        </w:rPr>
        <w:t>rhu RDS budou předány vždy před </w:t>
      </w:r>
      <w:r w:rsidRPr="00A45622">
        <w:rPr>
          <w:sz w:val="21"/>
          <w:szCs w:val="21"/>
        </w:rPr>
        <w:t>zahájením těchto prací.</w:t>
      </w:r>
    </w:p>
    <w:p w14:paraId="0325D4F4" w14:textId="77777777" w:rsidR="002963F3" w:rsidRDefault="002963F3" w:rsidP="002963F3">
      <w:pPr>
        <w:pStyle w:val="Odstavecseseznamem"/>
        <w:numPr>
          <w:ilvl w:val="0"/>
          <w:numId w:val="38"/>
        </w:numPr>
        <w:spacing w:before="120" w:after="120"/>
        <w:ind w:left="567" w:hanging="567"/>
        <w:contextualSpacing w:val="0"/>
        <w:jc w:val="both"/>
        <w:rPr>
          <w:sz w:val="21"/>
          <w:szCs w:val="21"/>
        </w:rPr>
      </w:pPr>
      <w:r w:rsidRPr="00A45622">
        <w:rPr>
          <w:sz w:val="21"/>
          <w:szCs w:val="21"/>
        </w:rPr>
        <w:t>Objednatel do 10 pracovních dnů od převzetí návrhu RDS buď písemně vyjádří souhlas s návrhem RDS nebo svolá jednání se zhotovitelem, na němž zhotovitele seznámí se svými výhradami k RDS</w:t>
      </w:r>
      <w:r>
        <w:rPr>
          <w:sz w:val="21"/>
          <w:szCs w:val="21"/>
        </w:rPr>
        <w:t xml:space="preserve"> a smluvní strany se domluví na </w:t>
      </w:r>
      <w:r w:rsidRPr="00A45622">
        <w:rPr>
          <w:sz w:val="21"/>
          <w:szCs w:val="21"/>
        </w:rPr>
        <w:t>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Neodsouhlasení návrhu RDS objednatelem nemá vliv na termí</w:t>
      </w:r>
      <w:r>
        <w:rPr>
          <w:sz w:val="21"/>
          <w:szCs w:val="21"/>
        </w:rPr>
        <w:t>ny dokončení a předání stavby a </w:t>
      </w:r>
      <w:r w:rsidRPr="00A45622">
        <w:rPr>
          <w:sz w:val="21"/>
          <w:szCs w:val="21"/>
        </w:rPr>
        <w:t>předání a převzetí díla sjednané touto smlouvou.</w:t>
      </w:r>
    </w:p>
    <w:p w14:paraId="5D674B69" w14:textId="77777777" w:rsidR="002963F3" w:rsidRDefault="002963F3" w:rsidP="002963F3">
      <w:pPr>
        <w:pStyle w:val="Odstavecseseznamem"/>
        <w:numPr>
          <w:ilvl w:val="0"/>
          <w:numId w:val="38"/>
        </w:numPr>
        <w:spacing w:before="120" w:after="120"/>
        <w:ind w:left="567" w:hanging="567"/>
        <w:contextualSpacing w:val="0"/>
        <w:jc w:val="both"/>
        <w:rPr>
          <w:sz w:val="21"/>
          <w:szCs w:val="21"/>
        </w:rPr>
      </w:pPr>
      <w:r w:rsidRPr="00A45622">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5EC4F2E1" w14:textId="6712E3AB" w:rsidR="002963F3" w:rsidRDefault="002963F3" w:rsidP="002963F3">
      <w:pPr>
        <w:pStyle w:val="Odstavecseseznamem"/>
        <w:numPr>
          <w:ilvl w:val="0"/>
          <w:numId w:val="38"/>
        </w:numPr>
        <w:spacing w:before="120" w:after="120"/>
        <w:ind w:left="567" w:hanging="567"/>
        <w:contextualSpacing w:val="0"/>
        <w:jc w:val="both"/>
        <w:rPr>
          <w:sz w:val="21"/>
          <w:szCs w:val="21"/>
        </w:rPr>
      </w:pPr>
      <w:r w:rsidRPr="00A45622">
        <w:rPr>
          <w:sz w:val="21"/>
          <w:szCs w:val="21"/>
        </w:rPr>
        <w:t xml:space="preserve">Zhotovitel poskytuje objednateli výhradní a neomezenou licenci k užití RDS ke zhotovení stavby případně dalšímu zpracování a pořizování rozmnoženin. Objednatel je oprávněn uzavřít podlicenční smlouvu, objednatel je oprávněn </w:t>
      </w:r>
      <w:r w:rsidRPr="00A45622">
        <w:rPr>
          <w:sz w:val="21"/>
          <w:szCs w:val="21"/>
        </w:rPr>
        <w:lastRenderedPageBreak/>
        <w:t>postoupit licenci třetí osobě, k čemuž se zhotovitel zavazuje udělit objednateli souhlas. Objednatel není povinen licenci využít. Zhotovitel prohlašuje, že je oprávněn licenci v daném rozsahu udělit.</w:t>
      </w:r>
    </w:p>
    <w:p w14:paraId="5AB4FA1A" w14:textId="77777777" w:rsidR="005E20C5" w:rsidRDefault="005E20C5" w:rsidP="005E20C5">
      <w:pPr>
        <w:pStyle w:val="Odstavecseseznamem"/>
        <w:spacing w:before="120" w:after="120"/>
        <w:ind w:left="567"/>
        <w:contextualSpacing w:val="0"/>
        <w:jc w:val="both"/>
        <w:rPr>
          <w:sz w:val="21"/>
          <w:szCs w:val="21"/>
        </w:rPr>
      </w:pPr>
    </w:p>
    <w:p w14:paraId="44A69C9F" w14:textId="77777777" w:rsidR="00D55539" w:rsidRPr="00416015" w:rsidRDefault="00D55539" w:rsidP="00D55539">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46D35568" w14:textId="77777777" w:rsidR="00D55539" w:rsidRPr="004160A9" w:rsidRDefault="00D55539" w:rsidP="00D55539">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Pr>
          <w:sz w:val="21"/>
          <w:szCs w:val="21"/>
        </w:rPr>
        <w:t> </w:t>
      </w:r>
      <w:r w:rsidRPr="004160A9">
        <w:rPr>
          <w:sz w:val="21"/>
          <w:szCs w:val="21"/>
        </w:rPr>
        <w:t>dokumentaci staveb pozemních komunikací. Součástí DSPS bude zákres skutečného provedení stavby do</w:t>
      </w:r>
      <w:r>
        <w:rPr>
          <w:sz w:val="21"/>
          <w:szCs w:val="21"/>
        </w:rPr>
        <w:t> </w:t>
      </w:r>
      <w:r w:rsidRPr="004160A9">
        <w:rPr>
          <w:sz w:val="21"/>
          <w:szCs w:val="21"/>
        </w:rPr>
        <w:t>katastrální mapy.</w:t>
      </w:r>
    </w:p>
    <w:p w14:paraId="348041DC" w14:textId="77777777" w:rsidR="00D55539" w:rsidRPr="004C59E8" w:rsidRDefault="00D55539" w:rsidP="00D55539">
      <w:pPr>
        <w:numPr>
          <w:ilvl w:val="6"/>
          <w:numId w:val="13"/>
        </w:numPr>
        <w:spacing w:before="120" w:after="120"/>
        <w:ind w:left="540" w:hanging="540"/>
        <w:jc w:val="both"/>
        <w:rPr>
          <w:sz w:val="21"/>
          <w:szCs w:val="21"/>
        </w:rPr>
      </w:pPr>
      <w:r w:rsidRPr="004C59E8">
        <w:rPr>
          <w:sz w:val="21"/>
          <w:szCs w:val="21"/>
        </w:rPr>
        <w:t xml:space="preserve">DSPS bude </w:t>
      </w:r>
      <w:r w:rsidRPr="0024085E">
        <w:rPr>
          <w:sz w:val="21"/>
          <w:szCs w:val="21"/>
        </w:rPr>
        <w:t xml:space="preserve">předána </w:t>
      </w:r>
      <w:r>
        <w:rPr>
          <w:sz w:val="21"/>
          <w:szCs w:val="21"/>
        </w:rPr>
        <w:t xml:space="preserve">4 </w:t>
      </w:r>
      <w:r w:rsidRPr="0024085E">
        <w:rPr>
          <w:sz w:val="21"/>
          <w:szCs w:val="21"/>
        </w:rPr>
        <w:t>x v</w:t>
      </w:r>
      <w:r w:rsidRPr="004C59E8">
        <w:rPr>
          <w:sz w:val="21"/>
          <w:szCs w:val="21"/>
        </w:rPr>
        <w:t xml:space="preserve"> tištěné podobě. Veškerá tištěná vyhotovení DSPS budou ověřena osobou autorizovanou pro</w:t>
      </w:r>
      <w:r>
        <w:rPr>
          <w:sz w:val="21"/>
          <w:szCs w:val="21"/>
        </w:rPr>
        <w:t> příslušný obor</w:t>
      </w:r>
      <w:r w:rsidRPr="004C59E8">
        <w:rPr>
          <w:sz w:val="21"/>
          <w:szCs w:val="21"/>
        </w:rPr>
        <w:t>. Je-li pro</w:t>
      </w:r>
      <w:r>
        <w:rPr>
          <w:sz w:val="21"/>
          <w:szCs w:val="21"/>
        </w:rPr>
        <w:t> </w:t>
      </w:r>
      <w:r w:rsidRPr="004C59E8">
        <w:rPr>
          <w:sz w:val="21"/>
          <w:szCs w:val="21"/>
        </w:rPr>
        <w:t xml:space="preserve">zpracování DSPS na určitý objekt požadována jiná odborná způsobilost, než je uvedeno ve větě druhé tohoto odstavce, je zhotovitel povinen zajistit zpracování DSPS takovou osobou. </w:t>
      </w:r>
    </w:p>
    <w:p w14:paraId="376B6EE9" w14:textId="77777777" w:rsidR="00D55539" w:rsidRPr="00886A21" w:rsidRDefault="00D55539" w:rsidP="00D55539">
      <w:pPr>
        <w:numPr>
          <w:ilvl w:val="6"/>
          <w:numId w:val="13"/>
        </w:numPr>
        <w:ind w:left="540" w:hanging="540"/>
        <w:jc w:val="both"/>
        <w:rPr>
          <w:sz w:val="21"/>
          <w:szCs w:val="21"/>
        </w:rPr>
      </w:pPr>
      <w:r w:rsidRPr="00886A21">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Pr>
          <w:sz w:val="21"/>
          <w:szCs w:val="21"/>
        </w:rPr>
        <w:t xml:space="preserve"> </w:t>
      </w:r>
      <w:r w:rsidRPr="00886A21">
        <w:rPr>
          <w:sz w:val="21"/>
          <w:szCs w:val="21"/>
        </w:rPr>
        <w:t xml:space="preserve">*.docx, *.xls </w:t>
      </w:r>
      <w:r>
        <w:rPr>
          <w:sz w:val="21"/>
          <w:szCs w:val="21"/>
        </w:rPr>
        <w:t xml:space="preserve"> </w:t>
      </w:r>
      <w:r w:rsidRPr="00886A21">
        <w:rPr>
          <w:sz w:val="21"/>
          <w:szCs w:val="21"/>
        </w:rPr>
        <w:t xml:space="preserve">nebo </w:t>
      </w:r>
      <w:r>
        <w:rPr>
          <w:sz w:val="21"/>
          <w:szCs w:val="21"/>
        </w:rPr>
        <w:t xml:space="preserve"> </w:t>
      </w:r>
      <w:r w:rsidRPr="00886A21">
        <w:rPr>
          <w:sz w:val="21"/>
          <w:szCs w:val="21"/>
        </w:rPr>
        <w:t>*.xlsx,</w:t>
      </w:r>
      <w:r>
        <w:rPr>
          <w:sz w:val="21"/>
          <w:szCs w:val="21"/>
        </w:rPr>
        <w:t xml:space="preserve"> </w:t>
      </w:r>
      <w:r w:rsidRPr="00886A21">
        <w:rPr>
          <w:sz w:val="21"/>
          <w:szCs w:val="21"/>
        </w:rPr>
        <w:t xml:space="preserve"> výkresová část</w:t>
      </w:r>
      <w:r>
        <w:rPr>
          <w:sz w:val="21"/>
          <w:szCs w:val="21"/>
        </w:rPr>
        <w:t xml:space="preserve"> </w:t>
      </w:r>
      <w:r w:rsidRPr="00886A21">
        <w:rPr>
          <w:sz w:val="21"/>
          <w:szCs w:val="21"/>
        </w:rPr>
        <w:t xml:space="preserve"> ve</w:t>
      </w:r>
      <w:r>
        <w:rPr>
          <w:sz w:val="21"/>
          <w:szCs w:val="21"/>
        </w:rPr>
        <w:t xml:space="preserve"> </w:t>
      </w:r>
      <w:r w:rsidRPr="00886A21">
        <w:rPr>
          <w:sz w:val="21"/>
          <w:szCs w:val="21"/>
        </w:rPr>
        <w:t xml:space="preserve"> formátu *.dwg </w:t>
      </w:r>
      <w:r>
        <w:rPr>
          <w:sz w:val="21"/>
          <w:szCs w:val="21"/>
        </w:rPr>
        <w:t xml:space="preserve"> </w:t>
      </w:r>
      <w:r w:rsidRPr="00886A21">
        <w:rPr>
          <w:sz w:val="21"/>
          <w:szCs w:val="21"/>
        </w:rPr>
        <w:t>nebo *.dgn).</w:t>
      </w:r>
      <w:r>
        <w:rPr>
          <w:sz w:val="21"/>
          <w:szCs w:val="21"/>
        </w:rPr>
        <w:t xml:space="preserve"> </w:t>
      </w:r>
      <w:r w:rsidRPr="00886A21">
        <w:rPr>
          <w:sz w:val="21"/>
          <w:szCs w:val="21"/>
        </w:rPr>
        <w:t xml:space="preserve"> Výkresy musí být strukturovány tak, aby</w:t>
      </w:r>
    </w:p>
    <w:p w14:paraId="2F8AC041" w14:textId="77777777" w:rsidR="00D55539" w:rsidRPr="00E9032C" w:rsidRDefault="00D55539" w:rsidP="00D55539">
      <w:pPr>
        <w:ind w:left="540"/>
        <w:jc w:val="both"/>
        <w:rPr>
          <w:sz w:val="21"/>
          <w:szCs w:val="21"/>
        </w:rPr>
      </w:pPr>
      <w:r w:rsidRPr="00416015">
        <w:rPr>
          <w:sz w:val="21"/>
          <w:szCs w:val="21"/>
        </w:rPr>
        <w:t xml:space="preserve">umožňovaly standardní práci ve smyslu obecných zvyklostí, tj. zejména rozvržení do hladin, používání samostatných hladin pro kóty, texty a šrafy apod. Barvy musí odpovídat tištěnému výstupu. </w:t>
      </w:r>
      <w:r w:rsidRPr="00E9032C">
        <w:rPr>
          <w:sz w:val="21"/>
          <w:szCs w:val="21"/>
        </w:rPr>
        <w:t xml:space="preserve">Výkresy </w:t>
      </w:r>
      <w:r>
        <w:rPr>
          <w:sz w:val="21"/>
          <w:szCs w:val="21"/>
        </w:rPr>
        <w:t>vytvoře</w:t>
      </w:r>
      <w:r w:rsidRPr="00E9032C">
        <w:rPr>
          <w:sz w:val="21"/>
          <w:szCs w:val="21"/>
        </w:rPr>
        <w:t>né</w:t>
      </w:r>
      <w:r>
        <w:rPr>
          <w:sz w:val="21"/>
          <w:szCs w:val="21"/>
        </w:rPr>
        <w:t xml:space="preserve"> </w:t>
      </w:r>
      <w:r w:rsidRPr="00E9032C">
        <w:rPr>
          <w:sz w:val="21"/>
          <w:szCs w:val="21"/>
        </w:rPr>
        <w:t>programem Microstation mohou být ve formátu *.dgn</w:t>
      </w:r>
      <w:r w:rsidR="005671A7">
        <w:rPr>
          <w:sz w:val="21"/>
          <w:szCs w:val="21"/>
        </w:rPr>
        <w:t xml:space="preserve"> nebo *.dwg</w:t>
      </w:r>
      <w:r w:rsidRPr="00E9032C">
        <w:rPr>
          <w:sz w:val="21"/>
          <w:szCs w:val="21"/>
        </w:rPr>
        <w:t>.</w:t>
      </w:r>
    </w:p>
    <w:p w14:paraId="78FE4EC2" w14:textId="7D16D20E" w:rsidR="00D55539" w:rsidRDefault="00D55539" w:rsidP="00D55539">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6F856C80" w14:textId="77777777" w:rsidR="0084130E" w:rsidRPr="00416015" w:rsidRDefault="0084130E" w:rsidP="0084130E">
      <w:pPr>
        <w:spacing w:before="120" w:after="120"/>
        <w:ind w:left="540"/>
        <w:jc w:val="both"/>
        <w:rPr>
          <w:sz w:val="21"/>
          <w:szCs w:val="21"/>
        </w:rPr>
      </w:pPr>
    </w:p>
    <w:p w14:paraId="4F205DD0" w14:textId="77777777" w:rsidR="00D55539" w:rsidRPr="003A245C" w:rsidRDefault="00D55539" w:rsidP="00D55539">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Pr>
          <w:b/>
          <w:smallCaps/>
          <w:spacing w:val="20"/>
          <w:sz w:val="21"/>
          <w:szCs w:val="21"/>
        </w:rPr>
        <w:t xml:space="preserve"> </w:t>
      </w:r>
      <w:r w:rsidRPr="009C3DFE">
        <w:rPr>
          <w:b/>
          <w:smallCaps/>
          <w:spacing w:val="20"/>
          <w:sz w:val="21"/>
          <w:szCs w:val="21"/>
        </w:rPr>
        <w:t>a geometrický plán</w:t>
      </w:r>
    </w:p>
    <w:p w14:paraId="27BBDFC9" w14:textId="77777777" w:rsidR="00D55539" w:rsidRDefault="00D55539" w:rsidP="00D55539">
      <w:pPr>
        <w:numPr>
          <w:ilvl w:val="6"/>
          <w:numId w:val="13"/>
        </w:numPr>
        <w:tabs>
          <w:tab w:val="clear" w:pos="5040"/>
          <w:tab w:val="num" w:pos="540"/>
        </w:tabs>
        <w:spacing w:before="120" w:after="120"/>
        <w:ind w:left="540" w:hanging="540"/>
        <w:jc w:val="both"/>
        <w:rPr>
          <w:sz w:val="21"/>
          <w:szCs w:val="21"/>
        </w:rPr>
      </w:pPr>
      <w:r w:rsidRPr="003A245C">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w:t>
      </w:r>
      <w:r>
        <w:rPr>
          <w:sz w:val="21"/>
          <w:szCs w:val="21"/>
        </w:rPr>
        <w:t> </w:t>
      </w:r>
      <w:r w:rsidRPr="003A245C">
        <w:rPr>
          <w:sz w:val="21"/>
          <w:szCs w:val="21"/>
        </w:rPr>
        <w:t>zákona č. 200/1994 Sb.</w:t>
      </w:r>
    </w:p>
    <w:p w14:paraId="6D84F915" w14:textId="77777777" w:rsidR="00D55539" w:rsidRDefault="00D55539" w:rsidP="00D55539">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 1 x elektronicky na nosiči dat CD, či DVD ve formátu *.dwg nebo *.dgn. Grafická část zaměření bude zpracována ve vektorové formě v souřadnicovém systému jednotné trigonometrické sítě katastrální (JTSK).</w:t>
      </w:r>
      <w:r w:rsidRPr="009C3DFE">
        <w:rPr>
          <w:sz w:val="21"/>
          <w:szCs w:val="21"/>
        </w:rPr>
        <w:t xml:space="preserve"> Přesnost zaměření bude uvedena v textové části zaměření a bude odpovídat minimálně třídě přesnosti 3, tzn. střední souřadnicová odchylka ±0,14m, výšková odchylka ±0,12m vzhledem k vybudované měřické síti.</w:t>
      </w:r>
    </w:p>
    <w:p w14:paraId="21549D62" w14:textId="77777777" w:rsidR="00D55539" w:rsidRPr="00B11B6E" w:rsidRDefault="00D55539" w:rsidP="00D55539">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 xml:space="preserve">pro účely rozdělení pozemků. </w:t>
      </w:r>
      <w:r w:rsidRPr="002573EE">
        <w:rPr>
          <w:sz w:val="21"/>
          <w:szCs w:val="21"/>
        </w:rPr>
        <w:t>Hranice silničního pozemku je zhotovitel povinen konzultovat se správcem stavby.</w:t>
      </w:r>
    </w:p>
    <w:p w14:paraId="46266ABB" w14:textId="77777777" w:rsidR="00D55539" w:rsidRPr="009C3DFE" w:rsidRDefault="00D55539" w:rsidP="00D55539">
      <w:pPr>
        <w:numPr>
          <w:ilvl w:val="6"/>
          <w:numId w:val="13"/>
        </w:numPr>
        <w:tabs>
          <w:tab w:val="clear" w:pos="5040"/>
          <w:tab w:val="num" w:pos="540"/>
        </w:tabs>
        <w:spacing w:before="120" w:after="120"/>
        <w:ind w:left="540" w:hanging="540"/>
        <w:jc w:val="both"/>
        <w:rPr>
          <w:sz w:val="21"/>
          <w:szCs w:val="21"/>
        </w:rPr>
      </w:pPr>
      <w:r w:rsidRPr="00760A14">
        <w:rPr>
          <w:sz w:val="21"/>
          <w:szCs w:val="21"/>
        </w:rPr>
        <w:t xml:space="preserve">Geometrický plán </w:t>
      </w:r>
      <w:r>
        <w:rPr>
          <w:sz w:val="21"/>
          <w:szCs w:val="21"/>
        </w:rPr>
        <w:t xml:space="preserve">pro stavbu i zřízení věcných břemen případně služebností </w:t>
      </w:r>
      <w:r w:rsidRPr="00760A14">
        <w:rPr>
          <w:sz w:val="21"/>
          <w:szCs w:val="21"/>
        </w:rPr>
        <w:t xml:space="preserve">bude předán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14:paraId="4AD94F44" w14:textId="77777777" w:rsidR="00D55539" w:rsidRDefault="00D55539" w:rsidP="00D55539">
      <w:pPr>
        <w:numPr>
          <w:ilvl w:val="6"/>
          <w:numId w:val="13"/>
        </w:numPr>
        <w:spacing w:before="120" w:after="120"/>
        <w:ind w:left="540" w:hanging="540"/>
        <w:jc w:val="both"/>
        <w:rPr>
          <w:sz w:val="21"/>
          <w:szCs w:val="21"/>
        </w:rPr>
      </w:pPr>
      <w:r w:rsidRPr="003A245C">
        <w:rPr>
          <w:sz w:val="21"/>
          <w:szCs w:val="21"/>
        </w:rPr>
        <w:t>Zhotovitel poskytuje objednateli výhradní a neomezenou licenci ke hmotně zachycenému výsledku geodetického zaměření stavby</w:t>
      </w:r>
      <w:r>
        <w:rPr>
          <w:sz w:val="21"/>
          <w:szCs w:val="21"/>
        </w:rPr>
        <w:t xml:space="preserve"> a ke geometrickým plánům</w:t>
      </w:r>
      <w:r w:rsidRPr="003A245C">
        <w:rPr>
          <w:sz w:val="21"/>
          <w:szCs w:val="21"/>
        </w:rPr>
        <w:t>. Objednatel je oprávněn uzavřít podlicenční smlouvu. Objednatel není povinen licenci využít. Zhotovitel prohlašuje, že je oprávněn licenci v daném rozsahu udělit.</w:t>
      </w:r>
    </w:p>
    <w:p w14:paraId="0DC2BA8C" w14:textId="77777777" w:rsidR="00D55539" w:rsidRPr="003A245C" w:rsidRDefault="00D55539" w:rsidP="00D55539">
      <w:pPr>
        <w:spacing w:before="120" w:after="120"/>
        <w:ind w:left="540"/>
        <w:jc w:val="both"/>
        <w:rPr>
          <w:sz w:val="21"/>
          <w:szCs w:val="21"/>
        </w:rPr>
      </w:pPr>
    </w:p>
    <w:p w14:paraId="027B5458" w14:textId="77777777" w:rsidR="00D55539" w:rsidRPr="003A245C" w:rsidRDefault="00D55539" w:rsidP="00D55539">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14:paraId="505F7262" w14:textId="77777777" w:rsidR="00D55539" w:rsidRPr="003A245C" w:rsidRDefault="00D55539" w:rsidP="00D55539">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 xml:space="preserve">Smluvní strany se dohodly na následujících lhůtách plnění této smlouvy: </w:t>
      </w:r>
    </w:p>
    <w:tbl>
      <w:tblPr>
        <w:tblW w:w="10456" w:type="dxa"/>
        <w:tblLook w:val="01E0" w:firstRow="1" w:lastRow="1" w:firstColumn="1" w:lastColumn="1" w:noHBand="0" w:noVBand="0"/>
      </w:tblPr>
      <w:tblGrid>
        <w:gridCol w:w="792"/>
        <w:gridCol w:w="4278"/>
        <w:gridCol w:w="4961"/>
        <w:gridCol w:w="425"/>
      </w:tblGrid>
      <w:tr w:rsidR="00D55539" w:rsidRPr="0096212D" w14:paraId="7E4830D0" w14:textId="77777777" w:rsidTr="00D55539">
        <w:trPr>
          <w:trHeight w:val="256"/>
        </w:trPr>
        <w:tc>
          <w:tcPr>
            <w:tcW w:w="792" w:type="dxa"/>
          </w:tcPr>
          <w:p w14:paraId="78B3FF34" w14:textId="77777777" w:rsidR="00D55539" w:rsidRPr="003A245C" w:rsidRDefault="00D55539" w:rsidP="00D55539">
            <w:pPr>
              <w:tabs>
                <w:tab w:val="left" w:pos="432"/>
              </w:tabs>
              <w:spacing w:before="120" w:after="120"/>
              <w:ind w:left="360"/>
              <w:rPr>
                <w:b/>
                <w:sz w:val="21"/>
                <w:szCs w:val="21"/>
              </w:rPr>
            </w:pPr>
          </w:p>
        </w:tc>
        <w:tc>
          <w:tcPr>
            <w:tcW w:w="4278" w:type="dxa"/>
          </w:tcPr>
          <w:p w14:paraId="2C526A6C" w14:textId="77777777" w:rsidR="00D55539" w:rsidRPr="0096212D" w:rsidRDefault="00D55539" w:rsidP="00D55539">
            <w:pPr>
              <w:tabs>
                <w:tab w:val="num" w:pos="0"/>
              </w:tabs>
              <w:spacing w:before="120" w:after="120"/>
              <w:ind w:left="-19" w:firstLine="19"/>
              <w:rPr>
                <w:sz w:val="21"/>
                <w:szCs w:val="21"/>
              </w:rPr>
            </w:pPr>
            <w:r>
              <w:rPr>
                <w:sz w:val="21"/>
                <w:szCs w:val="21"/>
              </w:rPr>
              <w:t>Př</w:t>
            </w:r>
            <w:r w:rsidRPr="00456FA1">
              <w:rPr>
                <w:sz w:val="21"/>
                <w:szCs w:val="21"/>
              </w:rPr>
              <w:t xml:space="preserve">edání </w:t>
            </w:r>
            <w:r>
              <w:rPr>
                <w:sz w:val="21"/>
                <w:szCs w:val="21"/>
              </w:rPr>
              <w:t xml:space="preserve">a převzetí prostoru </w:t>
            </w:r>
            <w:r w:rsidRPr="00456FA1">
              <w:rPr>
                <w:sz w:val="21"/>
                <w:szCs w:val="21"/>
              </w:rPr>
              <w:t>staveniště</w:t>
            </w:r>
          </w:p>
        </w:tc>
        <w:tc>
          <w:tcPr>
            <w:tcW w:w="5386" w:type="dxa"/>
            <w:gridSpan w:val="2"/>
          </w:tcPr>
          <w:p w14:paraId="70C986E0" w14:textId="77777777" w:rsidR="00D55539" w:rsidRPr="00D95314" w:rsidRDefault="00D55539" w:rsidP="00D55539">
            <w:pPr>
              <w:tabs>
                <w:tab w:val="num" w:pos="0"/>
              </w:tabs>
              <w:spacing w:before="120" w:after="120"/>
              <w:rPr>
                <w:b/>
                <w:sz w:val="21"/>
                <w:szCs w:val="21"/>
              </w:rPr>
            </w:pPr>
            <w:r w:rsidRPr="00D95314">
              <w:rPr>
                <w:b/>
                <w:sz w:val="21"/>
                <w:szCs w:val="21"/>
              </w:rPr>
              <w:t>do 15 dnů od účinnosti této smlouvy</w:t>
            </w:r>
          </w:p>
        </w:tc>
      </w:tr>
      <w:tr w:rsidR="00D55539" w:rsidRPr="00B56687" w14:paraId="427E1121" w14:textId="77777777" w:rsidTr="00D55539">
        <w:trPr>
          <w:gridAfter w:val="1"/>
          <w:wAfter w:w="425" w:type="dxa"/>
          <w:trHeight w:val="515"/>
        </w:trPr>
        <w:tc>
          <w:tcPr>
            <w:tcW w:w="792" w:type="dxa"/>
          </w:tcPr>
          <w:p w14:paraId="32859C11" w14:textId="77777777" w:rsidR="00D55539" w:rsidRPr="0096212D" w:rsidRDefault="00D55539" w:rsidP="00D55539">
            <w:pPr>
              <w:tabs>
                <w:tab w:val="left" w:pos="432"/>
              </w:tabs>
              <w:spacing w:before="120" w:after="120"/>
              <w:ind w:left="360"/>
              <w:rPr>
                <w:b/>
                <w:sz w:val="21"/>
                <w:szCs w:val="21"/>
              </w:rPr>
            </w:pPr>
          </w:p>
        </w:tc>
        <w:tc>
          <w:tcPr>
            <w:tcW w:w="4278" w:type="dxa"/>
          </w:tcPr>
          <w:p w14:paraId="4AC0FF6F" w14:textId="77777777" w:rsidR="00D55539" w:rsidRPr="0096212D" w:rsidRDefault="00D55539" w:rsidP="00D55539">
            <w:pPr>
              <w:tabs>
                <w:tab w:val="num" w:pos="0"/>
              </w:tabs>
              <w:spacing w:before="120" w:after="120"/>
              <w:ind w:left="-19" w:firstLine="19"/>
              <w:rPr>
                <w:sz w:val="21"/>
                <w:szCs w:val="21"/>
              </w:rPr>
            </w:pPr>
            <w:r w:rsidRPr="0096212D">
              <w:rPr>
                <w:sz w:val="21"/>
                <w:szCs w:val="21"/>
              </w:rPr>
              <w:t xml:space="preserve">Dokončení </w:t>
            </w:r>
            <w:r>
              <w:rPr>
                <w:sz w:val="21"/>
                <w:szCs w:val="21"/>
              </w:rPr>
              <w:t>a předání stavby</w:t>
            </w:r>
          </w:p>
        </w:tc>
        <w:tc>
          <w:tcPr>
            <w:tcW w:w="4961" w:type="dxa"/>
            <w:vAlign w:val="center"/>
          </w:tcPr>
          <w:p w14:paraId="69141532" w14:textId="77777777" w:rsidR="00D55539" w:rsidRPr="00D95314" w:rsidRDefault="00D55539" w:rsidP="00D55539">
            <w:pPr>
              <w:rPr>
                <w:b/>
                <w:sz w:val="21"/>
                <w:szCs w:val="21"/>
              </w:rPr>
            </w:pPr>
            <w:r>
              <w:rPr>
                <w:b/>
                <w:sz w:val="21"/>
                <w:szCs w:val="21"/>
              </w:rPr>
              <w:t>do 30.</w:t>
            </w:r>
            <w:r w:rsidR="00D41716">
              <w:rPr>
                <w:b/>
                <w:sz w:val="21"/>
                <w:szCs w:val="21"/>
              </w:rPr>
              <w:t xml:space="preserve"> </w:t>
            </w:r>
            <w:r>
              <w:rPr>
                <w:b/>
                <w:sz w:val="21"/>
                <w:szCs w:val="21"/>
              </w:rPr>
              <w:t>11.</w:t>
            </w:r>
            <w:r w:rsidR="00D41716">
              <w:rPr>
                <w:b/>
                <w:sz w:val="21"/>
                <w:szCs w:val="21"/>
              </w:rPr>
              <w:t xml:space="preserve"> </w:t>
            </w:r>
            <w:r>
              <w:rPr>
                <w:b/>
                <w:sz w:val="21"/>
                <w:szCs w:val="21"/>
              </w:rPr>
              <w:t>2019</w:t>
            </w:r>
          </w:p>
        </w:tc>
      </w:tr>
      <w:tr w:rsidR="00D55539" w:rsidRPr="0096212D" w14:paraId="274DC434" w14:textId="77777777" w:rsidTr="00D55539">
        <w:trPr>
          <w:gridAfter w:val="1"/>
          <w:wAfter w:w="425" w:type="dxa"/>
          <w:trHeight w:val="256"/>
        </w:trPr>
        <w:tc>
          <w:tcPr>
            <w:tcW w:w="792" w:type="dxa"/>
          </w:tcPr>
          <w:p w14:paraId="79640364" w14:textId="77777777" w:rsidR="00D55539" w:rsidRPr="0096212D" w:rsidRDefault="00D55539" w:rsidP="00D55539">
            <w:pPr>
              <w:tabs>
                <w:tab w:val="left" w:pos="432"/>
              </w:tabs>
              <w:spacing w:before="120" w:after="120"/>
              <w:ind w:left="360"/>
              <w:jc w:val="center"/>
              <w:rPr>
                <w:sz w:val="21"/>
                <w:szCs w:val="21"/>
              </w:rPr>
            </w:pPr>
          </w:p>
        </w:tc>
        <w:tc>
          <w:tcPr>
            <w:tcW w:w="4278" w:type="dxa"/>
          </w:tcPr>
          <w:p w14:paraId="0CE2FC75" w14:textId="257247A0" w:rsidR="00D55539" w:rsidRPr="0096212D" w:rsidRDefault="00D55539" w:rsidP="00D55539">
            <w:pPr>
              <w:tabs>
                <w:tab w:val="num" w:pos="0"/>
              </w:tabs>
              <w:spacing w:before="120" w:after="120"/>
              <w:ind w:left="-19" w:firstLine="19"/>
              <w:jc w:val="both"/>
              <w:rPr>
                <w:sz w:val="21"/>
                <w:szCs w:val="21"/>
              </w:rPr>
            </w:pPr>
            <w:r w:rsidRPr="0096212D">
              <w:rPr>
                <w:sz w:val="21"/>
                <w:szCs w:val="21"/>
              </w:rPr>
              <w:t>Předání a převzetí díla</w:t>
            </w:r>
            <w:r w:rsidR="008E10DD">
              <w:rPr>
                <w:sz w:val="21"/>
                <w:szCs w:val="21"/>
              </w:rPr>
              <w:t xml:space="preserve"> vyjma geometrických plánů</w:t>
            </w:r>
          </w:p>
        </w:tc>
        <w:tc>
          <w:tcPr>
            <w:tcW w:w="4961" w:type="dxa"/>
          </w:tcPr>
          <w:p w14:paraId="7AFBC1FB" w14:textId="52919AE1" w:rsidR="00D55539" w:rsidRPr="00D95314" w:rsidRDefault="00D55539" w:rsidP="00D55539">
            <w:pPr>
              <w:tabs>
                <w:tab w:val="num" w:pos="540"/>
              </w:tabs>
              <w:spacing w:before="120" w:after="120"/>
              <w:rPr>
                <w:b/>
                <w:sz w:val="21"/>
                <w:szCs w:val="21"/>
              </w:rPr>
            </w:pPr>
            <w:r w:rsidRPr="00D95314">
              <w:rPr>
                <w:b/>
                <w:sz w:val="21"/>
                <w:szCs w:val="21"/>
              </w:rPr>
              <w:t>do 30 dnů od</w:t>
            </w:r>
            <w:r w:rsidR="0084130E">
              <w:rPr>
                <w:b/>
                <w:sz w:val="21"/>
                <w:szCs w:val="21"/>
              </w:rPr>
              <w:t xml:space="preserve"> dokončení a</w:t>
            </w:r>
            <w:r w:rsidRPr="00D95314">
              <w:rPr>
                <w:b/>
                <w:sz w:val="21"/>
                <w:szCs w:val="21"/>
              </w:rPr>
              <w:t xml:space="preserve"> </w:t>
            </w:r>
            <w:r>
              <w:rPr>
                <w:b/>
                <w:sz w:val="21"/>
                <w:szCs w:val="21"/>
              </w:rPr>
              <w:t>předání stavby</w:t>
            </w:r>
          </w:p>
        </w:tc>
      </w:tr>
      <w:tr w:rsidR="00D55539" w:rsidRPr="0096212D" w14:paraId="2D93E403" w14:textId="77777777" w:rsidTr="00D55539">
        <w:trPr>
          <w:gridAfter w:val="1"/>
          <w:wAfter w:w="425" w:type="dxa"/>
          <w:trHeight w:val="256"/>
        </w:trPr>
        <w:tc>
          <w:tcPr>
            <w:tcW w:w="792" w:type="dxa"/>
          </w:tcPr>
          <w:p w14:paraId="6D6CC8D8" w14:textId="77777777" w:rsidR="00D55539" w:rsidRPr="0096212D" w:rsidRDefault="00D55539" w:rsidP="00D55539">
            <w:pPr>
              <w:tabs>
                <w:tab w:val="left" w:pos="432"/>
              </w:tabs>
              <w:spacing w:before="120" w:after="120"/>
              <w:ind w:left="360"/>
              <w:jc w:val="center"/>
              <w:rPr>
                <w:sz w:val="21"/>
                <w:szCs w:val="21"/>
              </w:rPr>
            </w:pPr>
          </w:p>
        </w:tc>
        <w:tc>
          <w:tcPr>
            <w:tcW w:w="4278" w:type="dxa"/>
          </w:tcPr>
          <w:p w14:paraId="0161EB07" w14:textId="77777777" w:rsidR="00D55539" w:rsidRPr="0096212D" w:rsidRDefault="00D55539" w:rsidP="00D55539">
            <w:pPr>
              <w:tabs>
                <w:tab w:val="num" w:pos="0"/>
              </w:tabs>
              <w:spacing w:before="120" w:after="120"/>
              <w:ind w:left="-19" w:firstLine="19"/>
              <w:jc w:val="both"/>
              <w:rPr>
                <w:sz w:val="21"/>
                <w:szCs w:val="21"/>
              </w:rPr>
            </w:pPr>
            <w:r>
              <w:rPr>
                <w:sz w:val="21"/>
                <w:szCs w:val="21"/>
              </w:rPr>
              <w:t>Předání a převzetí geometrických plánů</w:t>
            </w:r>
          </w:p>
        </w:tc>
        <w:tc>
          <w:tcPr>
            <w:tcW w:w="4961" w:type="dxa"/>
          </w:tcPr>
          <w:p w14:paraId="24821608" w14:textId="1D3C915D" w:rsidR="00D55539" w:rsidRPr="00D95314" w:rsidRDefault="005671A7" w:rsidP="00D55539">
            <w:pPr>
              <w:tabs>
                <w:tab w:val="num" w:pos="540"/>
              </w:tabs>
              <w:spacing w:before="120" w:after="120"/>
              <w:rPr>
                <w:b/>
                <w:sz w:val="21"/>
                <w:szCs w:val="21"/>
              </w:rPr>
            </w:pPr>
            <w:r>
              <w:rPr>
                <w:b/>
                <w:sz w:val="21"/>
                <w:szCs w:val="21"/>
              </w:rPr>
              <w:t>do 9</w:t>
            </w:r>
            <w:r w:rsidR="0084130E">
              <w:rPr>
                <w:b/>
                <w:sz w:val="21"/>
                <w:szCs w:val="21"/>
              </w:rPr>
              <w:t>0 dnů od dokončení a předání stavby</w:t>
            </w:r>
          </w:p>
        </w:tc>
      </w:tr>
    </w:tbl>
    <w:p w14:paraId="1D9F016D" w14:textId="77777777" w:rsidR="00D55539" w:rsidRDefault="00D55539" w:rsidP="00D55539">
      <w:pPr>
        <w:keepNext/>
        <w:keepLines/>
        <w:spacing w:before="120" w:after="120"/>
        <w:ind w:left="539"/>
        <w:jc w:val="both"/>
        <w:rPr>
          <w:sz w:val="21"/>
          <w:szCs w:val="21"/>
        </w:rPr>
      </w:pPr>
      <w:r>
        <w:rPr>
          <w:sz w:val="21"/>
          <w:szCs w:val="21"/>
        </w:rPr>
        <w:lastRenderedPageBreak/>
        <w:t>Dřívější plnění je</w:t>
      </w:r>
      <w:r w:rsidR="005671A7">
        <w:rPr>
          <w:sz w:val="21"/>
          <w:szCs w:val="21"/>
        </w:rPr>
        <w:t xml:space="preserve"> možné</w:t>
      </w:r>
      <w:r>
        <w:rPr>
          <w:sz w:val="21"/>
          <w:szCs w:val="21"/>
        </w:rPr>
        <w:t>.</w:t>
      </w:r>
    </w:p>
    <w:p w14:paraId="78066283" w14:textId="21358711" w:rsidR="00D55539" w:rsidRPr="00D2615B" w:rsidRDefault="00D55539" w:rsidP="00D55539">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t>Objednatel předá a zhotovit</w:t>
      </w:r>
      <w:r w:rsidR="008E10DD">
        <w:rPr>
          <w:sz w:val="21"/>
          <w:szCs w:val="21"/>
        </w:rPr>
        <w:t xml:space="preserve">el převezme prostor staveniště. </w:t>
      </w:r>
      <w:r w:rsidRPr="00D2615B">
        <w:rPr>
          <w:sz w:val="21"/>
          <w:szCs w:val="21"/>
        </w:rPr>
        <w:t xml:space="preserve">Při předání prostoru staveniště je zhotovitel povinen předat objednateli: </w:t>
      </w:r>
    </w:p>
    <w:p w14:paraId="27FE2EB8" w14:textId="77777777" w:rsidR="00D55539" w:rsidRDefault="00D55539" w:rsidP="00D55539">
      <w:pPr>
        <w:numPr>
          <w:ilvl w:val="2"/>
          <w:numId w:val="3"/>
        </w:numPr>
        <w:tabs>
          <w:tab w:val="clear" w:pos="2160"/>
          <w:tab w:val="num" w:pos="993"/>
        </w:tabs>
        <w:ind w:left="1083" w:hanging="181"/>
        <w:jc w:val="both"/>
        <w:rPr>
          <w:sz w:val="21"/>
          <w:szCs w:val="21"/>
        </w:rPr>
      </w:pPr>
      <w:r>
        <w:rPr>
          <w:sz w:val="21"/>
          <w:szCs w:val="21"/>
        </w:rPr>
        <w:t>návrh technologického postupu prací;</w:t>
      </w:r>
    </w:p>
    <w:p w14:paraId="5D531319" w14:textId="735596A3" w:rsidR="00D55539" w:rsidRPr="005B646D" w:rsidRDefault="00D55539" w:rsidP="00D55539">
      <w:pPr>
        <w:numPr>
          <w:ilvl w:val="2"/>
          <w:numId w:val="3"/>
        </w:numPr>
        <w:tabs>
          <w:tab w:val="clear" w:pos="2160"/>
          <w:tab w:val="num" w:pos="993"/>
        </w:tabs>
        <w:ind w:left="1083" w:hanging="181"/>
        <w:jc w:val="both"/>
        <w:rPr>
          <w:sz w:val="21"/>
          <w:szCs w:val="21"/>
        </w:rPr>
      </w:pPr>
      <w:r>
        <w:rPr>
          <w:sz w:val="21"/>
          <w:szCs w:val="21"/>
        </w:rPr>
        <w:t>výp</w:t>
      </w:r>
      <w:r w:rsidR="00CB38FE">
        <w:rPr>
          <w:sz w:val="21"/>
          <w:szCs w:val="21"/>
        </w:rPr>
        <w:t>očet hluku ze stavební činnosti.</w:t>
      </w:r>
    </w:p>
    <w:p w14:paraId="57108025" w14:textId="77777777" w:rsidR="00D55539" w:rsidRPr="00DD22B4" w:rsidRDefault="00D55539" w:rsidP="00D55539">
      <w:pPr>
        <w:pStyle w:val="Odstavecseseznamem"/>
        <w:numPr>
          <w:ilvl w:val="0"/>
          <w:numId w:val="3"/>
        </w:numPr>
        <w:tabs>
          <w:tab w:val="clear" w:pos="720"/>
          <w:tab w:val="num" w:pos="567"/>
        </w:tabs>
        <w:spacing w:before="120" w:after="120"/>
        <w:ind w:left="567" w:hanging="567"/>
        <w:jc w:val="both"/>
        <w:rPr>
          <w:sz w:val="21"/>
          <w:szCs w:val="21"/>
        </w:rPr>
      </w:pPr>
      <w:r w:rsidRPr="00DD22B4">
        <w:rPr>
          <w:sz w:val="21"/>
          <w:szCs w:val="21"/>
        </w:rPr>
        <w:t xml:space="preserve">Zhotovitel je oprávněn kdykoliv </w:t>
      </w:r>
      <w:r>
        <w:rPr>
          <w:sz w:val="21"/>
          <w:szCs w:val="21"/>
        </w:rPr>
        <w:t>na výzvu objednatele nebo po dohodě s ním</w:t>
      </w:r>
      <w:r w:rsidRPr="00DD22B4">
        <w:rPr>
          <w:sz w:val="21"/>
          <w:szCs w:val="21"/>
        </w:rPr>
        <w:t xml:space="preserve"> zahájit stavební práce. Stavební práce budou prováděny v souladu s harmonogramem prací, který je součástí této smlouvy.</w:t>
      </w:r>
    </w:p>
    <w:p w14:paraId="2F10F205" w14:textId="77777777" w:rsidR="00D55539" w:rsidRPr="00DD22B4" w:rsidRDefault="00D55539" w:rsidP="00D55539">
      <w:pPr>
        <w:spacing w:before="120" w:after="120"/>
        <w:ind w:left="567" w:hanging="567"/>
        <w:jc w:val="both"/>
        <w:rPr>
          <w:sz w:val="21"/>
          <w:szCs w:val="21"/>
        </w:rPr>
      </w:pPr>
      <w:r w:rsidRPr="00DD22B4">
        <w:rPr>
          <w:sz w:val="21"/>
          <w:szCs w:val="21"/>
        </w:rPr>
        <w:t>4.</w:t>
      </w:r>
      <w:r w:rsidRPr="00DD22B4">
        <w:rPr>
          <w:sz w:val="21"/>
          <w:szCs w:val="21"/>
        </w:rPr>
        <w:tab/>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14:paraId="382176D8" w14:textId="77777777" w:rsidR="00D55539" w:rsidRPr="00662749" w:rsidRDefault="00D55539" w:rsidP="00D55539">
      <w:pPr>
        <w:spacing w:before="120" w:after="120"/>
        <w:ind w:left="540" w:hanging="540"/>
        <w:jc w:val="both"/>
        <w:rPr>
          <w:sz w:val="21"/>
          <w:szCs w:val="21"/>
        </w:rPr>
      </w:pPr>
      <w:r>
        <w:rPr>
          <w:sz w:val="21"/>
          <w:szCs w:val="21"/>
        </w:rPr>
        <w:t>5</w:t>
      </w:r>
      <w:r w:rsidRPr="00662749">
        <w:rPr>
          <w:sz w:val="21"/>
          <w:szCs w:val="21"/>
        </w:rPr>
        <w:t>.</w:t>
      </w:r>
      <w:r w:rsidRPr="00662749">
        <w:rPr>
          <w:sz w:val="21"/>
          <w:szCs w:val="21"/>
        </w:rPr>
        <w:tab/>
        <w:t>Při předání a převzetí díla</w:t>
      </w:r>
      <w:r>
        <w:rPr>
          <w:sz w:val="21"/>
          <w:szCs w:val="21"/>
        </w:rPr>
        <w:t xml:space="preserve"> vyjma geometrických plánů</w:t>
      </w:r>
      <w:r w:rsidRPr="00662749">
        <w:rPr>
          <w:sz w:val="21"/>
          <w:szCs w:val="21"/>
        </w:rPr>
        <w:t xml:space="preserve"> budou předány výhradně:</w:t>
      </w:r>
    </w:p>
    <w:p w14:paraId="76D90BD1" w14:textId="77777777" w:rsidR="00D55539" w:rsidRPr="0000279C" w:rsidRDefault="00D55539" w:rsidP="00D55539">
      <w:pPr>
        <w:numPr>
          <w:ilvl w:val="2"/>
          <w:numId w:val="14"/>
        </w:numPr>
        <w:tabs>
          <w:tab w:val="clear" w:pos="2160"/>
          <w:tab w:val="num" w:pos="993"/>
        </w:tabs>
        <w:ind w:left="993" w:hanging="142"/>
        <w:jc w:val="both"/>
        <w:rPr>
          <w:sz w:val="21"/>
          <w:szCs w:val="21"/>
        </w:rPr>
      </w:pPr>
      <w:r w:rsidRPr="00662749">
        <w:rPr>
          <w:sz w:val="21"/>
          <w:szCs w:val="21"/>
        </w:rPr>
        <w:t>práce a dodávky k odstranění případných zjevných drobných vad stavby nebránících užívání stavby k jejímu účelu</w:t>
      </w:r>
      <w:r>
        <w:rPr>
          <w:sz w:val="21"/>
          <w:szCs w:val="21"/>
        </w:rPr>
        <w:t>;</w:t>
      </w:r>
    </w:p>
    <w:p w14:paraId="7FA73879" w14:textId="77777777" w:rsidR="00D55539" w:rsidRDefault="00D55539" w:rsidP="00D55539">
      <w:pPr>
        <w:numPr>
          <w:ilvl w:val="2"/>
          <w:numId w:val="14"/>
        </w:numPr>
        <w:tabs>
          <w:tab w:val="clear" w:pos="2160"/>
          <w:tab w:val="num" w:pos="993"/>
        </w:tabs>
        <w:ind w:left="993" w:hanging="142"/>
        <w:jc w:val="both"/>
        <w:rPr>
          <w:sz w:val="21"/>
          <w:szCs w:val="21"/>
        </w:rPr>
      </w:pPr>
      <w:r w:rsidRPr="00662749">
        <w:rPr>
          <w:sz w:val="21"/>
          <w:szCs w:val="21"/>
        </w:rPr>
        <w:t>vyčištěné prostory staveniště</w:t>
      </w:r>
      <w:r>
        <w:rPr>
          <w:sz w:val="21"/>
          <w:szCs w:val="21"/>
        </w:rPr>
        <w:t>;</w:t>
      </w:r>
    </w:p>
    <w:p w14:paraId="4D2E7B5C" w14:textId="77777777" w:rsidR="00D55539" w:rsidRPr="00662749" w:rsidRDefault="00D55539" w:rsidP="00D55539">
      <w:pPr>
        <w:numPr>
          <w:ilvl w:val="2"/>
          <w:numId w:val="14"/>
        </w:numPr>
        <w:tabs>
          <w:tab w:val="clear" w:pos="2160"/>
          <w:tab w:val="num" w:pos="993"/>
        </w:tabs>
        <w:ind w:left="993" w:hanging="142"/>
        <w:jc w:val="both"/>
        <w:rPr>
          <w:sz w:val="21"/>
          <w:szCs w:val="21"/>
        </w:rPr>
      </w:pPr>
      <w:r>
        <w:rPr>
          <w:sz w:val="21"/>
          <w:szCs w:val="21"/>
        </w:rPr>
        <w:t>bankovní záruka.</w:t>
      </w:r>
    </w:p>
    <w:p w14:paraId="0B3F4693" w14:textId="032B93A0" w:rsidR="00D55539" w:rsidRPr="00662749" w:rsidRDefault="00D55539" w:rsidP="00D55539">
      <w:pPr>
        <w:spacing w:before="120" w:after="120"/>
        <w:ind w:left="540"/>
        <w:jc w:val="both"/>
        <w:rPr>
          <w:sz w:val="21"/>
          <w:szCs w:val="21"/>
        </w:rPr>
      </w:pPr>
      <w:r w:rsidRPr="00662749">
        <w:rPr>
          <w:sz w:val="21"/>
          <w:szCs w:val="21"/>
        </w:rPr>
        <w:t xml:space="preserve">Předání a převzetí díla </w:t>
      </w:r>
      <w:r w:rsidR="008E10DD">
        <w:rPr>
          <w:sz w:val="21"/>
          <w:szCs w:val="21"/>
        </w:rPr>
        <w:t xml:space="preserve">vyjma geometrických plánů </w:t>
      </w:r>
      <w:r w:rsidRPr="00662749">
        <w:rPr>
          <w:sz w:val="21"/>
          <w:szCs w:val="21"/>
        </w:rPr>
        <w:t>nemůže být ukončeno, dokud nebude zjištěno, že je celé dílo dle této smlouvy řádně předáno.</w:t>
      </w:r>
    </w:p>
    <w:p w14:paraId="15833A30" w14:textId="1562CB1F" w:rsidR="00D55539" w:rsidRPr="00FE7B4F" w:rsidRDefault="00D55539" w:rsidP="00D55539">
      <w:pPr>
        <w:spacing w:before="120" w:after="120"/>
        <w:ind w:left="540" w:hanging="540"/>
        <w:jc w:val="both"/>
        <w:rPr>
          <w:sz w:val="21"/>
          <w:szCs w:val="21"/>
        </w:rPr>
      </w:pPr>
      <w:r>
        <w:rPr>
          <w:sz w:val="21"/>
          <w:szCs w:val="21"/>
        </w:rPr>
        <w:t xml:space="preserve">6.   </w:t>
      </w:r>
      <w:r>
        <w:rPr>
          <w:sz w:val="21"/>
          <w:szCs w:val="21"/>
        </w:rPr>
        <w:tab/>
      </w:r>
      <w:r w:rsidRPr="00FE7B4F">
        <w:rPr>
          <w:sz w:val="21"/>
          <w:szCs w:val="21"/>
        </w:rPr>
        <w:t>Předání a převzetí prostoru staveniště, dokončení stavby, předání a převzetí díla</w:t>
      </w:r>
      <w:r>
        <w:rPr>
          <w:sz w:val="21"/>
          <w:szCs w:val="21"/>
        </w:rPr>
        <w:t xml:space="preserve"> vyjma geometrických plánů a předání geometrických plánů</w:t>
      </w:r>
      <w:r w:rsidRPr="00FE7B4F">
        <w:rPr>
          <w:sz w:val="21"/>
          <w:szCs w:val="21"/>
        </w:rPr>
        <w:t xml:space="preserve"> probíhá jako řízení, jehož předmětem je zjištění skutečného stavu v prostoru staveniště, dokonče</w:t>
      </w:r>
      <w:r w:rsidR="008E10DD">
        <w:rPr>
          <w:sz w:val="21"/>
          <w:szCs w:val="21"/>
        </w:rPr>
        <w:t xml:space="preserve">né stavby či </w:t>
      </w:r>
      <w:r w:rsidRPr="00FE7B4F">
        <w:rPr>
          <w:sz w:val="21"/>
          <w:szCs w:val="21"/>
        </w:rPr>
        <w:t>díla</w:t>
      </w:r>
      <w:r w:rsidR="008E10DD">
        <w:rPr>
          <w:sz w:val="21"/>
          <w:szCs w:val="21"/>
        </w:rPr>
        <w:t xml:space="preserve"> a </w:t>
      </w:r>
      <w:r>
        <w:rPr>
          <w:sz w:val="21"/>
          <w:szCs w:val="21"/>
        </w:rPr>
        <w:t>geometrických plánů.</w:t>
      </w:r>
    </w:p>
    <w:p w14:paraId="665C1389" w14:textId="198B9811" w:rsidR="00D55539" w:rsidRPr="009B32C8" w:rsidRDefault="00D55539" w:rsidP="00D55539">
      <w:pPr>
        <w:spacing w:before="120" w:after="120"/>
        <w:ind w:left="540" w:hanging="540"/>
        <w:jc w:val="both"/>
        <w:rPr>
          <w:sz w:val="21"/>
          <w:szCs w:val="21"/>
        </w:rPr>
      </w:pPr>
      <w:r>
        <w:rPr>
          <w:sz w:val="21"/>
          <w:szCs w:val="21"/>
        </w:rPr>
        <w:t>7.</w:t>
      </w:r>
      <w:r>
        <w:rPr>
          <w:sz w:val="21"/>
          <w:szCs w:val="21"/>
        </w:rPr>
        <w:tab/>
      </w:r>
      <w:r w:rsidRPr="00662749">
        <w:rPr>
          <w:sz w:val="21"/>
          <w:szCs w:val="21"/>
        </w:rPr>
        <w:t>Objednatel vyzve zhotovitele k předání a převzetí staveniště písemně, alespoň 5 pracovních dní předem.</w:t>
      </w:r>
      <w:r>
        <w:rPr>
          <w:sz w:val="21"/>
          <w:szCs w:val="21"/>
        </w:rPr>
        <w:t xml:space="preserve"> </w:t>
      </w:r>
      <w:r w:rsidRPr="009B32C8">
        <w:rPr>
          <w:sz w:val="21"/>
          <w:szCs w:val="21"/>
        </w:rPr>
        <w:t xml:space="preserve">Zhotovitel vyzve objednatele k převzetí dokončené stavby, předání a převzetí díla </w:t>
      </w:r>
      <w:r w:rsidR="008E10DD">
        <w:rPr>
          <w:sz w:val="21"/>
          <w:szCs w:val="21"/>
        </w:rPr>
        <w:t xml:space="preserve">vyjma geometrických plánů a předání a převzetí geometrických plánů </w:t>
      </w:r>
      <w:r w:rsidRPr="009B32C8">
        <w:rPr>
          <w:sz w:val="21"/>
          <w:szCs w:val="21"/>
        </w:rPr>
        <w:t xml:space="preserve">písemně, alespoň 5 pracovních dní předem. </w:t>
      </w:r>
    </w:p>
    <w:p w14:paraId="75664F46" w14:textId="77777777" w:rsidR="00D55539" w:rsidRPr="00532E39" w:rsidRDefault="00D55539" w:rsidP="00D55539">
      <w:pPr>
        <w:pStyle w:val="Odstavecseseznamem"/>
        <w:numPr>
          <w:ilvl w:val="0"/>
          <w:numId w:val="34"/>
        </w:numPr>
        <w:spacing w:before="120" w:after="120"/>
        <w:ind w:left="567" w:hanging="567"/>
        <w:jc w:val="both"/>
        <w:rPr>
          <w:sz w:val="21"/>
          <w:szCs w:val="21"/>
        </w:rPr>
      </w:pPr>
      <w:r w:rsidRPr="005245D1">
        <w:rPr>
          <w:sz w:val="21"/>
          <w:szCs w:val="21"/>
        </w:rPr>
        <w:t xml:space="preserve">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w:t>
      </w:r>
      <w:r w:rsidRPr="00532E39">
        <w:rPr>
          <w:sz w:val="21"/>
          <w:szCs w:val="21"/>
        </w:rPr>
        <w:t>Pokud z důvodu nepředání podkladů nebude možno vydat rozhodnutí o předčasném užívání, je povinen zhotovitel zajistit na vlastní náklady dopravní opatření do doby vydání rozhodnutí o předčasném užívání.</w:t>
      </w:r>
    </w:p>
    <w:p w14:paraId="70FC2ED5" w14:textId="0632AD73" w:rsidR="00D55539" w:rsidRPr="00662749" w:rsidRDefault="00D55539" w:rsidP="00D55539">
      <w:pPr>
        <w:spacing w:before="120" w:after="120"/>
        <w:ind w:left="567" w:hanging="567"/>
        <w:jc w:val="both"/>
        <w:rPr>
          <w:sz w:val="21"/>
          <w:szCs w:val="21"/>
        </w:rPr>
      </w:pPr>
      <w:r>
        <w:rPr>
          <w:sz w:val="21"/>
          <w:szCs w:val="21"/>
        </w:rPr>
        <w:t xml:space="preserve">9.     </w:t>
      </w:r>
      <w:r w:rsidR="00A93920">
        <w:rPr>
          <w:sz w:val="21"/>
          <w:szCs w:val="21"/>
        </w:rPr>
        <w:t xml:space="preserve">   </w:t>
      </w:r>
      <w:r w:rsidRPr="00662749">
        <w:rPr>
          <w:sz w:val="21"/>
          <w:szCs w:val="21"/>
        </w:rPr>
        <w:t xml:space="preserve">O předání a převzetí prostoru staveniště, dokončené stavby, předání a převzetí díla </w:t>
      </w:r>
      <w:r w:rsidR="008E10DD">
        <w:rPr>
          <w:sz w:val="21"/>
          <w:szCs w:val="21"/>
        </w:rPr>
        <w:t xml:space="preserve">vyjma geometrických plánů a předání a převzetí geometrických plánů </w:t>
      </w:r>
      <w:r w:rsidRPr="00662749">
        <w:rPr>
          <w:sz w:val="21"/>
          <w:szCs w:val="21"/>
        </w:rPr>
        <w:t>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14:paraId="159D8BB4" w14:textId="77777777" w:rsidR="005671A7" w:rsidRDefault="00D55539" w:rsidP="00734F8D">
      <w:pPr>
        <w:spacing w:before="120" w:after="120"/>
        <w:ind w:left="426" w:hanging="426"/>
        <w:jc w:val="both"/>
        <w:rPr>
          <w:sz w:val="21"/>
          <w:szCs w:val="21"/>
        </w:rPr>
      </w:pPr>
      <w:r>
        <w:rPr>
          <w:sz w:val="21"/>
          <w:szCs w:val="21"/>
        </w:rPr>
        <w:t>10</w:t>
      </w:r>
      <w:r w:rsidRPr="005245D1">
        <w:rPr>
          <w:sz w:val="21"/>
          <w:szCs w:val="21"/>
        </w:rPr>
        <w:t>.</w:t>
      </w:r>
      <w:r w:rsidRPr="005245D1">
        <w:rPr>
          <w:sz w:val="21"/>
          <w:szCs w:val="21"/>
        </w:rPr>
        <w:tab/>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r w:rsidRPr="009B32C8">
        <w:rPr>
          <w:sz w:val="21"/>
          <w:szCs w:val="21"/>
        </w:rPr>
        <w:t>V případě, že dojde z uvedených důvodů k posunu termínu plnění, kdy provádění stavebních prací se dostane do nevhodných klimatických podmínek lze provádění stavebních prací přerušit. V případě, že dojde z uvedených důvodů k posunu termínu plnění, kdy provádění stavebních prací se dostane do nevhodných klimatických podmínek lze provádění stavebních prací přerušit (zi</w:t>
      </w:r>
      <w:r w:rsidR="005671A7">
        <w:rPr>
          <w:sz w:val="21"/>
          <w:szCs w:val="21"/>
        </w:rPr>
        <w:t>mní přestávka v termínu od 1. 12</w:t>
      </w:r>
      <w:r w:rsidRPr="009B32C8">
        <w:rPr>
          <w:sz w:val="21"/>
          <w:szCs w:val="21"/>
        </w:rPr>
        <w:t xml:space="preserve">. 2019 do 31. 3. 2020).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14:paraId="580548A3" w14:textId="77777777" w:rsidR="005671A7" w:rsidRPr="009B32C8" w:rsidRDefault="005671A7" w:rsidP="00734F8D">
      <w:pPr>
        <w:spacing w:before="120" w:after="120"/>
        <w:ind w:left="426" w:hanging="426"/>
        <w:jc w:val="both"/>
        <w:rPr>
          <w:color w:val="FF0000"/>
          <w:sz w:val="21"/>
          <w:szCs w:val="21"/>
        </w:rPr>
      </w:pPr>
    </w:p>
    <w:p w14:paraId="5DC083A8" w14:textId="77777777" w:rsidR="00D55539" w:rsidRPr="003A245C" w:rsidRDefault="00D55539" w:rsidP="00D55539">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3D87BA32" w14:textId="77777777" w:rsidR="00D55539" w:rsidRPr="003A245C" w:rsidRDefault="00D55539" w:rsidP="00D55539">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D55539" w:rsidRPr="003A245C" w14:paraId="6EA4F599" w14:textId="77777777" w:rsidTr="00D55539">
        <w:trPr>
          <w:trHeight w:val="52"/>
        </w:trPr>
        <w:tc>
          <w:tcPr>
            <w:tcW w:w="6658" w:type="dxa"/>
          </w:tcPr>
          <w:p w14:paraId="1AFED4CD" w14:textId="77777777" w:rsidR="00D55539" w:rsidRPr="003A245C" w:rsidRDefault="00D55539" w:rsidP="00D55539">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3D367EA3" w14:textId="77777777" w:rsidR="00D55539" w:rsidRPr="003A245C" w:rsidRDefault="00D55539" w:rsidP="00D55539">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Kč</w:t>
            </w:r>
          </w:p>
        </w:tc>
      </w:tr>
    </w:tbl>
    <w:p w14:paraId="496EEC3D" w14:textId="77777777" w:rsidR="00D55539" w:rsidRDefault="00D55539" w:rsidP="00D55539">
      <w:pPr>
        <w:spacing w:before="120" w:after="120"/>
        <w:ind w:left="539"/>
        <w:jc w:val="both"/>
        <w:rPr>
          <w:color w:val="000000"/>
          <w:sz w:val="21"/>
          <w:szCs w:val="21"/>
        </w:rPr>
      </w:pPr>
    </w:p>
    <w:p w14:paraId="3F69AB2A" w14:textId="77777777" w:rsidR="00D55539" w:rsidRPr="009B32C8" w:rsidRDefault="00D55539" w:rsidP="00D55539">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lastRenderedPageBreak/>
        <w:t xml:space="preserve">K ceně díla bez DPH bude připočtena daň z přidané hodnoty v aktuální výši. </w:t>
      </w:r>
      <w:r w:rsidRPr="001B0819">
        <w:rPr>
          <w:color w:val="000000"/>
          <w:sz w:val="21"/>
          <w:szCs w:val="21"/>
        </w:rPr>
        <w:t>Celková částka dokladu zůstane            bez zaokrouhlení.</w:t>
      </w:r>
    </w:p>
    <w:p w14:paraId="53D83D47" w14:textId="77777777" w:rsidR="00D55539" w:rsidRPr="003A245C" w:rsidRDefault="00D55539" w:rsidP="00D55539">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9B3B086" w14:textId="77777777" w:rsidR="00D55539" w:rsidRPr="003A245C" w:rsidRDefault="00D55539" w:rsidP="00D5553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6D87D573" w14:textId="77777777" w:rsidR="00D55539" w:rsidRPr="003A245C" w:rsidRDefault="00D55539" w:rsidP="00D5553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0F1495A4" w14:textId="77777777" w:rsidR="00D55539" w:rsidRPr="003A245C" w:rsidRDefault="00D55539" w:rsidP="00D5553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23BD679B" w14:textId="77777777" w:rsidR="00D55539" w:rsidRPr="003A245C" w:rsidRDefault="00D55539" w:rsidP="00D55539">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343C7389" w14:textId="77777777" w:rsidR="00D55539" w:rsidRPr="003A245C" w:rsidRDefault="00D55539" w:rsidP="00D55539">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0E291A87" w14:textId="77777777" w:rsidR="00D55539" w:rsidRDefault="00D55539" w:rsidP="00D55539">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Pr="003A245C">
        <w:rPr>
          <w:color w:val="000000"/>
          <w:sz w:val="21"/>
          <w:szCs w:val="21"/>
        </w:rPr>
        <w:t xml:space="preserve"> veškeré náklady zhotovitele na zhotovení díla v souladu s projektovou dokumentací a soupisem prací dle přílohy č. 1 smlouvy a cenové vlivy v průběhu plnění této smlouvy.</w:t>
      </w:r>
    </w:p>
    <w:p w14:paraId="59EB52A8" w14:textId="77777777" w:rsidR="00D55539" w:rsidRPr="003A245C" w:rsidRDefault="00D55539" w:rsidP="00D55539">
      <w:pPr>
        <w:spacing w:before="120" w:after="120"/>
        <w:ind w:left="540"/>
        <w:jc w:val="both"/>
        <w:rPr>
          <w:color w:val="000000"/>
          <w:sz w:val="21"/>
          <w:szCs w:val="21"/>
        </w:rPr>
      </w:pPr>
    </w:p>
    <w:p w14:paraId="33CED7EA" w14:textId="77777777" w:rsidR="00D55539" w:rsidRPr="003A245C" w:rsidRDefault="00D55539" w:rsidP="00D55539">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14:paraId="213E0087" w14:textId="77777777" w:rsidR="00D55539" w:rsidRPr="0055158D" w:rsidRDefault="00D55539" w:rsidP="00D55539">
      <w:pPr>
        <w:keepNext/>
        <w:keepLines/>
        <w:numPr>
          <w:ilvl w:val="0"/>
          <w:numId w:val="7"/>
        </w:numPr>
        <w:tabs>
          <w:tab w:val="clear" w:pos="720"/>
          <w:tab w:val="num" w:pos="567"/>
        </w:tabs>
        <w:spacing w:before="120" w:after="120"/>
        <w:ind w:left="567" w:hanging="567"/>
        <w:jc w:val="both"/>
        <w:rPr>
          <w:sz w:val="21"/>
          <w:szCs w:val="21"/>
        </w:rPr>
      </w:pPr>
      <w:r w:rsidRPr="00F86AF8">
        <w:rPr>
          <w:sz w:val="21"/>
          <w:szCs w:val="21"/>
        </w:rPr>
        <w:t xml:space="preserve">Cena díla bude hrazena průběžně na základě faktur s náležitostmi daňového dokladu. </w:t>
      </w:r>
    </w:p>
    <w:p w14:paraId="62A710AF" w14:textId="77777777" w:rsidR="00D55539" w:rsidRPr="0096212D" w:rsidRDefault="00D55539" w:rsidP="00D55539">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p>
    <w:p w14:paraId="3E37FB04" w14:textId="77777777" w:rsidR="00D55539" w:rsidRPr="0096212D" w:rsidRDefault="00D55539" w:rsidP="00D55539">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04A5A272" w14:textId="77777777" w:rsidR="00D55539" w:rsidRPr="0096212D" w:rsidRDefault="00D55539" w:rsidP="00D55539">
      <w:pPr>
        <w:numPr>
          <w:ilvl w:val="2"/>
          <w:numId w:val="26"/>
        </w:numPr>
        <w:ind w:left="1032" w:hanging="181"/>
        <w:jc w:val="both"/>
        <w:rPr>
          <w:sz w:val="21"/>
          <w:szCs w:val="21"/>
        </w:rPr>
      </w:pPr>
      <w:r w:rsidRPr="0096212D">
        <w:rPr>
          <w:sz w:val="21"/>
          <w:szCs w:val="21"/>
        </w:rPr>
        <w:t>který je vystavován k poslednímu dni v kalendářním měsíci</w:t>
      </w:r>
      <w:r>
        <w:rPr>
          <w:sz w:val="21"/>
          <w:szCs w:val="21"/>
        </w:rPr>
        <w:t>;</w:t>
      </w:r>
    </w:p>
    <w:p w14:paraId="6155A8A8" w14:textId="77777777" w:rsidR="00D55539" w:rsidRPr="0096212D" w:rsidRDefault="00D55539" w:rsidP="00D55539">
      <w:pPr>
        <w:numPr>
          <w:ilvl w:val="2"/>
          <w:numId w:val="26"/>
        </w:numPr>
        <w:ind w:left="1032" w:hanging="181"/>
        <w:jc w:val="both"/>
        <w:rPr>
          <w:sz w:val="21"/>
          <w:szCs w:val="21"/>
        </w:rPr>
      </w:pPr>
      <w:r w:rsidRPr="0096212D">
        <w:rPr>
          <w:sz w:val="21"/>
          <w:szCs w:val="21"/>
        </w:rPr>
        <w:t>který je datován a podepsán stavbyvedoucím a správcem stavby</w:t>
      </w:r>
      <w:r>
        <w:rPr>
          <w:sz w:val="21"/>
          <w:szCs w:val="21"/>
        </w:rPr>
        <w:t>;</w:t>
      </w:r>
    </w:p>
    <w:p w14:paraId="2E342C8B" w14:textId="77777777" w:rsidR="00D55539" w:rsidRPr="0096212D" w:rsidRDefault="00D55539" w:rsidP="00D5553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229D9F79" w14:textId="77777777" w:rsidR="00D55539" w:rsidRPr="0096212D" w:rsidRDefault="00D55539" w:rsidP="00D55539">
      <w:pPr>
        <w:numPr>
          <w:ilvl w:val="0"/>
          <w:numId w:val="16"/>
        </w:numPr>
        <w:ind w:left="1440" w:hanging="181"/>
        <w:jc w:val="both"/>
        <w:rPr>
          <w:sz w:val="21"/>
          <w:szCs w:val="21"/>
        </w:rPr>
      </w:pPr>
      <w:r w:rsidRPr="0096212D">
        <w:rPr>
          <w:sz w:val="21"/>
          <w:szCs w:val="21"/>
        </w:rPr>
        <w:t>částka dle SOD a případných dodatečných prací</w:t>
      </w:r>
      <w:r>
        <w:rPr>
          <w:sz w:val="21"/>
          <w:szCs w:val="21"/>
        </w:rPr>
        <w:t>,</w:t>
      </w:r>
    </w:p>
    <w:p w14:paraId="13FBA9AB" w14:textId="77777777" w:rsidR="00D55539" w:rsidRPr="0096212D" w:rsidRDefault="00D55539" w:rsidP="00D55539">
      <w:pPr>
        <w:numPr>
          <w:ilvl w:val="0"/>
          <w:numId w:val="16"/>
        </w:numPr>
        <w:ind w:left="1440" w:hanging="181"/>
        <w:jc w:val="both"/>
        <w:rPr>
          <w:sz w:val="21"/>
          <w:szCs w:val="21"/>
        </w:rPr>
      </w:pPr>
      <w:r w:rsidRPr="0096212D">
        <w:rPr>
          <w:sz w:val="21"/>
          <w:szCs w:val="21"/>
        </w:rPr>
        <w:t xml:space="preserve">čerpání od zahájení stavby do začátku sledovaného období, </w:t>
      </w:r>
    </w:p>
    <w:p w14:paraId="38A8CE40" w14:textId="77777777" w:rsidR="00D55539" w:rsidRPr="0096212D" w:rsidRDefault="00D55539" w:rsidP="00D55539">
      <w:pPr>
        <w:numPr>
          <w:ilvl w:val="0"/>
          <w:numId w:val="16"/>
        </w:numPr>
        <w:ind w:left="1440" w:hanging="181"/>
        <w:jc w:val="both"/>
        <w:rPr>
          <w:sz w:val="21"/>
          <w:szCs w:val="21"/>
        </w:rPr>
      </w:pPr>
      <w:r w:rsidRPr="0096212D">
        <w:rPr>
          <w:sz w:val="21"/>
          <w:szCs w:val="21"/>
        </w:rPr>
        <w:t xml:space="preserve">čerpání v průběhu sledovaného období, </w:t>
      </w:r>
    </w:p>
    <w:p w14:paraId="3EFD51E1" w14:textId="77777777" w:rsidR="00D55539" w:rsidRPr="00FB40E9" w:rsidRDefault="00D55539" w:rsidP="00D55539">
      <w:pPr>
        <w:numPr>
          <w:ilvl w:val="0"/>
          <w:numId w:val="16"/>
        </w:numPr>
        <w:ind w:left="1440" w:hanging="181"/>
        <w:jc w:val="both"/>
        <w:rPr>
          <w:sz w:val="21"/>
          <w:szCs w:val="21"/>
        </w:rPr>
      </w:pPr>
      <w:r w:rsidRPr="0096212D">
        <w:rPr>
          <w:sz w:val="21"/>
          <w:szCs w:val="21"/>
        </w:rPr>
        <w:t>čerpání od zahájení stavby do konce sledovaného období</w:t>
      </w:r>
      <w:r>
        <w:rPr>
          <w:sz w:val="21"/>
          <w:szCs w:val="21"/>
        </w:rPr>
        <w:t>,</w:t>
      </w:r>
    </w:p>
    <w:p w14:paraId="173AFC68" w14:textId="77777777" w:rsidR="00D55539" w:rsidRPr="0096212D" w:rsidRDefault="00D55539" w:rsidP="00D55539">
      <w:pPr>
        <w:numPr>
          <w:ilvl w:val="0"/>
          <w:numId w:val="16"/>
        </w:numPr>
        <w:ind w:left="1440" w:hanging="181"/>
        <w:jc w:val="both"/>
        <w:rPr>
          <w:sz w:val="21"/>
          <w:szCs w:val="21"/>
        </w:rPr>
      </w:pPr>
      <w:r w:rsidRPr="0096212D">
        <w:rPr>
          <w:sz w:val="21"/>
          <w:szCs w:val="21"/>
        </w:rPr>
        <w:t>údaj o částce, která má být dle celkové ceny ještě čerpána</w:t>
      </w:r>
      <w:r>
        <w:rPr>
          <w:sz w:val="21"/>
          <w:szCs w:val="21"/>
        </w:rPr>
        <w:t>;</w:t>
      </w:r>
    </w:p>
    <w:p w14:paraId="4CF1E930" w14:textId="77777777" w:rsidR="00D55539" w:rsidRPr="0096212D" w:rsidRDefault="00D55539" w:rsidP="00D55539">
      <w:pPr>
        <w:numPr>
          <w:ilvl w:val="2"/>
          <w:numId w:val="26"/>
        </w:numPr>
        <w:ind w:left="1032"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778BB43F" w14:textId="77777777" w:rsidR="00D55539" w:rsidRPr="0096212D" w:rsidRDefault="00D55539" w:rsidP="00D55539">
      <w:pPr>
        <w:numPr>
          <w:ilvl w:val="0"/>
          <w:numId w:val="26"/>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458EBE9C" w14:textId="77777777" w:rsidR="00D55539" w:rsidRPr="0096212D" w:rsidRDefault="00D55539" w:rsidP="00D55539">
      <w:pPr>
        <w:numPr>
          <w:ilvl w:val="2"/>
          <w:numId w:val="26"/>
        </w:numPr>
        <w:ind w:left="1032" w:hanging="181"/>
        <w:jc w:val="both"/>
        <w:rPr>
          <w:sz w:val="21"/>
          <w:szCs w:val="21"/>
        </w:rPr>
      </w:pPr>
      <w:r w:rsidRPr="0096212D">
        <w:rPr>
          <w:sz w:val="21"/>
          <w:szCs w:val="21"/>
        </w:rPr>
        <w:t>vystavovány alespoň jednou měsíčně</w:t>
      </w:r>
      <w:r>
        <w:rPr>
          <w:sz w:val="21"/>
          <w:szCs w:val="21"/>
        </w:rPr>
        <w:t>;</w:t>
      </w:r>
    </w:p>
    <w:p w14:paraId="10334BE7" w14:textId="77777777" w:rsidR="00D55539" w:rsidRPr="0096212D" w:rsidRDefault="00D55539" w:rsidP="00D5553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Pr>
          <w:sz w:val="21"/>
          <w:szCs w:val="21"/>
        </w:rPr>
        <w:t>;</w:t>
      </w:r>
    </w:p>
    <w:p w14:paraId="1AF39F9B" w14:textId="77777777" w:rsidR="00D55539" w:rsidRPr="0096212D" w:rsidRDefault="00D55539" w:rsidP="00D55539">
      <w:pPr>
        <w:numPr>
          <w:ilvl w:val="2"/>
          <w:numId w:val="26"/>
        </w:numPr>
        <w:ind w:left="1032" w:hanging="181"/>
        <w:jc w:val="both"/>
        <w:rPr>
          <w:sz w:val="21"/>
          <w:szCs w:val="21"/>
        </w:rPr>
      </w:pPr>
      <w:r w:rsidRPr="0096212D">
        <w:rPr>
          <w:sz w:val="21"/>
          <w:szCs w:val="21"/>
        </w:rPr>
        <w:t>dokladem o skutečně a řádně provedených pracích</w:t>
      </w:r>
      <w:r>
        <w:rPr>
          <w:sz w:val="21"/>
          <w:szCs w:val="21"/>
        </w:rPr>
        <w:t>;</w:t>
      </w:r>
    </w:p>
    <w:p w14:paraId="0F3ECA1D" w14:textId="77777777" w:rsidR="00D55539" w:rsidRPr="0096212D" w:rsidRDefault="00D55539" w:rsidP="00D55539">
      <w:pPr>
        <w:numPr>
          <w:ilvl w:val="2"/>
          <w:numId w:val="26"/>
        </w:numPr>
        <w:ind w:left="1032" w:hanging="181"/>
        <w:jc w:val="both"/>
        <w:rPr>
          <w:sz w:val="21"/>
          <w:szCs w:val="21"/>
        </w:rPr>
      </w:pPr>
      <w:r w:rsidRPr="0096212D">
        <w:rPr>
          <w:sz w:val="21"/>
          <w:szCs w:val="21"/>
        </w:rPr>
        <w:t>v souladu se zadáním stavby, zápisy ve stavebních denících a s rozpočtem</w:t>
      </w:r>
      <w:r>
        <w:rPr>
          <w:sz w:val="21"/>
          <w:szCs w:val="21"/>
        </w:rPr>
        <w:t>;</w:t>
      </w:r>
    </w:p>
    <w:p w14:paraId="76DC74FA" w14:textId="77777777" w:rsidR="00D55539" w:rsidRPr="0096212D" w:rsidRDefault="00D55539" w:rsidP="00D55539">
      <w:pPr>
        <w:numPr>
          <w:ilvl w:val="2"/>
          <w:numId w:val="26"/>
        </w:numPr>
        <w:ind w:left="1032" w:hanging="181"/>
        <w:jc w:val="both"/>
        <w:rPr>
          <w:sz w:val="21"/>
          <w:szCs w:val="21"/>
        </w:rPr>
      </w:pPr>
      <w:r w:rsidRPr="0096212D">
        <w:rPr>
          <w:sz w:val="21"/>
          <w:szCs w:val="21"/>
        </w:rPr>
        <w:t>datovány a podepsány stavbyvedoucím a správcem stavby</w:t>
      </w:r>
      <w:r>
        <w:rPr>
          <w:sz w:val="21"/>
          <w:szCs w:val="21"/>
        </w:rPr>
        <w:t>;</w:t>
      </w:r>
    </w:p>
    <w:p w14:paraId="02808EBD" w14:textId="77777777" w:rsidR="00D55539" w:rsidRPr="0028657A" w:rsidRDefault="00D55539" w:rsidP="00D55539">
      <w:pPr>
        <w:numPr>
          <w:ilvl w:val="2"/>
          <w:numId w:val="26"/>
        </w:numPr>
        <w:ind w:left="1032" w:hanging="181"/>
        <w:jc w:val="both"/>
        <w:rPr>
          <w:sz w:val="21"/>
          <w:szCs w:val="21"/>
        </w:rPr>
      </w:pPr>
      <w:r w:rsidRPr="0028657A">
        <w:rPr>
          <w:sz w:val="21"/>
          <w:szCs w:val="21"/>
        </w:rPr>
        <w:t xml:space="preserve">předány v tištěné podobě správci stavby a zaslány elektronicky ve formátu *.pdf a </w:t>
      </w:r>
      <w:r>
        <w:rPr>
          <w:sz w:val="21"/>
          <w:szCs w:val="21"/>
        </w:rPr>
        <w:t>ve</w:t>
      </w:r>
      <w:r w:rsidRPr="0028657A">
        <w:rPr>
          <w:sz w:val="21"/>
          <w:szCs w:val="21"/>
        </w:rPr>
        <w:t xml:space="preserve"> formátu XC4 - *.xml správci stavby a společně s fakturou na adresu </w:t>
      </w:r>
      <w:hyperlink r:id="rId8" w:history="1">
        <w:r w:rsidRPr="0028657A">
          <w:rPr>
            <w:sz w:val="21"/>
            <w:szCs w:val="21"/>
          </w:rPr>
          <w:t>faktury@susjmk.cz</w:t>
        </w:r>
      </w:hyperlink>
      <w:r w:rsidRPr="0028657A">
        <w:rPr>
          <w:sz w:val="21"/>
          <w:szCs w:val="21"/>
        </w:rPr>
        <w:t xml:space="preserve">. </w:t>
      </w:r>
    </w:p>
    <w:p w14:paraId="18F09C23" w14:textId="77777777" w:rsidR="00D55539" w:rsidRDefault="00D55539" w:rsidP="00D55539">
      <w:pPr>
        <w:numPr>
          <w:ilvl w:val="0"/>
          <w:numId w:val="26"/>
        </w:numPr>
        <w:spacing w:before="120" w:after="120"/>
        <w:ind w:left="539" w:hanging="539"/>
        <w:jc w:val="both"/>
        <w:rPr>
          <w:sz w:val="21"/>
          <w:szCs w:val="21"/>
        </w:rPr>
      </w:pPr>
      <w:r>
        <w:rPr>
          <w:sz w:val="21"/>
          <w:szCs w:val="21"/>
        </w:rPr>
        <w:t xml:space="preserve">Samostatná </w:t>
      </w:r>
      <w:r w:rsidR="00A93920">
        <w:rPr>
          <w:sz w:val="21"/>
          <w:szCs w:val="21"/>
        </w:rPr>
        <w:t>faktura bude vystavena na SO 301</w:t>
      </w:r>
      <w:r>
        <w:rPr>
          <w:sz w:val="21"/>
          <w:szCs w:val="21"/>
        </w:rPr>
        <w:t>.</w:t>
      </w:r>
    </w:p>
    <w:p w14:paraId="61A2BC63" w14:textId="1ACFBBC2" w:rsidR="00D55539" w:rsidRPr="008E10DD" w:rsidRDefault="00D55539" w:rsidP="008E10DD">
      <w:pPr>
        <w:numPr>
          <w:ilvl w:val="0"/>
          <w:numId w:val="26"/>
        </w:numPr>
        <w:spacing w:before="120" w:after="120"/>
        <w:ind w:left="539" w:hanging="539"/>
        <w:jc w:val="both"/>
        <w:rPr>
          <w:sz w:val="21"/>
          <w:szCs w:val="21"/>
        </w:rPr>
      </w:pPr>
      <w:r w:rsidRPr="00107DA6">
        <w:rPr>
          <w:sz w:val="21"/>
          <w:szCs w:val="21"/>
        </w:rPr>
        <w:t>Přílohou závěrečné faktury</w:t>
      </w:r>
      <w:r w:rsidR="008E10DD">
        <w:rPr>
          <w:sz w:val="21"/>
          <w:szCs w:val="21"/>
        </w:rPr>
        <w:t xml:space="preserve"> na stavbu</w:t>
      </w:r>
      <w:r w:rsidRPr="00107DA6">
        <w:rPr>
          <w:sz w:val="21"/>
          <w:szCs w:val="21"/>
        </w:rPr>
        <w:t xml:space="preserve"> bude protokol o dokončení stavby, protokol o předání a převzetí díla</w:t>
      </w:r>
      <w:r w:rsidR="008E10DD">
        <w:rPr>
          <w:sz w:val="21"/>
          <w:szCs w:val="21"/>
        </w:rPr>
        <w:t xml:space="preserve"> </w:t>
      </w:r>
      <w:ins w:id="1" w:author="Křivánková Martina" w:date="2019-06-05T08:47:00Z">
        <w:r w:rsidR="008E10DD">
          <w:rPr>
            <w:sz w:val="21"/>
            <w:szCs w:val="21"/>
          </w:rPr>
          <w:t>vyjma geometrických plánů</w:t>
        </w:r>
        <w:r w:rsidR="008E10DD" w:rsidRPr="00107DA6">
          <w:rPr>
            <w:sz w:val="21"/>
            <w:szCs w:val="21"/>
          </w:rPr>
          <w:t xml:space="preserve">. </w:t>
        </w:r>
        <w:r w:rsidR="008E10DD">
          <w:rPr>
            <w:sz w:val="21"/>
            <w:szCs w:val="21"/>
          </w:rPr>
          <w:t>Přílohou faktury za geometrické plány bude protokol o předání a převzetí geometrických plánů</w:t>
        </w:r>
      </w:ins>
      <w:r w:rsidRPr="008E10DD">
        <w:rPr>
          <w:sz w:val="21"/>
          <w:szCs w:val="21"/>
        </w:rPr>
        <w:t xml:space="preserve">. </w:t>
      </w:r>
    </w:p>
    <w:p w14:paraId="3B22125C" w14:textId="77777777" w:rsidR="00D55539" w:rsidRDefault="00D55539" w:rsidP="00D55539">
      <w:pPr>
        <w:numPr>
          <w:ilvl w:val="0"/>
          <w:numId w:val="26"/>
        </w:numPr>
        <w:spacing w:before="120" w:after="120"/>
        <w:ind w:left="540" w:hanging="540"/>
        <w:jc w:val="both"/>
        <w:rPr>
          <w:sz w:val="21"/>
          <w:szCs w:val="21"/>
        </w:rPr>
      </w:pPr>
      <w:r>
        <w:rPr>
          <w:sz w:val="21"/>
          <w:szCs w:val="21"/>
        </w:rPr>
        <w:t>Lhůta splatnosti všech faktur je 3</w:t>
      </w:r>
      <w:r>
        <w:rPr>
          <w:color w:val="000000"/>
          <w:sz w:val="21"/>
          <w:szCs w:val="21"/>
        </w:rPr>
        <w:t xml:space="preserve">0 dní </w:t>
      </w:r>
      <w:r>
        <w:rPr>
          <w:sz w:val="21"/>
          <w:szCs w:val="21"/>
        </w:rPr>
        <w:t xml:space="preserve">od doručení faktury objednateli. </w:t>
      </w:r>
    </w:p>
    <w:p w14:paraId="25271895" w14:textId="77777777" w:rsidR="00D55539" w:rsidRPr="0096212D" w:rsidRDefault="00D55539" w:rsidP="00D55539">
      <w:pPr>
        <w:numPr>
          <w:ilvl w:val="0"/>
          <w:numId w:val="26"/>
        </w:numPr>
        <w:spacing w:before="120" w:after="120"/>
        <w:ind w:left="540" w:hanging="540"/>
        <w:jc w:val="both"/>
        <w:rPr>
          <w:sz w:val="21"/>
          <w:szCs w:val="21"/>
        </w:rPr>
      </w:pPr>
      <w:r>
        <w:rPr>
          <w:sz w:val="21"/>
          <w:szCs w:val="21"/>
        </w:rPr>
        <w:t>Objednatel je do data splatnosti oprávněn vrátit fakturu vykazující vady. Zhotovitel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67E6D8B4" w14:textId="77777777" w:rsidR="00D55539" w:rsidRPr="0096212D" w:rsidRDefault="00D55539" w:rsidP="00D55539">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14:paraId="1E1463A9" w14:textId="77777777" w:rsidR="00D55539" w:rsidRDefault="00D55539" w:rsidP="00D55539">
      <w:pPr>
        <w:numPr>
          <w:ilvl w:val="0"/>
          <w:numId w:val="26"/>
        </w:numPr>
        <w:spacing w:before="120" w:after="120"/>
        <w:ind w:left="540" w:hanging="540"/>
        <w:jc w:val="both"/>
        <w:rPr>
          <w:sz w:val="21"/>
          <w:szCs w:val="21"/>
        </w:rPr>
      </w:pPr>
      <w:r w:rsidRPr="0096212D">
        <w:rPr>
          <w:sz w:val="21"/>
          <w:szCs w:val="21"/>
        </w:rPr>
        <w:t xml:space="preserve">Zálohové platby se nesjednávají. </w:t>
      </w:r>
    </w:p>
    <w:p w14:paraId="0F3FFDF3" w14:textId="77777777" w:rsidR="00D55539" w:rsidRDefault="00D55539" w:rsidP="00D55539">
      <w:pPr>
        <w:numPr>
          <w:ilvl w:val="0"/>
          <w:numId w:val="26"/>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4FE058E" w14:textId="77777777" w:rsidR="00D55539" w:rsidRPr="003A245C" w:rsidRDefault="00D55539" w:rsidP="00D55539">
      <w:pPr>
        <w:numPr>
          <w:ilvl w:val="0"/>
          <w:numId w:val="13"/>
        </w:numPr>
        <w:spacing w:before="120" w:after="120"/>
        <w:ind w:left="540" w:hanging="540"/>
        <w:rPr>
          <w:b/>
          <w:smallCaps/>
          <w:spacing w:val="20"/>
          <w:sz w:val="21"/>
          <w:szCs w:val="21"/>
        </w:rPr>
      </w:pPr>
      <w:r w:rsidRPr="003A245C">
        <w:rPr>
          <w:b/>
          <w:smallCaps/>
          <w:spacing w:val="20"/>
          <w:sz w:val="21"/>
          <w:szCs w:val="21"/>
        </w:rPr>
        <w:t>Provádění díla</w:t>
      </w:r>
    </w:p>
    <w:p w14:paraId="4027EDDB" w14:textId="77777777" w:rsidR="00D55539" w:rsidRPr="003A245C" w:rsidRDefault="00D55539" w:rsidP="00D55539">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Zhotovitel je povinen provádět dílo s odbornou a potřebnou péčí, šetřit práv objednatele a třetích osob a při provádění díla šetřit veřejné zdroje.</w:t>
      </w:r>
    </w:p>
    <w:p w14:paraId="56DCB928" w14:textId="77777777" w:rsidR="00D55539" w:rsidRPr="003A245C" w:rsidRDefault="00D55539" w:rsidP="00D55539">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r w:rsidR="00A93920">
        <w:rPr>
          <w:sz w:val="21"/>
          <w:szCs w:val="21"/>
        </w:rPr>
        <w:t xml:space="preserve"> Pro stavební objekt 301</w:t>
      </w:r>
      <w:r>
        <w:rPr>
          <w:sz w:val="21"/>
          <w:szCs w:val="21"/>
        </w:rPr>
        <w:t xml:space="preserve"> bude na stavbě přítomna za zhotovitele osoba s autorizací pro obor vodní hospodářství a krajinné inženýrství.</w:t>
      </w:r>
    </w:p>
    <w:p w14:paraId="6CB8221F" w14:textId="77777777" w:rsidR="00D55539" w:rsidRPr="003A245C" w:rsidRDefault="00D55539" w:rsidP="00D55539">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6F02035C" w14:textId="77777777" w:rsidR="00D55539" w:rsidRPr="003A245C" w:rsidRDefault="00D55539" w:rsidP="00D55539">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dbát pokynů objednatele. V případě že zhotovitel provádí dílo v rozporu s dokumenty uvedenými v čl. II. odst. 2</w:t>
      </w:r>
      <w:r>
        <w:rPr>
          <w:sz w:val="21"/>
          <w:szCs w:val="21"/>
        </w:rPr>
        <w:t>.</w:t>
      </w:r>
      <w:r w:rsidRPr="003A245C">
        <w:rPr>
          <w:sz w:val="21"/>
          <w:szCs w:val="21"/>
        </w:rPr>
        <w:t xml:space="preserve"> této smlouvy, a ani přes písemné upozornění v zápise z kontrolního dne nebo</w:t>
      </w:r>
      <w:r>
        <w:rPr>
          <w:sz w:val="21"/>
          <w:szCs w:val="21"/>
        </w:rPr>
        <w:t> </w:t>
      </w:r>
      <w:r w:rsidRPr="003A245C">
        <w:rPr>
          <w:sz w:val="21"/>
          <w:szCs w:val="21"/>
        </w:rPr>
        <w:t>ve</w:t>
      </w:r>
      <w:r>
        <w:rPr>
          <w:sz w:val="21"/>
          <w:szCs w:val="21"/>
        </w:rPr>
        <w:t> </w:t>
      </w:r>
      <w:r w:rsidRPr="003A245C">
        <w:rPr>
          <w:sz w:val="21"/>
          <w:szCs w:val="21"/>
        </w:rPr>
        <w:t>stavebním deníku nesjedná nápravu, je objednatel oprávněn zastavit práce na stavbě nebo její části. Toto</w:t>
      </w:r>
      <w:r>
        <w:rPr>
          <w:sz w:val="21"/>
          <w:szCs w:val="21"/>
        </w:rPr>
        <w:t> </w:t>
      </w:r>
      <w:r w:rsidRPr="003A245C">
        <w:rPr>
          <w:sz w:val="21"/>
          <w:szCs w:val="21"/>
        </w:rPr>
        <w:t>zastavení stavby nemá vliv na termíny plnění sjednané v čl. VI. odst. 1</w:t>
      </w:r>
      <w:r>
        <w:rPr>
          <w:sz w:val="21"/>
          <w:szCs w:val="21"/>
        </w:rPr>
        <w:t>.</w:t>
      </w:r>
      <w:r w:rsidRPr="003A245C">
        <w:rPr>
          <w:sz w:val="21"/>
          <w:szCs w:val="21"/>
        </w:rPr>
        <w:t xml:space="preserve"> této smlouvy. V případě, že zhotovitel část stavby nebo stavbu přesto provede v rozporu s pokyny objednatele, nemá nárok na náhradu jakýchkoliv nákladů vynaložených na část stavby nebo stavbu provedenou v rozporu s pokyny objednatele.</w:t>
      </w:r>
    </w:p>
    <w:p w14:paraId="3B47C341" w14:textId="77777777" w:rsidR="00D55539" w:rsidRPr="003A245C" w:rsidRDefault="00D55539" w:rsidP="00D55539">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4B1A5E91" w14:textId="77777777" w:rsidR="00D55539" w:rsidRDefault="00D55539" w:rsidP="00D55539">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4DAAC53B" w14:textId="77777777" w:rsidR="00D55539" w:rsidRPr="003A245C" w:rsidRDefault="00D55539" w:rsidP="00D55539">
      <w:pPr>
        <w:spacing w:before="120" w:after="120"/>
        <w:ind w:left="540"/>
        <w:jc w:val="both"/>
        <w:rPr>
          <w:sz w:val="21"/>
          <w:szCs w:val="21"/>
        </w:rPr>
      </w:pPr>
    </w:p>
    <w:p w14:paraId="2B5D3922" w14:textId="77777777" w:rsidR="00D55539" w:rsidRPr="003A245C" w:rsidRDefault="00D55539" w:rsidP="00D55539">
      <w:pPr>
        <w:numPr>
          <w:ilvl w:val="0"/>
          <w:numId w:val="13"/>
        </w:numPr>
        <w:spacing w:before="120" w:after="120"/>
        <w:ind w:left="540" w:hanging="540"/>
        <w:rPr>
          <w:b/>
          <w:smallCaps/>
          <w:spacing w:val="20"/>
          <w:sz w:val="21"/>
          <w:szCs w:val="21"/>
        </w:rPr>
      </w:pPr>
      <w:r w:rsidRPr="003A245C">
        <w:rPr>
          <w:b/>
          <w:smallCaps/>
          <w:spacing w:val="20"/>
          <w:sz w:val="21"/>
          <w:szCs w:val="21"/>
        </w:rPr>
        <w:t>Provádění stavby</w:t>
      </w:r>
    </w:p>
    <w:p w14:paraId="326598E1" w14:textId="77777777" w:rsidR="00D55539" w:rsidRPr="003A245C" w:rsidRDefault="00D55539" w:rsidP="00D55539">
      <w:pPr>
        <w:numPr>
          <w:ilvl w:val="0"/>
          <w:numId w:val="15"/>
        </w:numPr>
        <w:tabs>
          <w:tab w:val="clear" w:pos="720"/>
          <w:tab w:val="left" w:pos="540"/>
        </w:tabs>
        <w:spacing w:before="120" w:after="120"/>
        <w:ind w:left="540" w:hanging="540"/>
        <w:jc w:val="both"/>
        <w:rPr>
          <w:sz w:val="21"/>
          <w:szCs w:val="21"/>
        </w:rPr>
      </w:pPr>
      <w:r w:rsidRPr="003A245C">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7EA6CD2C" w14:textId="77777777" w:rsidR="00D55539" w:rsidRDefault="00D55539" w:rsidP="00D55539">
      <w:pPr>
        <w:numPr>
          <w:ilvl w:val="0"/>
          <w:numId w:val="15"/>
        </w:numPr>
        <w:tabs>
          <w:tab w:val="left" w:pos="540"/>
        </w:tabs>
        <w:spacing w:before="120" w:after="120"/>
        <w:ind w:left="540" w:hanging="540"/>
        <w:jc w:val="both"/>
        <w:rPr>
          <w:sz w:val="21"/>
          <w:szCs w:val="21"/>
        </w:rPr>
      </w:pPr>
      <w:r w:rsidRPr="003A245C">
        <w:rPr>
          <w:sz w:val="21"/>
          <w:szCs w:val="21"/>
        </w:rPr>
        <w:t>Zjistí-li zhotovitel při provádění stavby skryté překážky týkající se věci, na níž má být provedena rekonstrukce</w:t>
      </w:r>
      <w:r>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Pr>
          <w:sz w:val="21"/>
          <w:szCs w:val="21"/>
        </w:rPr>
        <w:t>o odkladu objednateli oznámit a </w:t>
      </w:r>
      <w:r w:rsidRPr="003A245C">
        <w:rPr>
          <w:sz w:val="21"/>
          <w:szCs w:val="21"/>
        </w:rPr>
        <w:t>navrhnout změnu zadání stavby. Do dosažení dohody o změně zadání stavby je zhoto</w:t>
      </w:r>
      <w:r>
        <w:rPr>
          <w:sz w:val="21"/>
          <w:szCs w:val="21"/>
        </w:rPr>
        <w:t>vitel oprávněn provádění díla v </w:t>
      </w:r>
      <w:r w:rsidRPr="003A245C">
        <w:rPr>
          <w:sz w:val="21"/>
          <w:szCs w:val="21"/>
        </w:rPr>
        <w:t xml:space="preserve">nezbytném rozsahu a na nezbytně nutnou dobu přerušit. </w:t>
      </w:r>
    </w:p>
    <w:p w14:paraId="6019FE3A" w14:textId="77777777" w:rsidR="00D55539" w:rsidRPr="003A245C" w:rsidRDefault="00D55539" w:rsidP="00D55539">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603AF0FA" w14:textId="77777777" w:rsidR="00D55539" w:rsidRPr="003A245C" w:rsidRDefault="00D55539" w:rsidP="00D55539">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503B94F7" w14:textId="77777777" w:rsidR="00D55539" w:rsidRPr="003A245C" w:rsidRDefault="00D55539" w:rsidP="00D55539">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18CEA206" w14:textId="77777777" w:rsidR="00D55539" w:rsidRPr="003A245C" w:rsidRDefault="00D55539" w:rsidP="00D55539">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A2A6EEF" w14:textId="77777777" w:rsidR="00D55539" w:rsidRPr="003A245C" w:rsidRDefault="00D55539" w:rsidP="00D55539">
      <w:pPr>
        <w:numPr>
          <w:ilvl w:val="1"/>
          <w:numId w:val="15"/>
        </w:numPr>
        <w:tabs>
          <w:tab w:val="num" w:pos="900"/>
        </w:tabs>
        <w:spacing w:before="120" w:after="120"/>
        <w:ind w:left="896" w:hanging="357"/>
        <w:jc w:val="both"/>
        <w:rPr>
          <w:sz w:val="21"/>
          <w:szCs w:val="21"/>
        </w:rPr>
      </w:pPr>
      <w:r w:rsidRPr="003A245C">
        <w:rPr>
          <w:sz w:val="21"/>
          <w:szCs w:val="21"/>
        </w:rPr>
        <w:t xml:space="preserve">K prověření plnění finančního a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58EEADD9" w14:textId="77777777" w:rsidR="00D55539" w:rsidRPr="003A245C" w:rsidRDefault="00D55539" w:rsidP="00D55539">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579054AB" w14:textId="77777777" w:rsidR="00D55539" w:rsidRDefault="00D55539" w:rsidP="00D55539">
      <w:pPr>
        <w:numPr>
          <w:ilvl w:val="5"/>
          <w:numId w:val="15"/>
        </w:numPr>
        <w:tabs>
          <w:tab w:val="clear" w:pos="4320"/>
          <w:tab w:val="num" w:pos="1080"/>
        </w:tabs>
        <w:ind w:left="1083" w:hanging="181"/>
        <w:jc w:val="both"/>
        <w:rPr>
          <w:sz w:val="21"/>
          <w:szCs w:val="21"/>
        </w:rPr>
      </w:pPr>
      <w:r w:rsidRPr="0055158D">
        <w:rPr>
          <w:sz w:val="21"/>
          <w:szCs w:val="21"/>
        </w:rPr>
        <w:t>stavební deník</w:t>
      </w:r>
      <w:r>
        <w:rPr>
          <w:sz w:val="21"/>
          <w:szCs w:val="21"/>
        </w:rPr>
        <w:t>;</w:t>
      </w:r>
    </w:p>
    <w:p w14:paraId="570D011B" w14:textId="77777777" w:rsidR="00D55539" w:rsidRPr="0055158D" w:rsidRDefault="00D55539" w:rsidP="00D55539">
      <w:pPr>
        <w:numPr>
          <w:ilvl w:val="5"/>
          <w:numId w:val="15"/>
        </w:numPr>
        <w:tabs>
          <w:tab w:val="clear" w:pos="4320"/>
          <w:tab w:val="num" w:pos="1080"/>
        </w:tabs>
        <w:ind w:left="1083" w:hanging="181"/>
        <w:jc w:val="both"/>
        <w:rPr>
          <w:sz w:val="21"/>
          <w:szCs w:val="21"/>
        </w:rPr>
      </w:pPr>
      <w:r w:rsidRPr="0055158D">
        <w:rPr>
          <w:sz w:val="21"/>
          <w:szCs w:val="21"/>
        </w:rPr>
        <w:t>protokoly o průběhu a výsledku veškerých zkoušek a revizí</w:t>
      </w:r>
      <w:r>
        <w:rPr>
          <w:sz w:val="21"/>
          <w:szCs w:val="21"/>
        </w:rPr>
        <w:t>;</w:t>
      </w:r>
    </w:p>
    <w:p w14:paraId="28F0529C" w14:textId="77777777" w:rsidR="00D55539" w:rsidRPr="0055158D" w:rsidRDefault="00D55539" w:rsidP="00D55539">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Pr>
          <w:sz w:val="21"/>
          <w:szCs w:val="21"/>
        </w:rPr>
        <w:t>;</w:t>
      </w:r>
    </w:p>
    <w:p w14:paraId="269DF06F" w14:textId="77777777" w:rsidR="00D55539" w:rsidRPr="0055158D" w:rsidRDefault="00D55539" w:rsidP="00D55539">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Pr>
          <w:sz w:val="21"/>
          <w:szCs w:val="21"/>
        </w:rPr>
        <w:t>kladu je stanoven v odst. 11. </w:t>
      </w:r>
      <w:r w:rsidRPr="0055158D">
        <w:rPr>
          <w:sz w:val="21"/>
          <w:szCs w:val="21"/>
        </w:rPr>
        <w:t>tohoto článku</w:t>
      </w:r>
      <w:r>
        <w:rPr>
          <w:sz w:val="21"/>
          <w:szCs w:val="21"/>
        </w:rPr>
        <w:t>;</w:t>
      </w:r>
    </w:p>
    <w:p w14:paraId="141D89ED" w14:textId="77777777" w:rsidR="00D55539" w:rsidRPr="0055158D" w:rsidRDefault="00D55539" w:rsidP="00D55539">
      <w:pPr>
        <w:numPr>
          <w:ilvl w:val="5"/>
          <w:numId w:val="15"/>
        </w:numPr>
        <w:tabs>
          <w:tab w:val="clear" w:pos="4320"/>
          <w:tab w:val="num" w:pos="1080"/>
        </w:tabs>
        <w:ind w:left="1080" w:hanging="181"/>
        <w:jc w:val="both"/>
        <w:rPr>
          <w:sz w:val="21"/>
          <w:szCs w:val="21"/>
        </w:rPr>
      </w:pPr>
      <w:r w:rsidRPr="0055158D">
        <w:rPr>
          <w:sz w:val="21"/>
          <w:szCs w:val="21"/>
        </w:rPr>
        <w:lastRenderedPageBreak/>
        <w:t>fotodokumentace provádění stavby, vč. fotodokumentace stavu blízkých nemovitých věcí</w:t>
      </w:r>
      <w:r>
        <w:rPr>
          <w:sz w:val="21"/>
          <w:szCs w:val="21"/>
        </w:rPr>
        <w:t>. Dále měsíční doložení fotodokumentace (s datovým záznamem) provedení provizorního dopravního značení</w:t>
      </w:r>
      <w:r w:rsidRPr="0055158D">
        <w:rPr>
          <w:sz w:val="21"/>
          <w:szCs w:val="21"/>
        </w:rPr>
        <w:t xml:space="preserve"> - elektronicky na nosiči dat CD či DVD</w:t>
      </w:r>
      <w:r>
        <w:rPr>
          <w:sz w:val="21"/>
          <w:szCs w:val="21"/>
        </w:rPr>
        <w:t>.</w:t>
      </w:r>
    </w:p>
    <w:p w14:paraId="4C40F408" w14:textId="77777777" w:rsidR="00D55539" w:rsidRDefault="00D55539" w:rsidP="00D55539">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2DEB3D1" w14:textId="77777777" w:rsidR="00D55539" w:rsidRPr="0096212D" w:rsidRDefault="00D55539" w:rsidP="00D55539">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Pr>
          <w:sz w:val="21"/>
          <w:szCs w:val="21"/>
        </w:rPr>
        <w:t> </w:t>
      </w:r>
      <w:r w:rsidRPr="003A245C">
        <w:rPr>
          <w:sz w:val="21"/>
          <w:szCs w:val="21"/>
        </w:rPr>
        <w:t>vyhlášk</w:t>
      </w:r>
      <w:r>
        <w:rPr>
          <w:sz w:val="21"/>
          <w:szCs w:val="21"/>
        </w:rPr>
        <w:t>o</w:t>
      </w:r>
      <w:r w:rsidRPr="003A245C">
        <w:rPr>
          <w:sz w:val="21"/>
          <w:szCs w:val="21"/>
        </w:rPr>
        <w:t>u č. 499/2006Sb., o dokumentaci staveb., ve znění pozdější</w:t>
      </w:r>
      <w:r>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 xml:space="preserve">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64A53BC1" w14:textId="77777777" w:rsidR="00D55539" w:rsidRPr="0096212D" w:rsidRDefault="00D55539" w:rsidP="00D55539">
      <w:pPr>
        <w:keepNext/>
        <w:keepLines/>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31F24B6F" w14:textId="7DDC651F" w:rsidR="00D55539" w:rsidRPr="0096212D" w:rsidRDefault="00D55539" w:rsidP="00D55539">
      <w:pPr>
        <w:keepNext/>
        <w:keepLines/>
        <w:numPr>
          <w:ilvl w:val="1"/>
          <w:numId w:val="15"/>
        </w:numPr>
        <w:tabs>
          <w:tab w:val="left" w:pos="1080"/>
        </w:tabs>
        <w:spacing w:before="120" w:after="120"/>
        <w:ind w:left="1080" w:hanging="539"/>
        <w:jc w:val="both"/>
        <w:rPr>
          <w:sz w:val="21"/>
          <w:szCs w:val="21"/>
        </w:rPr>
      </w:pPr>
      <w:r w:rsidRPr="0096212D">
        <w:rPr>
          <w:sz w:val="21"/>
          <w:szCs w:val="21"/>
        </w:rPr>
        <w:t xml:space="preserve">Poddodavatel je osoba, pomocí které dodavatel plní určitou část díla nebo která má k plnění díla poskytnout určité věci či práva. Náplň činnosti stavbyvedoucího nelze plnit pomocí poddodavatele. </w:t>
      </w:r>
    </w:p>
    <w:p w14:paraId="37449F84" w14:textId="77777777" w:rsidR="00D55539" w:rsidRPr="0096212D" w:rsidRDefault="00D55539" w:rsidP="00D55539">
      <w:pPr>
        <w:numPr>
          <w:ilvl w:val="1"/>
          <w:numId w:val="15"/>
        </w:numPr>
        <w:tabs>
          <w:tab w:val="left" w:pos="1080"/>
        </w:tabs>
        <w:spacing w:before="120" w:after="120"/>
        <w:ind w:left="1080" w:hanging="540"/>
        <w:jc w:val="both"/>
        <w:rPr>
          <w:sz w:val="21"/>
          <w:szCs w:val="21"/>
        </w:rPr>
      </w:pPr>
      <w:r w:rsidRPr="0096212D">
        <w:rPr>
          <w:sz w:val="21"/>
          <w:szCs w:val="21"/>
        </w:rPr>
        <w:t>Zhotovitel ve své nabídce do veřejné zakázky, na jejímž základě byla tato smlouva uzavřena,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D55539" w:rsidRPr="003A245C" w14:paraId="432892E7" w14:textId="77777777" w:rsidTr="00D55539">
        <w:trPr>
          <w:trHeight w:val="539"/>
        </w:trPr>
        <w:tc>
          <w:tcPr>
            <w:tcW w:w="2693" w:type="dxa"/>
          </w:tcPr>
          <w:p w14:paraId="5EA85BA6" w14:textId="77777777" w:rsidR="00D55539" w:rsidRPr="003A245C" w:rsidRDefault="00D55539" w:rsidP="00D55539">
            <w:pPr>
              <w:tabs>
                <w:tab w:val="left" w:pos="61"/>
              </w:tabs>
              <w:spacing w:before="120" w:after="120"/>
              <w:ind w:left="61"/>
              <w:jc w:val="both"/>
              <w:rPr>
                <w:sz w:val="21"/>
                <w:szCs w:val="21"/>
              </w:rPr>
            </w:pPr>
            <w:r w:rsidRPr="003A245C">
              <w:rPr>
                <w:sz w:val="21"/>
                <w:szCs w:val="21"/>
              </w:rPr>
              <w:t xml:space="preserve">Název </w:t>
            </w:r>
          </w:p>
        </w:tc>
        <w:tc>
          <w:tcPr>
            <w:tcW w:w="1432" w:type="dxa"/>
          </w:tcPr>
          <w:p w14:paraId="7BD0E131" w14:textId="77777777" w:rsidR="00D55539" w:rsidRPr="003A245C" w:rsidRDefault="00D55539" w:rsidP="00D55539">
            <w:pPr>
              <w:tabs>
                <w:tab w:val="left" w:pos="61"/>
              </w:tabs>
              <w:spacing w:before="120" w:after="120"/>
              <w:ind w:left="61"/>
              <w:jc w:val="center"/>
              <w:rPr>
                <w:sz w:val="21"/>
                <w:szCs w:val="21"/>
              </w:rPr>
            </w:pPr>
            <w:r w:rsidRPr="003A245C">
              <w:rPr>
                <w:sz w:val="21"/>
                <w:szCs w:val="21"/>
              </w:rPr>
              <w:t>IČO</w:t>
            </w:r>
          </w:p>
        </w:tc>
        <w:tc>
          <w:tcPr>
            <w:tcW w:w="5480" w:type="dxa"/>
          </w:tcPr>
          <w:p w14:paraId="175C189A" w14:textId="77777777" w:rsidR="00D55539" w:rsidRPr="003A245C" w:rsidRDefault="00D55539" w:rsidP="00D55539">
            <w:pPr>
              <w:tabs>
                <w:tab w:val="left" w:pos="61"/>
              </w:tabs>
              <w:spacing w:before="120" w:after="120"/>
              <w:ind w:left="61"/>
              <w:jc w:val="both"/>
              <w:rPr>
                <w:sz w:val="21"/>
                <w:szCs w:val="21"/>
              </w:rPr>
            </w:pPr>
            <w:r w:rsidRPr="003A245C">
              <w:rPr>
                <w:sz w:val="21"/>
                <w:szCs w:val="21"/>
              </w:rPr>
              <w:t xml:space="preserve">Rozsah prací </w:t>
            </w:r>
          </w:p>
        </w:tc>
      </w:tr>
      <w:tr w:rsidR="00D55539" w:rsidRPr="003A245C" w14:paraId="3E8385CF" w14:textId="77777777" w:rsidTr="00D55539">
        <w:trPr>
          <w:trHeight w:val="556"/>
        </w:trPr>
        <w:tc>
          <w:tcPr>
            <w:tcW w:w="2693" w:type="dxa"/>
          </w:tcPr>
          <w:p w14:paraId="06988249" w14:textId="77777777" w:rsidR="00D55539" w:rsidRPr="003A245C" w:rsidRDefault="00D55539" w:rsidP="00D55539">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23CAE03F" w14:textId="77777777" w:rsidR="00D55539" w:rsidRPr="003A245C" w:rsidRDefault="00D55539" w:rsidP="00D55539">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39098D6E" w14:textId="77777777" w:rsidR="00D55539" w:rsidRPr="003A245C" w:rsidRDefault="00D55539" w:rsidP="00D55539">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56B12FAA" w14:textId="77777777" w:rsidR="00D55539" w:rsidRDefault="00D55539" w:rsidP="00D55539">
      <w:pPr>
        <w:tabs>
          <w:tab w:val="num" w:pos="1443"/>
        </w:tabs>
        <w:spacing w:before="120" w:after="120"/>
        <w:ind w:left="1080"/>
        <w:jc w:val="both"/>
        <w:rPr>
          <w:sz w:val="21"/>
          <w:szCs w:val="21"/>
        </w:rPr>
      </w:pPr>
    </w:p>
    <w:p w14:paraId="667E61F3" w14:textId="77777777" w:rsidR="00D55539" w:rsidRPr="0055158D" w:rsidRDefault="00D55539" w:rsidP="00D55539">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 pokud v zadávacím řízení kvalifikaci zhotovitel prokazoval sám a</w:t>
      </w:r>
      <w:r>
        <w:rPr>
          <w:sz w:val="21"/>
          <w:szCs w:val="21"/>
        </w:rPr>
        <w:t> </w:t>
      </w:r>
      <w:r w:rsidRPr="0055158D">
        <w:rPr>
          <w:sz w:val="21"/>
          <w:szCs w:val="21"/>
        </w:rPr>
        <w:t>nyní chce tuto část díla provádět poddodavatel</w:t>
      </w:r>
      <w:r>
        <w:rPr>
          <w:sz w:val="21"/>
          <w:szCs w:val="21"/>
        </w:rPr>
        <w:t>em</w:t>
      </w:r>
      <w:r w:rsidRPr="0055158D">
        <w:rPr>
          <w:sz w:val="21"/>
          <w:szCs w:val="21"/>
        </w:rPr>
        <w:t>.</w:t>
      </w:r>
      <w:r>
        <w:rPr>
          <w:sz w:val="21"/>
          <w:szCs w:val="21"/>
        </w:rPr>
        <w:t xml:space="preserve"> Objednatel si vyhrazuje právo navrhovaného poddodavatele odmítnout, a to i opakovaně.</w:t>
      </w:r>
    </w:p>
    <w:p w14:paraId="19809546" w14:textId="77777777" w:rsidR="00D55539" w:rsidRPr="00DE3F9D" w:rsidRDefault="00D55539" w:rsidP="00D55539">
      <w:pPr>
        <w:numPr>
          <w:ilvl w:val="1"/>
          <w:numId w:val="15"/>
        </w:numPr>
        <w:tabs>
          <w:tab w:val="num" w:pos="1080"/>
        </w:tabs>
        <w:spacing w:before="120" w:after="120"/>
        <w:ind w:left="1080" w:hanging="540"/>
        <w:jc w:val="both"/>
        <w:rPr>
          <w:sz w:val="21"/>
          <w:szCs w:val="21"/>
        </w:rPr>
      </w:pPr>
      <w:r>
        <w:rPr>
          <w:sz w:val="21"/>
          <w:szCs w:val="21"/>
        </w:rPr>
        <w:t>D</w:t>
      </w:r>
      <w:r w:rsidRPr="009352AD">
        <w:rPr>
          <w:sz w:val="21"/>
          <w:szCs w:val="21"/>
        </w:rPr>
        <w:t>odávka obalové směsi pro stavbu bude zajištěna z následující obalovny:</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D55539" w:rsidRPr="00504768" w14:paraId="1FF8D832" w14:textId="77777777" w:rsidTr="00D55539">
        <w:trPr>
          <w:trHeight w:val="539"/>
        </w:trPr>
        <w:tc>
          <w:tcPr>
            <w:tcW w:w="2693" w:type="dxa"/>
          </w:tcPr>
          <w:p w14:paraId="74EB6AC7" w14:textId="77777777" w:rsidR="00D55539" w:rsidRPr="00504768" w:rsidRDefault="00D55539" w:rsidP="00D55539">
            <w:pPr>
              <w:tabs>
                <w:tab w:val="left" w:pos="61"/>
              </w:tabs>
              <w:spacing w:before="120" w:after="120"/>
              <w:ind w:left="61"/>
              <w:jc w:val="both"/>
              <w:rPr>
                <w:sz w:val="21"/>
                <w:szCs w:val="21"/>
              </w:rPr>
            </w:pPr>
            <w:r>
              <w:rPr>
                <w:sz w:val="21"/>
                <w:szCs w:val="21"/>
              </w:rPr>
              <w:t xml:space="preserve">Název </w:t>
            </w:r>
          </w:p>
        </w:tc>
        <w:tc>
          <w:tcPr>
            <w:tcW w:w="1432" w:type="dxa"/>
          </w:tcPr>
          <w:p w14:paraId="066C5805" w14:textId="77777777" w:rsidR="00D55539" w:rsidRDefault="00D55539" w:rsidP="00D55539">
            <w:pPr>
              <w:tabs>
                <w:tab w:val="left" w:pos="61"/>
              </w:tabs>
              <w:spacing w:before="120" w:after="120"/>
              <w:ind w:left="61"/>
              <w:jc w:val="center"/>
              <w:rPr>
                <w:sz w:val="21"/>
                <w:szCs w:val="21"/>
              </w:rPr>
            </w:pPr>
            <w:r>
              <w:rPr>
                <w:sz w:val="21"/>
                <w:szCs w:val="21"/>
              </w:rPr>
              <w:t>IČO</w:t>
            </w:r>
          </w:p>
        </w:tc>
        <w:tc>
          <w:tcPr>
            <w:tcW w:w="5480" w:type="dxa"/>
          </w:tcPr>
          <w:p w14:paraId="057977E2" w14:textId="77777777" w:rsidR="00D55539" w:rsidRPr="00504768" w:rsidRDefault="00D55539" w:rsidP="00D55539">
            <w:pPr>
              <w:tabs>
                <w:tab w:val="left" w:pos="61"/>
              </w:tabs>
              <w:spacing w:before="120" w:after="120"/>
              <w:ind w:left="61"/>
              <w:jc w:val="both"/>
              <w:rPr>
                <w:sz w:val="21"/>
                <w:szCs w:val="21"/>
              </w:rPr>
            </w:pPr>
            <w:r>
              <w:rPr>
                <w:sz w:val="21"/>
                <w:szCs w:val="21"/>
              </w:rPr>
              <w:t>Adresa obalovny</w:t>
            </w:r>
          </w:p>
        </w:tc>
      </w:tr>
      <w:tr w:rsidR="00D55539" w:rsidRPr="00B308DB" w14:paraId="14A545B9" w14:textId="77777777" w:rsidTr="00D55539">
        <w:trPr>
          <w:trHeight w:val="556"/>
        </w:trPr>
        <w:tc>
          <w:tcPr>
            <w:tcW w:w="2693" w:type="dxa"/>
          </w:tcPr>
          <w:p w14:paraId="288AA765" w14:textId="77777777" w:rsidR="00D55539" w:rsidRPr="00B308DB" w:rsidRDefault="00D55539" w:rsidP="00D55539">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432" w:type="dxa"/>
          </w:tcPr>
          <w:p w14:paraId="6A448E21" w14:textId="77777777" w:rsidR="00D55539" w:rsidRPr="009D58A1" w:rsidRDefault="00D55539" w:rsidP="00D55539">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5480" w:type="dxa"/>
          </w:tcPr>
          <w:p w14:paraId="630D69EB" w14:textId="77777777" w:rsidR="00D55539" w:rsidRPr="00B308DB" w:rsidRDefault="00D55539" w:rsidP="00D55539">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23708C85" w14:textId="77777777" w:rsidR="00D55539" w:rsidRDefault="00D55539" w:rsidP="00D55539">
      <w:pPr>
        <w:tabs>
          <w:tab w:val="left" w:pos="1080"/>
        </w:tabs>
        <w:spacing w:before="120" w:after="120"/>
        <w:ind w:left="1080"/>
        <w:jc w:val="both"/>
        <w:rPr>
          <w:sz w:val="21"/>
          <w:szCs w:val="21"/>
        </w:rPr>
      </w:pPr>
      <w:r w:rsidRPr="00D76E85">
        <w:rPr>
          <w:sz w:val="21"/>
          <w:szCs w:val="21"/>
        </w:rPr>
        <w:t>Zhotovitel je oprávněn provádět dodávku obalované směsi s pomocí jiných poddodavatelů pouze na základě předchozího písemného souhlasu objednatele.</w:t>
      </w:r>
    </w:p>
    <w:p w14:paraId="2FCB9AA4" w14:textId="77777777" w:rsidR="00D55539" w:rsidRPr="00380B22" w:rsidRDefault="00D55539" w:rsidP="00D55539">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30F854A1" w14:textId="77777777" w:rsidR="00D55539" w:rsidRPr="00FC2873" w:rsidRDefault="00D55539" w:rsidP="00D55539">
      <w:pPr>
        <w:numPr>
          <w:ilvl w:val="1"/>
          <w:numId w:val="15"/>
        </w:numPr>
        <w:tabs>
          <w:tab w:val="num" w:pos="1080"/>
        </w:tabs>
        <w:spacing w:before="120" w:after="120"/>
        <w:ind w:left="1080" w:hanging="540"/>
        <w:jc w:val="both"/>
        <w:rPr>
          <w:sz w:val="21"/>
          <w:szCs w:val="21"/>
        </w:rPr>
      </w:pPr>
      <w:r w:rsidRPr="00FC2873">
        <w:rPr>
          <w:sz w:val="21"/>
          <w:szCs w:val="21"/>
        </w:rPr>
        <w:t>Zhotovitel odpovídá za činnost poddodavatele tak, jako by jí prováděl sám.</w:t>
      </w:r>
    </w:p>
    <w:p w14:paraId="41D3702B" w14:textId="77777777" w:rsidR="00D55539" w:rsidRPr="00FC2873" w:rsidRDefault="00D55539" w:rsidP="00D55539">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Pr>
          <w:sz w:val="21"/>
          <w:szCs w:val="21"/>
        </w:rPr>
        <w:t>P</w:t>
      </w:r>
      <w:r w:rsidRPr="00FC2873">
        <w:rPr>
          <w:sz w:val="21"/>
          <w:szCs w:val="21"/>
        </w:rPr>
        <w:t>)</w:t>
      </w:r>
    </w:p>
    <w:p w14:paraId="6782E6A1" w14:textId="77777777" w:rsidR="00D55539" w:rsidRPr="0028657A" w:rsidRDefault="00D55539" w:rsidP="00D55539">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Pr>
          <w:sz w:val="21"/>
          <w:szCs w:val="21"/>
        </w:rPr>
        <w:t>P</w:t>
      </w:r>
      <w:r w:rsidRPr="00FC2873">
        <w:rPr>
          <w:sz w:val="21"/>
          <w:szCs w:val="21"/>
        </w:rPr>
        <w:t>. Zhotovitel je zejména povinen dodržovat veškeré bezpečnostní předpisy</w:t>
      </w:r>
      <w:r>
        <w:rPr>
          <w:sz w:val="21"/>
          <w:szCs w:val="21"/>
        </w:rPr>
        <w:t xml:space="preserve"> </w:t>
      </w:r>
      <w:r w:rsidRPr="00FC2873">
        <w:rPr>
          <w:sz w:val="21"/>
          <w:szCs w:val="21"/>
        </w:rPr>
        <w:t>a</w:t>
      </w:r>
      <w:r>
        <w:rPr>
          <w:sz w:val="21"/>
          <w:szCs w:val="21"/>
        </w:rPr>
        <w:t> </w:t>
      </w:r>
      <w:r w:rsidRPr="0028657A">
        <w:rPr>
          <w:sz w:val="21"/>
          <w:szCs w:val="21"/>
        </w:rPr>
        <w:t>dbát na bezpečnost všech osob, které mají právo být na staveništi.</w:t>
      </w:r>
    </w:p>
    <w:p w14:paraId="23D6937E" w14:textId="77777777" w:rsidR="00D55539" w:rsidRPr="0028657A" w:rsidRDefault="00D55539" w:rsidP="00D55539">
      <w:pPr>
        <w:numPr>
          <w:ilvl w:val="1"/>
          <w:numId w:val="15"/>
        </w:numPr>
        <w:tabs>
          <w:tab w:val="clear" w:pos="1443"/>
          <w:tab w:val="num" w:pos="1134"/>
        </w:tabs>
        <w:spacing w:before="120" w:after="120"/>
        <w:ind w:hanging="876"/>
        <w:jc w:val="both"/>
        <w:rPr>
          <w:sz w:val="21"/>
          <w:szCs w:val="21"/>
        </w:rPr>
      </w:pPr>
      <w:r w:rsidRPr="0028657A">
        <w:rPr>
          <w:sz w:val="21"/>
          <w:szCs w:val="21"/>
        </w:rPr>
        <w:t xml:space="preserve">Objednatelem </w:t>
      </w:r>
      <w:r>
        <w:rPr>
          <w:sz w:val="21"/>
          <w:szCs w:val="21"/>
        </w:rPr>
        <w:t xml:space="preserve">bude </w:t>
      </w:r>
      <w:r w:rsidRPr="0028657A">
        <w:rPr>
          <w:sz w:val="21"/>
          <w:szCs w:val="21"/>
        </w:rPr>
        <w:t>určen koordinátor BOZP na staveništi (dále jen „koordinátor BOZP“).</w:t>
      </w:r>
    </w:p>
    <w:p w14:paraId="79E51CEA" w14:textId="77777777" w:rsidR="00D55539" w:rsidRPr="00132D06" w:rsidRDefault="00D55539" w:rsidP="00D55539">
      <w:pPr>
        <w:numPr>
          <w:ilvl w:val="1"/>
          <w:numId w:val="15"/>
        </w:numPr>
        <w:tabs>
          <w:tab w:val="clear" w:pos="1443"/>
          <w:tab w:val="num" w:pos="1134"/>
        </w:tabs>
        <w:spacing w:before="120" w:after="120"/>
        <w:ind w:left="1134" w:hanging="567"/>
        <w:jc w:val="both"/>
        <w:rPr>
          <w:sz w:val="21"/>
          <w:szCs w:val="21"/>
        </w:rPr>
      </w:pPr>
      <w:r w:rsidRPr="003A245C">
        <w:rPr>
          <w:sz w:val="21"/>
          <w:szCs w:val="21"/>
        </w:rPr>
        <w:t>Zhotovitel je povinen poskytnout koordinátorovi BOZP součinnost a dále se zavazuje nejpozději do</w:t>
      </w:r>
      <w:r>
        <w:rPr>
          <w:sz w:val="21"/>
          <w:szCs w:val="21"/>
        </w:rPr>
        <w:t> </w:t>
      </w:r>
      <w:r w:rsidRPr="003A245C">
        <w:rPr>
          <w:sz w:val="21"/>
          <w:szCs w:val="21"/>
        </w:rPr>
        <w:t>3</w:t>
      </w:r>
      <w:r>
        <w:rPr>
          <w:sz w:val="21"/>
          <w:szCs w:val="21"/>
        </w:rPr>
        <w:t> </w:t>
      </w:r>
      <w:r w:rsidRPr="003A245C">
        <w:rPr>
          <w:sz w:val="21"/>
          <w:szCs w:val="21"/>
        </w:rPr>
        <w:t>kalendářních dnů provést nápravná opatření navržená koordinátorem BOZP a schválená objednatelem.</w:t>
      </w:r>
    </w:p>
    <w:p w14:paraId="65933C89" w14:textId="77777777" w:rsidR="00D55539" w:rsidRPr="009B32C8" w:rsidRDefault="00D55539" w:rsidP="00D55539">
      <w:pPr>
        <w:numPr>
          <w:ilvl w:val="0"/>
          <w:numId w:val="15"/>
        </w:numPr>
        <w:tabs>
          <w:tab w:val="clear" w:pos="720"/>
          <w:tab w:val="num" w:pos="567"/>
        </w:tabs>
        <w:spacing w:before="120" w:after="120"/>
        <w:ind w:left="567" w:hanging="567"/>
        <w:jc w:val="both"/>
        <w:rPr>
          <w:color w:val="000000" w:themeColor="text1"/>
          <w:sz w:val="21"/>
          <w:szCs w:val="21"/>
        </w:rPr>
      </w:pPr>
      <w:r w:rsidRPr="009B32C8">
        <w:rPr>
          <w:color w:val="000000" w:themeColor="text1"/>
          <w:sz w:val="21"/>
          <w:szCs w:val="21"/>
        </w:rPr>
        <w:t xml:space="preserve">Objednatelem </w:t>
      </w:r>
      <w:r>
        <w:rPr>
          <w:color w:val="000000" w:themeColor="text1"/>
          <w:sz w:val="21"/>
          <w:szCs w:val="21"/>
        </w:rPr>
        <w:t>bude</w:t>
      </w:r>
      <w:r w:rsidRPr="009B32C8">
        <w:rPr>
          <w:color w:val="000000" w:themeColor="text1"/>
          <w:sz w:val="21"/>
          <w:szCs w:val="21"/>
        </w:rPr>
        <w:t xml:space="preserve"> určen externí technický dozor (dále jen „TDE“)</w:t>
      </w:r>
      <w:r w:rsidR="005671A7">
        <w:rPr>
          <w:color w:val="000000" w:themeColor="text1"/>
          <w:sz w:val="21"/>
          <w:szCs w:val="21"/>
        </w:rPr>
        <w:t xml:space="preserve"> a autorský dozor ( dále jen „AD“)</w:t>
      </w:r>
      <w:r w:rsidRPr="009B32C8">
        <w:rPr>
          <w:color w:val="000000" w:themeColor="text1"/>
          <w:sz w:val="21"/>
          <w:szCs w:val="21"/>
        </w:rPr>
        <w:t>. Zhotovitel je povinen poskytnout součinnost určenému TDE</w:t>
      </w:r>
      <w:r w:rsidR="005671A7">
        <w:rPr>
          <w:color w:val="000000" w:themeColor="text1"/>
          <w:sz w:val="21"/>
          <w:szCs w:val="21"/>
        </w:rPr>
        <w:t xml:space="preserve"> a AD</w:t>
      </w:r>
      <w:r w:rsidRPr="009B32C8">
        <w:rPr>
          <w:color w:val="000000" w:themeColor="text1"/>
          <w:sz w:val="21"/>
          <w:szCs w:val="21"/>
        </w:rPr>
        <w:t>.</w:t>
      </w:r>
    </w:p>
    <w:p w14:paraId="5C86339A" w14:textId="77777777" w:rsidR="00D55539" w:rsidRPr="003A245C" w:rsidRDefault="00D55539" w:rsidP="00D55539">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Pr>
          <w:sz w:val="21"/>
          <w:szCs w:val="21"/>
        </w:rPr>
        <w:t> </w:t>
      </w:r>
      <w:r w:rsidRPr="003A245C">
        <w:rPr>
          <w:sz w:val="21"/>
          <w:szCs w:val="21"/>
        </w:rPr>
        <w:t>uzavřít příslušnou dohodu v případě, že jej o to objednatel požádá.</w:t>
      </w:r>
    </w:p>
    <w:p w14:paraId="23768100" w14:textId="66BABB60" w:rsidR="00D55539" w:rsidRPr="009F4546" w:rsidRDefault="00D55539" w:rsidP="00D55539">
      <w:pPr>
        <w:numPr>
          <w:ilvl w:val="0"/>
          <w:numId w:val="15"/>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8E10DD">
        <w:rPr>
          <w:sz w:val="21"/>
          <w:szCs w:val="21"/>
        </w:rPr>
        <w:t xml:space="preserve"> </w:t>
      </w:r>
      <w:ins w:id="2" w:author="Křivánková Martina" w:date="2019-06-05T08:47:00Z">
        <w:r w:rsidR="008E10DD" w:rsidRPr="00FC2873">
          <w:rPr>
            <w:sz w:val="21"/>
            <w:szCs w:val="21"/>
          </w:rPr>
          <w:t>a projektovou dokumentací ke stavebnímu povolení a provedení stavby</w:t>
        </w:r>
      </w:ins>
      <w:r>
        <w:rPr>
          <w:sz w:val="21"/>
          <w:szCs w:val="21"/>
        </w:rPr>
        <w:t>.</w:t>
      </w:r>
      <w:r w:rsidRPr="00FC2873">
        <w:rPr>
          <w:sz w:val="21"/>
          <w:szCs w:val="21"/>
        </w:rPr>
        <w:t xml:space="preserve"> Nepoužitelný materiál je materiál, který vznikl při provádění díla a není </w:t>
      </w:r>
      <w:r w:rsidRPr="00854CA5">
        <w:rPr>
          <w:sz w:val="21"/>
          <w:szCs w:val="21"/>
        </w:rPr>
        <w:t>předmětem díla</w:t>
      </w:r>
      <w:r>
        <w:rPr>
          <w:sz w:val="21"/>
          <w:szCs w:val="21"/>
        </w:rPr>
        <w:t>.</w:t>
      </w:r>
    </w:p>
    <w:p w14:paraId="143F9F9D" w14:textId="77777777" w:rsidR="00D55539" w:rsidRPr="0028657A" w:rsidRDefault="00D55539" w:rsidP="00D55539">
      <w:pPr>
        <w:numPr>
          <w:ilvl w:val="0"/>
          <w:numId w:val="15"/>
        </w:numPr>
        <w:tabs>
          <w:tab w:val="clear" w:pos="720"/>
          <w:tab w:val="num" w:pos="540"/>
        </w:tabs>
        <w:spacing w:before="120" w:after="120"/>
        <w:ind w:left="540" w:hanging="540"/>
        <w:jc w:val="both"/>
        <w:rPr>
          <w:sz w:val="21"/>
          <w:szCs w:val="21"/>
        </w:rPr>
      </w:pPr>
      <w:r w:rsidRPr="0028657A">
        <w:rPr>
          <w:sz w:val="21"/>
          <w:szCs w:val="21"/>
        </w:rPr>
        <w:lastRenderedPageBreak/>
        <w:t>Doklad o likvidaci odpadu bude obsahovat minimálně:</w:t>
      </w:r>
    </w:p>
    <w:p w14:paraId="67DB0FDE" w14:textId="77777777" w:rsidR="00D55539" w:rsidRPr="003A245C" w:rsidRDefault="00D55539" w:rsidP="00D5553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59FC9C93" w14:textId="77777777" w:rsidR="00D55539" w:rsidRPr="003A245C" w:rsidRDefault="00D55539" w:rsidP="00D5553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4B0FA6F1" w14:textId="77777777" w:rsidR="00D55539" w:rsidRPr="003A245C" w:rsidRDefault="00D55539" w:rsidP="00D5553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14:paraId="328448D6" w14:textId="77777777" w:rsidR="00D55539" w:rsidRPr="003A245C" w:rsidRDefault="00D55539" w:rsidP="00D5553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17EB190E" w14:textId="77777777" w:rsidR="00D55539" w:rsidRPr="003A245C" w:rsidRDefault="00D55539" w:rsidP="00D5553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12CE35C" w14:textId="77777777" w:rsidR="00D55539" w:rsidRPr="003A245C" w:rsidRDefault="00D55539" w:rsidP="00D5553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221B1FE2" w14:textId="77777777" w:rsidR="00D55539" w:rsidRPr="003A245C" w:rsidRDefault="00D55539" w:rsidP="00D5553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05A2E451" w14:textId="77777777" w:rsidR="00D55539" w:rsidRPr="003A245C" w:rsidRDefault="00D55539" w:rsidP="00D5553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551DA847" w14:textId="77777777" w:rsidR="00D55539" w:rsidRPr="003A245C" w:rsidRDefault="00D55539" w:rsidP="00D5553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6DCD961D" w14:textId="77777777" w:rsidR="00D55539" w:rsidRPr="003A245C" w:rsidRDefault="00D55539" w:rsidP="00D5553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0304CD13" w14:textId="77777777" w:rsidR="00D55539" w:rsidRDefault="00D55539" w:rsidP="00D5553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14:paraId="6A3C132A" w14:textId="77777777" w:rsidR="00D55539" w:rsidRDefault="00D55539" w:rsidP="00D55539">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1DB8141E" w14:textId="77777777" w:rsidR="00D55539" w:rsidRDefault="00D55539" w:rsidP="00D55539">
      <w:pPr>
        <w:numPr>
          <w:ilvl w:val="0"/>
          <w:numId w:val="15"/>
        </w:numPr>
        <w:tabs>
          <w:tab w:val="clear" w:pos="720"/>
          <w:tab w:val="num" w:pos="540"/>
        </w:tabs>
        <w:spacing w:before="120" w:after="120"/>
        <w:ind w:left="540" w:hanging="540"/>
        <w:jc w:val="both"/>
        <w:rPr>
          <w:sz w:val="21"/>
          <w:szCs w:val="21"/>
        </w:rPr>
      </w:pPr>
      <w:r w:rsidRPr="002F2562">
        <w:rPr>
          <w:sz w:val="21"/>
          <w:szCs w:val="21"/>
        </w:rPr>
        <w:t>Zhotovitel bere na vědomí, že</w:t>
      </w:r>
      <w:r>
        <w:rPr>
          <w:sz w:val="21"/>
          <w:szCs w:val="21"/>
        </w:rPr>
        <w:t xml:space="preserve"> </w:t>
      </w:r>
      <w:r w:rsidRPr="002F2562">
        <w:rPr>
          <w:sz w:val="21"/>
          <w:szCs w:val="21"/>
        </w:rPr>
        <w:t>stavba</w:t>
      </w:r>
      <w:r>
        <w:rPr>
          <w:sz w:val="21"/>
          <w:szCs w:val="21"/>
        </w:rPr>
        <w:t xml:space="preserve"> bude prováděna za úplné uzavírky.</w:t>
      </w:r>
    </w:p>
    <w:p w14:paraId="39E895EB" w14:textId="3BE7AD9D" w:rsidR="00D55539" w:rsidRDefault="00D55539" w:rsidP="00D55539">
      <w:pPr>
        <w:numPr>
          <w:ilvl w:val="0"/>
          <w:numId w:val="15"/>
        </w:numPr>
        <w:tabs>
          <w:tab w:val="clear" w:pos="720"/>
          <w:tab w:val="num" w:pos="540"/>
        </w:tabs>
        <w:spacing w:before="120" w:after="120"/>
        <w:ind w:left="540" w:hanging="540"/>
        <w:jc w:val="both"/>
        <w:rPr>
          <w:sz w:val="21"/>
          <w:szCs w:val="21"/>
        </w:rPr>
      </w:pPr>
      <w:r>
        <w:rPr>
          <w:sz w:val="21"/>
          <w:szCs w:val="21"/>
        </w:rPr>
        <w:t xml:space="preserve">Zhotovitel se dále zavazuje ke </w:t>
      </w:r>
      <w:r w:rsidRPr="00DD507B">
        <w:rPr>
          <w:sz w:val="21"/>
          <w:szCs w:val="21"/>
        </w:rPr>
        <w:t>koordin</w:t>
      </w:r>
      <w:r>
        <w:rPr>
          <w:sz w:val="21"/>
          <w:szCs w:val="21"/>
        </w:rPr>
        <w:t>aci</w:t>
      </w:r>
      <w:r w:rsidRPr="00DD507B">
        <w:rPr>
          <w:sz w:val="21"/>
          <w:szCs w:val="21"/>
        </w:rPr>
        <w:t xml:space="preserve"> se stavebními pracemi </w:t>
      </w:r>
      <w:r>
        <w:rPr>
          <w:sz w:val="21"/>
          <w:szCs w:val="21"/>
        </w:rPr>
        <w:t>obce</w:t>
      </w:r>
      <w:r w:rsidR="005671A7">
        <w:rPr>
          <w:sz w:val="21"/>
          <w:szCs w:val="21"/>
        </w:rPr>
        <w:t xml:space="preserve"> Blažovice</w:t>
      </w:r>
      <w:r>
        <w:rPr>
          <w:sz w:val="21"/>
          <w:szCs w:val="21"/>
        </w:rPr>
        <w:t>.</w:t>
      </w:r>
      <w:r w:rsidR="00943294">
        <w:rPr>
          <w:sz w:val="21"/>
          <w:szCs w:val="21"/>
        </w:rPr>
        <w:t xml:space="preserve"> Zhotovitel se dále zavazuje ke vzájemné spolupráci a koordinaci stavby se stavbami jiných investorů v prostoru staveniště,  zejména České telekomunikační infrastruktury a.s.</w:t>
      </w:r>
    </w:p>
    <w:p w14:paraId="2ACC3C1A" w14:textId="77777777" w:rsidR="00D55539" w:rsidRPr="003A245C" w:rsidRDefault="00D55539" w:rsidP="00D55539">
      <w:pPr>
        <w:rPr>
          <w:sz w:val="21"/>
          <w:szCs w:val="21"/>
        </w:rPr>
      </w:pPr>
    </w:p>
    <w:p w14:paraId="782A8237" w14:textId="77777777" w:rsidR="00D55539" w:rsidRPr="003A245C" w:rsidRDefault="00D55539" w:rsidP="00D55539">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11D270D8" w14:textId="77777777" w:rsidR="00D55539" w:rsidRPr="003A245C" w:rsidRDefault="00D55539" w:rsidP="00D55539">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sidR="005671A7">
        <w:rPr>
          <w:sz w:val="21"/>
          <w:szCs w:val="21"/>
        </w:rPr>
        <w:t xml:space="preserve"> Prostor staveniště je společný s obcí Blažovice.</w:t>
      </w:r>
    </w:p>
    <w:p w14:paraId="513FC17F" w14:textId="77777777" w:rsidR="00D55539" w:rsidRPr="003A245C" w:rsidRDefault="00D55539" w:rsidP="00D55539">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15EEF35D" w14:textId="77777777" w:rsidR="00D55539" w:rsidRPr="00D62877" w:rsidRDefault="00D55539" w:rsidP="00D55539">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0AFB028B" w14:textId="005A0454" w:rsidR="00D55539" w:rsidRDefault="00D55539" w:rsidP="00D55539">
      <w:pPr>
        <w:numPr>
          <w:ilvl w:val="2"/>
          <w:numId w:val="4"/>
        </w:numPr>
        <w:tabs>
          <w:tab w:val="clear" w:pos="2160"/>
          <w:tab w:val="num" w:pos="1418"/>
        </w:tabs>
        <w:ind w:left="1083" w:hanging="181"/>
        <w:jc w:val="both"/>
        <w:rPr>
          <w:sz w:val="21"/>
          <w:szCs w:val="21"/>
        </w:rPr>
      </w:pPr>
      <w:r>
        <w:rPr>
          <w:sz w:val="21"/>
          <w:szCs w:val="21"/>
        </w:rPr>
        <w:t>v</w:t>
      </w:r>
      <w:r w:rsidRPr="0055158D">
        <w:rPr>
          <w:sz w:val="21"/>
          <w:szCs w:val="21"/>
        </w:rPr>
        <w:t>ytyčit obvod prostoru staveniště</w:t>
      </w:r>
      <w:r>
        <w:rPr>
          <w:sz w:val="21"/>
          <w:szCs w:val="21"/>
        </w:rPr>
        <w:t>;</w:t>
      </w:r>
    </w:p>
    <w:p w14:paraId="1864BC58" w14:textId="2803F27E" w:rsidR="00CB38FE" w:rsidRPr="0055158D" w:rsidRDefault="00CB38FE" w:rsidP="00D55539">
      <w:pPr>
        <w:numPr>
          <w:ilvl w:val="2"/>
          <w:numId w:val="4"/>
        </w:numPr>
        <w:tabs>
          <w:tab w:val="clear" w:pos="2160"/>
          <w:tab w:val="num" w:pos="1418"/>
        </w:tabs>
        <w:ind w:left="1083" w:hanging="181"/>
        <w:jc w:val="both"/>
        <w:rPr>
          <w:sz w:val="21"/>
          <w:szCs w:val="21"/>
        </w:rPr>
      </w:pPr>
      <w:r>
        <w:rPr>
          <w:sz w:val="21"/>
          <w:szCs w:val="21"/>
        </w:rPr>
        <w:t>vytýčit inženýrských sítí;</w:t>
      </w:r>
    </w:p>
    <w:p w14:paraId="5A9D341C" w14:textId="77777777" w:rsidR="00236920" w:rsidRDefault="00D55539" w:rsidP="00D55539">
      <w:pPr>
        <w:numPr>
          <w:ilvl w:val="2"/>
          <w:numId w:val="4"/>
        </w:numPr>
        <w:tabs>
          <w:tab w:val="clear" w:pos="2160"/>
          <w:tab w:val="num" w:pos="1418"/>
        </w:tabs>
        <w:ind w:left="1083" w:hanging="181"/>
        <w:jc w:val="both"/>
        <w:rPr>
          <w:sz w:val="21"/>
          <w:szCs w:val="21"/>
        </w:rPr>
      </w:pPr>
      <w:r>
        <w:rPr>
          <w:sz w:val="21"/>
          <w:szCs w:val="21"/>
        </w:rPr>
        <w:t>z</w:t>
      </w:r>
      <w:r w:rsidRPr="0055158D">
        <w:rPr>
          <w:sz w:val="21"/>
          <w:szCs w:val="21"/>
        </w:rPr>
        <w:t>ajistit zřízení a</w:t>
      </w:r>
      <w:r w:rsidR="00236920">
        <w:rPr>
          <w:sz w:val="21"/>
          <w:szCs w:val="21"/>
        </w:rPr>
        <w:t xml:space="preserve"> odstranění zařízení staveniště;</w:t>
      </w:r>
    </w:p>
    <w:p w14:paraId="5BE4F70E" w14:textId="77777777" w:rsidR="00D55539" w:rsidRPr="0055158D" w:rsidRDefault="00236920" w:rsidP="00D55539">
      <w:pPr>
        <w:numPr>
          <w:ilvl w:val="2"/>
          <w:numId w:val="4"/>
        </w:numPr>
        <w:tabs>
          <w:tab w:val="clear" w:pos="2160"/>
          <w:tab w:val="num" w:pos="1418"/>
        </w:tabs>
        <w:ind w:left="1083" w:hanging="181"/>
        <w:jc w:val="both"/>
        <w:rPr>
          <w:sz w:val="21"/>
          <w:szCs w:val="21"/>
        </w:rPr>
      </w:pPr>
      <w:r>
        <w:rPr>
          <w:sz w:val="21"/>
          <w:szCs w:val="21"/>
        </w:rPr>
        <w:t>ohlašovat pohyb třetích osob na staveništi</w:t>
      </w:r>
      <w:r w:rsidR="00D55539" w:rsidRPr="0055158D">
        <w:rPr>
          <w:sz w:val="21"/>
          <w:szCs w:val="21"/>
        </w:rPr>
        <w:t xml:space="preserve"> </w:t>
      </w:r>
    </w:p>
    <w:p w14:paraId="79E6A89A" w14:textId="77777777" w:rsidR="00D55539" w:rsidRPr="003A245C" w:rsidRDefault="00D55539" w:rsidP="00D55539">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20DF17F4" w14:textId="77777777" w:rsidR="00D55539" w:rsidRPr="003A245C" w:rsidRDefault="00D55539" w:rsidP="00D55539">
      <w:pPr>
        <w:numPr>
          <w:ilvl w:val="2"/>
          <w:numId w:val="4"/>
        </w:numPr>
        <w:tabs>
          <w:tab w:val="clear" w:pos="2160"/>
          <w:tab w:val="num" w:pos="1418"/>
        </w:tabs>
        <w:ind w:left="1083" w:hanging="181"/>
        <w:jc w:val="both"/>
        <w:rPr>
          <w:sz w:val="21"/>
          <w:szCs w:val="21"/>
        </w:rPr>
      </w:pPr>
      <w:r w:rsidRPr="003A245C">
        <w:rPr>
          <w:sz w:val="21"/>
          <w:szCs w:val="21"/>
        </w:rPr>
        <w:t>povolení k uzavírkám</w:t>
      </w:r>
      <w:r>
        <w:rPr>
          <w:sz w:val="21"/>
          <w:szCs w:val="21"/>
        </w:rPr>
        <w:t>;</w:t>
      </w:r>
    </w:p>
    <w:p w14:paraId="29A6B6CC" w14:textId="77777777" w:rsidR="00D55539" w:rsidRPr="003A245C" w:rsidRDefault="00D55539" w:rsidP="00D55539">
      <w:pPr>
        <w:numPr>
          <w:ilvl w:val="2"/>
          <w:numId w:val="4"/>
        </w:numPr>
        <w:tabs>
          <w:tab w:val="clear" w:pos="2160"/>
          <w:tab w:val="num" w:pos="1418"/>
        </w:tabs>
        <w:ind w:left="1083" w:hanging="181"/>
        <w:jc w:val="both"/>
        <w:rPr>
          <w:sz w:val="21"/>
          <w:szCs w:val="21"/>
        </w:rPr>
      </w:pPr>
      <w:r w:rsidRPr="003A245C">
        <w:rPr>
          <w:sz w:val="21"/>
          <w:szCs w:val="21"/>
        </w:rPr>
        <w:t>stanovení dočasného dopravního značení</w:t>
      </w:r>
      <w:r>
        <w:rPr>
          <w:sz w:val="21"/>
          <w:szCs w:val="21"/>
        </w:rPr>
        <w:t>;</w:t>
      </w:r>
      <w:r w:rsidRPr="003A245C">
        <w:rPr>
          <w:sz w:val="21"/>
          <w:szCs w:val="21"/>
        </w:rPr>
        <w:t xml:space="preserve"> </w:t>
      </w:r>
    </w:p>
    <w:p w14:paraId="7BBF6AB3" w14:textId="77777777" w:rsidR="00D55539" w:rsidRDefault="00D55539" w:rsidP="00D55539">
      <w:pPr>
        <w:numPr>
          <w:ilvl w:val="2"/>
          <w:numId w:val="4"/>
        </w:numPr>
        <w:tabs>
          <w:tab w:val="clear" w:pos="2160"/>
          <w:tab w:val="num" w:pos="1418"/>
        </w:tabs>
        <w:ind w:left="1083" w:hanging="181"/>
        <w:jc w:val="both"/>
        <w:rPr>
          <w:sz w:val="21"/>
          <w:szCs w:val="21"/>
        </w:rPr>
      </w:pPr>
      <w:r w:rsidRPr="003A245C">
        <w:rPr>
          <w:sz w:val="21"/>
          <w:szCs w:val="21"/>
        </w:rPr>
        <w:t>umístění, údržbu, přemístění a odstranění dočasného dopravního značení</w:t>
      </w:r>
      <w:r>
        <w:rPr>
          <w:sz w:val="21"/>
          <w:szCs w:val="21"/>
        </w:rPr>
        <w:t>;</w:t>
      </w:r>
    </w:p>
    <w:p w14:paraId="796D56E0" w14:textId="77777777" w:rsidR="00D55539" w:rsidRDefault="00D55539" w:rsidP="00D55539">
      <w:pPr>
        <w:numPr>
          <w:ilvl w:val="2"/>
          <w:numId w:val="4"/>
        </w:numPr>
        <w:tabs>
          <w:tab w:val="clear" w:pos="2160"/>
          <w:tab w:val="num" w:pos="1418"/>
        </w:tabs>
        <w:ind w:left="1083" w:hanging="181"/>
        <w:jc w:val="both"/>
        <w:rPr>
          <w:sz w:val="21"/>
          <w:szCs w:val="21"/>
        </w:rPr>
      </w:pPr>
      <w:r>
        <w:rPr>
          <w:sz w:val="21"/>
          <w:szCs w:val="21"/>
        </w:rPr>
        <w:t>povolen</w:t>
      </w:r>
      <w:r w:rsidR="00236920">
        <w:rPr>
          <w:sz w:val="21"/>
          <w:szCs w:val="21"/>
        </w:rPr>
        <w:t>í zvláštního užívání komunikací, pokud bude vyžadováno;</w:t>
      </w:r>
    </w:p>
    <w:p w14:paraId="72AAC755" w14:textId="77777777" w:rsidR="00D55539" w:rsidRDefault="00D55539" w:rsidP="00D55539">
      <w:pPr>
        <w:numPr>
          <w:ilvl w:val="2"/>
          <w:numId w:val="4"/>
        </w:numPr>
        <w:tabs>
          <w:tab w:val="clear" w:pos="2160"/>
          <w:tab w:val="num" w:pos="1418"/>
        </w:tabs>
        <w:ind w:left="1083" w:hanging="181"/>
        <w:jc w:val="both"/>
        <w:rPr>
          <w:sz w:val="21"/>
          <w:szCs w:val="21"/>
        </w:rPr>
      </w:pPr>
      <w:r w:rsidRPr="00D62877">
        <w:rPr>
          <w:sz w:val="21"/>
          <w:szCs w:val="21"/>
        </w:rPr>
        <w:t>po dohodě s vlastníky přístupy a příjezdy k sousedním nemovitostem</w:t>
      </w:r>
      <w:r>
        <w:rPr>
          <w:sz w:val="21"/>
          <w:szCs w:val="21"/>
        </w:rPr>
        <w:t>.</w:t>
      </w:r>
    </w:p>
    <w:p w14:paraId="1CAE00BE" w14:textId="77777777" w:rsidR="00D55539" w:rsidRDefault="00D55539" w:rsidP="00D55539">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5A5F2C0C" w14:textId="77777777" w:rsidR="00D55539" w:rsidRPr="000923FB" w:rsidRDefault="00D55539" w:rsidP="00D55539">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Pr>
          <w:sz w:val="21"/>
          <w:szCs w:val="21"/>
        </w:rPr>
        <w:t> </w:t>
      </w:r>
      <w:r w:rsidRPr="00F36740">
        <w:rPr>
          <w:sz w:val="21"/>
          <w:szCs w:val="21"/>
        </w:rPr>
        <w:t>se o takové skutečnosti do</w:t>
      </w:r>
      <w:r>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1029BCF3" w14:textId="77777777" w:rsidR="00D55539" w:rsidRPr="003A245C" w:rsidRDefault="00D55539" w:rsidP="00D55539">
      <w:pPr>
        <w:spacing w:before="120" w:after="120"/>
        <w:jc w:val="both"/>
        <w:rPr>
          <w:sz w:val="21"/>
          <w:szCs w:val="21"/>
        </w:rPr>
      </w:pPr>
    </w:p>
    <w:p w14:paraId="2C428208" w14:textId="77777777" w:rsidR="00D55539" w:rsidRPr="003A245C" w:rsidRDefault="00D55539" w:rsidP="00D55539">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0E8338E3" w14:textId="77777777" w:rsidR="00D55539" w:rsidRPr="003A245C" w:rsidRDefault="00D55539" w:rsidP="00D55539">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Pr>
          <w:sz w:val="21"/>
          <w:szCs w:val="21"/>
        </w:rPr>
        <w:t xml:space="preserve">, nejpozději do 20 dnů od vzniku potřeby změny, </w:t>
      </w:r>
      <w:r w:rsidRPr="003A245C">
        <w:rPr>
          <w:sz w:val="21"/>
          <w:szCs w:val="21"/>
        </w:rPr>
        <w:t xml:space="preserve"> informovat objednatele o zjištění nutnosti změny zadání stavby, a to předložením vyplněného změnového listu, jehož vzor je přílohou č. </w:t>
      </w:r>
      <w:r>
        <w:rPr>
          <w:sz w:val="21"/>
          <w:szCs w:val="21"/>
        </w:rPr>
        <w:t>6</w:t>
      </w:r>
      <w:r w:rsidRPr="003A245C">
        <w:rPr>
          <w:sz w:val="21"/>
          <w:szCs w:val="21"/>
        </w:rPr>
        <w:t xml:space="preserve"> této smlouvy. Pokud ve stanovené lhůtě zhotovitel </w:t>
      </w:r>
      <w:r w:rsidRPr="00111FC0">
        <w:rPr>
          <w:sz w:val="21"/>
          <w:szCs w:val="21"/>
        </w:rPr>
        <w:t>nepředloží změnový list objednateli, platí, že zhotovitel nemůže požadovat v budoucnu touto změnou argumento</w:t>
      </w:r>
      <w:r w:rsidR="005E6B29">
        <w:rPr>
          <w:sz w:val="21"/>
          <w:szCs w:val="21"/>
        </w:rPr>
        <w:t xml:space="preserve">vou nutnost změny lhůty plnění </w:t>
      </w:r>
      <w:r w:rsidRPr="00111FC0">
        <w:rPr>
          <w:sz w:val="21"/>
          <w:szCs w:val="21"/>
        </w:rPr>
        <w:t xml:space="preserve">i kdyby tato byla oprávněná dle čl. </w:t>
      </w:r>
      <w:r w:rsidRPr="00734F8D">
        <w:rPr>
          <w:sz w:val="21"/>
          <w:szCs w:val="21"/>
        </w:rPr>
        <w:t>VI. odst. 10</w:t>
      </w:r>
      <w:r w:rsidRPr="00111FC0">
        <w:rPr>
          <w:sz w:val="21"/>
          <w:szCs w:val="21"/>
        </w:rPr>
        <w:t>. této smlouvy nebo změnu ceny díla</w:t>
      </w:r>
      <w:r w:rsidRPr="003A245C">
        <w:rPr>
          <w:sz w:val="21"/>
          <w:szCs w:val="21"/>
        </w:rPr>
        <w:t xml:space="preserve"> dle</w:t>
      </w:r>
      <w:r>
        <w:rPr>
          <w:sz w:val="21"/>
          <w:szCs w:val="21"/>
        </w:rPr>
        <w:t> </w:t>
      </w:r>
      <w:r w:rsidRPr="003A245C">
        <w:rPr>
          <w:sz w:val="21"/>
          <w:szCs w:val="21"/>
        </w:rPr>
        <w:t>tohoto odstavce.</w:t>
      </w:r>
    </w:p>
    <w:p w14:paraId="5B2A16FC" w14:textId="77777777" w:rsidR="00D55539" w:rsidRPr="003A245C" w:rsidRDefault="00D55539" w:rsidP="00D55539">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78C09610" w14:textId="77777777" w:rsidR="00D55539" w:rsidRPr="003A245C" w:rsidRDefault="00D55539" w:rsidP="00D55539">
      <w:pPr>
        <w:numPr>
          <w:ilvl w:val="0"/>
          <w:numId w:val="9"/>
        </w:numPr>
        <w:tabs>
          <w:tab w:val="clear" w:pos="720"/>
          <w:tab w:val="num" w:pos="540"/>
        </w:tabs>
        <w:spacing w:before="120" w:after="120"/>
        <w:ind w:left="540" w:hanging="540"/>
        <w:jc w:val="both"/>
        <w:rPr>
          <w:sz w:val="21"/>
          <w:szCs w:val="21"/>
        </w:rPr>
      </w:pPr>
      <w:r w:rsidRPr="003A245C">
        <w:rPr>
          <w:sz w:val="21"/>
          <w:szCs w:val="21"/>
        </w:rPr>
        <w:lastRenderedPageBreak/>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0F49DFD2" w14:textId="77777777" w:rsidR="00D55539" w:rsidRPr="00EB0504" w:rsidRDefault="00D55539" w:rsidP="00D55539">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 xml:space="preserve">ve formátu *.pdf a </w:t>
      </w:r>
      <w:r>
        <w:rPr>
          <w:sz w:val="21"/>
          <w:szCs w:val="21"/>
        </w:rPr>
        <w:t xml:space="preserve"> ve </w:t>
      </w:r>
      <w:r w:rsidRPr="00EB0504">
        <w:rPr>
          <w:sz w:val="21"/>
          <w:szCs w:val="21"/>
        </w:rPr>
        <w:t>formátu XC4 - *.xml</w:t>
      </w:r>
      <w:r>
        <w:rPr>
          <w:sz w:val="21"/>
          <w:szCs w:val="21"/>
        </w:rPr>
        <w:t>.</w:t>
      </w:r>
    </w:p>
    <w:p w14:paraId="201C4672" w14:textId="77777777" w:rsidR="00D55539" w:rsidRPr="00EB0504" w:rsidRDefault="00D55539" w:rsidP="00D55539">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7C73E01" w14:textId="77777777" w:rsidR="00D55539" w:rsidRPr="008E4859" w:rsidRDefault="00D55539" w:rsidP="00D55539">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31A2AE37" w14:textId="77777777" w:rsidR="00D55539" w:rsidRDefault="00D55539" w:rsidP="00D55539">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D55539" w:rsidRPr="001C12D5" w14:paraId="12C300F8" w14:textId="77777777" w:rsidTr="00D55539">
        <w:trPr>
          <w:trHeight w:val="1276"/>
        </w:trPr>
        <w:tc>
          <w:tcPr>
            <w:tcW w:w="4678" w:type="dxa"/>
            <w:vAlign w:val="center"/>
          </w:tcPr>
          <w:p w14:paraId="49024594" w14:textId="77777777" w:rsidR="00D55539" w:rsidRPr="008451CC" w:rsidRDefault="00D55539" w:rsidP="00D55539">
            <w:pPr>
              <w:jc w:val="center"/>
              <w:rPr>
                <w:strike/>
                <w:sz w:val="21"/>
                <w:szCs w:val="21"/>
              </w:rPr>
            </w:pPr>
          </w:p>
          <w:p w14:paraId="7734112F" w14:textId="77777777" w:rsidR="00D55539" w:rsidRPr="007C00C2" w:rsidRDefault="00D55539" w:rsidP="00D55539">
            <w:pPr>
              <w:rPr>
                <w:bCs/>
                <w:iCs/>
                <w:sz w:val="19"/>
                <w:szCs w:val="19"/>
              </w:rPr>
            </w:pPr>
            <m:oMathPara>
              <m:oMath>
                <m:r>
                  <m:rPr>
                    <m:sty m:val="p"/>
                  </m:rPr>
                  <w:rPr>
                    <w:rFonts w:ascii="Cambria Math" w:hAnsi="Cambria Math"/>
                    <w:sz w:val="19"/>
                    <w:szCs w:val="19"/>
                  </w:rPr>
                  <m:t>CENA DODATEČNÝCH PRACÍ ČI DODÁVEK</m:t>
                </m:r>
              </m:oMath>
            </m:oMathPara>
          </w:p>
          <w:p w14:paraId="238430C9" w14:textId="77777777" w:rsidR="00D55539" w:rsidRPr="008451CC" w:rsidRDefault="00D55539" w:rsidP="00D55539">
            <w:pPr>
              <w:rPr>
                <w:b/>
                <w:bCs/>
                <w:iCs/>
                <w:sz w:val="19"/>
                <w:szCs w:val="19"/>
              </w:rPr>
            </w:pPr>
            <w:r w:rsidRPr="008451CC">
              <w:rPr>
                <w:strike/>
                <w:sz w:val="21"/>
                <w:szCs w:val="21"/>
              </w:rPr>
              <w:t>----------------------------------------------------------</w:t>
            </w:r>
          </w:p>
          <w:p w14:paraId="21505A79" w14:textId="77777777" w:rsidR="00D55539" w:rsidRPr="008451CC" w:rsidRDefault="00D55539" w:rsidP="00D55539">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22ABAA6D" w14:textId="77777777" w:rsidR="00D55539" w:rsidRPr="008451CC" w:rsidRDefault="00D55539" w:rsidP="00D55539">
            <w:pPr>
              <w:jc w:val="center"/>
              <w:rPr>
                <w:strike/>
                <w:sz w:val="21"/>
                <w:szCs w:val="21"/>
              </w:rPr>
            </w:pPr>
            <w:r w:rsidRPr="008451CC">
              <w:rPr>
                <w:strike/>
                <w:sz w:val="21"/>
                <w:szCs w:val="21"/>
              </w:rPr>
              <w:t>=</w:t>
            </w:r>
          </w:p>
        </w:tc>
        <w:tc>
          <w:tcPr>
            <w:tcW w:w="5633" w:type="dxa"/>
            <w:vAlign w:val="center"/>
          </w:tcPr>
          <w:p w14:paraId="2EB5E29A" w14:textId="77777777" w:rsidR="00D55539" w:rsidRPr="008451CC" w:rsidRDefault="00763B3E" w:rsidP="00D55539">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5E08E775" w14:textId="77777777" w:rsidR="00D55539" w:rsidRPr="00861EDE" w:rsidRDefault="00D55539" w:rsidP="00D55539">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16A46AA5" w14:textId="77777777" w:rsidR="00D55539" w:rsidRPr="00FD751C" w:rsidRDefault="00D55539" w:rsidP="00D55539">
      <w:pPr>
        <w:spacing w:before="120" w:after="120"/>
        <w:jc w:val="both"/>
        <w:rPr>
          <w:sz w:val="21"/>
          <w:szCs w:val="21"/>
        </w:rPr>
      </w:pPr>
    </w:p>
    <w:p w14:paraId="3C9BE813" w14:textId="77777777" w:rsidR="00D55539" w:rsidRPr="003A245C" w:rsidRDefault="00D55539" w:rsidP="00D55539">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4422FA38" w14:textId="77777777" w:rsidR="00D55539" w:rsidRPr="003A245C" w:rsidRDefault="00D55539" w:rsidP="00D55539">
      <w:pPr>
        <w:spacing w:before="120" w:after="120"/>
        <w:ind w:firstLine="540"/>
        <w:jc w:val="both"/>
        <w:rPr>
          <w:sz w:val="21"/>
          <w:szCs w:val="21"/>
        </w:rPr>
      </w:pPr>
      <w:r w:rsidRPr="003A245C">
        <w:rPr>
          <w:sz w:val="21"/>
          <w:szCs w:val="21"/>
        </w:rPr>
        <w:t>Zhotovitel může předložit i nabídku pro objednatele výhodnější.</w:t>
      </w:r>
    </w:p>
    <w:p w14:paraId="0CE5FD9B" w14:textId="77777777" w:rsidR="00D55539" w:rsidRPr="003A245C" w:rsidRDefault="00D55539" w:rsidP="00D55539">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14:paraId="6E3ECCD1" w14:textId="77777777" w:rsidR="00D55539" w:rsidRPr="003A245C" w:rsidRDefault="00D55539" w:rsidP="00D55539">
      <w:pPr>
        <w:spacing w:before="120" w:after="120"/>
        <w:ind w:left="540"/>
        <w:jc w:val="both"/>
        <w:rPr>
          <w:sz w:val="21"/>
          <w:szCs w:val="21"/>
        </w:rPr>
      </w:pPr>
    </w:p>
    <w:p w14:paraId="7A445FE3" w14:textId="77777777" w:rsidR="00D55539" w:rsidRPr="003A245C" w:rsidRDefault="00D55539" w:rsidP="00D55539">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2C1F924F" w14:textId="77777777" w:rsidR="00D55539" w:rsidRPr="003A245C" w:rsidRDefault="00D55539" w:rsidP="00D55539">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 xml:space="preserve">statutární </w:t>
      </w:r>
      <w:r w:rsidRPr="0055158D">
        <w:rPr>
          <w:sz w:val="21"/>
          <w:szCs w:val="21"/>
        </w:rPr>
        <w:t xml:space="preserve">zástupce, </w:t>
      </w:r>
      <w:r>
        <w:rPr>
          <w:sz w:val="21"/>
          <w:szCs w:val="21"/>
        </w:rPr>
        <w:t>investiční</w:t>
      </w:r>
      <w:r w:rsidRPr="0055158D">
        <w:rPr>
          <w:sz w:val="21"/>
          <w:szCs w:val="21"/>
        </w:rPr>
        <w:t xml:space="preserve"> náměstek, správce </w:t>
      </w:r>
      <w:r w:rsidRPr="00577903">
        <w:rPr>
          <w:sz w:val="21"/>
          <w:szCs w:val="21"/>
        </w:rPr>
        <w:t>stavby a technický dozor.</w:t>
      </w:r>
    </w:p>
    <w:p w14:paraId="523CAA81" w14:textId="77777777" w:rsidR="00D55539" w:rsidRPr="003A245C" w:rsidRDefault="00D55539" w:rsidP="00D55539">
      <w:pPr>
        <w:numPr>
          <w:ilvl w:val="0"/>
          <w:numId w:val="8"/>
        </w:numPr>
        <w:tabs>
          <w:tab w:val="clear" w:pos="720"/>
          <w:tab w:val="num" w:pos="540"/>
        </w:tabs>
        <w:spacing w:before="120" w:after="120"/>
        <w:ind w:left="540" w:hanging="540"/>
        <w:jc w:val="both"/>
        <w:rPr>
          <w:sz w:val="21"/>
          <w:szCs w:val="21"/>
        </w:rPr>
      </w:pPr>
      <w:r w:rsidRPr="00DF04C6">
        <w:rPr>
          <w:sz w:val="21"/>
          <w:szCs w:val="21"/>
        </w:rPr>
        <w:t>Statutární zástupce objednatele je</w:t>
      </w:r>
      <w:r w:rsidRPr="003A245C">
        <w:rPr>
          <w:sz w:val="21"/>
          <w:szCs w:val="21"/>
        </w:rPr>
        <w:t xml:space="preserve"> oprávněn činit veškerá právní jednání související s touto smlouvou. Je</w:t>
      </w:r>
      <w:r>
        <w:rPr>
          <w:sz w:val="21"/>
          <w:szCs w:val="21"/>
        </w:rPr>
        <w:t> </w:t>
      </w:r>
      <w:r w:rsidRPr="003A245C">
        <w:rPr>
          <w:sz w:val="21"/>
          <w:szCs w:val="21"/>
        </w:rPr>
        <w:t>mu</w:t>
      </w:r>
      <w:r>
        <w:rPr>
          <w:sz w:val="21"/>
          <w:szCs w:val="21"/>
        </w:rPr>
        <w:t> </w:t>
      </w:r>
      <w:r w:rsidRPr="003A245C">
        <w:rPr>
          <w:sz w:val="21"/>
          <w:szCs w:val="21"/>
        </w:rPr>
        <w:t xml:space="preserve">vyhrazeno právo uzavírat dodatky k této smlouvě. </w:t>
      </w:r>
    </w:p>
    <w:p w14:paraId="7C65ED7A" w14:textId="77777777" w:rsidR="00D55539" w:rsidRPr="003A245C" w:rsidRDefault="00D55539" w:rsidP="00D55539">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55158D">
        <w:rPr>
          <w:sz w:val="21"/>
          <w:szCs w:val="21"/>
        </w:rPr>
        <w:t xml:space="preserve"> náměstkovi</w:t>
      </w:r>
      <w:r>
        <w:rPr>
          <w:sz w:val="21"/>
          <w:szCs w:val="21"/>
        </w:rPr>
        <w:t xml:space="preserve"> zadavatele</w:t>
      </w:r>
      <w:r w:rsidRPr="0055158D">
        <w:rPr>
          <w:sz w:val="21"/>
          <w:szCs w:val="21"/>
        </w:rPr>
        <w:t xml:space="preserve"> nebo jím pověřené osobě</w:t>
      </w:r>
      <w:r w:rsidRPr="003A245C">
        <w:rPr>
          <w:sz w:val="21"/>
          <w:szCs w:val="21"/>
        </w:rPr>
        <w:t>:</w:t>
      </w:r>
    </w:p>
    <w:p w14:paraId="6D54609F" w14:textId="77777777" w:rsidR="00D55539" w:rsidRPr="003A245C" w:rsidRDefault="00D55539" w:rsidP="00D55539">
      <w:pPr>
        <w:numPr>
          <w:ilvl w:val="2"/>
          <w:numId w:val="8"/>
        </w:numPr>
        <w:tabs>
          <w:tab w:val="clear" w:pos="2160"/>
          <w:tab w:val="num" w:pos="1080"/>
        </w:tabs>
        <w:ind w:left="1083" w:hanging="181"/>
        <w:jc w:val="both"/>
        <w:rPr>
          <w:sz w:val="21"/>
          <w:szCs w:val="21"/>
        </w:rPr>
      </w:pPr>
      <w:r w:rsidRPr="003A245C">
        <w:rPr>
          <w:sz w:val="21"/>
          <w:szCs w:val="21"/>
        </w:rPr>
        <w:t>je vyhrazeno stanovit za objednatele, zda vznikla potřeba dodatečných prací, změn, či nových zakázek</w:t>
      </w:r>
      <w:r>
        <w:rPr>
          <w:sz w:val="21"/>
          <w:szCs w:val="21"/>
        </w:rPr>
        <w:t>;</w:t>
      </w:r>
    </w:p>
    <w:p w14:paraId="590BA4FA" w14:textId="764340DF" w:rsidR="00D55539" w:rsidRPr="003A245C" w:rsidRDefault="008E10DD" w:rsidP="00D55539">
      <w:pPr>
        <w:numPr>
          <w:ilvl w:val="2"/>
          <w:numId w:val="8"/>
        </w:numPr>
        <w:tabs>
          <w:tab w:val="clear" w:pos="2160"/>
          <w:tab w:val="num" w:pos="1080"/>
        </w:tabs>
        <w:ind w:left="1083" w:hanging="181"/>
        <w:jc w:val="both"/>
        <w:rPr>
          <w:sz w:val="21"/>
          <w:szCs w:val="21"/>
        </w:rPr>
      </w:pPr>
      <w:r>
        <w:rPr>
          <w:sz w:val="21"/>
          <w:szCs w:val="21"/>
        </w:rPr>
        <w:t>je vyhrazeno vyzvat zhotovitele</w:t>
      </w:r>
      <w:r w:rsidR="00D55539" w:rsidRPr="003A245C">
        <w:rPr>
          <w:sz w:val="21"/>
          <w:szCs w:val="21"/>
        </w:rPr>
        <w:t xml:space="preserve"> k podání nabídky k dodatečným pracím, změnám, či novým zakázkám a dát pokyn k takovému vyzvání zhotovitele</w:t>
      </w:r>
      <w:r w:rsidR="00D55539">
        <w:rPr>
          <w:sz w:val="21"/>
          <w:szCs w:val="21"/>
        </w:rPr>
        <w:t>;</w:t>
      </w:r>
    </w:p>
    <w:p w14:paraId="2EC4F658" w14:textId="77777777" w:rsidR="00D55539" w:rsidRPr="003A245C" w:rsidRDefault="00D55539" w:rsidP="00D55539">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552B5A8B" w14:textId="77777777" w:rsidR="00D55539" w:rsidRPr="003A245C" w:rsidRDefault="00D55539" w:rsidP="00D55539">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7B3D78C2" w14:textId="77777777" w:rsidR="00D55539" w:rsidRPr="003A245C" w:rsidRDefault="00D55539" w:rsidP="00D55539">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004EAAC2" w14:textId="77777777" w:rsidR="00D55539" w:rsidRPr="003A245C" w:rsidRDefault="00D55539" w:rsidP="00D55539">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64F986C0" w14:textId="77777777" w:rsidR="00D55539" w:rsidRDefault="00D55539" w:rsidP="00D55539">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53B36F62" w14:textId="77777777" w:rsidR="00D55539" w:rsidRPr="00EB49CA" w:rsidRDefault="00D55539" w:rsidP="00D55539">
      <w:pPr>
        <w:numPr>
          <w:ilvl w:val="0"/>
          <w:numId w:val="8"/>
        </w:numPr>
        <w:tabs>
          <w:tab w:val="clear" w:pos="720"/>
          <w:tab w:val="num" w:pos="540"/>
        </w:tabs>
        <w:spacing w:before="120" w:after="120"/>
        <w:ind w:left="540" w:hanging="540"/>
        <w:jc w:val="both"/>
        <w:rPr>
          <w:sz w:val="21"/>
          <w:szCs w:val="21"/>
        </w:rPr>
      </w:pPr>
      <w:r w:rsidRPr="00EB49CA">
        <w:rPr>
          <w:sz w:val="21"/>
          <w:szCs w:val="21"/>
        </w:rPr>
        <w:t>Správce stavby je oprávněn:</w:t>
      </w:r>
    </w:p>
    <w:p w14:paraId="25C4DF97" w14:textId="77777777" w:rsidR="00D55539" w:rsidRPr="00EB49CA" w:rsidRDefault="00D55539" w:rsidP="00D55539">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Pr>
          <w:sz w:val="21"/>
          <w:szCs w:val="21"/>
        </w:rPr>
        <w:t>;</w:t>
      </w:r>
    </w:p>
    <w:p w14:paraId="22170101" w14:textId="77777777" w:rsidR="008E10DD" w:rsidRDefault="00D55539" w:rsidP="00D55539">
      <w:pPr>
        <w:numPr>
          <w:ilvl w:val="2"/>
          <w:numId w:val="8"/>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staven</w:t>
      </w:r>
      <w:r w:rsidR="008E10DD">
        <w:rPr>
          <w:sz w:val="21"/>
          <w:szCs w:val="21"/>
        </w:rPr>
        <w:t xml:space="preserve">iště a veškeré písemnosti; </w:t>
      </w:r>
    </w:p>
    <w:p w14:paraId="0CC2674B" w14:textId="2265450E" w:rsidR="00D55539" w:rsidRPr="00EB49CA" w:rsidRDefault="00D55539" w:rsidP="00D55539">
      <w:pPr>
        <w:numPr>
          <w:ilvl w:val="2"/>
          <w:numId w:val="8"/>
        </w:numPr>
        <w:tabs>
          <w:tab w:val="clear" w:pos="2160"/>
          <w:tab w:val="num" w:pos="1080"/>
        </w:tabs>
        <w:ind w:left="1083" w:hanging="181"/>
        <w:jc w:val="both"/>
        <w:rPr>
          <w:sz w:val="21"/>
          <w:szCs w:val="21"/>
        </w:rPr>
      </w:pPr>
      <w:r w:rsidRPr="00EB49CA">
        <w:rPr>
          <w:sz w:val="21"/>
          <w:szCs w:val="21"/>
        </w:rPr>
        <w:t>podpisem potvrdit správnost soupisu provedených prací</w:t>
      </w:r>
      <w:r>
        <w:rPr>
          <w:sz w:val="21"/>
          <w:szCs w:val="21"/>
        </w:rPr>
        <w:t>;</w:t>
      </w:r>
    </w:p>
    <w:p w14:paraId="19016E02" w14:textId="77777777" w:rsidR="00D55539" w:rsidRPr="00EB49CA" w:rsidRDefault="00D55539" w:rsidP="00D55539">
      <w:pPr>
        <w:numPr>
          <w:ilvl w:val="2"/>
          <w:numId w:val="8"/>
        </w:numPr>
        <w:tabs>
          <w:tab w:val="clear" w:pos="2160"/>
          <w:tab w:val="num" w:pos="1080"/>
        </w:tabs>
        <w:ind w:left="1083" w:hanging="181"/>
        <w:jc w:val="both"/>
        <w:rPr>
          <w:sz w:val="21"/>
          <w:szCs w:val="21"/>
        </w:rPr>
      </w:pPr>
      <w:r w:rsidRPr="00EB49CA">
        <w:rPr>
          <w:sz w:val="21"/>
          <w:szCs w:val="21"/>
        </w:rPr>
        <w:t>udílet zhotoviteli pokyny, včetně pokynu k zastavení prací na části stavby či stavbě</w:t>
      </w:r>
      <w:r>
        <w:rPr>
          <w:sz w:val="21"/>
          <w:szCs w:val="21"/>
        </w:rPr>
        <w:t>;</w:t>
      </w:r>
    </w:p>
    <w:p w14:paraId="66E5FA52" w14:textId="77777777" w:rsidR="00D55539" w:rsidRPr="00EB49CA" w:rsidRDefault="00D55539" w:rsidP="00D55539">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Pr>
          <w:sz w:val="21"/>
          <w:szCs w:val="21"/>
        </w:rPr>
        <w:t>;</w:t>
      </w:r>
    </w:p>
    <w:p w14:paraId="1FC11374" w14:textId="77777777" w:rsidR="00D55539" w:rsidRPr="00EB49CA" w:rsidRDefault="00D55539" w:rsidP="00D55539">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Pr>
          <w:sz w:val="21"/>
          <w:szCs w:val="21"/>
        </w:rPr>
        <w:t>;</w:t>
      </w:r>
    </w:p>
    <w:p w14:paraId="4D13FFB0" w14:textId="77777777" w:rsidR="00D55539" w:rsidRPr="00EB49CA" w:rsidRDefault="00D55539" w:rsidP="00D55539">
      <w:pPr>
        <w:numPr>
          <w:ilvl w:val="2"/>
          <w:numId w:val="8"/>
        </w:numPr>
        <w:tabs>
          <w:tab w:val="clear" w:pos="2160"/>
          <w:tab w:val="num" w:pos="1080"/>
        </w:tabs>
        <w:ind w:left="1080"/>
        <w:jc w:val="both"/>
        <w:rPr>
          <w:sz w:val="21"/>
          <w:szCs w:val="21"/>
        </w:rPr>
      </w:pPr>
      <w:r w:rsidRPr="00EB49CA">
        <w:rPr>
          <w:sz w:val="21"/>
          <w:szCs w:val="21"/>
        </w:rPr>
        <w:t>činit zápisy do stavebního deníku</w:t>
      </w:r>
      <w:r>
        <w:rPr>
          <w:sz w:val="21"/>
          <w:szCs w:val="21"/>
        </w:rPr>
        <w:t>;</w:t>
      </w:r>
    </w:p>
    <w:p w14:paraId="1344E5C5" w14:textId="77777777" w:rsidR="00D55539" w:rsidRDefault="00D55539" w:rsidP="00D55539">
      <w:pPr>
        <w:numPr>
          <w:ilvl w:val="2"/>
          <w:numId w:val="8"/>
        </w:numPr>
        <w:tabs>
          <w:tab w:val="clear" w:pos="2160"/>
          <w:tab w:val="num" w:pos="1080"/>
        </w:tabs>
        <w:ind w:left="1080"/>
        <w:jc w:val="both"/>
        <w:rPr>
          <w:sz w:val="21"/>
          <w:szCs w:val="21"/>
        </w:rPr>
      </w:pPr>
      <w:r w:rsidRPr="00EB49CA">
        <w:rPr>
          <w:sz w:val="21"/>
          <w:szCs w:val="21"/>
        </w:rPr>
        <w:t>udílet souhlas s návrhem a převzít RDS</w:t>
      </w:r>
      <w:r>
        <w:rPr>
          <w:sz w:val="21"/>
          <w:szCs w:val="21"/>
        </w:rPr>
        <w:t>;</w:t>
      </w:r>
    </w:p>
    <w:p w14:paraId="552F8072" w14:textId="77777777" w:rsidR="00D55539" w:rsidRPr="00305D8A" w:rsidRDefault="00D55539" w:rsidP="00D55539">
      <w:pPr>
        <w:numPr>
          <w:ilvl w:val="2"/>
          <w:numId w:val="8"/>
        </w:numPr>
        <w:tabs>
          <w:tab w:val="clear" w:pos="2160"/>
          <w:tab w:val="num" w:pos="1080"/>
        </w:tabs>
        <w:ind w:left="1080"/>
        <w:jc w:val="both"/>
        <w:rPr>
          <w:sz w:val="21"/>
          <w:szCs w:val="21"/>
        </w:rPr>
      </w:pPr>
      <w:r w:rsidRPr="00305D8A">
        <w:rPr>
          <w:sz w:val="21"/>
          <w:szCs w:val="21"/>
        </w:rPr>
        <w:t>rozhoduje o přerušení stavby z důvodu zimní přestávky a o ukončení zimní přestávky.</w:t>
      </w:r>
    </w:p>
    <w:p w14:paraId="1A5F7301" w14:textId="77777777" w:rsidR="00D55539" w:rsidRPr="00EB49CA" w:rsidRDefault="00D55539" w:rsidP="00D55539">
      <w:pPr>
        <w:numPr>
          <w:ilvl w:val="0"/>
          <w:numId w:val="8"/>
        </w:numPr>
        <w:tabs>
          <w:tab w:val="clear" w:pos="720"/>
          <w:tab w:val="num" w:pos="540"/>
        </w:tabs>
        <w:spacing w:before="120" w:after="120"/>
        <w:ind w:left="540" w:hanging="540"/>
        <w:jc w:val="both"/>
        <w:rPr>
          <w:sz w:val="21"/>
          <w:szCs w:val="21"/>
        </w:rPr>
      </w:pPr>
      <w:r w:rsidRPr="00EB49CA">
        <w:rPr>
          <w:sz w:val="21"/>
          <w:szCs w:val="21"/>
        </w:rPr>
        <w:t>Technický dozor je oprávněn</w:t>
      </w:r>
      <w:r>
        <w:rPr>
          <w:sz w:val="21"/>
          <w:szCs w:val="21"/>
        </w:rPr>
        <w:t>:</w:t>
      </w:r>
    </w:p>
    <w:p w14:paraId="5ACB9BD1" w14:textId="77777777" w:rsidR="00D55539" w:rsidRPr="003A245C" w:rsidRDefault="00D55539" w:rsidP="00D55539">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50259271" w14:textId="77777777" w:rsidR="00D55539" w:rsidRPr="003A245C" w:rsidRDefault="00D55539" w:rsidP="00D55539">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4C6FDA02" w14:textId="77777777" w:rsidR="00D55539" w:rsidRDefault="00D55539" w:rsidP="00D55539">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7A0B5A36" w14:textId="77777777" w:rsidR="00D55539" w:rsidRDefault="00D55539" w:rsidP="00D55539">
      <w:pPr>
        <w:ind w:left="1080"/>
        <w:jc w:val="both"/>
        <w:rPr>
          <w:sz w:val="21"/>
          <w:szCs w:val="21"/>
        </w:rPr>
      </w:pPr>
    </w:p>
    <w:p w14:paraId="2090C181" w14:textId="77777777" w:rsidR="00D55539" w:rsidRPr="003A245C" w:rsidRDefault="00D55539" w:rsidP="00D55539">
      <w:pPr>
        <w:numPr>
          <w:ilvl w:val="0"/>
          <w:numId w:val="8"/>
        </w:numPr>
        <w:tabs>
          <w:tab w:val="clear" w:pos="720"/>
          <w:tab w:val="num" w:pos="540"/>
        </w:tabs>
        <w:spacing w:before="120" w:after="120"/>
        <w:ind w:left="540" w:hanging="540"/>
        <w:jc w:val="both"/>
        <w:rPr>
          <w:sz w:val="21"/>
          <w:szCs w:val="21"/>
        </w:rPr>
      </w:pPr>
      <w:r w:rsidRPr="003A245C">
        <w:rPr>
          <w:sz w:val="21"/>
          <w:szCs w:val="21"/>
        </w:rPr>
        <w:lastRenderedPageBreak/>
        <w:t>Oprávněnou osobou zhotovitele je stavbyvedoucí.</w:t>
      </w:r>
    </w:p>
    <w:p w14:paraId="6C5C3D50" w14:textId="77777777" w:rsidR="00D55539" w:rsidRPr="00321D6B" w:rsidRDefault="00D55539" w:rsidP="00D55539">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14:paraId="29A922E5" w14:textId="4A9407A1" w:rsidR="00D55539" w:rsidRPr="003A245C" w:rsidRDefault="00D55539" w:rsidP="00D55539">
      <w:pPr>
        <w:numPr>
          <w:ilvl w:val="0"/>
          <w:numId w:val="8"/>
        </w:numPr>
        <w:tabs>
          <w:tab w:val="clear" w:pos="720"/>
          <w:tab w:val="num" w:pos="540"/>
        </w:tabs>
        <w:spacing w:before="120" w:after="120"/>
        <w:ind w:left="540" w:hanging="540"/>
        <w:jc w:val="both"/>
        <w:rPr>
          <w:sz w:val="21"/>
          <w:szCs w:val="21"/>
        </w:rPr>
      </w:pPr>
      <w:r w:rsidRPr="003A245C">
        <w:rPr>
          <w:sz w:val="21"/>
          <w:szCs w:val="21"/>
        </w:rPr>
        <w:t>Stavbyvedoucí</w:t>
      </w:r>
      <w:r w:rsidR="008E10DD">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58AC7658" w14:textId="77777777" w:rsidR="00D55539" w:rsidRPr="003A245C" w:rsidRDefault="00D55539" w:rsidP="00D55539">
      <w:pPr>
        <w:numPr>
          <w:ilvl w:val="0"/>
          <w:numId w:val="8"/>
        </w:numPr>
        <w:tabs>
          <w:tab w:val="clear" w:pos="720"/>
          <w:tab w:val="num" w:pos="540"/>
        </w:tabs>
        <w:spacing w:before="120" w:after="120"/>
        <w:ind w:left="540" w:hanging="540"/>
        <w:jc w:val="both"/>
        <w:rPr>
          <w:sz w:val="21"/>
          <w:szCs w:val="21"/>
        </w:rPr>
      </w:pPr>
      <w:r w:rsidRPr="003A245C">
        <w:rPr>
          <w:sz w:val="21"/>
          <w:szCs w:val="21"/>
        </w:rPr>
        <w:t>Seznam oprávněných osob je přílohou této smlouvy.</w:t>
      </w:r>
    </w:p>
    <w:p w14:paraId="6B44EEEC" w14:textId="77777777" w:rsidR="00D55539" w:rsidRPr="003A245C" w:rsidRDefault="00D55539" w:rsidP="00D55539">
      <w:pPr>
        <w:numPr>
          <w:ilvl w:val="0"/>
          <w:numId w:val="13"/>
        </w:numPr>
        <w:spacing w:before="120" w:after="120"/>
        <w:ind w:left="540" w:hanging="540"/>
        <w:rPr>
          <w:b/>
          <w:smallCaps/>
          <w:spacing w:val="20"/>
          <w:sz w:val="21"/>
          <w:szCs w:val="21"/>
        </w:rPr>
      </w:pPr>
      <w:r w:rsidRPr="003A245C">
        <w:rPr>
          <w:b/>
          <w:smallCaps/>
          <w:spacing w:val="20"/>
          <w:sz w:val="21"/>
          <w:szCs w:val="21"/>
        </w:rPr>
        <w:t>Závazky z vad a zajištění závazků</w:t>
      </w:r>
    </w:p>
    <w:p w14:paraId="4E8ED596" w14:textId="77777777" w:rsidR="00D55539" w:rsidRPr="003A245C" w:rsidRDefault="00D55539" w:rsidP="00D55539">
      <w:pPr>
        <w:numPr>
          <w:ilvl w:val="0"/>
          <w:numId w:val="6"/>
        </w:numPr>
        <w:tabs>
          <w:tab w:val="clear" w:pos="720"/>
          <w:tab w:val="num" w:pos="540"/>
        </w:tabs>
        <w:spacing w:before="120" w:after="120"/>
        <w:ind w:left="540" w:hanging="540"/>
        <w:jc w:val="both"/>
        <w:rPr>
          <w:sz w:val="21"/>
          <w:szCs w:val="21"/>
        </w:rPr>
      </w:pPr>
      <w:r w:rsidRPr="003A245C">
        <w:rPr>
          <w:sz w:val="21"/>
          <w:szCs w:val="21"/>
        </w:rPr>
        <w:t>Zhotovitel je povinen k náhradě případné škody na majetku nebo na zdraví vzniklé při realizaci díla objednateli nebo</w:t>
      </w:r>
      <w:r>
        <w:rPr>
          <w:sz w:val="21"/>
          <w:szCs w:val="21"/>
        </w:rPr>
        <w:t> </w:t>
      </w:r>
      <w:r w:rsidRPr="003A245C">
        <w:rPr>
          <w:sz w:val="21"/>
          <w:szCs w:val="21"/>
        </w:rPr>
        <w:t>třetí osobě.</w:t>
      </w:r>
    </w:p>
    <w:p w14:paraId="58A4AD17" w14:textId="77777777" w:rsidR="00D55539" w:rsidRPr="003A245C" w:rsidRDefault="00D55539" w:rsidP="00D55539">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Pr>
          <w:sz w:val="21"/>
          <w:szCs w:val="21"/>
        </w:rPr>
        <w:t>pod</w:t>
      </w:r>
      <w:r w:rsidRPr="003A245C">
        <w:rPr>
          <w:sz w:val="21"/>
          <w:szCs w:val="21"/>
        </w:rPr>
        <w:t xml:space="preserve">dodavatelů považuje za činnost zhotovitele. Zhotovitel předloží nejpozději v den předání a převzetí staveniště doklady o pojištění. </w:t>
      </w:r>
    </w:p>
    <w:p w14:paraId="40911DC7" w14:textId="77777777" w:rsidR="00D55539" w:rsidRPr="003A245C" w:rsidRDefault="00D55539" w:rsidP="00D55539">
      <w:pPr>
        <w:numPr>
          <w:ilvl w:val="0"/>
          <w:numId w:val="6"/>
        </w:numPr>
        <w:tabs>
          <w:tab w:val="clear" w:pos="720"/>
          <w:tab w:val="num" w:pos="540"/>
        </w:tabs>
        <w:spacing w:before="120" w:after="120"/>
        <w:ind w:left="540" w:hanging="540"/>
        <w:jc w:val="both"/>
        <w:rPr>
          <w:sz w:val="21"/>
          <w:szCs w:val="21"/>
        </w:rPr>
      </w:pPr>
      <w:r w:rsidRPr="003A245C">
        <w:rPr>
          <w:sz w:val="21"/>
          <w:szCs w:val="21"/>
        </w:rPr>
        <w:t>Práva objednatele z vady díla</w:t>
      </w:r>
    </w:p>
    <w:p w14:paraId="1A302DA4" w14:textId="77777777" w:rsidR="00D55539" w:rsidRPr="003A245C" w:rsidRDefault="00D55539" w:rsidP="00D55539">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p>
    <w:p w14:paraId="4553B7F5" w14:textId="77777777" w:rsidR="00D55539" w:rsidRPr="003A245C" w:rsidRDefault="00D55539" w:rsidP="00D55539">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 které má dílo v době předání a převzetí.</w:t>
      </w:r>
    </w:p>
    <w:p w14:paraId="37C50181" w14:textId="77777777" w:rsidR="00D55539" w:rsidRPr="003A245C" w:rsidRDefault="00D55539" w:rsidP="00D55539">
      <w:pPr>
        <w:numPr>
          <w:ilvl w:val="1"/>
          <w:numId w:val="6"/>
        </w:numPr>
        <w:tabs>
          <w:tab w:val="clear" w:pos="810"/>
          <w:tab w:val="num" w:pos="900"/>
        </w:tabs>
        <w:spacing w:before="120" w:after="120"/>
        <w:ind w:left="900" w:hanging="360"/>
        <w:jc w:val="both"/>
        <w:rPr>
          <w:sz w:val="21"/>
          <w:szCs w:val="21"/>
        </w:rPr>
      </w:pPr>
      <w:r w:rsidRPr="003A245C">
        <w:rPr>
          <w:sz w:val="21"/>
          <w:szCs w:val="21"/>
        </w:rPr>
        <w:t>Smluvní strany se dohodly, že délka promlčecí doby pro uplatnění nároků objednatele z práv z vad, které má dílo v době předání a převzetí se prodlužuje na 10 let.</w:t>
      </w:r>
    </w:p>
    <w:p w14:paraId="1BD780FD" w14:textId="77777777" w:rsidR="00D55539" w:rsidRPr="003A245C" w:rsidRDefault="00D55539" w:rsidP="00D55539">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357C3C8F" w14:textId="77777777" w:rsidR="00D55539" w:rsidRPr="003A245C" w:rsidRDefault="00D55539" w:rsidP="00D55539">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A2BFAD5" w14:textId="77777777" w:rsidR="00D55539" w:rsidRPr="003A245C" w:rsidRDefault="00D55539" w:rsidP="00D55539">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1578" w:type="dxa"/>
        <w:tblInd w:w="468" w:type="dxa"/>
        <w:tblLook w:val="01E0" w:firstRow="1" w:lastRow="1" w:firstColumn="1" w:lastColumn="1" w:noHBand="0" w:noVBand="0"/>
      </w:tblPr>
      <w:tblGrid>
        <w:gridCol w:w="10205"/>
        <w:gridCol w:w="1373"/>
      </w:tblGrid>
      <w:tr w:rsidR="00D55539" w:rsidRPr="00577903" w14:paraId="112A7AF6" w14:textId="77777777" w:rsidTr="00D55539">
        <w:trPr>
          <w:gridAfter w:val="1"/>
          <w:wAfter w:w="1373" w:type="dxa"/>
          <w:trHeight w:val="355"/>
        </w:trPr>
        <w:tc>
          <w:tcPr>
            <w:tcW w:w="10205" w:type="dxa"/>
          </w:tcPr>
          <w:p w14:paraId="0442C920" w14:textId="77777777" w:rsidR="00D55539" w:rsidRPr="00577903" w:rsidRDefault="00D55539" w:rsidP="00D55539">
            <w:pPr>
              <w:tabs>
                <w:tab w:val="num" w:pos="432"/>
              </w:tabs>
              <w:spacing w:before="120" w:after="120"/>
              <w:ind w:left="432"/>
              <w:rPr>
                <w:sz w:val="21"/>
                <w:szCs w:val="21"/>
              </w:rPr>
            </w:pPr>
            <w:r w:rsidRPr="00577903">
              <w:rPr>
                <w:sz w:val="21"/>
                <w:szCs w:val="21"/>
              </w:rPr>
              <w:t xml:space="preserve">Záruka za veškerá plnění, není-li </w:t>
            </w:r>
            <w:r>
              <w:rPr>
                <w:sz w:val="21"/>
                <w:szCs w:val="21"/>
              </w:rPr>
              <w:t>dále uvedeno</w:t>
            </w:r>
            <w:r w:rsidRPr="00577903">
              <w:rPr>
                <w:sz w:val="21"/>
                <w:szCs w:val="21"/>
              </w:rPr>
              <w:t xml:space="preserve"> jinak</w:t>
            </w:r>
            <w:r>
              <w:rPr>
                <w:sz w:val="21"/>
                <w:szCs w:val="21"/>
              </w:rPr>
              <w:t xml:space="preserve">                                                                             60</w:t>
            </w:r>
            <w:r w:rsidRPr="00352DB7">
              <w:rPr>
                <w:sz w:val="21"/>
                <w:szCs w:val="21"/>
              </w:rPr>
              <w:t xml:space="preserve"> měsíců</w:t>
            </w:r>
          </w:p>
        </w:tc>
      </w:tr>
      <w:tr w:rsidR="00D55539" w:rsidRPr="00577903" w14:paraId="6A45E75E" w14:textId="77777777" w:rsidTr="00D55539">
        <w:trPr>
          <w:trHeight w:val="355"/>
        </w:trPr>
        <w:tc>
          <w:tcPr>
            <w:tcW w:w="10205" w:type="dxa"/>
          </w:tcPr>
          <w:p w14:paraId="25BBFAE6" w14:textId="77777777" w:rsidR="00D55539" w:rsidRPr="00577903" w:rsidRDefault="00D55539" w:rsidP="005E6B29">
            <w:pPr>
              <w:tabs>
                <w:tab w:val="num" w:pos="432"/>
              </w:tabs>
              <w:spacing w:before="120" w:after="120"/>
              <w:ind w:left="432"/>
              <w:rPr>
                <w:sz w:val="21"/>
                <w:szCs w:val="21"/>
              </w:rPr>
            </w:pPr>
            <w:r>
              <w:rPr>
                <w:sz w:val="21"/>
                <w:szCs w:val="21"/>
              </w:rPr>
              <w:t xml:space="preserve">Záruka za vodorovné dopravní značení </w:t>
            </w:r>
            <w:r w:rsidR="005E6B29">
              <w:rPr>
                <w:sz w:val="21"/>
                <w:szCs w:val="21"/>
              </w:rPr>
              <w:t xml:space="preserve">barvou   </w:t>
            </w:r>
            <w:r>
              <w:rPr>
                <w:sz w:val="21"/>
                <w:szCs w:val="21"/>
              </w:rPr>
              <w:t xml:space="preserve">                                                                                   </w:t>
            </w:r>
            <w:r w:rsidR="005E6B29">
              <w:rPr>
                <w:sz w:val="21"/>
                <w:szCs w:val="21"/>
              </w:rPr>
              <w:t>18</w:t>
            </w:r>
            <w:r>
              <w:rPr>
                <w:sz w:val="21"/>
                <w:szCs w:val="21"/>
              </w:rPr>
              <w:t xml:space="preserve"> měsíců</w:t>
            </w:r>
          </w:p>
        </w:tc>
        <w:tc>
          <w:tcPr>
            <w:tcW w:w="1373" w:type="dxa"/>
          </w:tcPr>
          <w:p w14:paraId="379500A1" w14:textId="77777777" w:rsidR="00D55539" w:rsidRPr="00577903" w:rsidRDefault="00D55539" w:rsidP="00D55539"/>
        </w:tc>
      </w:tr>
    </w:tbl>
    <w:p w14:paraId="16C9FAE9" w14:textId="77777777" w:rsidR="00D55539" w:rsidRPr="003A245C" w:rsidRDefault="00D55539" w:rsidP="00D55539">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 xml:space="preserve">v čl. </w:t>
      </w:r>
      <w:r w:rsidRPr="00734F8D">
        <w:rPr>
          <w:sz w:val="21"/>
          <w:szCs w:val="21"/>
        </w:rPr>
        <w:t>X. odst. 3</w:t>
      </w:r>
      <w:r w:rsidRPr="00B07BF8">
        <w:rPr>
          <w:sz w:val="21"/>
          <w:szCs w:val="21"/>
        </w:rPr>
        <w:t>.</w:t>
      </w:r>
      <w:r w:rsidRPr="0055158D">
        <w:rPr>
          <w:sz w:val="21"/>
          <w:szCs w:val="21"/>
        </w:rPr>
        <w:t xml:space="preserve"> této smlouvy </w:t>
      </w:r>
      <w:r w:rsidRPr="003A245C">
        <w:rPr>
          <w:sz w:val="21"/>
          <w:szCs w:val="21"/>
        </w:rPr>
        <w:t>se prodlužuje záruka na</w:t>
      </w:r>
      <w:r>
        <w:rPr>
          <w:sz w:val="21"/>
          <w:szCs w:val="21"/>
        </w:rPr>
        <w:t> </w:t>
      </w:r>
      <w:r w:rsidRPr="003A245C">
        <w:rPr>
          <w:sz w:val="21"/>
          <w:szCs w:val="21"/>
        </w:rPr>
        <w:t>všechna plnění související s nesplněním povinnosti na 1,3</w:t>
      </w:r>
      <w:r>
        <w:rPr>
          <w:sz w:val="21"/>
          <w:szCs w:val="21"/>
        </w:rPr>
        <w:t xml:space="preserve"> </w:t>
      </w:r>
      <w:r w:rsidRPr="003A245C">
        <w:rPr>
          <w:sz w:val="21"/>
          <w:szCs w:val="21"/>
        </w:rPr>
        <w:t>násobek lhůty stanovené v </w:t>
      </w:r>
      <w:r w:rsidRPr="00734F8D">
        <w:rPr>
          <w:sz w:val="21"/>
          <w:szCs w:val="21"/>
        </w:rPr>
        <w:t>odst. 4.1 tohoto</w:t>
      </w:r>
      <w:r w:rsidRPr="003A245C">
        <w:rPr>
          <w:sz w:val="21"/>
          <w:szCs w:val="21"/>
        </w:rPr>
        <w:t xml:space="preserve"> článku pro toto plnění.</w:t>
      </w:r>
    </w:p>
    <w:p w14:paraId="5DAB767D" w14:textId="4B7D8ECC" w:rsidR="00D55539" w:rsidRPr="003A245C" w:rsidRDefault="00D55539" w:rsidP="00D55539">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protokolu o předání a převzetí díla</w:t>
      </w:r>
      <w:r w:rsidR="008E10DD">
        <w:rPr>
          <w:sz w:val="21"/>
          <w:szCs w:val="21"/>
        </w:rPr>
        <w:t xml:space="preserve"> vyjma geometrických plánů</w:t>
      </w:r>
      <w:r w:rsidRPr="003A245C">
        <w:rPr>
          <w:sz w:val="21"/>
          <w:szCs w:val="21"/>
        </w:rPr>
        <w:t>.</w:t>
      </w:r>
    </w:p>
    <w:p w14:paraId="15ED7BF2" w14:textId="77777777" w:rsidR="00D55539" w:rsidRPr="003A245C" w:rsidRDefault="00D55539" w:rsidP="00D55539">
      <w:pPr>
        <w:numPr>
          <w:ilvl w:val="1"/>
          <w:numId w:val="6"/>
        </w:numPr>
        <w:tabs>
          <w:tab w:val="clear" w:pos="810"/>
          <w:tab w:val="num" w:pos="900"/>
        </w:tabs>
        <w:spacing w:before="120" w:after="120"/>
        <w:ind w:left="900" w:hanging="360"/>
        <w:jc w:val="both"/>
        <w:rPr>
          <w:sz w:val="21"/>
          <w:szCs w:val="21"/>
        </w:rPr>
      </w:pPr>
      <w:r w:rsidRPr="003A245C">
        <w:rPr>
          <w:sz w:val="21"/>
          <w:szCs w:val="21"/>
        </w:rPr>
        <w:t>Zhotovitel je povinen odstranit vady díla, tj. odchylky díla od výsledku stanoveného touto smlouvou a</w:t>
      </w:r>
      <w:r>
        <w:rPr>
          <w:sz w:val="21"/>
          <w:szCs w:val="21"/>
        </w:rPr>
        <w:t> </w:t>
      </w:r>
      <w:r w:rsidRPr="003A245C">
        <w:rPr>
          <w:sz w:val="21"/>
          <w:szCs w:val="21"/>
        </w:rPr>
        <w:t>od</w:t>
      </w:r>
      <w:r>
        <w:rPr>
          <w:sz w:val="21"/>
          <w:szCs w:val="21"/>
        </w:rPr>
        <w:t> </w:t>
      </w:r>
      <w:r w:rsidRPr="003A245C">
        <w:rPr>
          <w:sz w:val="21"/>
          <w:szCs w:val="21"/>
        </w:rPr>
        <w:t xml:space="preserve">způsobilosti předmětu díla k řádnému užívání, které se projeví v průběhu trvání záruční lhůty. Zhotovitel není povinen odstranit vady díla způsobené po předání a převzetí díla objednatelem, třetí osobou, nebo vyšší mocí. </w:t>
      </w:r>
    </w:p>
    <w:p w14:paraId="52B8A0EB" w14:textId="77777777" w:rsidR="00D55539" w:rsidRPr="003C5AF9" w:rsidRDefault="00D55539" w:rsidP="00D55539">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Pr>
          <w:sz w:val="21"/>
          <w:szCs w:val="21"/>
        </w:rPr>
        <w:t> </w:t>
      </w:r>
      <w:r w:rsidRPr="003A245C">
        <w:rPr>
          <w:sz w:val="21"/>
          <w:szCs w:val="21"/>
        </w:rPr>
        <w:t>jednoho měsíce od obdržení písemnosti, ve které je záruka uplatňována, nedohodnou-li se strany jinak.</w:t>
      </w:r>
    </w:p>
    <w:p w14:paraId="10024572" w14:textId="77777777" w:rsidR="00D55539" w:rsidRPr="003A245C" w:rsidRDefault="00D55539" w:rsidP="00D55539">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422ED35F" w14:textId="77777777" w:rsidR="00D55539" w:rsidRPr="003A245C" w:rsidRDefault="00D55539" w:rsidP="00D55539">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D55539" w:rsidRPr="009D2F41" w14:paraId="634E5B69" w14:textId="77777777" w:rsidTr="00D55539">
        <w:trPr>
          <w:trHeight w:val="128"/>
        </w:trPr>
        <w:tc>
          <w:tcPr>
            <w:tcW w:w="7295" w:type="dxa"/>
          </w:tcPr>
          <w:p w14:paraId="196FBCC1" w14:textId="77777777" w:rsidR="00D55539" w:rsidRPr="00FC2873" w:rsidRDefault="00D55539" w:rsidP="00D55539">
            <w:pPr>
              <w:tabs>
                <w:tab w:val="num" w:pos="525"/>
              </w:tabs>
              <w:spacing w:before="120" w:after="120"/>
              <w:ind w:left="525"/>
              <w:jc w:val="both"/>
              <w:rPr>
                <w:sz w:val="21"/>
                <w:szCs w:val="21"/>
              </w:rPr>
            </w:pPr>
            <w:r w:rsidRPr="00FC2873">
              <w:rPr>
                <w:sz w:val="21"/>
                <w:szCs w:val="21"/>
              </w:rPr>
              <w:t>V případě prodlení zhotovitele s plněním této smlouvy oproti lhůtám dle</w:t>
            </w:r>
            <w:r>
              <w:rPr>
                <w:sz w:val="21"/>
                <w:szCs w:val="21"/>
              </w:rPr>
              <w:t> </w:t>
            </w:r>
            <w:r w:rsidRPr="00FC2873">
              <w:rPr>
                <w:sz w:val="21"/>
                <w:szCs w:val="21"/>
              </w:rPr>
              <w:t>čl.</w:t>
            </w:r>
            <w:r>
              <w:rPr>
                <w:sz w:val="21"/>
                <w:szCs w:val="21"/>
              </w:rPr>
              <w:t> </w:t>
            </w:r>
            <w:r w:rsidRPr="00734F8D">
              <w:rPr>
                <w:sz w:val="21"/>
                <w:szCs w:val="21"/>
              </w:rPr>
              <w:t>VI. odst. 1. této</w:t>
            </w:r>
            <w:r w:rsidRPr="00FC2873">
              <w:rPr>
                <w:sz w:val="21"/>
                <w:szCs w:val="21"/>
              </w:rPr>
              <w:t xml:space="preserve"> smlouvy</w:t>
            </w:r>
          </w:p>
        </w:tc>
        <w:tc>
          <w:tcPr>
            <w:tcW w:w="2694" w:type="dxa"/>
            <w:vAlign w:val="bottom"/>
          </w:tcPr>
          <w:p w14:paraId="6EA8F866" w14:textId="77777777" w:rsidR="00D55539" w:rsidRPr="00111FC0" w:rsidRDefault="005671A7" w:rsidP="00D55539">
            <w:pPr>
              <w:tabs>
                <w:tab w:val="num" w:pos="525"/>
              </w:tabs>
              <w:spacing w:before="120" w:after="120"/>
              <w:ind w:left="525"/>
              <w:jc w:val="both"/>
              <w:rPr>
                <w:sz w:val="21"/>
                <w:szCs w:val="21"/>
              </w:rPr>
            </w:pPr>
            <w:r>
              <w:rPr>
                <w:sz w:val="21"/>
                <w:szCs w:val="21"/>
              </w:rPr>
              <w:t xml:space="preserve"> 2</w:t>
            </w:r>
            <w:r w:rsidR="00D55539">
              <w:rPr>
                <w:sz w:val="21"/>
                <w:szCs w:val="21"/>
              </w:rPr>
              <w:t>.0</w:t>
            </w:r>
            <w:r w:rsidR="00D55539" w:rsidRPr="00111FC0">
              <w:rPr>
                <w:sz w:val="21"/>
                <w:szCs w:val="21"/>
              </w:rPr>
              <w:t>00,- Kč denně</w:t>
            </w:r>
          </w:p>
        </w:tc>
      </w:tr>
      <w:tr w:rsidR="00D55539" w:rsidRPr="009D2F41" w14:paraId="311CABF7" w14:textId="77777777" w:rsidTr="00D55539">
        <w:trPr>
          <w:trHeight w:val="128"/>
        </w:trPr>
        <w:tc>
          <w:tcPr>
            <w:tcW w:w="7295" w:type="dxa"/>
          </w:tcPr>
          <w:p w14:paraId="5015BCCF" w14:textId="77777777" w:rsidR="00D55539" w:rsidRPr="00FC2873" w:rsidRDefault="00D55539" w:rsidP="00D55539">
            <w:pPr>
              <w:tabs>
                <w:tab w:val="num" w:pos="525"/>
              </w:tabs>
              <w:spacing w:before="120" w:after="120"/>
              <w:ind w:left="525"/>
              <w:jc w:val="both"/>
              <w:rPr>
                <w:sz w:val="21"/>
                <w:szCs w:val="21"/>
              </w:rPr>
            </w:pPr>
            <w:r w:rsidRPr="00FC2873">
              <w:rPr>
                <w:sz w:val="21"/>
                <w:szCs w:val="21"/>
              </w:rPr>
              <w:t>Zpoždění prací oproti schválenému harmonogram prací finančnímu a</w:t>
            </w:r>
            <w:r>
              <w:rPr>
                <w:sz w:val="21"/>
                <w:szCs w:val="21"/>
              </w:rPr>
              <w:t> </w:t>
            </w:r>
            <w:r w:rsidRPr="00FC2873">
              <w:rPr>
                <w:sz w:val="21"/>
                <w:szCs w:val="21"/>
              </w:rPr>
              <w:t>věcnému v příloze č. 2 o více než 15 dnů</w:t>
            </w:r>
          </w:p>
        </w:tc>
        <w:tc>
          <w:tcPr>
            <w:tcW w:w="2694" w:type="dxa"/>
            <w:vAlign w:val="bottom"/>
          </w:tcPr>
          <w:p w14:paraId="6CF94017" w14:textId="77777777" w:rsidR="00D55539" w:rsidRPr="00111FC0" w:rsidRDefault="005671A7" w:rsidP="00D55539">
            <w:pPr>
              <w:tabs>
                <w:tab w:val="num" w:pos="525"/>
              </w:tabs>
              <w:spacing w:before="120" w:after="120"/>
              <w:ind w:left="525"/>
              <w:rPr>
                <w:sz w:val="21"/>
                <w:szCs w:val="21"/>
              </w:rPr>
            </w:pPr>
            <w:r>
              <w:rPr>
                <w:sz w:val="21"/>
                <w:szCs w:val="21"/>
              </w:rPr>
              <w:t xml:space="preserve"> 2</w:t>
            </w:r>
            <w:r w:rsidR="00D55539">
              <w:rPr>
                <w:sz w:val="21"/>
                <w:szCs w:val="21"/>
              </w:rPr>
              <w:t>.0</w:t>
            </w:r>
            <w:r w:rsidR="00D55539" w:rsidRPr="00111FC0">
              <w:rPr>
                <w:sz w:val="21"/>
                <w:szCs w:val="21"/>
              </w:rPr>
              <w:t>00,-Kč denně</w:t>
            </w:r>
          </w:p>
        </w:tc>
      </w:tr>
      <w:tr w:rsidR="00D55539" w:rsidRPr="009D2F41" w14:paraId="63244870" w14:textId="77777777" w:rsidTr="00D55539">
        <w:trPr>
          <w:trHeight w:val="128"/>
        </w:trPr>
        <w:tc>
          <w:tcPr>
            <w:tcW w:w="7295" w:type="dxa"/>
          </w:tcPr>
          <w:p w14:paraId="33FDF514" w14:textId="77777777" w:rsidR="00D55539" w:rsidRPr="00FC2873" w:rsidRDefault="00D55539" w:rsidP="00D55539">
            <w:pPr>
              <w:tabs>
                <w:tab w:val="num" w:pos="525"/>
              </w:tabs>
              <w:spacing w:before="120" w:after="120"/>
              <w:ind w:left="525"/>
              <w:jc w:val="both"/>
              <w:rPr>
                <w:sz w:val="21"/>
                <w:szCs w:val="21"/>
              </w:rPr>
            </w:pPr>
            <w:r w:rsidRPr="00FC2873">
              <w:rPr>
                <w:sz w:val="21"/>
                <w:szCs w:val="21"/>
              </w:rPr>
              <w:lastRenderedPageBreak/>
              <w:t>V případě prodlení zhotovitele s převzetím prostoru staveniště</w:t>
            </w:r>
          </w:p>
        </w:tc>
        <w:tc>
          <w:tcPr>
            <w:tcW w:w="2694" w:type="dxa"/>
            <w:vAlign w:val="bottom"/>
          </w:tcPr>
          <w:p w14:paraId="30AFCBA5" w14:textId="77777777" w:rsidR="00D55539" w:rsidRPr="0055158D" w:rsidRDefault="005671A7" w:rsidP="00D55539">
            <w:pPr>
              <w:tabs>
                <w:tab w:val="num" w:pos="525"/>
              </w:tabs>
              <w:spacing w:before="120" w:after="120"/>
              <w:ind w:left="525"/>
              <w:rPr>
                <w:sz w:val="21"/>
                <w:szCs w:val="21"/>
              </w:rPr>
            </w:pPr>
            <w:r>
              <w:rPr>
                <w:sz w:val="21"/>
                <w:szCs w:val="21"/>
              </w:rPr>
              <w:t xml:space="preserve"> 2</w:t>
            </w:r>
            <w:r w:rsidR="00D55539" w:rsidRPr="0055158D">
              <w:rPr>
                <w:sz w:val="21"/>
                <w:szCs w:val="21"/>
              </w:rPr>
              <w:t>.</w:t>
            </w:r>
            <w:r w:rsidR="00D55539">
              <w:rPr>
                <w:sz w:val="21"/>
                <w:szCs w:val="21"/>
              </w:rPr>
              <w:t>0</w:t>
            </w:r>
            <w:r w:rsidR="00D55539" w:rsidRPr="0055158D">
              <w:rPr>
                <w:sz w:val="21"/>
                <w:szCs w:val="21"/>
              </w:rPr>
              <w:t>00,- Kč denně</w:t>
            </w:r>
          </w:p>
        </w:tc>
      </w:tr>
      <w:tr w:rsidR="00D55539" w:rsidRPr="009D2F41" w14:paraId="7A43DD86" w14:textId="77777777" w:rsidTr="00D55539">
        <w:trPr>
          <w:trHeight w:val="128"/>
        </w:trPr>
        <w:tc>
          <w:tcPr>
            <w:tcW w:w="7295" w:type="dxa"/>
          </w:tcPr>
          <w:p w14:paraId="01FBE62E" w14:textId="77777777" w:rsidR="00D55539" w:rsidRPr="00FC2873" w:rsidRDefault="00D55539" w:rsidP="00D55539">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Pr>
                <w:sz w:val="21"/>
                <w:szCs w:val="21"/>
              </w:rPr>
              <w:t xml:space="preserve"> stavby</w:t>
            </w:r>
          </w:p>
        </w:tc>
        <w:tc>
          <w:tcPr>
            <w:tcW w:w="2694" w:type="dxa"/>
            <w:vAlign w:val="bottom"/>
          </w:tcPr>
          <w:p w14:paraId="37BA1EFF" w14:textId="77777777" w:rsidR="00D55539" w:rsidRPr="00111FC0" w:rsidRDefault="005671A7" w:rsidP="00D55539">
            <w:pPr>
              <w:tabs>
                <w:tab w:val="num" w:pos="525"/>
              </w:tabs>
              <w:spacing w:before="120" w:after="120"/>
              <w:ind w:left="525"/>
              <w:rPr>
                <w:sz w:val="21"/>
                <w:szCs w:val="21"/>
              </w:rPr>
            </w:pPr>
            <w:r>
              <w:rPr>
                <w:sz w:val="21"/>
                <w:szCs w:val="21"/>
              </w:rPr>
              <w:t xml:space="preserve">  1.0</w:t>
            </w:r>
            <w:r w:rsidR="00D55539" w:rsidRPr="00111FC0">
              <w:rPr>
                <w:sz w:val="21"/>
                <w:szCs w:val="21"/>
              </w:rPr>
              <w:t>00,- Kč denně</w:t>
            </w:r>
          </w:p>
        </w:tc>
      </w:tr>
      <w:tr w:rsidR="00D55539" w:rsidRPr="009D2F41" w14:paraId="1B87A6AD" w14:textId="77777777" w:rsidTr="00D55539">
        <w:trPr>
          <w:trHeight w:val="908"/>
        </w:trPr>
        <w:tc>
          <w:tcPr>
            <w:tcW w:w="7295" w:type="dxa"/>
          </w:tcPr>
          <w:p w14:paraId="18965A10" w14:textId="77777777" w:rsidR="00D55539" w:rsidRPr="00FC2873" w:rsidRDefault="00D55539" w:rsidP="00D55539">
            <w:pPr>
              <w:tabs>
                <w:tab w:val="num" w:pos="525"/>
              </w:tabs>
              <w:spacing w:before="120" w:after="120"/>
              <w:ind w:left="525"/>
              <w:jc w:val="both"/>
              <w:rPr>
                <w:sz w:val="21"/>
                <w:szCs w:val="21"/>
              </w:rPr>
            </w:pPr>
            <w:r w:rsidRPr="00FC2873">
              <w:rPr>
                <w:sz w:val="21"/>
                <w:szCs w:val="21"/>
              </w:rPr>
              <w:t xml:space="preserve">V případě provádění díla </w:t>
            </w:r>
            <w:r>
              <w:rPr>
                <w:sz w:val="21"/>
                <w:szCs w:val="21"/>
              </w:rPr>
              <w:t>pod</w:t>
            </w:r>
            <w:r w:rsidRPr="00FC2873">
              <w:rPr>
                <w:sz w:val="21"/>
                <w:szCs w:val="21"/>
              </w:rPr>
              <w:t xml:space="preserve">dodavatelem, pro kterého objednatel neudělil souhlas, je-li souhlas v této smlouvě vyžadován, nebo </w:t>
            </w:r>
            <w:r>
              <w:rPr>
                <w:sz w:val="21"/>
                <w:szCs w:val="21"/>
              </w:rPr>
              <w:t>pod</w:t>
            </w:r>
            <w:r w:rsidRPr="00FC2873">
              <w:rPr>
                <w:sz w:val="21"/>
                <w:szCs w:val="21"/>
              </w:rPr>
              <w:t>dodavatelem, který</w:t>
            </w:r>
            <w:r>
              <w:rPr>
                <w:sz w:val="21"/>
                <w:szCs w:val="21"/>
              </w:rPr>
              <w:t> </w:t>
            </w:r>
            <w:r w:rsidRPr="00FC2873">
              <w:rPr>
                <w:sz w:val="21"/>
                <w:szCs w:val="21"/>
              </w:rPr>
              <w:t>nebyl objednateli oznámen, je-li oznámení v této smlouvě vyžadováno</w:t>
            </w:r>
          </w:p>
        </w:tc>
        <w:tc>
          <w:tcPr>
            <w:tcW w:w="2694" w:type="dxa"/>
            <w:vAlign w:val="bottom"/>
          </w:tcPr>
          <w:p w14:paraId="5B09DF5E" w14:textId="77777777" w:rsidR="00D55539" w:rsidRPr="00111FC0" w:rsidRDefault="00D55539" w:rsidP="00D55539">
            <w:pPr>
              <w:tabs>
                <w:tab w:val="num" w:pos="525"/>
              </w:tabs>
              <w:spacing w:before="120" w:after="120"/>
              <w:ind w:left="525"/>
              <w:rPr>
                <w:sz w:val="21"/>
                <w:szCs w:val="21"/>
              </w:rPr>
            </w:pPr>
            <w:r>
              <w:rPr>
                <w:sz w:val="21"/>
                <w:szCs w:val="21"/>
              </w:rPr>
              <w:t xml:space="preserve"> 5.0</w:t>
            </w:r>
            <w:r w:rsidRPr="00111FC0">
              <w:rPr>
                <w:sz w:val="21"/>
                <w:szCs w:val="21"/>
              </w:rPr>
              <w:t>00,-Kč za poddodavatele</w:t>
            </w:r>
          </w:p>
          <w:p w14:paraId="24CB04E6" w14:textId="77777777" w:rsidR="00D55539" w:rsidRPr="00111FC0" w:rsidRDefault="00D55539" w:rsidP="00D55539">
            <w:pPr>
              <w:tabs>
                <w:tab w:val="num" w:pos="525"/>
              </w:tabs>
              <w:spacing w:before="120" w:after="120"/>
              <w:ind w:left="525"/>
              <w:rPr>
                <w:sz w:val="21"/>
                <w:szCs w:val="21"/>
              </w:rPr>
            </w:pPr>
          </w:p>
        </w:tc>
      </w:tr>
      <w:tr w:rsidR="00D55539" w:rsidRPr="009D2F41" w14:paraId="18118B71" w14:textId="77777777" w:rsidTr="00D55539">
        <w:trPr>
          <w:trHeight w:val="908"/>
        </w:trPr>
        <w:tc>
          <w:tcPr>
            <w:tcW w:w="7295" w:type="dxa"/>
          </w:tcPr>
          <w:p w14:paraId="3E11FA63" w14:textId="77777777" w:rsidR="00D55539" w:rsidRPr="00FC2873" w:rsidRDefault="00D55539" w:rsidP="00D55539">
            <w:pPr>
              <w:tabs>
                <w:tab w:val="num" w:pos="525"/>
              </w:tabs>
              <w:spacing w:before="120" w:after="120"/>
              <w:ind w:left="525"/>
              <w:jc w:val="both"/>
              <w:rPr>
                <w:sz w:val="21"/>
                <w:szCs w:val="21"/>
              </w:rPr>
            </w:pPr>
            <w:r w:rsidRPr="00FC2873">
              <w:rPr>
                <w:sz w:val="21"/>
                <w:szCs w:val="21"/>
              </w:rPr>
              <w:t>V případě nesplnění nápravných opatření navržených koordinátorem BOZP a</w:t>
            </w:r>
            <w:r>
              <w:rPr>
                <w:sz w:val="21"/>
                <w:szCs w:val="21"/>
              </w:rPr>
              <w:t> </w:t>
            </w:r>
            <w:r w:rsidRPr="00FC2873">
              <w:rPr>
                <w:sz w:val="21"/>
                <w:szCs w:val="21"/>
              </w:rPr>
              <w:t xml:space="preserve">odsouhlasených objednatelem ve lhůtě stanovené </w:t>
            </w:r>
            <w:r w:rsidRPr="00734F8D">
              <w:rPr>
                <w:sz w:val="21"/>
                <w:szCs w:val="21"/>
              </w:rPr>
              <w:t>čl. X.</w:t>
            </w:r>
            <w:r w:rsidRPr="00FC2873">
              <w:rPr>
                <w:sz w:val="21"/>
                <w:szCs w:val="21"/>
              </w:rPr>
              <w:t xml:space="preserve"> odst. </w:t>
            </w:r>
            <w:r>
              <w:rPr>
                <w:sz w:val="21"/>
                <w:szCs w:val="21"/>
              </w:rPr>
              <w:t xml:space="preserve">7. </w:t>
            </w:r>
            <w:r w:rsidRPr="00FC2873">
              <w:rPr>
                <w:sz w:val="21"/>
                <w:szCs w:val="21"/>
              </w:rPr>
              <w:t>smlouvy</w:t>
            </w:r>
          </w:p>
        </w:tc>
        <w:tc>
          <w:tcPr>
            <w:tcW w:w="2694" w:type="dxa"/>
            <w:vAlign w:val="bottom"/>
          </w:tcPr>
          <w:p w14:paraId="52BF8300" w14:textId="77777777" w:rsidR="00D55539" w:rsidRPr="00111FC0" w:rsidRDefault="00D55539" w:rsidP="00D55539">
            <w:pPr>
              <w:tabs>
                <w:tab w:val="num" w:pos="525"/>
              </w:tabs>
              <w:spacing w:before="120" w:after="120"/>
              <w:ind w:left="525"/>
              <w:rPr>
                <w:sz w:val="21"/>
                <w:szCs w:val="21"/>
              </w:rPr>
            </w:pPr>
            <w:r>
              <w:rPr>
                <w:sz w:val="21"/>
                <w:szCs w:val="21"/>
              </w:rPr>
              <w:t xml:space="preserve"> 5</w:t>
            </w:r>
            <w:r w:rsidRPr="0055158D">
              <w:rPr>
                <w:sz w:val="21"/>
                <w:szCs w:val="21"/>
              </w:rPr>
              <w:t>.</w:t>
            </w:r>
            <w:r>
              <w:rPr>
                <w:sz w:val="21"/>
                <w:szCs w:val="21"/>
              </w:rPr>
              <w:t>0</w:t>
            </w:r>
            <w:r w:rsidRPr="00111FC0">
              <w:rPr>
                <w:sz w:val="21"/>
                <w:szCs w:val="21"/>
              </w:rPr>
              <w:t>00,-Kč za každé jednotlivé</w:t>
            </w:r>
            <w:r>
              <w:rPr>
                <w:sz w:val="21"/>
                <w:szCs w:val="21"/>
              </w:rPr>
              <w:t xml:space="preserve"> </w:t>
            </w:r>
            <w:r w:rsidRPr="00111FC0">
              <w:rPr>
                <w:sz w:val="21"/>
                <w:szCs w:val="21"/>
              </w:rPr>
              <w:t>nápravné opatření</w:t>
            </w:r>
          </w:p>
        </w:tc>
      </w:tr>
    </w:tbl>
    <w:p w14:paraId="741F2BDD" w14:textId="77777777" w:rsidR="00D55539" w:rsidRPr="0084760C" w:rsidRDefault="00D55539" w:rsidP="00D55539">
      <w:pPr>
        <w:spacing w:before="120" w:after="120"/>
        <w:ind w:left="896"/>
        <w:jc w:val="both"/>
        <w:rPr>
          <w:sz w:val="21"/>
          <w:szCs w:val="21"/>
        </w:rPr>
      </w:pPr>
      <w:r w:rsidRPr="0084760C">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14:paraId="6AE2B7DE" w14:textId="77777777" w:rsidR="00D55539" w:rsidRPr="0084760C" w:rsidRDefault="00D55539" w:rsidP="00D55539">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6B49FC9" w14:textId="77777777" w:rsidR="00D55539" w:rsidRDefault="00D55539" w:rsidP="00D55539">
      <w:pPr>
        <w:numPr>
          <w:ilvl w:val="1"/>
          <w:numId w:val="6"/>
        </w:numPr>
        <w:tabs>
          <w:tab w:val="clear" w:pos="810"/>
          <w:tab w:val="num" w:pos="900"/>
        </w:tabs>
        <w:spacing w:before="120" w:after="120"/>
        <w:ind w:left="900" w:hanging="360"/>
        <w:jc w:val="both"/>
        <w:rPr>
          <w:sz w:val="21"/>
          <w:szCs w:val="21"/>
        </w:rPr>
      </w:pPr>
      <w:r w:rsidRPr="00D70C02">
        <w:rPr>
          <w:sz w:val="21"/>
          <w:szCs w:val="21"/>
        </w:rPr>
        <w:t>Ke smluvní pokutě bude vystavena písemná výzva se lhůtou splatnosti 21 dnů.</w:t>
      </w:r>
    </w:p>
    <w:p w14:paraId="2A62974C" w14:textId="77777777" w:rsidR="00D55539" w:rsidRDefault="00D55539" w:rsidP="00D55539">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14:paraId="2352F7B5" w14:textId="77777777" w:rsidR="00D55539" w:rsidRPr="00D70C02" w:rsidRDefault="00D55539" w:rsidP="00D55539">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úrok z prodlení ve výši 0,05 % z dlužné částky denně v případě prodlení s úhradou faktur. </w:t>
      </w:r>
    </w:p>
    <w:p w14:paraId="40F59DF7" w14:textId="77777777" w:rsidR="00D55539" w:rsidRDefault="00D55539" w:rsidP="00D55539">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9B9E3F3" w14:textId="77777777" w:rsidR="00D55539" w:rsidRDefault="00D55539" w:rsidP="00D55539">
      <w:pPr>
        <w:numPr>
          <w:ilvl w:val="0"/>
          <w:numId w:val="6"/>
        </w:numPr>
        <w:tabs>
          <w:tab w:val="clear" w:pos="720"/>
          <w:tab w:val="num" w:pos="426"/>
        </w:tabs>
        <w:spacing w:before="120" w:after="120"/>
        <w:ind w:left="567" w:hanging="720"/>
        <w:jc w:val="both"/>
        <w:rPr>
          <w:sz w:val="21"/>
          <w:szCs w:val="21"/>
        </w:rPr>
      </w:pPr>
      <w:r w:rsidRPr="003C5AF9">
        <w:rPr>
          <w:sz w:val="21"/>
          <w:szCs w:val="21"/>
        </w:rPr>
        <w:t>Bankovní záruka</w:t>
      </w:r>
    </w:p>
    <w:p w14:paraId="5B6AA53C" w14:textId="77777777" w:rsidR="00D55539" w:rsidRPr="003A245C" w:rsidRDefault="00D55539" w:rsidP="00D55539">
      <w:pPr>
        <w:numPr>
          <w:ilvl w:val="1"/>
          <w:numId w:val="6"/>
        </w:numPr>
        <w:tabs>
          <w:tab w:val="clear" w:pos="810"/>
          <w:tab w:val="num" w:pos="900"/>
        </w:tabs>
        <w:spacing w:before="120" w:after="120"/>
        <w:ind w:left="900" w:hanging="360"/>
        <w:jc w:val="both"/>
        <w:rPr>
          <w:sz w:val="21"/>
          <w:szCs w:val="21"/>
        </w:rPr>
      </w:pPr>
      <w:r w:rsidRPr="003A245C">
        <w:rPr>
          <w:sz w:val="21"/>
          <w:szCs w:val="21"/>
        </w:rPr>
        <w:t>Zhotovitel je povinen objednateli předložit záruční listinu bankovní záruky ve lhůtě dle této smlouvy vystavenou oprávněným subjektem sídlícím v EU, nebo ve státě písemně odsouhlaseném objednatelem.</w:t>
      </w:r>
    </w:p>
    <w:p w14:paraId="2551E556" w14:textId="77777777" w:rsidR="00D55539" w:rsidRPr="006169EF" w:rsidRDefault="00D55539" w:rsidP="00D55539">
      <w:pPr>
        <w:numPr>
          <w:ilvl w:val="1"/>
          <w:numId w:val="6"/>
        </w:numPr>
        <w:tabs>
          <w:tab w:val="clear" w:pos="810"/>
          <w:tab w:val="num" w:pos="900"/>
        </w:tabs>
        <w:spacing w:before="120" w:after="120"/>
        <w:ind w:left="900" w:hanging="360"/>
        <w:jc w:val="both"/>
        <w:rPr>
          <w:sz w:val="21"/>
          <w:szCs w:val="21"/>
        </w:rPr>
      </w:pPr>
      <w:r w:rsidRPr="006169EF">
        <w:rPr>
          <w:sz w:val="21"/>
          <w:szCs w:val="21"/>
        </w:rPr>
        <w:t>Záruka b</w:t>
      </w:r>
      <w:r>
        <w:rPr>
          <w:sz w:val="21"/>
          <w:szCs w:val="21"/>
        </w:rPr>
        <w:t xml:space="preserve">ude vystavena na částku ve výši </w:t>
      </w:r>
      <w:r w:rsidR="005E6B29" w:rsidRPr="005E6B29">
        <w:rPr>
          <w:b/>
          <w:sz w:val="21"/>
          <w:szCs w:val="21"/>
        </w:rPr>
        <w:t>5</w:t>
      </w:r>
      <w:r>
        <w:rPr>
          <w:b/>
          <w:sz w:val="21"/>
          <w:szCs w:val="21"/>
        </w:rPr>
        <w:t>0</w:t>
      </w:r>
      <w:r w:rsidRPr="00FE7473">
        <w:rPr>
          <w:b/>
          <w:sz w:val="21"/>
          <w:szCs w:val="21"/>
        </w:rPr>
        <w:t>0.000,- Kč</w:t>
      </w:r>
      <w:r w:rsidRPr="006169EF">
        <w:rPr>
          <w:sz w:val="21"/>
          <w:szCs w:val="21"/>
        </w:rPr>
        <w:t xml:space="preserve">. </w:t>
      </w:r>
    </w:p>
    <w:p w14:paraId="51D7D55B" w14:textId="77777777" w:rsidR="00D55539" w:rsidRPr="003A245C" w:rsidRDefault="00D55539" w:rsidP="00D55539">
      <w:pPr>
        <w:numPr>
          <w:ilvl w:val="1"/>
          <w:numId w:val="6"/>
        </w:numPr>
        <w:tabs>
          <w:tab w:val="clear" w:pos="810"/>
          <w:tab w:val="num" w:pos="900"/>
        </w:tabs>
        <w:spacing w:before="120" w:after="120"/>
        <w:ind w:left="900" w:hanging="360"/>
        <w:jc w:val="both"/>
        <w:rPr>
          <w:sz w:val="21"/>
          <w:szCs w:val="21"/>
        </w:rPr>
      </w:pPr>
      <w:r w:rsidRPr="003A245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6020D7FA" w14:textId="77777777" w:rsidR="00D55539" w:rsidRDefault="00D55539" w:rsidP="00D55539">
      <w:pPr>
        <w:numPr>
          <w:ilvl w:val="1"/>
          <w:numId w:val="6"/>
        </w:numPr>
        <w:tabs>
          <w:tab w:val="clear" w:pos="810"/>
          <w:tab w:val="num" w:pos="900"/>
        </w:tabs>
        <w:spacing w:before="120" w:after="120"/>
        <w:ind w:left="900" w:hanging="360"/>
        <w:jc w:val="both"/>
        <w:rPr>
          <w:sz w:val="21"/>
          <w:szCs w:val="21"/>
        </w:rPr>
      </w:pPr>
      <w:r w:rsidRPr="003A245C">
        <w:rPr>
          <w:sz w:val="21"/>
          <w:szCs w:val="21"/>
        </w:rPr>
        <w:t>Záruka bude bezpodmínečná, neodvolatelná a bude vystavena na dobu odpovídající záruční lhůtě „Záruky</w:t>
      </w:r>
      <w:r>
        <w:rPr>
          <w:sz w:val="21"/>
          <w:szCs w:val="21"/>
        </w:rPr>
        <w:t> </w:t>
      </w:r>
      <w:r w:rsidRPr="003A245C">
        <w:rPr>
          <w:sz w:val="21"/>
          <w:szCs w:val="21"/>
        </w:rPr>
        <w:t>za</w:t>
      </w:r>
      <w:r>
        <w:rPr>
          <w:sz w:val="21"/>
          <w:szCs w:val="21"/>
        </w:rPr>
        <w:t> </w:t>
      </w:r>
      <w:r w:rsidRPr="003A245C">
        <w:rPr>
          <w:sz w:val="21"/>
          <w:szCs w:val="21"/>
        </w:rPr>
        <w:t>veškerá plnění, není-li stanoveno jinak“</w:t>
      </w:r>
      <w:r>
        <w:rPr>
          <w:sz w:val="21"/>
          <w:szCs w:val="21"/>
        </w:rPr>
        <w:t xml:space="preserve"> plus tři měsíce</w:t>
      </w:r>
      <w:r w:rsidRPr="003A245C">
        <w:rPr>
          <w:sz w:val="21"/>
          <w:szCs w:val="21"/>
        </w:rPr>
        <w:t>.</w:t>
      </w:r>
    </w:p>
    <w:p w14:paraId="670A7C71" w14:textId="77777777" w:rsidR="00D55539" w:rsidRPr="003C5AF9" w:rsidRDefault="00D55539" w:rsidP="00D55539">
      <w:pPr>
        <w:spacing w:before="120" w:after="120"/>
        <w:ind w:left="900"/>
        <w:jc w:val="both"/>
        <w:rPr>
          <w:sz w:val="21"/>
          <w:szCs w:val="21"/>
        </w:rPr>
      </w:pPr>
    </w:p>
    <w:p w14:paraId="1854E71A" w14:textId="77777777" w:rsidR="00D55539" w:rsidRPr="003A245C" w:rsidRDefault="00D55539" w:rsidP="00D55539">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14:paraId="0C328114" w14:textId="77777777" w:rsidR="00D55539" w:rsidRPr="003A245C" w:rsidRDefault="00D55539" w:rsidP="00D55539">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088E8B53" w14:textId="77777777" w:rsidR="00D55539" w:rsidRPr="003A245C" w:rsidRDefault="00D55539" w:rsidP="00D55539">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5F83A553" w14:textId="77777777" w:rsidR="00D55539" w:rsidRPr="003A245C" w:rsidRDefault="00D55539" w:rsidP="00D5553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586A4781" w14:textId="77777777" w:rsidR="00D55539" w:rsidRPr="003A245C" w:rsidRDefault="00D55539" w:rsidP="00D55539">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r w:rsidRPr="003A245C">
        <w:rPr>
          <w:sz w:val="21"/>
          <w:szCs w:val="21"/>
        </w:rPr>
        <w:t xml:space="preserve"> </w:t>
      </w:r>
    </w:p>
    <w:p w14:paraId="0045FE5A" w14:textId="77777777" w:rsidR="00D55539" w:rsidRPr="003A245C" w:rsidRDefault="00D55539" w:rsidP="00D55539">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183B780C" w14:textId="77777777" w:rsidR="00D55539" w:rsidRPr="003A245C" w:rsidRDefault="00D55539" w:rsidP="00D55539">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Pr>
          <w:sz w:val="21"/>
          <w:szCs w:val="21"/>
        </w:rPr>
        <w:t>;</w:t>
      </w:r>
    </w:p>
    <w:p w14:paraId="3C79246D" w14:textId="77777777" w:rsidR="00D55539" w:rsidRPr="003A245C" w:rsidRDefault="00D55539" w:rsidP="00D55539">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0E77370F" w14:textId="77777777" w:rsidR="00D55539" w:rsidRPr="003A245C" w:rsidRDefault="00D55539" w:rsidP="00D55539">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0E87EEC1" w14:textId="77777777" w:rsidR="00D55539" w:rsidRPr="003A245C" w:rsidRDefault="00D55539" w:rsidP="00D55539">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Pr>
          <w:sz w:val="21"/>
          <w:szCs w:val="21"/>
        </w:rPr>
        <w:t>pod</w:t>
      </w:r>
      <w:r w:rsidRPr="003A245C">
        <w:rPr>
          <w:sz w:val="21"/>
          <w:szCs w:val="21"/>
        </w:rPr>
        <w:t xml:space="preserve">dodavatele, kterým nebyla prokazována kvalifikace místo </w:t>
      </w:r>
      <w:r>
        <w:rPr>
          <w:sz w:val="21"/>
          <w:szCs w:val="21"/>
        </w:rPr>
        <w:t>podd</w:t>
      </w:r>
      <w:r w:rsidRPr="003A245C">
        <w:rPr>
          <w:sz w:val="21"/>
          <w:szCs w:val="21"/>
        </w:rPr>
        <w:t>odavatele, který</w:t>
      </w:r>
      <w:r>
        <w:rPr>
          <w:sz w:val="21"/>
          <w:szCs w:val="21"/>
        </w:rPr>
        <w:t> </w:t>
      </w:r>
      <w:r w:rsidRPr="003A245C">
        <w:rPr>
          <w:sz w:val="21"/>
          <w:szCs w:val="21"/>
        </w:rPr>
        <w:t>prokazoval splnění kvalifikace zhotovitele v průběhu zadávacího řízení předcházejícího uzavření této smlouvy, bez souhlasu objednatele</w:t>
      </w:r>
      <w:r>
        <w:rPr>
          <w:sz w:val="21"/>
          <w:szCs w:val="21"/>
        </w:rPr>
        <w:t>;</w:t>
      </w:r>
    </w:p>
    <w:p w14:paraId="0FDF0D5A" w14:textId="77777777" w:rsidR="00D55539" w:rsidRPr="003A245C" w:rsidRDefault="00D55539" w:rsidP="00D55539">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7B0FE1C0" w14:textId="77777777" w:rsidR="00D55539" w:rsidRPr="00FC2873" w:rsidRDefault="00D55539" w:rsidP="00D55539">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B547B76" w14:textId="77777777" w:rsidR="00D55539" w:rsidRPr="00FC2873" w:rsidRDefault="00D55539" w:rsidP="00D55539">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63112951" w14:textId="77777777" w:rsidR="00D55539" w:rsidRPr="00FC2873" w:rsidRDefault="00D55539" w:rsidP="00D55539">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246B0542" w14:textId="77777777" w:rsidR="00D55539" w:rsidRDefault="00D55539" w:rsidP="00D55539">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38B57FFB" w14:textId="77777777" w:rsidR="00D55539" w:rsidRPr="00FC2873" w:rsidRDefault="00D55539" w:rsidP="00D55539">
      <w:pPr>
        <w:ind w:left="1080"/>
        <w:jc w:val="both"/>
        <w:rPr>
          <w:sz w:val="21"/>
          <w:szCs w:val="21"/>
        </w:rPr>
      </w:pPr>
    </w:p>
    <w:p w14:paraId="25FB9335" w14:textId="77777777" w:rsidR="00D55539" w:rsidRPr="00FC2873" w:rsidRDefault="00D55539" w:rsidP="00D55539">
      <w:pPr>
        <w:numPr>
          <w:ilvl w:val="0"/>
          <w:numId w:val="10"/>
        </w:numPr>
        <w:tabs>
          <w:tab w:val="clear" w:pos="720"/>
          <w:tab w:val="num" w:pos="540"/>
        </w:tabs>
        <w:spacing w:before="120" w:after="120"/>
        <w:ind w:left="540" w:hanging="540"/>
        <w:jc w:val="both"/>
        <w:rPr>
          <w:sz w:val="21"/>
          <w:szCs w:val="21"/>
        </w:rPr>
      </w:pPr>
      <w:r w:rsidRPr="00FC2873">
        <w:rPr>
          <w:sz w:val="21"/>
          <w:szCs w:val="21"/>
        </w:rPr>
        <w:lastRenderedPageBreak/>
        <w:t xml:space="preserve">Zhotovitel může od smlouvy odstoupit v následujících případech: </w:t>
      </w:r>
    </w:p>
    <w:p w14:paraId="3F4B159F" w14:textId="77777777" w:rsidR="00D55539" w:rsidRPr="003A245C" w:rsidRDefault="00D55539" w:rsidP="00D55539">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14:paraId="3E894589" w14:textId="77777777" w:rsidR="00D55539" w:rsidRPr="003A245C" w:rsidRDefault="00D55539" w:rsidP="00D55539">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14:paraId="333D6B44" w14:textId="77777777" w:rsidR="00D55539" w:rsidRPr="003A245C" w:rsidRDefault="00D55539" w:rsidP="00D55539">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5648E904" w14:textId="77777777" w:rsidR="00D55539" w:rsidRPr="003A245C" w:rsidRDefault="00D55539" w:rsidP="00D55539">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46202C13" w14:textId="77777777" w:rsidR="00D55539" w:rsidRPr="003A245C" w:rsidRDefault="00D55539" w:rsidP="00D55539">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5B47A4C6" w14:textId="77777777" w:rsidR="00D55539" w:rsidRPr="003A245C" w:rsidRDefault="00D55539" w:rsidP="00D55539">
      <w:pPr>
        <w:spacing w:before="120" w:after="120"/>
        <w:ind w:left="540"/>
        <w:jc w:val="both"/>
        <w:rPr>
          <w:sz w:val="21"/>
          <w:szCs w:val="21"/>
        </w:rPr>
      </w:pPr>
    </w:p>
    <w:p w14:paraId="668931E5" w14:textId="77777777" w:rsidR="00D55539" w:rsidRPr="003A245C" w:rsidRDefault="00D55539" w:rsidP="00D55539">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384C0299" w14:textId="77777777" w:rsidR="00D55539" w:rsidRPr="00896629" w:rsidRDefault="00D55539" w:rsidP="00D55539">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z uplatňování záruk </w:t>
      </w:r>
      <w:r>
        <w:rPr>
          <w:sz w:val="21"/>
          <w:szCs w:val="21"/>
        </w:rPr>
        <w:t xml:space="preserve">a práv z bankovní záruky </w:t>
      </w:r>
      <w:r w:rsidRPr="001D01A1">
        <w:rPr>
          <w:sz w:val="21"/>
          <w:szCs w:val="21"/>
        </w:rPr>
        <w:t>pro</w:t>
      </w:r>
      <w:r w:rsidRPr="00896629">
        <w:rPr>
          <w:sz w:val="21"/>
          <w:szCs w:val="21"/>
        </w:rPr>
        <w:t>bíhají v jazyce českém.</w:t>
      </w:r>
    </w:p>
    <w:p w14:paraId="570C6A58" w14:textId="77777777" w:rsidR="00D55539" w:rsidRPr="003A245C" w:rsidRDefault="00D55539" w:rsidP="00D55539">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125885BE" w14:textId="77777777" w:rsidR="00D55539" w:rsidRDefault="00D55539" w:rsidP="00D55539">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690F8058" w14:textId="77777777" w:rsidR="00D55539" w:rsidRPr="003A245C" w:rsidRDefault="00D55539" w:rsidP="00D55539">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12BBA443" w14:textId="77777777" w:rsidR="00D55539" w:rsidRPr="003A245C" w:rsidRDefault="00D55539" w:rsidP="00D55539">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r>
        <w:rPr>
          <w:sz w:val="21"/>
          <w:szCs w:val="21"/>
        </w:rPr>
        <w:t>:</w:t>
      </w:r>
    </w:p>
    <w:p w14:paraId="43994E38" w14:textId="77777777" w:rsidR="00D55539" w:rsidRPr="003A245C" w:rsidRDefault="00D55539" w:rsidP="00D55539">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6B5A96CE" w14:textId="77777777" w:rsidR="00D55539" w:rsidRPr="003A245C" w:rsidRDefault="00D55539" w:rsidP="00D55539">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0D583C39" w14:textId="77777777" w:rsidR="00D55539" w:rsidRPr="003A245C" w:rsidRDefault="00D55539" w:rsidP="00D55539">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0D0B1307" w14:textId="39088F0F" w:rsidR="00D55539" w:rsidRPr="003A245C" w:rsidRDefault="00D55539" w:rsidP="00D55539">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Pr>
          <w:sz w:val="21"/>
          <w:szCs w:val="21"/>
        </w:rPr>
        <w:t> </w:t>
      </w:r>
      <w:r w:rsidRPr="003A245C">
        <w:rPr>
          <w:sz w:val="21"/>
          <w:szCs w:val="21"/>
        </w:rPr>
        <w:t xml:space="preserve">prokazatelně doručena. V případě změny přílohy č. 2 a osoby stavbyvedoucího </w:t>
      </w:r>
      <w:r>
        <w:rPr>
          <w:sz w:val="21"/>
          <w:szCs w:val="21"/>
        </w:rPr>
        <w:t xml:space="preserve"> </w:t>
      </w:r>
      <w:r w:rsidRPr="003A245C">
        <w:rPr>
          <w:sz w:val="21"/>
          <w:szCs w:val="21"/>
        </w:rPr>
        <w:t xml:space="preserve">v příloze č. </w:t>
      </w:r>
      <w:r>
        <w:rPr>
          <w:sz w:val="21"/>
          <w:szCs w:val="21"/>
        </w:rPr>
        <w:t>5</w:t>
      </w:r>
      <w:r w:rsidRPr="003A245C">
        <w:rPr>
          <w:sz w:val="21"/>
          <w:szCs w:val="21"/>
        </w:rPr>
        <w:t xml:space="preserve"> lze tuto provést pouze s předchozím písemným souhlasem objednatele. </w:t>
      </w:r>
    </w:p>
    <w:p w14:paraId="7CE5AF7B" w14:textId="77777777" w:rsidR="00D55539" w:rsidRPr="00C94044" w:rsidRDefault="00D55539" w:rsidP="00D55539">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Pr="00C94044">
        <w:rPr>
          <w:sz w:val="21"/>
          <w:szCs w:val="21"/>
        </w:rPr>
        <w:t>Zhotovitel dále souhlasí se zveřejněním celé smlouvy včetně všech příloh, jejich dodatků a skutečně uhrazené ceny na protikorupčním portále Jihomoravského kraje, tj. zřizovatele objednatele.</w:t>
      </w:r>
    </w:p>
    <w:p w14:paraId="128A0DE1" w14:textId="6C8936E2" w:rsidR="00D55539" w:rsidRPr="002F2562" w:rsidRDefault="00D55539" w:rsidP="00D55539">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Tato smlouva je uzavřena dnem podpisu druhou smluvní stranou. Smlouva nabývá účinnost zveřejněním v registru smluv dle odst. 12. tohoto článku. </w:t>
      </w:r>
    </w:p>
    <w:p w14:paraId="55431E85" w14:textId="77777777" w:rsidR="00D55539" w:rsidRPr="002F2562" w:rsidRDefault="00D55539" w:rsidP="00D55539">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Smluvní strany se dohodly, že na jejich vztah upravený touto smlouvou se neužijí ustanovení § 1921, § 1976, § 1978, § 2112, § 2364 odst. 2, § 2595, § 2604, § 2605 odst. 1 věty první, § 2605 odst. 2, § 2606, § 2609, § 2611 § 2618, § 2620, § 2621, § 2622, § 2628 a § 2629 odst. 1 občanského zákoníku.</w:t>
      </w:r>
    </w:p>
    <w:p w14:paraId="0AF6AD7C" w14:textId="77777777" w:rsidR="00D55539" w:rsidRDefault="00D55539" w:rsidP="00D55539">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46A275E" w14:textId="77777777" w:rsidR="00D55539" w:rsidRPr="00B204F1" w:rsidRDefault="00D55539" w:rsidP="00D55539">
      <w:pPr>
        <w:numPr>
          <w:ilvl w:val="0"/>
          <w:numId w:val="11"/>
        </w:numPr>
        <w:tabs>
          <w:tab w:val="clear" w:pos="720"/>
          <w:tab w:val="num" w:pos="540"/>
        </w:tabs>
        <w:spacing w:after="120"/>
        <w:ind w:left="540" w:hanging="540"/>
        <w:jc w:val="both"/>
        <w:rPr>
          <w:sz w:val="21"/>
          <w:szCs w:val="22"/>
        </w:rPr>
      </w:pPr>
      <w:r w:rsidRPr="00B204F1">
        <w:rPr>
          <w:sz w:val="21"/>
          <w:szCs w:val="22"/>
        </w:rPr>
        <w:t>Tato smlouva podléhá povinnosti zveřejnění dle zákona č. 340/2015 Sb. o registru smluv, v</w:t>
      </w:r>
      <w:r>
        <w:rPr>
          <w:sz w:val="21"/>
          <w:szCs w:val="22"/>
        </w:rPr>
        <w:t>e znění pozdějších předpisů. Uveřejnění smlouvy zajišťuje objednatel</w:t>
      </w:r>
      <w:r w:rsidRPr="00B204F1">
        <w:rPr>
          <w:sz w:val="21"/>
          <w:szCs w:val="22"/>
        </w:rPr>
        <w:t xml:space="preserve">. </w:t>
      </w:r>
      <w:r>
        <w:rPr>
          <w:sz w:val="21"/>
          <w:szCs w:val="22"/>
        </w:rPr>
        <w:t xml:space="preserve">Zhotovitel </w:t>
      </w:r>
      <w:r w:rsidRPr="00B204F1">
        <w:rPr>
          <w:sz w:val="21"/>
          <w:szCs w:val="22"/>
        </w:rPr>
        <w:t>označil tyto jmenovitě</w:t>
      </w:r>
      <w:r>
        <w:rPr>
          <w:sz w:val="21"/>
          <w:szCs w:val="22"/>
        </w:rPr>
        <w:t xml:space="preserve"> uvedená data za citlivá, která </w:t>
      </w:r>
      <w:r w:rsidRPr="00B204F1">
        <w:rPr>
          <w:sz w:val="21"/>
          <w:szCs w:val="22"/>
        </w:rPr>
        <w:t>nepodléhají zveřejnění:</w:t>
      </w:r>
      <w:r w:rsidRPr="00B204F1">
        <w:rPr>
          <w:sz w:val="21"/>
          <w:szCs w:val="22"/>
          <w:highlight w:val="yellow"/>
        </w:rPr>
        <w:t>…………………</w:t>
      </w:r>
    </w:p>
    <w:p w14:paraId="67751943" w14:textId="77777777" w:rsidR="00D55539" w:rsidRPr="003A245C" w:rsidRDefault="00D55539" w:rsidP="00D55539">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1257108F" w14:textId="77777777" w:rsidR="00D55539" w:rsidRPr="00FC2873" w:rsidRDefault="00D55539" w:rsidP="00D55539">
      <w:pPr>
        <w:pStyle w:val="Odstavecseseznamem"/>
        <w:numPr>
          <w:ilvl w:val="3"/>
          <w:numId w:val="25"/>
        </w:numPr>
        <w:ind w:left="993"/>
        <w:jc w:val="both"/>
        <w:rPr>
          <w:sz w:val="21"/>
          <w:szCs w:val="21"/>
        </w:rPr>
      </w:pPr>
      <w:r w:rsidRPr="00FC2873">
        <w:rPr>
          <w:sz w:val="21"/>
          <w:szCs w:val="21"/>
        </w:rPr>
        <w:t>Položkový rozpočet (oceněný soupis prací)</w:t>
      </w:r>
      <w:r>
        <w:rPr>
          <w:sz w:val="21"/>
          <w:szCs w:val="21"/>
        </w:rPr>
        <w:t>.</w:t>
      </w:r>
    </w:p>
    <w:p w14:paraId="31230309" w14:textId="77777777" w:rsidR="00D55539" w:rsidRPr="00FC2873" w:rsidRDefault="00D55539" w:rsidP="00D55539">
      <w:pPr>
        <w:pStyle w:val="Odstavecseseznamem"/>
        <w:numPr>
          <w:ilvl w:val="3"/>
          <w:numId w:val="25"/>
        </w:numPr>
        <w:ind w:left="993"/>
        <w:jc w:val="both"/>
        <w:rPr>
          <w:sz w:val="21"/>
          <w:szCs w:val="21"/>
        </w:rPr>
      </w:pPr>
      <w:r w:rsidRPr="00FC2873">
        <w:rPr>
          <w:sz w:val="21"/>
          <w:szCs w:val="21"/>
        </w:rPr>
        <w:t>Harmonogram prací finanční a věcný</w:t>
      </w:r>
      <w:r>
        <w:rPr>
          <w:sz w:val="21"/>
          <w:szCs w:val="21"/>
        </w:rPr>
        <w:t>.</w:t>
      </w:r>
    </w:p>
    <w:p w14:paraId="273835E1" w14:textId="77777777" w:rsidR="00D55539" w:rsidRPr="00FC2873" w:rsidRDefault="00D55539" w:rsidP="00D55539">
      <w:pPr>
        <w:pStyle w:val="Odstavecseseznamem"/>
        <w:numPr>
          <w:ilvl w:val="3"/>
          <w:numId w:val="25"/>
        </w:numPr>
        <w:ind w:left="993"/>
        <w:jc w:val="both"/>
        <w:rPr>
          <w:sz w:val="21"/>
          <w:szCs w:val="21"/>
        </w:rPr>
      </w:pPr>
      <w:r w:rsidRPr="00FC2873">
        <w:rPr>
          <w:sz w:val="21"/>
          <w:szCs w:val="21"/>
        </w:rPr>
        <w:t>Kontrolní a zkušební plán</w:t>
      </w:r>
      <w:r>
        <w:rPr>
          <w:sz w:val="21"/>
          <w:szCs w:val="21"/>
        </w:rPr>
        <w:t>.</w:t>
      </w:r>
    </w:p>
    <w:p w14:paraId="3277C8C3" w14:textId="77777777" w:rsidR="00D55539" w:rsidRPr="00FC2873" w:rsidRDefault="00D55539" w:rsidP="00D55539">
      <w:pPr>
        <w:pStyle w:val="Odstavecseseznamem"/>
        <w:numPr>
          <w:ilvl w:val="3"/>
          <w:numId w:val="25"/>
        </w:numPr>
        <w:ind w:left="993"/>
        <w:jc w:val="both"/>
        <w:rPr>
          <w:sz w:val="21"/>
          <w:szCs w:val="21"/>
        </w:rPr>
      </w:pPr>
      <w:r w:rsidRPr="00FC2873">
        <w:rPr>
          <w:sz w:val="21"/>
          <w:szCs w:val="21"/>
        </w:rPr>
        <w:t>Oprávněné osoby objednatele</w:t>
      </w:r>
      <w:r>
        <w:rPr>
          <w:sz w:val="21"/>
          <w:szCs w:val="21"/>
        </w:rPr>
        <w:t>.</w:t>
      </w:r>
    </w:p>
    <w:p w14:paraId="385DBA61" w14:textId="77777777" w:rsidR="00D55539" w:rsidRPr="00FC2873" w:rsidRDefault="00D55539" w:rsidP="00D55539">
      <w:pPr>
        <w:pStyle w:val="Odstavecseseznamem"/>
        <w:numPr>
          <w:ilvl w:val="3"/>
          <w:numId w:val="25"/>
        </w:numPr>
        <w:ind w:left="993"/>
        <w:jc w:val="both"/>
        <w:rPr>
          <w:sz w:val="21"/>
          <w:szCs w:val="21"/>
        </w:rPr>
      </w:pPr>
      <w:r w:rsidRPr="00FC2873">
        <w:rPr>
          <w:sz w:val="21"/>
          <w:szCs w:val="21"/>
        </w:rPr>
        <w:t>Oprávněné osoby zhotovitele</w:t>
      </w:r>
      <w:r>
        <w:rPr>
          <w:sz w:val="21"/>
          <w:szCs w:val="21"/>
        </w:rPr>
        <w:t>.</w:t>
      </w:r>
    </w:p>
    <w:p w14:paraId="7EC3F766" w14:textId="77777777" w:rsidR="00D55539" w:rsidRPr="00FC2873" w:rsidRDefault="00D55539" w:rsidP="00D55539">
      <w:pPr>
        <w:pStyle w:val="Odstavecseseznamem"/>
        <w:numPr>
          <w:ilvl w:val="3"/>
          <w:numId w:val="25"/>
        </w:numPr>
        <w:ind w:left="993"/>
        <w:jc w:val="both"/>
        <w:rPr>
          <w:sz w:val="21"/>
          <w:szCs w:val="21"/>
        </w:rPr>
      </w:pPr>
      <w:r w:rsidRPr="00FC2873">
        <w:rPr>
          <w:sz w:val="21"/>
          <w:szCs w:val="21"/>
        </w:rPr>
        <w:t>Vzor změnového listu.</w:t>
      </w:r>
    </w:p>
    <w:p w14:paraId="3EF6EDEE" w14:textId="77777777" w:rsidR="00D55539" w:rsidRDefault="00D55539" w:rsidP="00D55539">
      <w:pPr>
        <w:ind w:left="4320"/>
        <w:jc w:val="both"/>
        <w:rPr>
          <w:sz w:val="21"/>
          <w:szCs w:val="21"/>
        </w:rPr>
      </w:pPr>
    </w:p>
    <w:p w14:paraId="22129044" w14:textId="77777777" w:rsidR="00D55539" w:rsidRPr="003A245C" w:rsidRDefault="00D55539" w:rsidP="00D55539">
      <w:pPr>
        <w:ind w:left="4320"/>
        <w:jc w:val="both"/>
        <w:rPr>
          <w:sz w:val="21"/>
          <w:szCs w:val="21"/>
        </w:rPr>
      </w:pPr>
    </w:p>
    <w:p w14:paraId="3D353B26" w14:textId="77777777" w:rsidR="00D55539" w:rsidRPr="00D977E9" w:rsidRDefault="00D55539" w:rsidP="00D5553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Pr>
          <w:sz w:val="21"/>
          <w:szCs w:val="22"/>
        </w:rPr>
        <w:t>2</w:t>
      </w:r>
      <w:r w:rsidRPr="00D977E9">
        <w:rPr>
          <w:sz w:val="21"/>
          <w:szCs w:val="22"/>
        </w:rPr>
        <w:t xml:space="preserve"> vyhotoveních, přičemž objednatel obdrží </w:t>
      </w:r>
      <w:r>
        <w:rPr>
          <w:sz w:val="21"/>
          <w:szCs w:val="22"/>
        </w:rPr>
        <w:t>1</w:t>
      </w:r>
      <w:r w:rsidRPr="00D977E9">
        <w:rPr>
          <w:sz w:val="21"/>
          <w:szCs w:val="22"/>
        </w:rPr>
        <w:t xml:space="preserve"> vyhotovení a </w:t>
      </w:r>
      <w:r>
        <w:rPr>
          <w:sz w:val="21"/>
          <w:szCs w:val="22"/>
        </w:rPr>
        <w:t xml:space="preserve">1 vyhotovení </w:t>
      </w:r>
      <w:r w:rsidRPr="00D977E9">
        <w:rPr>
          <w:sz w:val="21"/>
          <w:szCs w:val="22"/>
        </w:rPr>
        <w:t>zhotovitel</w:t>
      </w:r>
      <w:r>
        <w:rPr>
          <w:sz w:val="21"/>
          <w:szCs w:val="22"/>
        </w:rPr>
        <w:t>.</w:t>
      </w:r>
      <w:r w:rsidRPr="00D977E9">
        <w:rPr>
          <w:sz w:val="21"/>
          <w:szCs w:val="22"/>
        </w:rPr>
        <w:t xml:space="preserve"> </w:t>
      </w:r>
    </w:p>
    <w:tbl>
      <w:tblPr>
        <w:tblW w:w="10525" w:type="dxa"/>
        <w:tblLook w:val="01E0" w:firstRow="1" w:lastRow="1" w:firstColumn="1" w:lastColumn="1" w:noHBand="0" w:noVBand="0"/>
      </w:tblPr>
      <w:tblGrid>
        <w:gridCol w:w="5262"/>
        <w:gridCol w:w="5263"/>
      </w:tblGrid>
      <w:tr w:rsidR="00D55539" w:rsidRPr="003A245C" w14:paraId="5041B281" w14:textId="77777777" w:rsidTr="00D55539">
        <w:trPr>
          <w:trHeight w:val="258"/>
        </w:trPr>
        <w:tc>
          <w:tcPr>
            <w:tcW w:w="5262" w:type="dxa"/>
          </w:tcPr>
          <w:p w14:paraId="3E2AEE5B" w14:textId="77777777" w:rsidR="00D55539" w:rsidRDefault="00D55539" w:rsidP="00D55539">
            <w:pPr>
              <w:tabs>
                <w:tab w:val="left" w:pos="6300"/>
              </w:tabs>
              <w:spacing w:after="120"/>
              <w:rPr>
                <w:sz w:val="21"/>
                <w:szCs w:val="21"/>
              </w:rPr>
            </w:pPr>
          </w:p>
          <w:p w14:paraId="1006F2D3" w14:textId="77777777" w:rsidR="00D55539" w:rsidRDefault="00D55539" w:rsidP="00D55539">
            <w:pPr>
              <w:tabs>
                <w:tab w:val="left" w:pos="6300"/>
              </w:tabs>
              <w:spacing w:after="120"/>
              <w:rPr>
                <w:sz w:val="21"/>
                <w:szCs w:val="21"/>
              </w:rPr>
            </w:pPr>
          </w:p>
          <w:p w14:paraId="759E535A" w14:textId="77777777" w:rsidR="00D55539" w:rsidRDefault="00D55539" w:rsidP="00D55539">
            <w:pPr>
              <w:tabs>
                <w:tab w:val="left" w:pos="6300"/>
              </w:tabs>
              <w:spacing w:after="120"/>
              <w:rPr>
                <w:sz w:val="21"/>
                <w:szCs w:val="21"/>
              </w:rPr>
            </w:pPr>
          </w:p>
          <w:p w14:paraId="55F0A791" w14:textId="77777777" w:rsidR="00D55539" w:rsidRPr="003A245C" w:rsidRDefault="00D55539" w:rsidP="00D55539">
            <w:pPr>
              <w:tabs>
                <w:tab w:val="left" w:pos="6300"/>
              </w:tabs>
              <w:spacing w:after="120"/>
              <w:rPr>
                <w:sz w:val="21"/>
                <w:szCs w:val="21"/>
              </w:rPr>
            </w:pPr>
          </w:p>
          <w:p w14:paraId="0C5959E5" w14:textId="77777777" w:rsidR="00D55539" w:rsidRPr="003A245C" w:rsidRDefault="00D55539" w:rsidP="00D55539">
            <w:pPr>
              <w:tabs>
                <w:tab w:val="left" w:pos="6300"/>
              </w:tabs>
              <w:spacing w:after="120"/>
              <w:rPr>
                <w:b/>
                <w:smallCaps/>
                <w:spacing w:val="20"/>
                <w:sz w:val="21"/>
                <w:szCs w:val="21"/>
              </w:rPr>
            </w:pPr>
            <w:r w:rsidRPr="003A245C">
              <w:rPr>
                <w:sz w:val="21"/>
                <w:szCs w:val="21"/>
              </w:rPr>
              <w:t xml:space="preserve">V           </w:t>
            </w:r>
            <w:r w:rsidRPr="003A245C">
              <w:rPr>
                <w:b/>
                <w:sz w:val="21"/>
                <w:szCs w:val="21"/>
                <w:highlight w:val="yellow"/>
              </w:rPr>
              <w:t>***</w:t>
            </w:r>
            <w:r w:rsidRPr="003A245C">
              <w:rPr>
                <w:sz w:val="21"/>
                <w:szCs w:val="21"/>
              </w:rPr>
              <w:t xml:space="preserve">          , dne</w:t>
            </w:r>
          </w:p>
        </w:tc>
        <w:tc>
          <w:tcPr>
            <w:tcW w:w="5263" w:type="dxa"/>
          </w:tcPr>
          <w:p w14:paraId="5ADA4F1A" w14:textId="77777777" w:rsidR="00D55539" w:rsidRDefault="00D55539" w:rsidP="00D55539">
            <w:pPr>
              <w:spacing w:after="120"/>
              <w:rPr>
                <w:sz w:val="21"/>
                <w:szCs w:val="21"/>
              </w:rPr>
            </w:pPr>
          </w:p>
          <w:p w14:paraId="04197908" w14:textId="77777777" w:rsidR="00D55539" w:rsidRDefault="00D55539" w:rsidP="00D55539">
            <w:pPr>
              <w:spacing w:after="120"/>
              <w:rPr>
                <w:sz w:val="21"/>
                <w:szCs w:val="21"/>
              </w:rPr>
            </w:pPr>
          </w:p>
          <w:p w14:paraId="6044E08D" w14:textId="77777777" w:rsidR="00D55539" w:rsidRDefault="00D55539" w:rsidP="00D55539">
            <w:pPr>
              <w:spacing w:after="120"/>
              <w:rPr>
                <w:sz w:val="21"/>
                <w:szCs w:val="21"/>
              </w:rPr>
            </w:pPr>
          </w:p>
          <w:p w14:paraId="4D676759" w14:textId="77777777" w:rsidR="00D55539" w:rsidRPr="003A245C" w:rsidRDefault="00D55539" w:rsidP="00D55539">
            <w:pPr>
              <w:spacing w:after="120"/>
              <w:rPr>
                <w:sz w:val="21"/>
                <w:szCs w:val="21"/>
              </w:rPr>
            </w:pPr>
          </w:p>
          <w:p w14:paraId="12F4B147" w14:textId="77777777" w:rsidR="00D55539" w:rsidRPr="003A245C" w:rsidRDefault="00D55539" w:rsidP="00D55539">
            <w:pPr>
              <w:spacing w:after="120"/>
              <w:rPr>
                <w:sz w:val="21"/>
                <w:szCs w:val="21"/>
              </w:rPr>
            </w:pPr>
            <w:r w:rsidRPr="003A245C">
              <w:rPr>
                <w:sz w:val="21"/>
                <w:szCs w:val="21"/>
              </w:rPr>
              <w:t>V Brně, dne</w:t>
            </w:r>
          </w:p>
        </w:tc>
      </w:tr>
    </w:tbl>
    <w:p w14:paraId="0369E42C" w14:textId="77777777" w:rsidR="00D55539" w:rsidRDefault="00D55539" w:rsidP="00D55539">
      <w:pPr>
        <w:spacing w:after="120"/>
        <w:jc w:val="both"/>
        <w:rPr>
          <w:sz w:val="21"/>
          <w:szCs w:val="21"/>
        </w:rPr>
      </w:pPr>
    </w:p>
    <w:p w14:paraId="10630F47" w14:textId="77777777" w:rsidR="00D55539" w:rsidRPr="003A245C" w:rsidRDefault="00D55539" w:rsidP="00D55539">
      <w:pPr>
        <w:spacing w:after="120"/>
        <w:jc w:val="both"/>
        <w:rPr>
          <w:sz w:val="21"/>
          <w:szCs w:val="21"/>
        </w:rPr>
      </w:pPr>
    </w:p>
    <w:p w14:paraId="434DDF79" w14:textId="77777777" w:rsidR="00D55539" w:rsidRPr="003A245C" w:rsidRDefault="00D55539" w:rsidP="00D55539">
      <w:pPr>
        <w:spacing w:after="120"/>
        <w:jc w:val="both"/>
        <w:rPr>
          <w:sz w:val="21"/>
          <w:szCs w:val="21"/>
        </w:rPr>
      </w:pPr>
    </w:p>
    <w:tbl>
      <w:tblPr>
        <w:tblW w:w="10510" w:type="dxa"/>
        <w:tblLook w:val="01E0" w:firstRow="1" w:lastRow="1" w:firstColumn="1" w:lastColumn="1" w:noHBand="0" w:noVBand="0"/>
      </w:tblPr>
      <w:tblGrid>
        <w:gridCol w:w="5255"/>
        <w:gridCol w:w="5255"/>
      </w:tblGrid>
      <w:tr w:rsidR="00D55539" w:rsidRPr="003A245C" w14:paraId="04F3C056" w14:textId="77777777" w:rsidTr="00D55539">
        <w:trPr>
          <w:trHeight w:val="316"/>
        </w:trPr>
        <w:tc>
          <w:tcPr>
            <w:tcW w:w="5255" w:type="dxa"/>
            <w:vAlign w:val="center"/>
          </w:tcPr>
          <w:p w14:paraId="1D830624" w14:textId="77777777" w:rsidR="00D55539" w:rsidRPr="003A245C" w:rsidRDefault="00D55539" w:rsidP="00D55539">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468F5D1B" w14:textId="77777777" w:rsidR="00D55539" w:rsidRPr="003A245C" w:rsidRDefault="00D55539" w:rsidP="00D55539">
            <w:pPr>
              <w:spacing w:after="120"/>
              <w:rPr>
                <w:sz w:val="21"/>
                <w:szCs w:val="21"/>
              </w:rPr>
            </w:pPr>
          </w:p>
        </w:tc>
      </w:tr>
      <w:tr w:rsidR="00D55539" w:rsidRPr="003A245C" w14:paraId="148D44B3" w14:textId="77777777" w:rsidTr="00D55539">
        <w:trPr>
          <w:trHeight w:val="316"/>
        </w:trPr>
        <w:tc>
          <w:tcPr>
            <w:tcW w:w="5255" w:type="dxa"/>
            <w:vAlign w:val="center"/>
          </w:tcPr>
          <w:p w14:paraId="16264975" w14:textId="77777777" w:rsidR="00D55539" w:rsidRPr="003A245C" w:rsidRDefault="00D55539" w:rsidP="00D55539">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55DCD968" w14:textId="77777777" w:rsidR="00D55539" w:rsidRPr="003A245C" w:rsidRDefault="00D55539" w:rsidP="00D55539">
            <w:pPr>
              <w:spacing w:after="120"/>
              <w:jc w:val="center"/>
              <w:rPr>
                <w:b/>
                <w:sz w:val="21"/>
                <w:szCs w:val="21"/>
              </w:rPr>
            </w:pPr>
            <w:r w:rsidRPr="0084760C">
              <w:rPr>
                <w:b/>
                <w:sz w:val="21"/>
                <w:szCs w:val="21"/>
              </w:rPr>
              <w:t>Ing. Zdeněk Komůrka, ředitel</w:t>
            </w:r>
          </w:p>
        </w:tc>
      </w:tr>
      <w:tr w:rsidR="00D55539" w:rsidRPr="003A245C" w14:paraId="104624E1" w14:textId="77777777" w:rsidTr="00D55539">
        <w:trPr>
          <w:trHeight w:val="316"/>
        </w:trPr>
        <w:tc>
          <w:tcPr>
            <w:tcW w:w="5255" w:type="dxa"/>
            <w:vAlign w:val="center"/>
          </w:tcPr>
          <w:p w14:paraId="0A91394F" w14:textId="77777777" w:rsidR="00D55539" w:rsidRPr="003A245C" w:rsidRDefault="00D55539" w:rsidP="00D55539">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00503A9C" w14:textId="77777777" w:rsidR="00D55539" w:rsidRPr="003A245C" w:rsidRDefault="00D55539" w:rsidP="00D55539">
            <w:pPr>
              <w:jc w:val="center"/>
              <w:rPr>
                <w:sz w:val="21"/>
                <w:szCs w:val="21"/>
              </w:rPr>
            </w:pPr>
            <w:r w:rsidRPr="003A245C">
              <w:rPr>
                <w:sz w:val="21"/>
                <w:szCs w:val="21"/>
              </w:rPr>
              <w:t>Správa a údržba silnic Jihomoravského kraje,</w:t>
            </w:r>
          </w:p>
          <w:p w14:paraId="20E51AE9" w14:textId="77777777" w:rsidR="00D55539" w:rsidRPr="003A245C" w:rsidRDefault="00D55539" w:rsidP="00D55539">
            <w:pPr>
              <w:jc w:val="center"/>
              <w:rPr>
                <w:sz w:val="21"/>
                <w:szCs w:val="21"/>
              </w:rPr>
            </w:pPr>
            <w:r w:rsidRPr="003A245C">
              <w:rPr>
                <w:sz w:val="21"/>
                <w:szCs w:val="21"/>
              </w:rPr>
              <w:t>příspěvková organizace kraje</w:t>
            </w:r>
          </w:p>
        </w:tc>
      </w:tr>
    </w:tbl>
    <w:p w14:paraId="6E01917E" w14:textId="77777777" w:rsidR="00D55539" w:rsidRPr="003A245C" w:rsidRDefault="00D55539" w:rsidP="00D555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14:paraId="4D379319" w14:textId="77777777" w:rsidR="00D55539" w:rsidRPr="003A245C" w:rsidRDefault="00D55539" w:rsidP="00D55539">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812F787" w14:textId="77777777" w:rsidR="00D55539" w:rsidRPr="003A245C" w:rsidRDefault="00D55539" w:rsidP="00D55539">
      <w:pPr>
        <w:pStyle w:val="Zhlav"/>
        <w:spacing w:after="120"/>
        <w:jc w:val="both"/>
        <w:rPr>
          <w:b/>
          <w:bCs/>
          <w:sz w:val="21"/>
          <w:szCs w:val="21"/>
        </w:rPr>
      </w:pPr>
    </w:p>
    <w:p w14:paraId="3AAEE0E4" w14:textId="77777777" w:rsidR="00D55539" w:rsidRPr="003A245C" w:rsidRDefault="00D55539" w:rsidP="00D55539">
      <w:pPr>
        <w:pStyle w:val="Zhlav"/>
        <w:spacing w:after="120"/>
        <w:jc w:val="both"/>
        <w:rPr>
          <w:b/>
          <w:bCs/>
          <w:sz w:val="21"/>
          <w:szCs w:val="21"/>
        </w:rPr>
      </w:pPr>
    </w:p>
    <w:p w14:paraId="61F6656A" w14:textId="77777777" w:rsidR="00D55539" w:rsidRPr="003A245C" w:rsidRDefault="00D55539" w:rsidP="00D555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2 </w:t>
      </w:r>
      <w:r>
        <w:rPr>
          <w:b/>
          <w:bCs/>
          <w:smallCaps/>
          <w:spacing w:val="20"/>
          <w:sz w:val="21"/>
          <w:szCs w:val="21"/>
        </w:rPr>
        <w:t xml:space="preserve"> </w:t>
      </w:r>
      <w:r w:rsidRPr="003A245C">
        <w:rPr>
          <w:b/>
          <w:bCs/>
          <w:smallCaps/>
          <w:spacing w:val="20"/>
          <w:sz w:val="21"/>
          <w:szCs w:val="21"/>
        </w:rPr>
        <w:t>Harmonogram prací finanční a věcný</w:t>
      </w:r>
    </w:p>
    <w:p w14:paraId="449D8480" w14:textId="77777777" w:rsidR="00D55539" w:rsidRPr="003A245C" w:rsidRDefault="00D55539" w:rsidP="00D55539">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9F0F90A" w14:textId="77777777" w:rsidR="00D55539" w:rsidRPr="003A245C" w:rsidRDefault="00D55539" w:rsidP="00D55539">
      <w:pPr>
        <w:pStyle w:val="Zhlav"/>
        <w:spacing w:after="120"/>
        <w:jc w:val="both"/>
        <w:rPr>
          <w:b/>
          <w:bCs/>
          <w:sz w:val="21"/>
          <w:szCs w:val="21"/>
        </w:rPr>
      </w:pPr>
    </w:p>
    <w:p w14:paraId="5C8EECF7" w14:textId="77777777" w:rsidR="00D55539" w:rsidRDefault="00D55539" w:rsidP="00D55539">
      <w:pPr>
        <w:pStyle w:val="Zhlav"/>
        <w:spacing w:after="120"/>
        <w:jc w:val="both"/>
        <w:outlineLvl w:val="0"/>
        <w:rPr>
          <w:b/>
          <w:bCs/>
          <w:color w:val="FF0000"/>
          <w:sz w:val="21"/>
          <w:szCs w:val="21"/>
        </w:rPr>
      </w:pPr>
    </w:p>
    <w:p w14:paraId="7225B4FE" w14:textId="77777777" w:rsidR="00D55539" w:rsidRDefault="00D55539" w:rsidP="00D55539">
      <w:pPr>
        <w:pStyle w:val="Zhlav"/>
        <w:spacing w:after="120"/>
        <w:jc w:val="both"/>
        <w:outlineLvl w:val="0"/>
        <w:rPr>
          <w:b/>
          <w:bCs/>
          <w:color w:val="FF0000"/>
          <w:sz w:val="21"/>
          <w:szCs w:val="21"/>
        </w:rPr>
      </w:pPr>
    </w:p>
    <w:p w14:paraId="2B9D5861" w14:textId="77777777" w:rsidR="00D55539" w:rsidRDefault="00D55539" w:rsidP="00D55539">
      <w:pPr>
        <w:pStyle w:val="Zhlav"/>
        <w:spacing w:after="120"/>
        <w:jc w:val="both"/>
        <w:outlineLvl w:val="0"/>
        <w:rPr>
          <w:b/>
          <w:bCs/>
          <w:color w:val="FF0000"/>
          <w:sz w:val="21"/>
          <w:szCs w:val="21"/>
        </w:rPr>
      </w:pPr>
    </w:p>
    <w:p w14:paraId="4E544E7D" w14:textId="77777777" w:rsidR="00D55539" w:rsidRDefault="00D55539" w:rsidP="00D55539">
      <w:pPr>
        <w:pStyle w:val="Zhlav"/>
        <w:spacing w:after="120"/>
        <w:jc w:val="both"/>
        <w:outlineLvl w:val="0"/>
        <w:rPr>
          <w:b/>
          <w:bCs/>
          <w:color w:val="FF0000"/>
          <w:sz w:val="21"/>
          <w:szCs w:val="21"/>
        </w:rPr>
      </w:pPr>
    </w:p>
    <w:p w14:paraId="1353F5AB" w14:textId="77777777" w:rsidR="00D55539" w:rsidRDefault="00D55539" w:rsidP="00D55539">
      <w:pPr>
        <w:pStyle w:val="Zhlav"/>
        <w:spacing w:after="120"/>
        <w:jc w:val="both"/>
        <w:outlineLvl w:val="0"/>
        <w:rPr>
          <w:b/>
          <w:bCs/>
          <w:color w:val="FF0000"/>
          <w:sz w:val="21"/>
          <w:szCs w:val="21"/>
        </w:rPr>
      </w:pPr>
    </w:p>
    <w:p w14:paraId="170455F3" w14:textId="77777777" w:rsidR="00D55539" w:rsidRDefault="00D55539" w:rsidP="00D55539">
      <w:pPr>
        <w:pStyle w:val="Zhlav"/>
        <w:spacing w:after="120"/>
        <w:jc w:val="both"/>
        <w:outlineLvl w:val="0"/>
        <w:rPr>
          <w:b/>
          <w:bCs/>
          <w:color w:val="FF0000"/>
          <w:sz w:val="21"/>
          <w:szCs w:val="21"/>
        </w:rPr>
      </w:pPr>
    </w:p>
    <w:p w14:paraId="1C6200EE" w14:textId="77777777" w:rsidR="00D55539" w:rsidRDefault="00D55539" w:rsidP="00D55539">
      <w:pPr>
        <w:pStyle w:val="Zhlav"/>
        <w:spacing w:after="120"/>
        <w:jc w:val="both"/>
        <w:outlineLvl w:val="0"/>
        <w:rPr>
          <w:b/>
          <w:bCs/>
          <w:color w:val="FF0000"/>
          <w:sz w:val="21"/>
          <w:szCs w:val="21"/>
        </w:rPr>
      </w:pPr>
    </w:p>
    <w:p w14:paraId="76CA6008" w14:textId="77777777" w:rsidR="00D55539" w:rsidRDefault="00D55539" w:rsidP="00D55539">
      <w:pPr>
        <w:pStyle w:val="Zhlav"/>
        <w:spacing w:after="120"/>
        <w:jc w:val="both"/>
        <w:outlineLvl w:val="0"/>
        <w:rPr>
          <w:b/>
          <w:bCs/>
          <w:color w:val="FF0000"/>
          <w:sz w:val="21"/>
          <w:szCs w:val="21"/>
        </w:rPr>
      </w:pPr>
    </w:p>
    <w:p w14:paraId="4CD30E3D" w14:textId="77777777" w:rsidR="00D55539" w:rsidRDefault="00D55539" w:rsidP="00D55539">
      <w:pPr>
        <w:pStyle w:val="Zhlav"/>
        <w:spacing w:after="120"/>
        <w:jc w:val="both"/>
        <w:outlineLvl w:val="0"/>
        <w:rPr>
          <w:b/>
          <w:bCs/>
          <w:color w:val="FF0000"/>
          <w:sz w:val="21"/>
          <w:szCs w:val="21"/>
        </w:rPr>
      </w:pPr>
    </w:p>
    <w:p w14:paraId="57D61366" w14:textId="77777777" w:rsidR="00D55539" w:rsidRDefault="00D55539" w:rsidP="00D55539">
      <w:pPr>
        <w:pStyle w:val="Zhlav"/>
        <w:spacing w:after="120"/>
        <w:jc w:val="both"/>
        <w:outlineLvl w:val="0"/>
        <w:rPr>
          <w:b/>
          <w:bCs/>
          <w:color w:val="FF0000"/>
          <w:sz w:val="21"/>
          <w:szCs w:val="21"/>
        </w:rPr>
      </w:pPr>
    </w:p>
    <w:p w14:paraId="4AB316B5" w14:textId="77777777" w:rsidR="00D55539" w:rsidRDefault="00D55539" w:rsidP="00D55539">
      <w:pPr>
        <w:pStyle w:val="Zhlav"/>
        <w:spacing w:after="120"/>
        <w:jc w:val="both"/>
        <w:outlineLvl w:val="0"/>
        <w:rPr>
          <w:b/>
          <w:bCs/>
          <w:color w:val="FF0000"/>
          <w:sz w:val="21"/>
          <w:szCs w:val="21"/>
        </w:rPr>
      </w:pPr>
    </w:p>
    <w:p w14:paraId="537AF1BF" w14:textId="77777777" w:rsidR="00D55539" w:rsidRDefault="00D55539" w:rsidP="00D55539">
      <w:pPr>
        <w:pStyle w:val="Zhlav"/>
        <w:spacing w:after="120"/>
        <w:jc w:val="both"/>
        <w:outlineLvl w:val="0"/>
        <w:rPr>
          <w:b/>
          <w:bCs/>
          <w:color w:val="FF0000"/>
          <w:sz w:val="21"/>
          <w:szCs w:val="21"/>
        </w:rPr>
      </w:pPr>
    </w:p>
    <w:p w14:paraId="2E991DFB" w14:textId="77777777" w:rsidR="00D55539" w:rsidRDefault="00D55539" w:rsidP="00D55539">
      <w:pPr>
        <w:pStyle w:val="Zhlav"/>
        <w:spacing w:after="120"/>
        <w:jc w:val="both"/>
        <w:outlineLvl w:val="0"/>
        <w:rPr>
          <w:b/>
          <w:bCs/>
          <w:color w:val="FF0000"/>
          <w:sz w:val="21"/>
          <w:szCs w:val="21"/>
        </w:rPr>
      </w:pPr>
    </w:p>
    <w:p w14:paraId="431FE7BF" w14:textId="77777777" w:rsidR="00D55539" w:rsidRDefault="00D55539" w:rsidP="00D55539">
      <w:pPr>
        <w:pStyle w:val="Zhlav"/>
        <w:spacing w:after="120"/>
        <w:jc w:val="both"/>
        <w:outlineLvl w:val="0"/>
        <w:rPr>
          <w:b/>
          <w:bCs/>
          <w:color w:val="FF0000"/>
          <w:sz w:val="21"/>
          <w:szCs w:val="21"/>
        </w:rPr>
      </w:pPr>
    </w:p>
    <w:p w14:paraId="3A0A61C1" w14:textId="77777777" w:rsidR="00D55539" w:rsidRDefault="00D55539" w:rsidP="00D55539">
      <w:pPr>
        <w:pStyle w:val="Zhlav"/>
        <w:spacing w:after="120"/>
        <w:jc w:val="both"/>
        <w:outlineLvl w:val="0"/>
        <w:rPr>
          <w:b/>
          <w:bCs/>
          <w:color w:val="FF0000"/>
          <w:sz w:val="21"/>
          <w:szCs w:val="21"/>
        </w:rPr>
      </w:pPr>
    </w:p>
    <w:p w14:paraId="3B54FB03" w14:textId="77777777" w:rsidR="00D55539" w:rsidRDefault="00D55539" w:rsidP="00D55539">
      <w:pPr>
        <w:pStyle w:val="Zhlav"/>
        <w:spacing w:after="120"/>
        <w:jc w:val="both"/>
        <w:outlineLvl w:val="0"/>
        <w:rPr>
          <w:b/>
          <w:bCs/>
          <w:color w:val="FF0000"/>
          <w:sz w:val="21"/>
          <w:szCs w:val="21"/>
        </w:rPr>
      </w:pPr>
    </w:p>
    <w:p w14:paraId="462E6A05" w14:textId="77777777" w:rsidR="00D55539" w:rsidRDefault="00D55539" w:rsidP="00D55539">
      <w:pPr>
        <w:pStyle w:val="Zhlav"/>
        <w:spacing w:after="120"/>
        <w:jc w:val="both"/>
        <w:outlineLvl w:val="0"/>
        <w:rPr>
          <w:b/>
          <w:bCs/>
          <w:color w:val="FF0000"/>
          <w:sz w:val="21"/>
          <w:szCs w:val="21"/>
        </w:rPr>
      </w:pPr>
    </w:p>
    <w:p w14:paraId="7DA62A0A" w14:textId="77777777" w:rsidR="00D55539" w:rsidRDefault="00D55539" w:rsidP="00D55539">
      <w:pPr>
        <w:pStyle w:val="Zhlav"/>
        <w:spacing w:after="120"/>
        <w:jc w:val="both"/>
        <w:outlineLvl w:val="0"/>
        <w:rPr>
          <w:b/>
          <w:bCs/>
          <w:color w:val="FF0000"/>
          <w:sz w:val="21"/>
          <w:szCs w:val="21"/>
        </w:rPr>
      </w:pPr>
    </w:p>
    <w:p w14:paraId="6AA7B4DF" w14:textId="77777777" w:rsidR="00D55539" w:rsidRDefault="00D55539" w:rsidP="00D55539">
      <w:pPr>
        <w:pStyle w:val="Zhlav"/>
        <w:spacing w:after="120"/>
        <w:jc w:val="both"/>
        <w:outlineLvl w:val="0"/>
        <w:rPr>
          <w:b/>
          <w:bCs/>
          <w:color w:val="FF0000"/>
          <w:sz w:val="21"/>
          <w:szCs w:val="21"/>
        </w:rPr>
      </w:pPr>
    </w:p>
    <w:p w14:paraId="3ED2B6F0" w14:textId="77777777" w:rsidR="00D55539" w:rsidRDefault="00D55539" w:rsidP="00D55539">
      <w:pPr>
        <w:pStyle w:val="Zhlav"/>
        <w:spacing w:after="120"/>
        <w:jc w:val="both"/>
        <w:outlineLvl w:val="0"/>
        <w:rPr>
          <w:b/>
          <w:bCs/>
          <w:color w:val="FF0000"/>
          <w:sz w:val="21"/>
          <w:szCs w:val="21"/>
        </w:rPr>
      </w:pPr>
    </w:p>
    <w:p w14:paraId="34C0EC8E" w14:textId="77777777" w:rsidR="00D55539" w:rsidRDefault="00D55539" w:rsidP="00D55539">
      <w:pPr>
        <w:pStyle w:val="Zhlav"/>
        <w:spacing w:after="120"/>
        <w:jc w:val="both"/>
        <w:outlineLvl w:val="0"/>
        <w:rPr>
          <w:b/>
          <w:bCs/>
          <w:color w:val="FF0000"/>
          <w:sz w:val="21"/>
          <w:szCs w:val="21"/>
        </w:rPr>
      </w:pPr>
    </w:p>
    <w:p w14:paraId="683FD57B" w14:textId="77777777" w:rsidR="00D55539" w:rsidRDefault="00D55539" w:rsidP="00D55539">
      <w:pPr>
        <w:pStyle w:val="Zhlav"/>
        <w:spacing w:after="120"/>
        <w:jc w:val="both"/>
        <w:outlineLvl w:val="0"/>
        <w:rPr>
          <w:b/>
          <w:bCs/>
          <w:color w:val="FF0000"/>
          <w:sz w:val="21"/>
          <w:szCs w:val="21"/>
        </w:rPr>
      </w:pPr>
    </w:p>
    <w:p w14:paraId="73EDBDFA" w14:textId="77777777" w:rsidR="00D55539" w:rsidRDefault="00D55539" w:rsidP="00D55539">
      <w:pPr>
        <w:pStyle w:val="Zhlav"/>
        <w:spacing w:after="120"/>
        <w:jc w:val="both"/>
        <w:outlineLvl w:val="0"/>
        <w:rPr>
          <w:b/>
          <w:bCs/>
          <w:color w:val="FF0000"/>
          <w:sz w:val="21"/>
          <w:szCs w:val="21"/>
        </w:rPr>
      </w:pPr>
    </w:p>
    <w:p w14:paraId="029E080D" w14:textId="77777777" w:rsidR="00D55539" w:rsidRDefault="00D55539" w:rsidP="00D55539">
      <w:pPr>
        <w:pStyle w:val="Zhlav"/>
        <w:spacing w:after="120"/>
        <w:jc w:val="both"/>
        <w:outlineLvl w:val="0"/>
        <w:rPr>
          <w:b/>
          <w:bCs/>
          <w:color w:val="FF0000"/>
          <w:sz w:val="21"/>
          <w:szCs w:val="21"/>
        </w:rPr>
      </w:pPr>
    </w:p>
    <w:p w14:paraId="03A78151" w14:textId="77777777" w:rsidR="00D55539" w:rsidRDefault="00D55539" w:rsidP="00D55539">
      <w:pPr>
        <w:pStyle w:val="Zhlav"/>
        <w:spacing w:after="120"/>
        <w:jc w:val="both"/>
        <w:outlineLvl w:val="0"/>
        <w:rPr>
          <w:b/>
          <w:bCs/>
          <w:color w:val="FF0000"/>
          <w:sz w:val="21"/>
          <w:szCs w:val="21"/>
        </w:rPr>
      </w:pPr>
    </w:p>
    <w:p w14:paraId="4C18A272" w14:textId="77777777" w:rsidR="00D55539" w:rsidRDefault="00D55539" w:rsidP="00D55539">
      <w:pPr>
        <w:pStyle w:val="Zhlav"/>
        <w:spacing w:after="120"/>
        <w:jc w:val="both"/>
        <w:outlineLvl w:val="0"/>
        <w:rPr>
          <w:b/>
          <w:bCs/>
          <w:color w:val="FF0000"/>
          <w:sz w:val="21"/>
          <w:szCs w:val="21"/>
        </w:rPr>
      </w:pPr>
    </w:p>
    <w:p w14:paraId="681CCBB7" w14:textId="77777777" w:rsidR="00D55539" w:rsidRDefault="00D55539" w:rsidP="00D55539">
      <w:pPr>
        <w:pStyle w:val="Zhlav"/>
        <w:spacing w:after="120"/>
        <w:jc w:val="both"/>
        <w:outlineLvl w:val="0"/>
        <w:rPr>
          <w:b/>
          <w:bCs/>
          <w:color w:val="FF0000"/>
          <w:sz w:val="21"/>
          <w:szCs w:val="21"/>
        </w:rPr>
      </w:pPr>
    </w:p>
    <w:p w14:paraId="33C01402" w14:textId="77777777" w:rsidR="00D55539" w:rsidRDefault="00D55539" w:rsidP="00D55539">
      <w:pPr>
        <w:pStyle w:val="Zhlav"/>
        <w:spacing w:after="120"/>
        <w:jc w:val="both"/>
        <w:outlineLvl w:val="0"/>
        <w:rPr>
          <w:b/>
          <w:bCs/>
          <w:color w:val="FF0000"/>
          <w:sz w:val="21"/>
          <w:szCs w:val="21"/>
        </w:rPr>
      </w:pPr>
    </w:p>
    <w:p w14:paraId="6ACC531C" w14:textId="77777777" w:rsidR="00D55539" w:rsidRDefault="00D55539" w:rsidP="00D55539">
      <w:pPr>
        <w:pStyle w:val="Zhlav"/>
        <w:spacing w:after="120"/>
        <w:jc w:val="both"/>
        <w:outlineLvl w:val="0"/>
        <w:rPr>
          <w:b/>
          <w:bCs/>
          <w:color w:val="FF0000"/>
          <w:sz w:val="21"/>
          <w:szCs w:val="21"/>
        </w:rPr>
      </w:pPr>
    </w:p>
    <w:p w14:paraId="3B9D56D4" w14:textId="77777777" w:rsidR="00D55539" w:rsidRDefault="00D55539" w:rsidP="00D55539">
      <w:pPr>
        <w:pStyle w:val="Zhlav"/>
        <w:spacing w:after="120"/>
        <w:jc w:val="both"/>
        <w:outlineLvl w:val="0"/>
        <w:rPr>
          <w:b/>
          <w:bCs/>
          <w:color w:val="FF0000"/>
          <w:sz w:val="21"/>
          <w:szCs w:val="21"/>
        </w:rPr>
      </w:pPr>
    </w:p>
    <w:p w14:paraId="1E18CE05" w14:textId="77777777" w:rsidR="00D55539" w:rsidRDefault="00D55539" w:rsidP="00D55539">
      <w:pPr>
        <w:pStyle w:val="Zhlav"/>
        <w:spacing w:after="120"/>
        <w:jc w:val="both"/>
        <w:outlineLvl w:val="0"/>
        <w:rPr>
          <w:b/>
          <w:bCs/>
          <w:color w:val="FF0000"/>
          <w:sz w:val="21"/>
          <w:szCs w:val="21"/>
        </w:rPr>
      </w:pPr>
    </w:p>
    <w:p w14:paraId="38A468D6" w14:textId="77777777" w:rsidR="00D55539" w:rsidRDefault="00D55539" w:rsidP="00D55539">
      <w:pPr>
        <w:pStyle w:val="Zhlav"/>
        <w:spacing w:after="120"/>
        <w:jc w:val="both"/>
        <w:outlineLvl w:val="0"/>
        <w:rPr>
          <w:b/>
          <w:bCs/>
          <w:color w:val="FF0000"/>
          <w:sz w:val="21"/>
          <w:szCs w:val="21"/>
        </w:rPr>
      </w:pPr>
    </w:p>
    <w:p w14:paraId="1656BD7A" w14:textId="77777777" w:rsidR="00D55539" w:rsidRDefault="00D55539" w:rsidP="00D55539">
      <w:pPr>
        <w:pStyle w:val="Zhlav"/>
        <w:spacing w:after="120"/>
        <w:jc w:val="both"/>
        <w:outlineLvl w:val="0"/>
        <w:rPr>
          <w:b/>
          <w:bCs/>
          <w:color w:val="FF0000"/>
          <w:sz w:val="21"/>
          <w:szCs w:val="21"/>
        </w:rPr>
      </w:pPr>
    </w:p>
    <w:p w14:paraId="18AF9BBC" w14:textId="77777777" w:rsidR="00D55539" w:rsidRDefault="00D55539" w:rsidP="00D55539">
      <w:pPr>
        <w:pStyle w:val="Zhlav"/>
        <w:spacing w:after="120"/>
        <w:jc w:val="both"/>
        <w:outlineLvl w:val="0"/>
        <w:rPr>
          <w:b/>
          <w:bCs/>
          <w:color w:val="FF0000"/>
          <w:sz w:val="21"/>
          <w:szCs w:val="21"/>
        </w:rPr>
      </w:pPr>
    </w:p>
    <w:p w14:paraId="23F6276F" w14:textId="77777777" w:rsidR="00D55539" w:rsidRDefault="00D55539" w:rsidP="00D55539">
      <w:pPr>
        <w:pStyle w:val="Zhlav"/>
        <w:spacing w:after="120"/>
        <w:jc w:val="both"/>
        <w:outlineLvl w:val="0"/>
        <w:rPr>
          <w:b/>
          <w:bCs/>
          <w:color w:val="FF0000"/>
          <w:sz w:val="21"/>
          <w:szCs w:val="21"/>
        </w:rPr>
      </w:pPr>
    </w:p>
    <w:p w14:paraId="35538047" w14:textId="77777777" w:rsidR="00D55539" w:rsidRDefault="00D55539" w:rsidP="00D55539">
      <w:pPr>
        <w:pStyle w:val="Zhlav"/>
        <w:spacing w:after="120"/>
        <w:jc w:val="both"/>
        <w:outlineLvl w:val="0"/>
        <w:rPr>
          <w:b/>
          <w:bCs/>
          <w:color w:val="FF0000"/>
          <w:sz w:val="21"/>
          <w:szCs w:val="21"/>
        </w:rPr>
      </w:pPr>
    </w:p>
    <w:p w14:paraId="5F6CEB0C" w14:textId="77777777" w:rsidR="00D55539" w:rsidRDefault="00D55539" w:rsidP="00D55539">
      <w:pPr>
        <w:pStyle w:val="Zhlav"/>
        <w:spacing w:after="120"/>
        <w:jc w:val="both"/>
        <w:outlineLvl w:val="0"/>
        <w:rPr>
          <w:b/>
          <w:bCs/>
          <w:color w:val="FF0000"/>
          <w:sz w:val="21"/>
          <w:szCs w:val="21"/>
        </w:rPr>
      </w:pPr>
    </w:p>
    <w:p w14:paraId="70822198" w14:textId="77777777" w:rsidR="00D55539" w:rsidRDefault="00D55539" w:rsidP="00D55539">
      <w:pPr>
        <w:pStyle w:val="Zhlav"/>
        <w:spacing w:after="120"/>
        <w:jc w:val="both"/>
        <w:outlineLvl w:val="0"/>
        <w:rPr>
          <w:b/>
          <w:bCs/>
          <w:color w:val="FF0000"/>
          <w:sz w:val="21"/>
          <w:szCs w:val="21"/>
        </w:rPr>
      </w:pPr>
    </w:p>
    <w:p w14:paraId="4B4FB62F" w14:textId="77777777" w:rsidR="00D55539" w:rsidRPr="003A245C" w:rsidRDefault="00D55539" w:rsidP="00D55539">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4C0D0D8D" w14:textId="77777777" w:rsidR="00D55539" w:rsidRPr="003A245C" w:rsidRDefault="00D55539" w:rsidP="00D55539">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BCDCA51" w14:textId="77777777" w:rsidR="00D55539" w:rsidRPr="003A245C" w:rsidRDefault="00D55539" w:rsidP="00D55539">
      <w:pPr>
        <w:pStyle w:val="Zhlav"/>
        <w:spacing w:after="120"/>
        <w:jc w:val="both"/>
        <w:rPr>
          <w:b/>
          <w:bCs/>
          <w:sz w:val="21"/>
          <w:szCs w:val="21"/>
        </w:rPr>
      </w:pPr>
    </w:p>
    <w:p w14:paraId="10D75514" w14:textId="77777777" w:rsidR="00D55539" w:rsidRPr="003A245C" w:rsidRDefault="00D55539" w:rsidP="00D55539">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Pr="003A245C">
        <w:rPr>
          <w:b/>
          <w:bCs/>
          <w:smallCaps/>
          <w:spacing w:val="20"/>
          <w:sz w:val="21"/>
          <w:szCs w:val="21"/>
        </w:rPr>
        <w:t xml:space="preserve"> Oprávněné osoby objednatele </w:t>
      </w:r>
    </w:p>
    <w:p w14:paraId="2FE796F7" w14:textId="77777777" w:rsidR="00D55539" w:rsidRPr="003A245C" w:rsidRDefault="00D55539" w:rsidP="00D55539">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2974C22" w14:textId="77777777" w:rsidR="00D55539" w:rsidRPr="003A245C" w:rsidRDefault="00D55539" w:rsidP="00D55539">
      <w:pPr>
        <w:pStyle w:val="Zhlav"/>
        <w:spacing w:after="120"/>
        <w:jc w:val="both"/>
        <w:rPr>
          <w:b/>
          <w:bCs/>
          <w:smallCaps/>
          <w:sz w:val="21"/>
          <w:szCs w:val="21"/>
        </w:rPr>
      </w:pPr>
    </w:p>
    <w:p w14:paraId="61509C5A" w14:textId="77777777" w:rsidR="00D55539" w:rsidRPr="009D2F41" w:rsidRDefault="00D55539" w:rsidP="00D55539">
      <w:pPr>
        <w:pStyle w:val="Zhlav"/>
        <w:spacing w:after="120"/>
        <w:jc w:val="both"/>
        <w:outlineLvl w:val="0"/>
        <w:rPr>
          <w:b/>
          <w:bCs/>
          <w:smallCaps/>
          <w:sz w:val="21"/>
          <w:szCs w:val="21"/>
        </w:rPr>
      </w:pPr>
      <w:r>
        <w:rPr>
          <w:b/>
          <w:bCs/>
          <w:smallCaps/>
          <w:sz w:val="21"/>
          <w:szCs w:val="21"/>
        </w:rPr>
        <w:t>Investiční</w:t>
      </w:r>
      <w:r w:rsidRPr="009D2F41">
        <w:rPr>
          <w:b/>
          <w:bCs/>
          <w:smallCaps/>
          <w:sz w:val="21"/>
          <w:szCs w:val="21"/>
        </w:rPr>
        <w:t xml:space="preserve"> náměstek</w:t>
      </w:r>
    </w:p>
    <w:p w14:paraId="6C8B0707" w14:textId="77777777" w:rsidR="00D55539" w:rsidRPr="009D2F41" w:rsidRDefault="00D55539" w:rsidP="00D55539">
      <w:pPr>
        <w:pStyle w:val="Zhlav"/>
        <w:spacing w:after="120"/>
        <w:jc w:val="both"/>
        <w:rPr>
          <w:bCs/>
          <w:color w:val="000000" w:themeColor="text1"/>
          <w:sz w:val="21"/>
          <w:szCs w:val="21"/>
        </w:rPr>
      </w:pPr>
      <w:r w:rsidRPr="009D2F41">
        <w:rPr>
          <w:bCs/>
          <w:color w:val="000000" w:themeColor="text1"/>
          <w:sz w:val="21"/>
          <w:szCs w:val="21"/>
        </w:rPr>
        <w:t>Ing. Jindřich Hochman, e</w:t>
      </w:r>
      <w:r>
        <w:rPr>
          <w:bCs/>
          <w:color w:val="000000" w:themeColor="text1"/>
          <w:sz w:val="21"/>
          <w:szCs w:val="21"/>
        </w:rPr>
        <w:noBreakHyphen/>
      </w:r>
      <w:r w:rsidRPr="009D2F41">
        <w:rPr>
          <w:bCs/>
          <w:color w:val="000000" w:themeColor="text1"/>
          <w:sz w:val="21"/>
          <w:szCs w:val="21"/>
        </w:rPr>
        <w:t>mail: Jindrich.hochman@susjmk.cz</w:t>
      </w:r>
    </w:p>
    <w:p w14:paraId="2C998BAF" w14:textId="77777777" w:rsidR="00D55539" w:rsidRDefault="00D55539" w:rsidP="00D55539">
      <w:pPr>
        <w:pStyle w:val="Zhlav"/>
        <w:spacing w:after="120"/>
        <w:jc w:val="both"/>
        <w:rPr>
          <w:b/>
          <w:bCs/>
          <w:smallCaps/>
          <w:color w:val="FF0000"/>
          <w:sz w:val="21"/>
          <w:szCs w:val="21"/>
        </w:rPr>
      </w:pPr>
    </w:p>
    <w:p w14:paraId="19908108" w14:textId="77777777" w:rsidR="00D55539" w:rsidRPr="009D2F41" w:rsidRDefault="00D55539" w:rsidP="00D55539">
      <w:pPr>
        <w:pStyle w:val="Zhlav"/>
        <w:spacing w:after="120"/>
        <w:jc w:val="both"/>
        <w:rPr>
          <w:b/>
          <w:bCs/>
          <w:smallCaps/>
          <w:color w:val="FF0000"/>
          <w:sz w:val="21"/>
          <w:szCs w:val="21"/>
        </w:rPr>
      </w:pPr>
    </w:p>
    <w:p w14:paraId="57B2DC2F" w14:textId="77777777" w:rsidR="00D55539" w:rsidRPr="009D2F41" w:rsidRDefault="00D55539" w:rsidP="00D55539">
      <w:pPr>
        <w:pStyle w:val="Zhlav"/>
        <w:spacing w:after="120"/>
        <w:jc w:val="both"/>
        <w:outlineLvl w:val="0"/>
        <w:rPr>
          <w:b/>
          <w:bCs/>
          <w:smallCaps/>
          <w:sz w:val="21"/>
          <w:szCs w:val="21"/>
        </w:rPr>
      </w:pPr>
      <w:r w:rsidRPr="009D2F41">
        <w:rPr>
          <w:b/>
          <w:bCs/>
          <w:smallCaps/>
          <w:sz w:val="21"/>
          <w:szCs w:val="21"/>
        </w:rPr>
        <w:t>Správce stavby</w:t>
      </w:r>
    </w:p>
    <w:p w14:paraId="03B5CD78" w14:textId="77777777" w:rsidR="00D55539" w:rsidRPr="001A1F09" w:rsidRDefault="00D55539" w:rsidP="00D55539">
      <w:pPr>
        <w:pStyle w:val="Zhlav"/>
        <w:rPr>
          <w:bCs/>
          <w:color w:val="000000" w:themeColor="text1"/>
          <w:sz w:val="21"/>
          <w:szCs w:val="21"/>
        </w:rPr>
      </w:pPr>
      <w:r w:rsidRPr="001A1F09">
        <w:rPr>
          <w:bCs/>
          <w:color w:val="000000" w:themeColor="text1"/>
          <w:sz w:val="21"/>
          <w:szCs w:val="21"/>
        </w:rPr>
        <w:t>Ing. Michal Harašta, vedoucí investičního úseku oblasti Střed</w:t>
      </w:r>
    </w:p>
    <w:p w14:paraId="709838A0" w14:textId="77777777" w:rsidR="00D55539" w:rsidRPr="001A1F09" w:rsidRDefault="00D55539" w:rsidP="00D55539">
      <w:pPr>
        <w:pStyle w:val="Zhlav"/>
        <w:rPr>
          <w:bCs/>
          <w:color w:val="000000" w:themeColor="text1"/>
          <w:sz w:val="21"/>
          <w:szCs w:val="21"/>
        </w:rPr>
      </w:pPr>
      <w:r w:rsidRPr="001A1F09">
        <w:rPr>
          <w:bCs/>
          <w:color w:val="000000" w:themeColor="text1"/>
          <w:sz w:val="21"/>
          <w:szCs w:val="21"/>
        </w:rPr>
        <w:t xml:space="preserve">e-mail: </w:t>
      </w:r>
      <w:hyperlink r:id="rId9" w:history="1">
        <w:r w:rsidRPr="001A1F09">
          <w:rPr>
            <w:rStyle w:val="Hypertextovodkaz"/>
            <w:bCs/>
            <w:sz w:val="21"/>
            <w:szCs w:val="21"/>
          </w:rPr>
          <w:t>michal.harasta@susjmk.cz</w:t>
        </w:r>
      </w:hyperlink>
      <w:r w:rsidRPr="001A1F09">
        <w:rPr>
          <w:bCs/>
          <w:color w:val="000000" w:themeColor="text1"/>
          <w:sz w:val="21"/>
          <w:szCs w:val="21"/>
        </w:rPr>
        <w:t>, tel: +420 775 621 848</w:t>
      </w:r>
    </w:p>
    <w:p w14:paraId="1AC14FA2" w14:textId="77777777" w:rsidR="00D55539" w:rsidRPr="009D2F41" w:rsidRDefault="00D55539" w:rsidP="00D55539">
      <w:pPr>
        <w:pStyle w:val="Zhlav"/>
        <w:spacing w:after="120"/>
        <w:jc w:val="both"/>
        <w:rPr>
          <w:bCs/>
          <w:color w:val="000000" w:themeColor="text1"/>
          <w:sz w:val="21"/>
          <w:szCs w:val="21"/>
        </w:rPr>
      </w:pPr>
      <w:r>
        <w:rPr>
          <w:rStyle w:val="Hypertextovodkaz"/>
          <w:bCs/>
          <w:sz w:val="21"/>
          <w:szCs w:val="21"/>
        </w:rPr>
        <w:t xml:space="preserve"> </w:t>
      </w:r>
    </w:p>
    <w:p w14:paraId="0518B6EC" w14:textId="77777777" w:rsidR="00D55539" w:rsidRPr="009D2F41" w:rsidRDefault="00D55539" w:rsidP="00D55539">
      <w:pPr>
        <w:pStyle w:val="Zhlav"/>
        <w:spacing w:after="120"/>
        <w:jc w:val="both"/>
        <w:outlineLvl w:val="0"/>
        <w:rPr>
          <w:b/>
          <w:bCs/>
          <w:smallCaps/>
          <w:sz w:val="21"/>
          <w:szCs w:val="21"/>
        </w:rPr>
      </w:pPr>
    </w:p>
    <w:p w14:paraId="202E30A3" w14:textId="77777777" w:rsidR="00D55539" w:rsidRPr="001A1F09" w:rsidRDefault="00D55539" w:rsidP="00D55539">
      <w:pPr>
        <w:tabs>
          <w:tab w:val="center" w:pos="4536"/>
          <w:tab w:val="right" w:pos="9072"/>
        </w:tabs>
        <w:spacing w:after="120"/>
        <w:jc w:val="both"/>
        <w:outlineLvl w:val="0"/>
        <w:rPr>
          <w:b/>
          <w:bCs/>
          <w:smallCaps/>
          <w:color w:val="000000"/>
          <w:sz w:val="21"/>
          <w:szCs w:val="21"/>
          <w:lang w:val="x-none" w:eastAsia="x-none"/>
        </w:rPr>
      </w:pPr>
      <w:r w:rsidRPr="001A1F09">
        <w:rPr>
          <w:b/>
          <w:bCs/>
          <w:smallCaps/>
          <w:color w:val="000000"/>
          <w:sz w:val="21"/>
          <w:szCs w:val="21"/>
          <w:lang w:val="x-none" w:eastAsia="x-none"/>
        </w:rPr>
        <w:t xml:space="preserve">Technický dozor investora </w:t>
      </w:r>
    </w:p>
    <w:p w14:paraId="270C99D5" w14:textId="77777777" w:rsidR="00D55539" w:rsidRPr="001A1F09" w:rsidRDefault="005671A7" w:rsidP="00D55539">
      <w:pPr>
        <w:tabs>
          <w:tab w:val="center" w:pos="4536"/>
          <w:tab w:val="right" w:pos="9072"/>
        </w:tabs>
        <w:rPr>
          <w:bCs/>
          <w:color w:val="000000" w:themeColor="text1"/>
          <w:sz w:val="21"/>
          <w:szCs w:val="21"/>
        </w:rPr>
      </w:pPr>
      <w:r>
        <w:rPr>
          <w:bCs/>
          <w:color w:val="000000" w:themeColor="text1"/>
          <w:sz w:val="21"/>
          <w:szCs w:val="21"/>
        </w:rPr>
        <w:t>Ing. Markéta Karbanová</w:t>
      </w:r>
      <w:r w:rsidR="00D55539" w:rsidRPr="001A1F09">
        <w:rPr>
          <w:bCs/>
          <w:color w:val="000000" w:themeColor="text1"/>
          <w:sz w:val="21"/>
          <w:szCs w:val="21"/>
        </w:rPr>
        <w:t xml:space="preserve">, </w:t>
      </w:r>
      <w:r w:rsidR="00D55539">
        <w:rPr>
          <w:bCs/>
          <w:color w:val="000000" w:themeColor="text1"/>
          <w:sz w:val="21"/>
          <w:szCs w:val="21"/>
        </w:rPr>
        <w:t>technik přípravy a realizace staveb</w:t>
      </w:r>
      <w:r w:rsidR="00D55539" w:rsidRPr="001A1F09">
        <w:rPr>
          <w:bCs/>
          <w:color w:val="000000" w:themeColor="text1"/>
          <w:sz w:val="21"/>
          <w:szCs w:val="21"/>
        </w:rPr>
        <w:t xml:space="preserve"> oblasti Střed</w:t>
      </w:r>
    </w:p>
    <w:p w14:paraId="29765832" w14:textId="77777777" w:rsidR="00D55539" w:rsidRPr="003A245C" w:rsidRDefault="00D55539" w:rsidP="00D55539">
      <w:pPr>
        <w:rPr>
          <w:b/>
          <w:bCs/>
          <w:sz w:val="21"/>
          <w:szCs w:val="21"/>
        </w:rPr>
      </w:pPr>
      <w:r w:rsidRPr="001A1F09">
        <w:rPr>
          <w:bCs/>
          <w:color w:val="000000" w:themeColor="text1"/>
          <w:sz w:val="21"/>
          <w:szCs w:val="21"/>
        </w:rPr>
        <w:t xml:space="preserve">e-mail: </w:t>
      </w:r>
      <w:hyperlink r:id="rId10" w:history="1">
        <w:r w:rsidR="005671A7" w:rsidRPr="0000524D">
          <w:rPr>
            <w:rStyle w:val="Hypertextovodkaz"/>
            <w:bCs/>
            <w:sz w:val="21"/>
            <w:szCs w:val="21"/>
          </w:rPr>
          <w:t>marketa.karbanova@susjmk.cz</w:t>
        </w:r>
      </w:hyperlink>
      <w:r w:rsidR="005671A7">
        <w:rPr>
          <w:bCs/>
          <w:color w:val="000000" w:themeColor="text1"/>
          <w:sz w:val="21"/>
          <w:szCs w:val="21"/>
        </w:rPr>
        <w:t>, tel: +420 739 383 892</w:t>
      </w:r>
    </w:p>
    <w:p w14:paraId="3C224B82" w14:textId="77777777" w:rsidR="00D55539" w:rsidRDefault="00D55539" w:rsidP="00D55539">
      <w:pPr>
        <w:pStyle w:val="Zhlav"/>
        <w:spacing w:after="120"/>
        <w:jc w:val="both"/>
        <w:rPr>
          <w:b/>
          <w:bCs/>
          <w:sz w:val="21"/>
          <w:szCs w:val="21"/>
        </w:rPr>
      </w:pPr>
    </w:p>
    <w:p w14:paraId="0AB78FCC" w14:textId="77777777" w:rsidR="00D55539" w:rsidRDefault="00D55539" w:rsidP="00D55539">
      <w:pPr>
        <w:pStyle w:val="Zhlav"/>
        <w:spacing w:after="120"/>
        <w:jc w:val="both"/>
        <w:rPr>
          <w:b/>
          <w:bCs/>
          <w:sz w:val="21"/>
          <w:szCs w:val="21"/>
        </w:rPr>
      </w:pPr>
    </w:p>
    <w:p w14:paraId="3F144938" w14:textId="77777777" w:rsidR="00D55539" w:rsidRPr="003A245C" w:rsidRDefault="00D55539" w:rsidP="00D55539">
      <w:pPr>
        <w:pStyle w:val="Zhlav"/>
        <w:spacing w:after="120"/>
        <w:jc w:val="both"/>
        <w:rPr>
          <w:b/>
          <w:bCs/>
          <w:sz w:val="21"/>
          <w:szCs w:val="21"/>
        </w:rPr>
      </w:pPr>
    </w:p>
    <w:p w14:paraId="0849C775" w14:textId="77777777" w:rsidR="00D55539" w:rsidRPr="003A245C" w:rsidRDefault="00D55539" w:rsidP="00D55539">
      <w:pPr>
        <w:pStyle w:val="Zhlav"/>
        <w:spacing w:after="120"/>
        <w:jc w:val="both"/>
        <w:outlineLvl w:val="0"/>
        <w:rPr>
          <w:bCs/>
          <w:sz w:val="21"/>
          <w:szCs w:val="21"/>
        </w:rPr>
      </w:pPr>
      <w:r w:rsidRPr="003A245C">
        <w:rPr>
          <w:bCs/>
          <w:sz w:val="21"/>
          <w:szCs w:val="21"/>
        </w:rPr>
        <w:t xml:space="preserve">Dne </w:t>
      </w:r>
      <w:r>
        <w:rPr>
          <w:bCs/>
          <w:sz w:val="21"/>
          <w:szCs w:val="21"/>
        </w:rPr>
        <w:t>…………...................</w:t>
      </w:r>
      <w:r w:rsidRPr="003A245C">
        <w:rPr>
          <w:bCs/>
          <w:sz w:val="21"/>
          <w:szCs w:val="21"/>
        </w:rPr>
        <w:t xml:space="preserve">, za objednatele  </w:t>
      </w:r>
    </w:p>
    <w:p w14:paraId="11758C61" w14:textId="77777777" w:rsidR="00D55539" w:rsidRDefault="00D55539" w:rsidP="00D55539">
      <w:pPr>
        <w:pStyle w:val="Zhlav"/>
        <w:spacing w:after="120"/>
        <w:jc w:val="both"/>
        <w:rPr>
          <w:b/>
          <w:bCs/>
          <w:sz w:val="21"/>
          <w:szCs w:val="21"/>
        </w:rPr>
      </w:pPr>
    </w:p>
    <w:p w14:paraId="6597138B" w14:textId="77777777" w:rsidR="00D55539" w:rsidRPr="003A245C" w:rsidRDefault="00D55539" w:rsidP="00D55539">
      <w:pPr>
        <w:pStyle w:val="Zhlav"/>
        <w:spacing w:after="120"/>
        <w:jc w:val="both"/>
        <w:rPr>
          <w:b/>
          <w:bCs/>
          <w:sz w:val="21"/>
          <w:szCs w:val="21"/>
        </w:rPr>
      </w:pPr>
    </w:p>
    <w:p w14:paraId="6FD59F13" w14:textId="77777777" w:rsidR="00D55539" w:rsidRPr="003A245C" w:rsidRDefault="00D55539" w:rsidP="00D55539">
      <w:pPr>
        <w:pStyle w:val="Zhlav"/>
        <w:spacing w:after="120"/>
        <w:jc w:val="both"/>
        <w:rPr>
          <w:b/>
          <w:bCs/>
          <w:sz w:val="21"/>
          <w:szCs w:val="21"/>
        </w:rPr>
      </w:pPr>
    </w:p>
    <w:p w14:paraId="71448519" w14:textId="77777777" w:rsidR="00D55539" w:rsidRPr="003A245C" w:rsidRDefault="00D55539" w:rsidP="00D55539">
      <w:pPr>
        <w:spacing w:after="120"/>
        <w:jc w:val="both"/>
        <w:rPr>
          <w:sz w:val="21"/>
          <w:szCs w:val="21"/>
        </w:rPr>
      </w:pPr>
    </w:p>
    <w:tbl>
      <w:tblPr>
        <w:tblW w:w="9352" w:type="dxa"/>
        <w:tblLook w:val="01E0" w:firstRow="1" w:lastRow="1" w:firstColumn="1" w:lastColumn="1" w:noHBand="0" w:noVBand="0"/>
      </w:tblPr>
      <w:tblGrid>
        <w:gridCol w:w="4676"/>
        <w:gridCol w:w="4676"/>
      </w:tblGrid>
      <w:tr w:rsidR="00D55539" w:rsidRPr="0084760C" w14:paraId="203911D3" w14:textId="77777777" w:rsidTr="00D55539">
        <w:trPr>
          <w:trHeight w:val="320"/>
        </w:trPr>
        <w:tc>
          <w:tcPr>
            <w:tcW w:w="4676" w:type="dxa"/>
            <w:vAlign w:val="center"/>
          </w:tcPr>
          <w:p w14:paraId="6CB3112E" w14:textId="77777777" w:rsidR="00D55539" w:rsidRPr="003A245C" w:rsidRDefault="00D55539" w:rsidP="00D55539">
            <w:pPr>
              <w:spacing w:after="120"/>
              <w:jc w:val="center"/>
              <w:rPr>
                <w:sz w:val="21"/>
                <w:szCs w:val="21"/>
              </w:rPr>
            </w:pPr>
          </w:p>
        </w:tc>
        <w:tc>
          <w:tcPr>
            <w:tcW w:w="4676" w:type="dxa"/>
            <w:vAlign w:val="center"/>
          </w:tcPr>
          <w:p w14:paraId="2CA710B7" w14:textId="77777777" w:rsidR="00D55539" w:rsidRPr="0084760C" w:rsidRDefault="00D55539" w:rsidP="00D55539">
            <w:pPr>
              <w:spacing w:after="120"/>
              <w:jc w:val="center"/>
              <w:rPr>
                <w:b/>
                <w:sz w:val="21"/>
                <w:szCs w:val="21"/>
              </w:rPr>
            </w:pPr>
            <w:r w:rsidRPr="0084760C">
              <w:rPr>
                <w:b/>
                <w:sz w:val="21"/>
                <w:szCs w:val="21"/>
              </w:rPr>
              <w:t>Ing. Zdeněk Komůrka</w:t>
            </w:r>
          </w:p>
        </w:tc>
      </w:tr>
      <w:tr w:rsidR="00D55539" w:rsidRPr="0084760C" w14:paraId="086DEF0A" w14:textId="77777777" w:rsidTr="00D55539">
        <w:trPr>
          <w:trHeight w:val="320"/>
        </w:trPr>
        <w:tc>
          <w:tcPr>
            <w:tcW w:w="4676" w:type="dxa"/>
            <w:vAlign w:val="center"/>
          </w:tcPr>
          <w:p w14:paraId="486DA138" w14:textId="77777777" w:rsidR="00D55539" w:rsidRPr="003A245C" w:rsidRDefault="00D55539" w:rsidP="00D55539">
            <w:pPr>
              <w:spacing w:after="120"/>
              <w:jc w:val="center"/>
              <w:rPr>
                <w:sz w:val="21"/>
                <w:szCs w:val="21"/>
              </w:rPr>
            </w:pPr>
          </w:p>
        </w:tc>
        <w:tc>
          <w:tcPr>
            <w:tcW w:w="4676" w:type="dxa"/>
            <w:vAlign w:val="center"/>
          </w:tcPr>
          <w:p w14:paraId="30CECBD1" w14:textId="77777777" w:rsidR="00D55539" w:rsidRPr="0084760C" w:rsidRDefault="00D55539" w:rsidP="00D55539">
            <w:pPr>
              <w:spacing w:after="120"/>
              <w:jc w:val="center"/>
              <w:rPr>
                <w:sz w:val="21"/>
                <w:szCs w:val="21"/>
              </w:rPr>
            </w:pPr>
            <w:r w:rsidRPr="0084760C">
              <w:rPr>
                <w:sz w:val="21"/>
                <w:szCs w:val="21"/>
              </w:rPr>
              <w:t>ředitel</w:t>
            </w:r>
          </w:p>
        </w:tc>
      </w:tr>
      <w:tr w:rsidR="00D55539" w:rsidRPr="0084760C" w14:paraId="4FDB887D" w14:textId="77777777" w:rsidTr="00D55539">
        <w:trPr>
          <w:trHeight w:val="320"/>
        </w:trPr>
        <w:tc>
          <w:tcPr>
            <w:tcW w:w="4676" w:type="dxa"/>
            <w:vAlign w:val="center"/>
          </w:tcPr>
          <w:p w14:paraId="7C780B80" w14:textId="77777777" w:rsidR="00D55539" w:rsidRPr="003A245C" w:rsidRDefault="00D55539" w:rsidP="00D55539">
            <w:pPr>
              <w:jc w:val="center"/>
              <w:rPr>
                <w:sz w:val="21"/>
                <w:szCs w:val="21"/>
              </w:rPr>
            </w:pPr>
          </w:p>
        </w:tc>
        <w:tc>
          <w:tcPr>
            <w:tcW w:w="4676" w:type="dxa"/>
            <w:vAlign w:val="center"/>
          </w:tcPr>
          <w:p w14:paraId="245E2889" w14:textId="77777777" w:rsidR="00D55539" w:rsidRPr="0084760C" w:rsidRDefault="00D55539" w:rsidP="00D55539">
            <w:pPr>
              <w:jc w:val="center"/>
              <w:rPr>
                <w:sz w:val="21"/>
                <w:szCs w:val="21"/>
              </w:rPr>
            </w:pPr>
            <w:r w:rsidRPr="0084760C">
              <w:rPr>
                <w:sz w:val="21"/>
                <w:szCs w:val="21"/>
              </w:rPr>
              <w:t>Správa a údržba silnic Jihomoravského kraje,</w:t>
            </w:r>
          </w:p>
          <w:p w14:paraId="4B45CD23" w14:textId="77777777" w:rsidR="00D55539" w:rsidRPr="0084760C" w:rsidRDefault="00D55539" w:rsidP="00D55539">
            <w:pPr>
              <w:jc w:val="center"/>
              <w:rPr>
                <w:sz w:val="21"/>
                <w:szCs w:val="21"/>
              </w:rPr>
            </w:pPr>
            <w:r w:rsidRPr="0084760C">
              <w:rPr>
                <w:sz w:val="21"/>
                <w:szCs w:val="21"/>
              </w:rPr>
              <w:t>příspěvková organizace kraje</w:t>
            </w:r>
          </w:p>
        </w:tc>
      </w:tr>
    </w:tbl>
    <w:p w14:paraId="340FF5E8" w14:textId="77777777" w:rsidR="00D55539" w:rsidRPr="003A245C" w:rsidRDefault="00D55539" w:rsidP="00D55539">
      <w:pPr>
        <w:spacing w:after="120"/>
        <w:jc w:val="both"/>
        <w:rPr>
          <w:sz w:val="21"/>
          <w:szCs w:val="21"/>
        </w:rPr>
      </w:pPr>
    </w:p>
    <w:p w14:paraId="63599E98" w14:textId="77777777" w:rsidR="00D55539" w:rsidRPr="003A245C" w:rsidRDefault="00D55539" w:rsidP="00D555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Pr>
          <w:b/>
          <w:bCs/>
          <w:smallCaps/>
          <w:spacing w:val="20"/>
          <w:sz w:val="21"/>
          <w:szCs w:val="21"/>
        </w:rPr>
        <w:t>5</w:t>
      </w:r>
      <w:r w:rsidRPr="003A245C">
        <w:rPr>
          <w:b/>
          <w:bCs/>
          <w:smallCaps/>
          <w:spacing w:val="20"/>
          <w:sz w:val="21"/>
          <w:szCs w:val="21"/>
        </w:rPr>
        <w:t xml:space="preserve"> Oprávněné osoby zhotovitele</w:t>
      </w:r>
    </w:p>
    <w:p w14:paraId="00261AD8" w14:textId="77777777" w:rsidR="00D55539" w:rsidRPr="003A245C" w:rsidRDefault="00D55539" w:rsidP="00D55539">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0E079FA" w14:textId="77777777" w:rsidR="00D55539" w:rsidRPr="003A245C" w:rsidRDefault="00D55539" w:rsidP="00D55539">
      <w:pPr>
        <w:pStyle w:val="Zhlav"/>
        <w:spacing w:after="120"/>
        <w:jc w:val="both"/>
        <w:rPr>
          <w:b/>
          <w:bCs/>
          <w:sz w:val="21"/>
          <w:szCs w:val="21"/>
        </w:rPr>
      </w:pPr>
    </w:p>
    <w:p w14:paraId="4EB45DCA" w14:textId="77777777" w:rsidR="00D55539" w:rsidRPr="009D2F41" w:rsidRDefault="00D55539" w:rsidP="00D55539">
      <w:pPr>
        <w:pStyle w:val="Zhlav"/>
        <w:spacing w:after="120"/>
        <w:jc w:val="both"/>
        <w:outlineLvl w:val="0"/>
        <w:rPr>
          <w:b/>
          <w:bCs/>
          <w:smallCaps/>
          <w:sz w:val="21"/>
          <w:szCs w:val="21"/>
        </w:rPr>
      </w:pPr>
      <w:r>
        <w:rPr>
          <w:b/>
          <w:bCs/>
          <w:smallCaps/>
          <w:sz w:val="21"/>
          <w:szCs w:val="21"/>
        </w:rPr>
        <w:t>Stavbyvedoucí</w:t>
      </w:r>
    </w:p>
    <w:p w14:paraId="787EDACE" w14:textId="77777777" w:rsidR="00D55539" w:rsidRDefault="00D55539" w:rsidP="00D55539">
      <w:pPr>
        <w:pStyle w:val="Zhlav"/>
        <w:spacing w:after="120"/>
        <w:jc w:val="both"/>
        <w:rPr>
          <w:bCs/>
          <w:color w:val="000000" w:themeColor="text1"/>
          <w:sz w:val="21"/>
          <w:szCs w:val="21"/>
        </w:rPr>
      </w:pPr>
      <w:r w:rsidRPr="00FB40E9">
        <w:rPr>
          <w:bCs/>
          <w:color w:val="000000" w:themeColor="text1"/>
          <w:sz w:val="21"/>
          <w:szCs w:val="21"/>
          <w:highlight w:val="yellow"/>
        </w:rPr>
        <w:t>……………………………..</w:t>
      </w:r>
    </w:p>
    <w:p w14:paraId="359D1B87" w14:textId="77777777" w:rsidR="00D55539" w:rsidRPr="009D2F41" w:rsidRDefault="00D55539" w:rsidP="00D55539">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6735EC46" w14:textId="77777777" w:rsidR="00D55539" w:rsidRPr="003A245C" w:rsidRDefault="00D55539" w:rsidP="00D55539">
      <w:pPr>
        <w:spacing w:after="120"/>
        <w:jc w:val="both"/>
        <w:rPr>
          <w:sz w:val="21"/>
          <w:szCs w:val="21"/>
        </w:rPr>
      </w:pPr>
    </w:p>
    <w:p w14:paraId="1AB6184B" w14:textId="77777777" w:rsidR="00D55539" w:rsidRPr="003A245C" w:rsidRDefault="00D55539" w:rsidP="00D55539">
      <w:pPr>
        <w:spacing w:after="120"/>
        <w:jc w:val="both"/>
        <w:rPr>
          <w:sz w:val="21"/>
          <w:szCs w:val="21"/>
        </w:rPr>
      </w:pPr>
    </w:p>
    <w:p w14:paraId="56CEA713" w14:textId="77777777" w:rsidR="00D55539" w:rsidRPr="003A245C" w:rsidRDefault="00D55539" w:rsidP="00D55539">
      <w:pPr>
        <w:spacing w:after="120"/>
        <w:jc w:val="both"/>
        <w:rPr>
          <w:sz w:val="21"/>
          <w:szCs w:val="21"/>
        </w:rPr>
      </w:pPr>
    </w:p>
    <w:p w14:paraId="50EC55B9" w14:textId="77777777" w:rsidR="00D55539" w:rsidRPr="003A245C" w:rsidRDefault="00D55539" w:rsidP="00D55539">
      <w:pPr>
        <w:spacing w:after="120"/>
        <w:jc w:val="both"/>
        <w:rPr>
          <w:sz w:val="21"/>
          <w:szCs w:val="21"/>
        </w:rPr>
      </w:pPr>
    </w:p>
    <w:p w14:paraId="15A18189" w14:textId="77777777" w:rsidR="00D55539" w:rsidRPr="003A245C" w:rsidRDefault="00D55539" w:rsidP="00D55539">
      <w:pPr>
        <w:spacing w:after="120"/>
        <w:jc w:val="both"/>
        <w:rPr>
          <w:sz w:val="21"/>
          <w:szCs w:val="21"/>
        </w:rPr>
      </w:pPr>
    </w:p>
    <w:p w14:paraId="6FF32AC0" w14:textId="77777777" w:rsidR="00D55539" w:rsidRPr="003A245C" w:rsidRDefault="00D55539" w:rsidP="00D55539">
      <w:pPr>
        <w:spacing w:after="120"/>
        <w:jc w:val="both"/>
        <w:rPr>
          <w:sz w:val="21"/>
          <w:szCs w:val="21"/>
        </w:rPr>
      </w:pPr>
    </w:p>
    <w:p w14:paraId="5EBBFA9D" w14:textId="77777777" w:rsidR="00D55539" w:rsidRPr="003A245C" w:rsidRDefault="00D55539" w:rsidP="00D55539">
      <w:pPr>
        <w:spacing w:after="120"/>
        <w:jc w:val="both"/>
        <w:rPr>
          <w:sz w:val="21"/>
          <w:szCs w:val="21"/>
        </w:rPr>
      </w:pPr>
    </w:p>
    <w:p w14:paraId="6C8A4468" w14:textId="77777777" w:rsidR="00D55539" w:rsidRPr="003A245C" w:rsidRDefault="00D55539" w:rsidP="00D55539">
      <w:pPr>
        <w:spacing w:after="120"/>
        <w:jc w:val="both"/>
        <w:rPr>
          <w:sz w:val="21"/>
          <w:szCs w:val="21"/>
        </w:rPr>
      </w:pPr>
    </w:p>
    <w:p w14:paraId="0F6F2ECA" w14:textId="77777777" w:rsidR="00D55539" w:rsidRPr="003A245C" w:rsidRDefault="00D55539" w:rsidP="00D55539">
      <w:pPr>
        <w:spacing w:after="120"/>
        <w:jc w:val="both"/>
        <w:rPr>
          <w:sz w:val="21"/>
          <w:szCs w:val="21"/>
        </w:rPr>
      </w:pPr>
    </w:p>
    <w:p w14:paraId="3762A92A" w14:textId="77777777" w:rsidR="00D55539" w:rsidRPr="003A245C" w:rsidRDefault="00D55539" w:rsidP="00D55539">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5F00896C" w14:textId="77777777" w:rsidR="00D55539" w:rsidRPr="003A245C" w:rsidRDefault="00D55539" w:rsidP="00D55539">
      <w:pPr>
        <w:pStyle w:val="Zhlav"/>
        <w:spacing w:after="120"/>
        <w:jc w:val="both"/>
        <w:rPr>
          <w:b/>
          <w:bCs/>
          <w:sz w:val="21"/>
          <w:szCs w:val="21"/>
        </w:rPr>
      </w:pPr>
    </w:p>
    <w:p w14:paraId="32A4D3EB" w14:textId="77777777" w:rsidR="00D55539" w:rsidRPr="003A245C" w:rsidRDefault="00D55539" w:rsidP="00D55539">
      <w:pPr>
        <w:pStyle w:val="Zhlav"/>
        <w:spacing w:after="120"/>
        <w:jc w:val="both"/>
        <w:rPr>
          <w:b/>
          <w:bCs/>
          <w:sz w:val="21"/>
          <w:szCs w:val="21"/>
        </w:rPr>
      </w:pPr>
    </w:p>
    <w:p w14:paraId="7862B67C" w14:textId="77777777" w:rsidR="00D55539" w:rsidRPr="003A245C" w:rsidRDefault="00D55539" w:rsidP="00D55539">
      <w:pPr>
        <w:spacing w:after="120"/>
        <w:jc w:val="both"/>
        <w:rPr>
          <w:sz w:val="21"/>
          <w:szCs w:val="21"/>
        </w:rPr>
      </w:pPr>
    </w:p>
    <w:tbl>
      <w:tblPr>
        <w:tblW w:w="9352" w:type="dxa"/>
        <w:tblLook w:val="01E0" w:firstRow="1" w:lastRow="1" w:firstColumn="1" w:lastColumn="1" w:noHBand="0" w:noVBand="0"/>
      </w:tblPr>
      <w:tblGrid>
        <w:gridCol w:w="4676"/>
        <w:gridCol w:w="4676"/>
      </w:tblGrid>
      <w:tr w:rsidR="00D55539" w:rsidRPr="0084760C" w14:paraId="60AEAFEF" w14:textId="77777777" w:rsidTr="00D55539">
        <w:trPr>
          <w:trHeight w:val="320"/>
        </w:trPr>
        <w:tc>
          <w:tcPr>
            <w:tcW w:w="4676" w:type="dxa"/>
            <w:vAlign w:val="center"/>
          </w:tcPr>
          <w:p w14:paraId="7DFFA443" w14:textId="77777777" w:rsidR="00D55539" w:rsidRPr="003A245C" w:rsidRDefault="00D55539" w:rsidP="00D55539">
            <w:pPr>
              <w:spacing w:after="120"/>
              <w:jc w:val="center"/>
              <w:rPr>
                <w:sz w:val="21"/>
                <w:szCs w:val="21"/>
              </w:rPr>
            </w:pPr>
          </w:p>
        </w:tc>
        <w:tc>
          <w:tcPr>
            <w:tcW w:w="4676" w:type="dxa"/>
            <w:vAlign w:val="center"/>
          </w:tcPr>
          <w:p w14:paraId="534D89DC" w14:textId="77777777" w:rsidR="00D55539" w:rsidRPr="00FB40E9" w:rsidRDefault="00D55539" w:rsidP="00D55539">
            <w:pPr>
              <w:spacing w:after="120"/>
              <w:jc w:val="center"/>
              <w:rPr>
                <w:b/>
                <w:sz w:val="21"/>
                <w:szCs w:val="21"/>
                <w:highlight w:val="yellow"/>
              </w:rPr>
            </w:pPr>
            <w:r w:rsidRPr="00FB40E9">
              <w:rPr>
                <w:b/>
                <w:sz w:val="21"/>
                <w:szCs w:val="21"/>
                <w:highlight w:val="yellow"/>
              </w:rPr>
              <w:t>…………………………….</w:t>
            </w:r>
          </w:p>
        </w:tc>
      </w:tr>
      <w:tr w:rsidR="00D55539" w:rsidRPr="0084760C" w14:paraId="5A40C989" w14:textId="77777777" w:rsidTr="00D55539">
        <w:trPr>
          <w:trHeight w:val="320"/>
        </w:trPr>
        <w:tc>
          <w:tcPr>
            <w:tcW w:w="4676" w:type="dxa"/>
            <w:vAlign w:val="center"/>
          </w:tcPr>
          <w:p w14:paraId="28A05D0F" w14:textId="77777777" w:rsidR="00D55539" w:rsidRPr="003A245C" w:rsidRDefault="00D55539" w:rsidP="00D55539">
            <w:pPr>
              <w:spacing w:after="120"/>
              <w:jc w:val="center"/>
              <w:rPr>
                <w:sz w:val="21"/>
                <w:szCs w:val="21"/>
              </w:rPr>
            </w:pPr>
          </w:p>
        </w:tc>
        <w:tc>
          <w:tcPr>
            <w:tcW w:w="4676" w:type="dxa"/>
            <w:vAlign w:val="center"/>
          </w:tcPr>
          <w:p w14:paraId="2B1EDE3E" w14:textId="77777777" w:rsidR="00D55539" w:rsidRPr="00FB40E9" w:rsidRDefault="00D55539" w:rsidP="00D55539">
            <w:pPr>
              <w:spacing w:after="120"/>
              <w:jc w:val="center"/>
              <w:rPr>
                <w:sz w:val="21"/>
                <w:szCs w:val="21"/>
                <w:highlight w:val="yellow"/>
              </w:rPr>
            </w:pPr>
            <w:r w:rsidRPr="00FB40E9">
              <w:rPr>
                <w:sz w:val="21"/>
                <w:szCs w:val="21"/>
                <w:highlight w:val="yellow"/>
              </w:rPr>
              <w:t>…………………</w:t>
            </w:r>
          </w:p>
        </w:tc>
      </w:tr>
      <w:tr w:rsidR="00D55539" w:rsidRPr="0084760C" w14:paraId="39E96530" w14:textId="77777777" w:rsidTr="00D55539">
        <w:trPr>
          <w:trHeight w:val="320"/>
        </w:trPr>
        <w:tc>
          <w:tcPr>
            <w:tcW w:w="4676" w:type="dxa"/>
            <w:vAlign w:val="center"/>
          </w:tcPr>
          <w:p w14:paraId="028084E2" w14:textId="77777777" w:rsidR="00D55539" w:rsidRPr="003A245C" w:rsidRDefault="00D55539" w:rsidP="00D55539">
            <w:pPr>
              <w:jc w:val="center"/>
              <w:rPr>
                <w:sz w:val="21"/>
                <w:szCs w:val="21"/>
              </w:rPr>
            </w:pPr>
          </w:p>
        </w:tc>
        <w:tc>
          <w:tcPr>
            <w:tcW w:w="4676" w:type="dxa"/>
            <w:vAlign w:val="center"/>
          </w:tcPr>
          <w:p w14:paraId="17768C19" w14:textId="77777777" w:rsidR="00D55539" w:rsidRPr="00FB40E9" w:rsidRDefault="00D55539" w:rsidP="00D55539">
            <w:pPr>
              <w:jc w:val="center"/>
              <w:rPr>
                <w:sz w:val="21"/>
                <w:szCs w:val="21"/>
                <w:highlight w:val="yellow"/>
              </w:rPr>
            </w:pPr>
            <w:r w:rsidRPr="00FB40E9">
              <w:rPr>
                <w:sz w:val="21"/>
                <w:szCs w:val="21"/>
                <w:highlight w:val="yellow"/>
              </w:rPr>
              <w:t>……………………………………………..</w:t>
            </w:r>
          </w:p>
        </w:tc>
      </w:tr>
    </w:tbl>
    <w:p w14:paraId="49DBC591" w14:textId="77777777" w:rsidR="00D55539" w:rsidRPr="003A245C" w:rsidRDefault="00D55539" w:rsidP="00D55539">
      <w:pPr>
        <w:spacing w:after="120"/>
        <w:jc w:val="both"/>
        <w:rPr>
          <w:sz w:val="21"/>
          <w:szCs w:val="21"/>
        </w:rPr>
      </w:pPr>
    </w:p>
    <w:p w14:paraId="0F37316F" w14:textId="77777777" w:rsidR="00D55539" w:rsidRPr="003A245C" w:rsidRDefault="00D55539" w:rsidP="00D55539">
      <w:pPr>
        <w:spacing w:after="120"/>
        <w:jc w:val="both"/>
        <w:rPr>
          <w:sz w:val="21"/>
          <w:szCs w:val="21"/>
        </w:rPr>
      </w:pPr>
    </w:p>
    <w:p w14:paraId="53701610" w14:textId="77777777" w:rsidR="00D55539" w:rsidRPr="003A245C" w:rsidRDefault="00D55539" w:rsidP="00D55539">
      <w:pPr>
        <w:spacing w:after="120"/>
        <w:jc w:val="both"/>
        <w:rPr>
          <w:sz w:val="21"/>
          <w:szCs w:val="21"/>
        </w:rPr>
      </w:pPr>
    </w:p>
    <w:p w14:paraId="0E0B3A22" w14:textId="77777777" w:rsidR="00D55539" w:rsidRPr="003A245C" w:rsidRDefault="00D55539" w:rsidP="00D55539">
      <w:pPr>
        <w:spacing w:after="120"/>
        <w:jc w:val="both"/>
        <w:rPr>
          <w:sz w:val="21"/>
          <w:szCs w:val="21"/>
        </w:rPr>
      </w:pPr>
    </w:p>
    <w:p w14:paraId="5FC1E76B" w14:textId="77777777" w:rsidR="00D55539" w:rsidRPr="003A245C" w:rsidRDefault="00D55539" w:rsidP="00D55539">
      <w:pPr>
        <w:spacing w:after="120"/>
        <w:jc w:val="both"/>
        <w:rPr>
          <w:sz w:val="21"/>
          <w:szCs w:val="21"/>
        </w:rPr>
      </w:pPr>
    </w:p>
    <w:p w14:paraId="2CD7CF23" w14:textId="77777777" w:rsidR="00D55539" w:rsidRPr="003A245C" w:rsidRDefault="00D55539" w:rsidP="00D55539">
      <w:pPr>
        <w:spacing w:after="120"/>
        <w:jc w:val="both"/>
        <w:rPr>
          <w:sz w:val="21"/>
          <w:szCs w:val="21"/>
        </w:rPr>
      </w:pPr>
    </w:p>
    <w:p w14:paraId="6E322E54" w14:textId="77777777" w:rsidR="00D55539" w:rsidRPr="003A245C" w:rsidRDefault="00D55539" w:rsidP="00D55539">
      <w:pPr>
        <w:spacing w:after="120"/>
        <w:jc w:val="both"/>
        <w:rPr>
          <w:sz w:val="21"/>
          <w:szCs w:val="21"/>
        </w:rPr>
      </w:pPr>
    </w:p>
    <w:p w14:paraId="16284AB3" w14:textId="77777777" w:rsidR="00D55539" w:rsidRPr="003A245C" w:rsidRDefault="00D55539" w:rsidP="00D55539">
      <w:pPr>
        <w:spacing w:after="120"/>
        <w:jc w:val="both"/>
        <w:rPr>
          <w:sz w:val="21"/>
          <w:szCs w:val="21"/>
        </w:rPr>
      </w:pPr>
    </w:p>
    <w:p w14:paraId="22C66402" w14:textId="77777777" w:rsidR="00D55539" w:rsidRPr="003A245C" w:rsidRDefault="00D55539" w:rsidP="00D55539">
      <w:pPr>
        <w:spacing w:after="120"/>
        <w:jc w:val="both"/>
        <w:rPr>
          <w:sz w:val="21"/>
          <w:szCs w:val="21"/>
        </w:rPr>
      </w:pPr>
    </w:p>
    <w:p w14:paraId="2FF7764C" w14:textId="77777777" w:rsidR="00D55539" w:rsidRPr="003A245C" w:rsidRDefault="00D55539" w:rsidP="00D55539">
      <w:pPr>
        <w:spacing w:after="120"/>
        <w:jc w:val="both"/>
        <w:rPr>
          <w:sz w:val="21"/>
          <w:szCs w:val="21"/>
        </w:rPr>
      </w:pPr>
    </w:p>
    <w:p w14:paraId="438205B8" w14:textId="77777777" w:rsidR="00D55539" w:rsidRPr="003A245C" w:rsidRDefault="00D55539" w:rsidP="00D55539">
      <w:pPr>
        <w:spacing w:after="120"/>
        <w:jc w:val="both"/>
        <w:rPr>
          <w:sz w:val="21"/>
          <w:szCs w:val="21"/>
        </w:rPr>
      </w:pPr>
    </w:p>
    <w:p w14:paraId="6E2241F4" w14:textId="77777777" w:rsidR="00D55539" w:rsidRPr="003A245C" w:rsidRDefault="00D55539" w:rsidP="00D55539">
      <w:pPr>
        <w:spacing w:after="120"/>
        <w:jc w:val="both"/>
        <w:rPr>
          <w:sz w:val="21"/>
          <w:szCs w:val="21"/>
        </w:rPr>
      </w:pPr>
    </w:p>
    <w:p w14:paraId="33490CE0" w14:textId="77777777" w:rsidR="00D55539" w:rsidRPr="003A245C" w:rsidRDefault="00D55539" w:rsidP="00D55539">
      <w:pPr>
        <w:spacing w:after="120"/>
        <w:jc w:val="both"/>
        <w:rPr>
          <w:sz w:val="21"/>
          <w:szCs w:val="21"/>
        </w:rPr>
      </w:pPr>
    </w:p>
    <w:p w14:paraId="147FC21F" w14:textId="77777777" w:rsidR="00D55539" w:rsidRPr="003A245C" w:rsidRDefault="00D55539" w:rsidP="00D55539">
      <w:pPr>
        <w:spacing w:after="120"/>
        <w:jc w:val="both"/>
        <w:rPr>
          <w:sz w:val="21"/>
          <w:szCs w:val="21"/>
        </w:rPr>
      </w:pPr>
    </w:p>
    <w:p w14:paraId="0446E373" w14:textId="77777777" w:rsidR="00D55539" w:rsidRPr="003A245C" w:rsidRDefault="00D55539" w:rsidP="00D55539">
      <w:pPr>
        <w:spacing w:after="120"/>
        <w:jc w:val="both"/>
        <w:rPr>
          <w:sz w:val="21"/>
          <w:szCs w:val="21"/>
        </w:rPr>
      </w:pPr>
    </w:p>
    <w:p w14:paraId="2E90717E" w14:textId="77777777" w:rsidR="00D55539" w:rsidRPr="003A245C" w:rsidRDefault="00D55539" w:rsidP="00D55539">
      <w:pPr>
        <w:spacing w:after="120"/>
        <w:jc w:val="both"/>
        <w:rPr>
          <w:sz w:val="21"/>
          <w:szCs w:val="21"/>
        </w:rPr>
      </w:pPr>
    </w:p>
    <w:p w14:paraId="765EC9E2" w14:textId="77777777" w:rsidR="00D55539" w:rsidRPr="003A245C" w:rsidRDefault="00D55539" w:rsidP="00D55539">
      <w:pPr>
        <w:spacing w:after="120"/>
        <w:jc w:val="both"/>
        <w:rPr>
          <w:sz w:val="21"/>
          <w:szCs w:val="21"/>
        </w:rPr>
      </w:pPr>
    </w:p>
    <w:p w14:paraId="2D73DE83" w14:textId="77777777" w:rsidR="00D55539" w:rsidRPr="003A245C" w:rsidRDefault="00D55539" w:rsidP="00D55539">
      <w:pPr>
        <w:spacing w:after="120"/>
        <w:jc w:val="both"/>
        <w:rPr>
          <w:sz w:val="21"/>
          <w:szCs w:val="21"/>
        </w:rPr>
      </w:pPr>
    </w:p>
    <w:p w14:paraId="512C015C" w14:textId="77777777" w:rsidR="00D55539" w:rsidRPr="003A245C" w:rsidRDefault="00D55539" w:rsidP="00D55539">
      <w:pPr>
        <w:spacing w:after="120"/>
        <w:jc w:val="both"/>
        <w:rPr>
          <w:sz w:val="21"/>
          <w:szCs w:val="21"/>
        </w:rPr>
      </w:pPr>
    </w:p>
    <w:p w14:paraId="203D01FD" w14:textId="77777777" w:rsidR="00D55539" w:rsidRPr="003A245C" w:rsidRDefault="00D55539" w:rsidP="00D55539">
      <w:pPr>
        <w:pStyle w:val="Zhlav"/>
        <w:spacing w:after="120"/>
        <w:jc w:val="both"/>
        <w:outlineLvl w:val="0"/>
        <w:rPr>
          <w:b/>
          <w:bCs/>
          <w:smallCaps/>
          <w:spacing w:val="20"/>
          <w:sz w:val="21"/>
          <w:szCs w:val="21"/>
        </w:rPr>
      </w:pPr>
      <w:r>
        <w:rPr>
          <w:b/>
          <w:bCs/>
          <w:smallCaps/>
          <w:spacing w:val="20"/>
          <w:sz w:val="21"/>
          <w:szCs w:val="21"/>
        </w:rPr>
        <w:lastRenderedPageBreak/>
        <w:t xml:space="preserve">Příloha č. 6 </w:t>
      </w:r>
      <w:r w:rsidRPr="003A245C">
        <w:rPr>
          <w:b/>
          <w:bCs/>
          <w:smallCaps/>
          <w:spacing w:val="20"/>
          <w:sz w:val="21"/>
          <w:szCs w:val="21"/>
        </w:rPr>
        <w:t>Vzor změnového listu</w:t>
      </w:r>
    </w:p>
    <w:p w14:paraId="5F81F909" w14:textId="77777777" w:rsidR="00D55539" w:rsidRPr="003A245C" w:rsidRDefault="00D55539" w:rsidP="00D55539">
      <w:pPr>
        <w:pStyle w:val="Zhlav"/>
        <w:spacing w:after="120"/>
        <w:jc w:val="center"/>
        <w:rPr>
          <w:b/>
          <w:bCs/>
          <w:color w:val="FF0000"/>
          <w:sz w:val="21"/>
          <w:szCs w:val="21"/>
        </w:rPr>
      </w:pPr>
    </w:p>
    <w:p w14:paraId="183BBBF8" w14:textId="77777777" w:rsidR="00D55539" w:rsidRPr="003A245C" w:rsidRDefault="00D55539" w:rsidP="00D55539">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D55539" w:rsidRPr="003A245C" w14:paraId="078FD3E3" w14:textId="77777777" w:rsidTr="00D55539">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46A6C993" w14:textId="77777777" w:rsidR="00D55539" w:rsidRPr="003A245C" w:rsidRDefault="00D55539" w:rsidP="00D55539">
            <w:pPr>
              <w:pStyle w:val="Nadpis1"/>
            </w:pPr>
            <w:r w:rsidRPr="003A245C">
              <w:t>ŽÁDOST O ZMĚNU</w:t>
            </w:r>
          </w:p>
        </w:tc>
      </w:tr>
      <w:tr w:rsidR="00D55539" w:rsidRPr="003A245C" w14:paraId="11441BFD" w14:textId="77777777" w:rsidTr="00D55539">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33C069E2" w14:textId="77777777" w:rsidR="00D55539" w:rsidRPr="003A245C" w:rsidRDefault="00D55539" w:rsidP="00D55539">
            <w:pPr>
              <w:rPr>
                <w:b/>
                <w:bCs/>
                <w:sz w:val="20"/>
              </w:rPr>
            </w:pPr>
            <w:r w:rsidRPr="003A245C">
              <w:rPr>
                <w:b/>
                <w:bCs/>
                <w:sz w:val="20"/>
              </w:rPr>
              <w:t>Stavba:</w:t>
            </w:r>
          </w:p>
          <w:p w14:paraId="77AAC257" w14:textId="77777777" w:rsidR="00D55539" w:rsidRPr="003A245C" w:rsidRDefault="00D55539" w:rsidP="00D55539">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6CEE6922" w14:textId="77777777" w:rsidR="00D55539" w:rsidRPr="003A245C" w:rsidRDefault="00D55539" w:rsidP="00D55539">
            <w:pPr>
              <w:ind w:left="-70" w:firstLine="70"/>
              <w:rPr>
                <w:b/>
                <w:bCs/>
                <w:sz w:val="20"/>
              </w:rPr>
            </w:pPr>
            <w:r w:rsidRPr="003A245C">
              <w:rPr>
                <w:b/>
                <w:bCs/>
                <w:sz w:val="20"/>
              </w:rPr>
              <w:t xml:space="preserve">Číslo změny: </w:t>
            </w:r>
          </w:p>
        </w:tc>
      </w:tr>
      <w:tr w:rsidR="00D55539" w:rsidRPr="003A245C" w14:paraId="095D6E94" w14:textId="77777777" w:rsidTr="00D55539">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CF27C44" w14:textId="77777777" w:rsidR="00D55539" w:rsidRPr="003A245C" w:rsidRDefault="00D55539" w:rsidP="00D55539"/>
        </w:tc>
        <w:tc>
          <w:tcPr>
            <w:tcW w:w="3362" w:type="dxa"/>
            <w:gridSpan w:val="2"/>
            <w:tcBorders>
              <w:top w:val="single" w:sz="4" w:space="0" w:color="auto"/>
              <w:left w:val="single" w:sz="4" w:space="0" w:color="auto"/>
              <w:bottom w:val="single" w:sz="12" w:space="0" w:color="auto"/>
              <w:right w:val="single" w:sz="12" w:space="0" w:color="auto"/>
            </w:tcBorders>
          </w:tcPr>
          <w:p w14:paraId="7D964837" w14:textId="77777777" w:rsidR="00D55539" w:rsidRPr="003A245C" w:rsidRDefault="00D55539" w:rsidP="00D55539">
            <w:pPr>
              <w:rPr>
                <w:b/>
                <w:bCs/>
                <w:sz w:val="20"/>
              </w:rPr>
            </w:pPr>
            <w:r w:rsidRPr="003A245C">
              <w:rPr>
                <w:b/>
                <w:bCs/>
                <w:sz w:val="20"/>
              </w:rPr>
              <w:t xml:space="preserve">Datum: </w:t>
            </w:r>
          </w:p>
        </w:tc>
      </w:tr>
      <w:tr w:rsidR="00D55539" w:rsidRPr="003A245C" w14:paraId="0B7CAE68" w14:textId="77777777" w:rsidTr="00D55539">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6067DC56" w14:textId="77777777" w:rsidR="00D55539" w:rsidRPr="003A245C" w:rsidRDefault="00D55539" w:rsidP="00D55539">
            <w:pPr>
              <w:rPr>
                <w:sz w:val="20"/>
              </w:rPr>
            </w:pPr>
            <w:r w:rsidRPr="003A245C">
              <w:t>Určeno pro objednatele</w:t>
            </w:r>
          </w:p>
        </w:tc>
      </w:tr>
      <w:tr w:rsidR="00D55539" w:rsidRPr="003A245C" w14:paraId="4B0AE643" w14:textId="77777777" w:rsidTr="00D55539">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493B731E" w14:textId="77777777" w:rsidR="00D55539" w:rsidRPr="003A245C" w:rsidRDefault="00D55539" w:rsidP="00D55539">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08BC2D9A" w14:textId="77777777" w:rsidR="00D55539" w:rsidRPr="003A245C" w:rsidRDefault="00D55539" w:rsidP="00D55539">
            <w:pPr>
              <w:rPr>
                <w:sz w:val="20"/>
              </w:rPr>
            </w:pPr>
            <w:r w:rsidRPr="003A245C">
              <w:rPr>
                <w:sz w:val="20"/>
              </w:rPr>
              <w:t xml:space="preserve">poštou           </w:t>
            </w:r>
            <w:r w:rsidRPr="003A245C">
              <w:fldChar w:fldCharType="begin">
                <w:ffData>
                  <w:name w:val="Zaškrtávací2"/>
                  <w:enabled/>
                  <w:calcOnExit w:val="0"/>
                  <w:checkBox>
                    <w:sizeAuto/>
                    <w:default w:val="0"/>
                  </w:checkBox>
                </w:ffData>
              </w:fldChar>
            </w:r>
            <w:r w:rsidRPr="003A245C">
              <w:instrText xml:space="preserve"> FORMCHECKBOX </w:instrText>
            </w:r>
            <w:r w:rsidR="00763B3E">
              <w:fldChar w:fldCharType="separate"/>
            </w:r>
            <w:r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362E2F68" w14:textId="77777777" w:rsidR="00D55539" w:rsidRPr="003A245C" w:rsidRDefault="00D55539" w:rsidP="00D55539">
            <w:pPr>
              <w:rPr>
                <w:sz w:val="20"/>
              </w:rPr>
            </w:pPr>
            <w:r w:rsidRPr="003A245C">
              <w:rPr>
                <w:sz w:val="20"/>
              </w:rPr>
              <w:t xml:space="preserve">na KD      </w:t>
            </w:r>
            <w:r w:rsidRPr="003A245C">
              <w:fldChar w:fldCharType="begin">
                <w:ffData>
                  <w:name w:val="Zaškrtávací1"/>
                  <w:enabled/>
                  <w:calcOnExit w:val="0"/>
                  <w:checkBox>
                    <w:sizeAuto/>
                    <w:default w:val="0"/>
                  </w:checkBox>
                </w:ffData>
              </w:fldChar>
            </w:r>
            <w:r w:rsidRPr="003A245C">
              <w:instrText xml:space="preserve"> FORMCHECKBOX </w:instrText>
            </w:r>
            <w:r w:rsidR="00763B3E">
              <w:fldChar w:fldCharType="separate"/>
            </w:r>
            <w:r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24DD870B" w14:textId="77777777" w:rsidR="00D55539" w:rsidRPr="003A245C" w:rsidRDefault="00D55539" w:rsidP="00D55539">
            <w:pPr>
              <w:rPr>
                <w:sz w:val="20"/>
              </w:rPr>
            </w:pPr>
            <w:r w:rsidRPr="003A245C">
              <w:rPr>
                <w:sz w:val="20"/>
              </w:rPr>
              <w:t xml:space="preserve">e-mailem       </w:t>
            </w:r>
            <w:r w:rsidRPr="003A245C">
              <w:fldChar w:fldCharType="begin">
                <w:ffData>
                  <w:name w:val="Zaškrtávací3"/>
                  <w:enabled/>
                  <w:calcOnExit w:val="0"/>
                  <w:checkBox>
                    <w:sizeAuto/>
                    <w:default w:val="0"/>
                  </w:checkBox>
                </w:ffData>
              </w:fldChar>
            </w:r>
            <w:r w:rsidRPr="003A245C">
              <w:instrText xml:space="preserve"> FORMCHECKBOX </w:instrText>
            </w:r>
            <w:r w:rsidR="00763B3E">
              <w:fldChar w:fldCharType="separate"/>
            </w:r>
            <w:r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619277CD" w14:textId="77777777" w:rsidR="00D55539" w:rsidRPr="003A245C" w:rsidRDefault="00D55539" w:rsidP="00D55539">
            <w:pPr>
              <w:rPr>
                <w:sz w:val="20"/>
              </w:rPr>
            </w:pPr>
            <w:r w:rsidRPr="003A245C">
              <w:rPr>
                <w:sz w:val="20"/>
              </w:rPr>
              <w:t xml:space="preserve">osobně          </w:t>
            </w:r>
            <w:r w:rsidRPr="003A245C">
              <w:fldChar w:fldCharType="begin">
                <w:ffData>
                  <w:name w:val="Zaškrtávací3"/>
                  <w:enabled/>
                  <w:calcOnExit w:val="0"/>
                  <w:checkBox>
                    <w:sizeAuto/>
                    <w:default w:val="0"/>
                  </w:checkBox>
                </w:ffData>
              </w:fldChar>
            </w:r>
            <w:r w:rsidRPr="003A245C">
              <w:instrText xml:space="preserve"> FORMCHECKBOX </w:instrText>
            </w:r>
            <w:r w:rsidR="00763B3E">
              <w:fldChar w:fldCharType="separate"/>
            </w:r>
            <w:r w:rsidRPr="003A245C">
              <w:fldChar w:fldCharType="end"/>
            </w:r>
          </w:p>
        </w:tc>
      </w:tr>
      <w:tr w:rsidR="00D55539" w:rsidRPr="003A245C" w14:paraId="6B2B8E46" w14:textId="77777777" w:rsidTr="00D55539">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C307CAA" w14:textId="77777777" w:rsidR="00D55539" w:rsidRPr="003A245C" w:rsidRDefault="00D55539" w:rsidP="00D55539">
            <w:r w:rsidRPr="003A245C">
              <w:rPr>
                <w:sz w:val="20"/>
              </w:rPr>
              <w:t xml:space="preserve">Týká se </w:t>
            </w:r>
            <w:r w:rsidRPr="003A245C">
              <w:rPr>
                <w:b/>
                <w:bCs/>
                <w:sz w:val="20"/>
              </w:rPr>
              <w:t>části stavby</w:t>
            </w:r>
            <w:r w:rsidRPr="003A245C">
              <w:rPr>
                <w:b/>
                <w:bCs/>
              </w:rPr>
              <w:t xml:space="preserve">: </w:t>
            </w:r>
          </w:p>
        </w:tc>
      </w:tr>
      <w:tr w:rsidR="00D55539" w:rsidRPr="003A245C" w14:paraId="2B178391" w14:textId="77777777" w:rsidTr="00D55539">
        <w:trPr>
          <w:cantSplit/>
          <w:trHeight w:hRule="exact" w:val="409"/>
        </w:trPr>
        <w:tc>
          <w:tcPr>
            <w:tcW w:w="934" w:type="dxa"/>
            <w:tcBorders>
              <w:top w:val="single" w:sz="6" w:space="0" w:color="auto"/>
              <w:left w:val="single" w:sz="12" w:space="0" w:color="auto"/>
              <w:bottom w:val="single" w:sz="6" w:space="0" w:color="auto"/>
            </w:tcBorders>
            <w:vAlign w:val="center"/>
          </w:tcPr>
          <w:p w14:paraId="00FE11D7" w14:textId="77777777" w:rsidR="00D55539" w:rsidRPr="003A245C" w:rsidRDefault="00D55539" w:rsidP="00D55539">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2DFF02B4" w14:textId="77777777" w:rsidR="00D55539" w:rsidRPr="003A245C" w:rsidRDefault="00D55539" w:rsidP="00D55539">
            <w:pPr>
              <w:rPr>
                <w:sz w:val="20"/>
              </w:rPr>
            </w:pPr>
          </w:p>
        </w:tc>
      </w:tr>
      <w:tr w:rsidR="00D55539" w:rsidRPr="003A245C" w14:paraId="355E29C7" w14:textId="77777777" w:rsidTr="00D55539">
        <w:trPr>
          <w:cantSplit/>
          <w:trHeight w:hRule="exact" w:val="409"/>
        </w:trPr>
        <w:tc>
          <w:tcPr>
            <w:tcW w:w="934" w:type="dxa"/>
            <w:tcBorders>
              <w:top w:val="single" w:sz="6" w:space="0" w:color="auto"/>
              <w:left w:val="single" w:sz="12" w:space="0" w:color="auto"/>
              <w:bottom w:val="single" w:sz="6" w:space="0" w:color="auto"/>
            </w:tcBorders>
            <w:vAlign w:val="center"/>
          </w:tcPr>
          <w:p w14:paraId="401F1E4A" w14:textId="77777777" w:rsidR="00D55539" w:rsidRPr="003A245C" w:rsidRDefault="00D55539" w:rsidP="00D55539">
            <w:pPr>
              <w:rPr>
                <w:sz w:val="20"/>
              </w:rPr>
            </w:pPr>
          </w:p>
        </w:tc>
        <w:tc>
          <w:tcPr>
            <w:tcW w:w="8414" w:type="dxa"/>
            <w:gridSpan w:val="8"/>
            <w:tcBorders>
              <w:top w:val="single" w:sz="6" w:space="0" w:color="auto"/>
              <w:bottom w:val="single" w:sz="6" w:space="0" w:color="auto"/>
              <w:right w:val="single" w:sz="12" w:space="0" w:color="auto"/>
            </w:tcBorders>
            <w:vAlign w:val="center"/>
          </w:tcPr>
          <w:p w14:paraId="04D9DF74" w14:textId="77777777" w:rsidR="00D55539" w:rsidRPr="003A245C" w:rsidRDefault="00D55539" w:rsidP="00D55539">
            <w:pPr>
              <w:rPr>
                <w:sz w:val="20"/>
              </w:rPr>
            </w:pPr>
          </w:p>
        </w:tc>
      </w:tr>
      <w:tr w:rsidR="00D55539" w:rsidRPr="003A245C" w14:paraId="09BCE546" w14:textId="77777777" w:rsidTr="00D55539">
        <w:trPr>
          <w:cantSplit/>
          <w:trHeight w:hRule="exact" w:val="409"/>
        </w:trPr>
        <w:tc>
          <w:tcPr>
            <w:tcW w:w="934" w:type="dxa"/>
            <w:tcBorders>
              <w:top w:val="single" w:sz="6" w:space="0" w:color="auto"/>
              <w:left w:val="single" w:sz="12" w:space="0" w:color="auto"/>
              <w:bottom w:val="single" w:sz="6" w:space="0" w:color="auto"/>
            </w:tcBorders>
            <w:vAlign w:val="center"/>
          </w:tcPr>
          <w:p w14:paraId="78757974" w14:textId="77777777" w:rsidR="00D55539" w:rsidRPr="003A245C" w:rsidRDefault="00D55539" w:rsidP="00D55539">
            <w:pPr>
              <w:rPr>
                <w:sz w:val="20"/>
              </w:rPr>
            </w:pPr>
          </w:p>
        </w:tc>
        <w:tc>
          <w:tcPr>
            <w:tcW w:w="8414" w:type="dxa"/>
            <w:gridSpan w:val="8"/>
            <w:tcBorders>
              <w:top w:val="single" w:sz="6" w:space="0" w:color="auto"/>
              <w:bottom w:val="single" w:sz="6" w:space="0" w:color="auto"/>
              <w:right w:val="single" w:sz="12" w:space="0" w:color="auto"/>
            </w:tcBorders>
            <w:vAlign w:val="center"/>
          </w:tcPr>
          <w:p w14:paraId="4DC13FE4" w14:textId="77777777" w:rsidR="00D55539" w:rsidRPr="003A245C" w:rsidRDefault="00D55539" w:rsidP="00D55539">
            <w:pPr>
              <w:rPr>
                <w:sz w:val="20"/>
              </w:rPr>
            </w:pPr>
          </w:p>
        </w:tc>
      </w:tr>
      <w:tr w:rsidR="00D55539" w:rsidRPr="003A245C" w14:paraId="6FD1A54E" w14:textId="77777777" w:rsidTr="00D55539">
        <w:trPr>
          <w:cantSplit/>
          <w:trHeight w:val="774"/>
        </w:trPr>
        <w:tc>
          <w:tcPr>
            <w:tcW w:w="9348" w:type="dxa"/>
            <w:gridSpan w:val="9"/>
            <w:tcBorders>
              <w:top w:val="single" w:sz="12" w:space="0" w:color="auto"/>
              <w:left w:val="single" w:sz="12" w:space="0" w:color="auto"/>
              <w:right w:val="single" w:sz="12" w:space="0" w:color="auto"/>
            </w:tcBorders>
          </w:tcPr>
          <w:p w14:paraId="2EB460EF" w14:textId="77777777" w:rsidR="00D55539" w:rsidRPr="003A245C" w:rsidRDefault="00D55539" w:rsidP="00D55539">
            <w:pPr>
              <w:tabs>
                <w:tab w:val="left" w:pos="3720"/>
              </w:tabs>
              <w:rPr>
                <w:sz w:val="16"/>
                <w:szCs w:val="16"/>
              </w:rPr>
            </w:pPr>
            <w:r w:rsidRPr="003A245C">
              <w:t>Popis změny:</w:t>
            </w:r>
          </w:p>
          <w:p w14:paraId="58F774A2" w14:textId="77777777" w:rsidR="00D55539" w:rsidRPr="003A245C" w:rsidRDefault="00D55539" w:rsidP="00D55539">
            <w:pPr>
              <w:tabs>
                <w:tab w:val="left" w:pos="2985"/>
              </w:tabs>
              <w:jc w:val="both"/>
              <w:rPr>
                <w:szCs w:val="20"/>
              </w:rPr>
            </w:pPr>
          </w:p>
          <w:p w14:paraId="28425374" w14:textId="77777777" w:rsidR="00D55539" w:rsidRPr="003A245C" w:rsidRDefault="00D55539" w:rsidP="00D55539">
            <w:pPr>
              <w:tabs>
                <w:tab w:val="left" w:pos="2985"/>
              </w:tabs>
              <w:jc w:val="both"/>
              <w:rPr>
                <w:szCs w:val="20"/>
              </w:rPr>
            </w:pPr>
          </w:p>
          <w:p w14:paraId="13885280" w14:textId="77777777" w:rsidR="00D55539" w:rsidRPr="003A245C" w:rsidRDefault="00D55539" w:rsidP="00D55539">
            <w:pPr>
              <w:tabs>
                <w:tab w:val="left" w:pos="2985"/>
              </w:tabs>
              <w:jc w:val="both"/>
              <w:rPr>
                <w:szCs w:val="20"/>
              </w:rPr>
            </w:pPr>
          </w:p>
        </w:tc>
      </w:tr>
      <w:tr w:rsidR="00D55539" w:rsidRPr="003A245C" w14:paraId="534ED5D9" w14:textId="77777777" w:rsidTr="00D55539">
        <w:trPr>
          <w:cantSplit/>
          <w:trHeight w:val="1069"/>
        </w:trPr>
        <w:tc>
          <w:tcPr>
            <w:tcW w:w="9348" w:type="dxa"/>
            <w:gridSpan w:val="9"/>
            <w:tcBorders>
              <w:left w:val="single" w:sz="12" w:space="0" w:color="auto"/>
              <w:bottom w:val="single" w:sz="8" w:space="0" w:color="auto"/>
              <w:right w:val="single" w:sz="12" w:space="0" w:color="auto"/>
            </w:tcBorders>
            <w:vAlign w:val="center"/>
          </w:tcPr>
          <w:p w14:paraId="58BF9300" w14:textId="77777777" w:rsidR="00D55539" w:rsidRPr="003A245C" w:rsidRDefault="00D55539" w:rsidP="00D55539"/>
          <w:p w14:paraId="487755F8" w14:textId="77777777" w:rsidR="00D55539" w:rsidRPr="003A245C" w:rsidRDefault="00D55539" w:rsidP="00D55539"/>
          <w:p w14:paraId="2529E54F" w14:textId="77777777" w:rsidR="00D55539" w:rsidRPr="003A245C" w:rsidRDefault="00D55539" w:rsidP="00D55539"/>
        </w:tc>
      </w:tr>
      <w:tr w:rsidR="00D55539" w:rsidRPr="003A245C" w14:paraId="712893A9" w14:textId="77777777" w:rsidTr="00D55539">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126ED0FC" w14:textId="77777777" w:rsidR="00D55539" w:rsidRPr="003A245C" w:rsidRDefault="00D55539" w:rsidP="00D55539">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4053FD48" w14:textId="77777777" w:rsidR="00D55539" w:rsidRPr="003A245C" w:rsidRDefault="00D55539" w:rsidP="00D55539">
            <w:pPr>
              <w:rPr>
                <w:sz w:val="20"/>
              </w:rPr>
            </w:pPr>
            <w:r w:rsidRPr="003A245C">
              <w:rPr>
                <w:sz w:val="16"/>
              </w:rPr>
              <w:t>Počet připojených výkresů:</w:t>
            </w:r>
          </w:p>
        </w:tc>
      </w:tr>
      <w:tr w:rsidR="00D55539" w:rsidRPr="003A245C" w14:paraId="70AAA243" w14:textId="77777777" w:rsidTr="00D55539">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3CB5B8CD" w14:textId="77777777" w:rsidR="00D55539" w:rsidRPr="003A245C" w:rsidRDefault="00D55539" w:rsidP="00D55539">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227F546F" w14:textId="77777777" w:rsidR="00D55539" w:rsidRPr="003A245C" w:rsidRDefault="00D55539" w:rsidP="00D55539">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09D6F680" w14:textId="77777777" w:rsidR="00D55539" w:rsidRPr="003A245C" w:rsidRDefault="00D55539" w:rsidP="00D55539">
            <w:pPr>
              <w:rPr>
                <w:sz w:val="20"/>
              </w:rPr>
            </w:pPr>
            <w:r w:rsidRPr="003A245C">
              <w:rPr>
                <w:sz w:val="20"/>
              </w:rPr>
              <w:t xml:space="preserve">  </w:t>
            </w:r>
          </w:p>
          <w:p w14:paraId="16BB4D9E" w14:textId="77777777" w:rsidR="00D55539" w:rsidRPr="003A245C" w:rsidRDefault="00D55539" w:rsidP="00D55539">
            <w:pPr>
              <w:rPr>
                <w:sz w:val="20"/>
              </w:rPr>
            </w:pPr>
            <w:r w:rsidRPr="003A245C">
              <w:rPr>
                <w:sz w:val="20"/>
              </w:rPr>
              <w:t xml:space="preserve"> </w:t>
            </w:r>
            <w:r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763B3E">
              <w:rPr>
                <w:sz w:val="20"/>
              </w:rPr>
            </w:r>
            <w:r w:rsidR="00763B3E">
              <w:rPr>
                <w:sz w:val="20"/>
              </w:rPr>
              <w:fldChar w:fldCharType="separate"/>
            </w:r>
            <w:r w:rsidRPr="003A245C">
              <w:rPr>
                <w:sz w:val="20"/>
              </w:rPr>
              <w:fldChar w:fldCharType="end"/>
            </w:r>
          </w:p>
          <w:p w14:paraId="2A9D53F5" w14:textId="77777777" w:rsidR="00D55539" w:rsidRPr="003A245C" w:rsidRDefault="00D55539" w:rsidP="00D55539">
            <w:pPr>
              <w:rPr>
                <w:sz w:val="20"/>
              </w:rPr>
            </w:pPr>
          </w:p>
        </w:tc>
      </w:tr>
      <w:tr w:rsidR="00D55539" w:rsidRPr="003A245C" w14:paraId="6AC82352" w14:textId="77777777" w:rsidTr="00D55539">
        <w:trPr>
          <w:cantSplit/>
          <w:trHeight w:val="1775"/>
        </w:trPr>
        <w:tc>
          <w:tcPr>
            <w:tcW w:w="3724" w:type="dxa"/>
            <w:gridSpan w:val="3"/>
            <w:tcBorders>
              <w:top w:val="single" w:sz="12" w:space="0" w:color="auto"/>
              <w:left w:val="single" w:sz="12" w:space="0" w:color="auto"/>
              <w:right w:val="single" w:sz="6" w:space="0" w:color="auto"/>
            </w:tcBorders>
            <w:vAlign w:val="center"/>
          </w:tcPr>
          <w:p w14:paraId="5D1FD063" w14:textId="77777777" w:rsidR="00D55539" w:rsidRPr="003A245C" w:rsidRDefault="00D55539" w:rsidP="00D55539">
            <w:pPr>
              <w:rPr>
                <w:sz w:val="20"/>
              </w:rPr>
            </w:pPr>
            <w:r w:rsidRPr="003A245C">
              <w:rPr>
                <w:sz w:val="20"/>
              </w:rPr>
              <w:t>Změna byla vyvolána</w:t>
            </w:r>
          </w:p>
          <w:p w14:paraId="288A3D1C" w14:textId="77777777" w:rsidR="00D55539" w:rsidRPr="003A245C" w:rsidRDefault="00D55539" w:rsidP="00D55539">
            <w:pPr>
              <w:rPr>
                <w:sz w:val="20"/>
              </w:rPr>
            </w:pPr>
          </w:p>
          <w:p w14:paraId="5A57182A" w14:textId="77777777" w:rsidR="00D55539" w:rsidRPr="003A245C" w:rsidRDefault="00D55539" w:rsidP="00D55539">
            <w:pPr>
              <w:rPr>
                <w:sz w:val="20"/>
              </w:rPr>
            </w:pPr>
          </w:p>
        </w:tc>
        <w:tc>
          <w:tcPr>
            <w:tcW w:w="5624" w:type="dxa"/>
            <w:gridSpan w:val="6"/>
            <w:tcBorders>
              <w:top w:val="single" w:sz="12" w:space="0" w:color="auto"/>
              <w:left w:val="single" w:sz="6" w:space="0" w:color="auto"/>
              <w:right w:val="single" w:sz="12" w:space="0" w:color="auto"/>
            </w:tcBorders>
            <w:vAlign w:val="center"/>
          </w:tcPr>
          <w:p w14:paraId="5A46D78D" w14:textId="77777777" w:rsidR="00D55539" w:rsidRPr="003A245C" w:rsidRDefault="00D55539" w:rsidP="00D55539">
            <w:pPr>
              <w:rPr>
                <w:sz w:val="20"/>
              </w:rPr>
            </w:pPr>
          </w:p>
        </w:tc>
      </w:tr>
      <w:tr w:rsidR="00D55539" w:rsidRPr="003A245C" w14:paraId="74487DAC" w14:textId="77777777" w:rsidTr="00D55539">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1AFFFE99" w14:textId="77777777" w:rsidR="00D55539" w:rsidRPr="003A245C" w:rsidRDefault="00D55539" w:rsidP="00D55539">
            <w:pPr>
              <w:rPr>
                <w:sz w:val="20"/>
              </w:rPr>
            </w:pPr>
            <w:r w:rsidRPr="003A245C">
              <w:rPr>
                <w:sz w:val="20"/>
              </w:rPr>
              <w:t>Tato žádost o změnu je podkladem pro zpracování návrhu ocenění změny.</w:t>
            </w:r>
          </w:p>
          <w:p w14:paraId="69D6E628" w14:textId="77777777" w:rsidR="00D55539" w:rsidRPr="003A245C" w:rsidRDefault="00D55539" w:rsidP="00D55539">
            <w:pPr>
              <w:rPr>
                <w:sz w:val="20"/>
              </w:rPr>
            </w:pPr>
          </w:p>
        </w:tc>
      </w:tr>
      <w:tr w:rsidR="00D55539" w:rsidRPr="003A245C" w14:paraId="1C227661" w14:textId="77777777" w:rsidTr="00D55539">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1C0A13F7" w14:textId="77777777" w:rsidR="00D55539" w:rsidRPr="003A245C" w:rsidRDefault="00D55539" w:rsidP="00D55539">
            <w:pPr>
              <w:rPr>
                <w:sz w:val="16"/>
              </w:rPr>
            </w:pPr>
          </w:p>
          <w:p w14:paraId="49ACB489" w14:textId="77777777" w:rsidR="00D55539" w:rsidRPr="003A245C" w:rsidRDefault="00D55539" w:rsidP="00D55539">
            <w:pPr>
              <w:rPr>
                <w:sz w:val="16"/>
              </w:rPr>
            </w:pPr>
          </w:p>
          <w:p w14:paraId="0196C264" w14:textId="77777777" w:rsidR="00D55539" w:rsidRPr="003A245C" w:rsidRDefault="00D55539" w:rsidP="00D55539">
            <w:pPr>
              <w:rPr>
                <w:sz w:val="20"/>
              </w:rPr>
            </w:pPr>
            <w:r w:rsidRPr="003A245C">
              <w:rPr>
                <w:sz w:val="20"/>
              </w:rPr>
              <w:t>Žádost podává (jméno, podpis, razítko):</w:t>
            </w:r>
          </w:p>
          <w:p w14:paraId="0FAC28E8" w14:textId="77777777" w:rsidR="00D55539" w:rsidRPr="003A245C" w:rsidRDefault="00D55539" w:rsidP="00D55539">
            <w:pPr>
              <w:rPr>
                <w:sz w:val="20"/>
              </w:rPr>
            </w:pPr>
          </w:p>
          <w:p w14:paraId="5AAA170F" w14:textId="77777777" w:rsidR="00D55539" w:rsidRPr="003A245C" w:rsidRDefault="00D55539" w:rsidP="00D55539">
            <w:pPr>
              <w:rPr>
                <w:sz w:val="20"/>
              </w:rPr>
            </w:pPr>
          </w:p>
          <w:p w14:paraId="4A438A6E" w14:textId="77777777" w:rsidR="00D55539" w:rsidRPr="003A245C" w:rsidRDefault="00D55539" w:rsidP="00D55539">
            <w:pPr>
              <w:rPr>
                <w:sz w:val="20"/>
              </w:rPr>
            </w:pPr>
          </w:p>
        </w:tc>
      </w:tr>
      <w:tr w:rsidR="00D55539" w:rsidRPr="003A245C" w14:paraId="5EE0F133" w14:textId="77777777" w:rsidTr="00D55539">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1242799" w14:textId="77777777" w:rsidR="00D55539" w:rsidRPr="003A245C" w:rsidRDefault="00D55539" w:rsidP="00D55539">
            <w:pPr>
              <w:rPr>
                <w:sz w:val="16"/>
              </w:rPr>
            </w:pPr>
          </w:p>
          <w:p w14:paraId="131019E9" w14:textId="77777777" w:rsidR="00D55539" w:rsidRPr="003A245C" w:rsidRDefault="00D55539" w:rsidP="00D55539">
            <w:pPr>
              <w:rPr>
                <w:sz w:val="20"/>
                <w:szCs w:val="20"/>
              </w:rPr>
            </w:pPr>
            <w:r w:rsidRPr="003A245C">
              <w:rPr>
                <w:sz w:val="20"/>
                <w:szCs w:val="20"/>
              </w:rPr>
              <w:t>Převzal (Jméno, datum, podpis)</w:t>
            </w:r>
          </w:p>
          <w:p w14:paraId="6BBEC6E6" w14:textId="77777777" w:rsidR="00D55539" w:rsidRPr="003A245C" w:rsidRDefault="00D55539" w:rsidP="00D55539">
            <w:pPr>
              <w:rPr>
                <w:sz w:val="16"/>
              </w:rPr>
            </w:pPr>
          </w:p>
          <w:p w14:paraId="10E15BCB" w14:textId="77777777" w:rsidR="00D55539" w:rsidRPr="003A245C" w:rsidRDefault="00D55539" w:rsidP="00D55539">
            <w:pPr>
              <w:rPr>
                <w:sz w:val="16"/>
              </w:rPr>
            </w:pPr>
          </w:p>
          <w:p w14:paraId="308B4680" w14:textId="77777777" w:rsidR="00D55539" w:rsidRPr="003A245C" w:rsidRDefault="00D55539" w:rsidP="00D55539">
            <w:pPr>
              <w:rPr>
                <w:sz w:val="16"/>
              </w:rPr>
            </w:pPr>
          </w:p>
          <w:p w14:paraId="6A1C687A" w14:textId="77777777" w:rsidR="00D55539" w:rsidRPr="003A245C" w:rsidRDefault="00D55539" w:rsidP="00D55539">
            <w:pPr>
              <w:rPr>
                <w:sz w:val="16"/>
              </w:rPr>
            </w:pPr>
          </w:p>
        </w:tc>
      </w:tr>
    </w:tbl>
    <w:p w14:paraId="76922C68" w14:textId="77777777" w:rsidR="00D55539" w:rsidRPr="003A245C" w:rsidRDefault="00D55539" w:rsidP="00D55539">
      <w:pPr>
        <w:spacing w:after="120"/>
        <w:jc w:val="both"/>
        <w:rPr>
          <w:sz w:val="21"/>
          <w:szCs w:val="21"/>
        </w:rPr>
      </w:pPr>
    </w:p>
    <w:p w14:paraId="60BE8DC9" w14:textId="77777777" w:rsidR="00D55539" w:rsidRDefault="00D55539"/>
    <w:sectPr w:rsidR="00D55539" w:rsidSect="00D55539">
      <w:headerReference w:type="default" r:id="rId11"/>
      <w:footerReference w:type="default" r:id="rId12"/>
      <w:headerReference w:type="first" r:id="rId13"/>
      <w:footerReference w:type="first" r:id="rId14"/>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AFAF2" w14:textId="77777777" w:rsidR="005E20C5" w:rsidRDefault="005E20C5" w:rsidP="00D55539">
      <w:r>
        <w:separator/>
      </w:r>
    </w:p>
  </w:endnote>
  <w:endnote w:type="continuationSeparator" w:id="0">
    <w:p w14:paraId="4F6800A3" w14:textId="77777777" w:rsidR="005E20C5" w:rsidRDefault="005E20C5" w:rsidP="00D55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F88F1" w14:textId="7FCADD91" w:rsidR="005E20C5" w:rsidRPr="000A7553" w:rsidRDefault="005E20C5" w:rsidP="00D5553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63B3E">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63B3E">
      <w:rPr>
        <w:noProof/>
        <w:sz w:val="21"/>
        <w:szCs w:val="21"/>
      </w:rPr>
      <w:t>19</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925E5" w14:textId="06DC8CA8" w:rsidR="005E20C5" w:rsidRPr="006D1D93" w:rsidRDefault="005E20C5" w:rsidP="00D55539">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63B3E">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63B3E">
      <w:rPr>
        <w:noProof/>
        <w:sz w:val="21"/>
        <w:szCs w:val="21"/>
      </w:rPr>
      <w:t>19</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63439" w14:textId="77777777" w:rsidR="005E20C5" w:rsidRDefault="005E20C5" w:rsidP="00D55539">
      <w:r>
        <w:separator/>
      </w:r>
    </w:p>
  </w:footnote>
  <w:footnote w:type="continuationSeparator" w:id="0">
    <w:p w14:paraId="087AD036" w14:textId="77777777" w:rsidR="005E20C5" w:rsidRDefault="005E20C5" w:rsidP="00D55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4C759" w14:textId="77777777" w:rsidR="005E20C5" w:rsidRPr="000A7553" w:rsidRDefault="005E20C5" w:rsidP="00D55539">
    <w:pPr>
      <w:pStyle w:val="Zhlav"/>
      <w:rPr>
        <w:b/>
        <w:bCs/>
        <w:color w:val="FF0000"/>
        <w:sz w:val="21"/>
        <w:szCs w:val="21"/>
      </w:rPr>
    </w:pPr>
    <w:r w:rsidRPr="00D55539">
      <w:rPr>
        <w:bCs/>
        <w:smallCaps/>
        <w:spacing w:val="30"/>
        <w:sz w:val="21"/>
        <w:szCs w:val="21"/>
      </w:rPr>
      <w:t>III/4179 Blažovice, okružní křižovatka</w:t>
    </w:r>
    <w:r>
      <w:rPr>
        <w:b/>
        <w:bCs/>
        <w:color w:val="FF0000"/>
        <w:sz w:val="21"/>
        <w:szCs w:val="21"/>
      </w:rPr>
      <w:t xml:space="preserve"> 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2CA06BBD" w14:textId="77777777" w:rsidR="005E20C5" w:rsidRPr="000A7553" w:rsidRDefault="005E20C5" w:rsidP="00D55539">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A439B" w14:textId="77777777" w:rsidR="005E20C5" w:rsidRDefault="005E20C5"/>
  <w:tbl>
    <w:tblPr>
      <w:tblW w:w="10456" w:type="dxa"/>
      <w:tblLook w:val="01E0" w:firstRow="1" w:lastRow="1" w:firstColumn="1" w:lastColumn="1" w:noHBand="0" w:noVBand="0"/>
    </w:tblPr>
    <w:tblGrid>
      <w:gridCol w:w="4788"/>
      <w:gridCol w:w="5668"/>
    </w:tblGrid>
    <w:tr w:rsidR="005E20C5" w:rsidRPr="00102C96" w14:paraId="6EBC2FB9" w14:textId="77777777" w:rsidTr="00D55539">
      <w:tc>
        <w:tcPr>
          <w:tcW w:w="10456" w:type="dxa"/>
          <w:gridSpan w:val="2"/>
        </w:tcPr>
        <w:p w14:paraId="2A007604" w14:textId="77777777" w:rsidR="005E20C5" w:rsidRPr="00D55539" w:rsidRDefault="005E20C5" w:rsidP="00D55539">
          <w:pPr>
            <w:tabs>
              <w:tab w:val="left" w:pos="810"/>
            </w:tabs>
            <w:spacing w:after="240"/>
            <w:rPr>
              <w:bCs/>
              <w:smallCaps/>
              <w:spacing w:val="20"/>
              <w:sz w:val="21"/>
              <w:szCs w:val="21"/>
            </w:rPr>
          </w:pPr>
          <w:r w:rsidRPr="00D55539">
            <w:rPr>
              <w:bCs/>
              <w:smallCaps/>
              <w:spacing w:val="30"/>
              <w:sz w:val="21"/>
              <w:szCs w:val="21"/>
            </w:rPr>
            <w:t>III/4179 Blažovice, okružní křižovatka</w:t>
          </w:r>
        </w:p>
      </w:tc>
    </w:tr>
    <w:tr w:rsidR="005E20C5" w:rsidRPr="00102C96" w14:paraId="5EA7CEF7" w14:textId="77777777" w:rsidTr="00D55539">
      <w:tc>
        <w:tcPr>
          <w:tcW w:w="4788" w:type="dxa"/>
        </w:tcPr>
        <w:p w14:paraId="447FB5DB" w14:textId="77777777" w:rsidR="005E20C5" w:rsidRPr="00102C96" w:rsidRDefault="005E20C5" w:rsidP="00D55539">
          <w:pPr>
            <w:jc w:val="both"/>
            <w:rPr>
              <w:sz w:val="21"/>
              <w:szCs w:val="21"/>
            </w:rPr>
          </w:pPr>
          <w:r w:rsidRPr="00102C96">
            <w:rPr>
              <w:sz w:val="21"/>
              <w:szCs w:val="21"/>
            </w:rPr>
            <w:t>Číslo smlouvy objednatele</w:t>
          </w:r>
        </w:p>
      </w:tc>
      <w:tc>
        <w:tcPr>
          <w:tcW w:w="5668" w:type="dxa"/>
        </w:tcPr>
        <w:p w14:paraId="727070E4" w14:textId="77777777" w:rsidR="005E20C5" w:rsidRPr="00102C96" w:rsidRDefault="005E20C5" w:rsidP="00D55539">
          <w:pPr>
            <w:ind w:left="34"/>
            <w:jc w:val="right"/>
            <w:rPr>
              <w:sz w:val="21"/>
              <w:szCs w:val="21"/>
            </w:rPr>
          </w:pPr>
          <w:r w:rsidRPr="00102C96">
            <w:rPr>
              <w:sz w:val="21"/>
              <w:szCs w:val="21"/>
            </w:rPr>
            <w:t xml:space="preserve">Číslo smlouvy zhotovitele    </w:t>
          </w:r>
        </w:p>
      </w:tc>
    </w:tr>
  </w:tbl>
  <w:p w14:paraId="66BBC88C" w14:textId="77777777" w:rsidR="005E20C5" w:rsidRPr="008B636E" w:rsidRDefault="005E20C5">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7"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116179A"/>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6"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4"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3"/>
  </w:num>
  <w:num w:numId="3">
    <w:abstractNumId w:val="14"/>
  </w:num>
  <w:num w:numId="4">
    <w:abstractNumId w:val="24"/>
  </w:num>
  <w:num w:numId="5">
    <w:abstractNumId w:val="3"/>
  </w:num>
  <w:num w:numId="6">
    <w:abstractNumId w:val="27"/>
  </w:num>
  <w:num w:numId="7">
    <w:abstractNumId w:val="30"/>
  </w:num>
  <w:num w:numId="8">
    <w:abstractNumId w:val="15"/>
  </w:num>
  <w:num w:numId="9">
    <w:abstractNumId w:val="29"/>
  </w:num>
  <w:num w:numId="10">
    <w:abstractNumId w:val="2"/>
  </w:num>
  <w:num w:numId="11">
    <w:abstractNumId w:val="17"/>
  </w:num>
  <w:num w:numId="12">
    <w:abstractNumId w:val="9"/>
  </w:num>
  <w:num w:numId="13">
    <w:abstractNumId w:val="7"/>
  </w:num>
  <w:num w:numId="14">
    <w:abstractNumId w:val="5"/>
  </w:num>
  <w:num w:numId="15">
    <w:abstractNumId w:val="20"/>
  </w:num>
  <w:num w:numId="16">
    <w:abstractNumId w:val="28"/>
  </w:num>
  <w:num w:numId="17">
    <w:abstractNumId w:val="31"/>
  </w:num>
  <w:num w:numId="18">
    <w:abstractNumId w:val="32"/>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0"/>
  </w:num>
  <w:num w:numId="22">
    <w:abstractNumId w:val="34"/>
  </w:num>
  <w:num w:numId="23">
    <w:abstractNumId w:val="25"/>
  </w:num>
  <w:num w:numId="24">
    <w:abstractNumId w:val="1"/>
  </w:num>
  <w:num w:numId="25">
    <w:abstractNumId w:val="2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11"/>
  </w:num>
  <w:num w:numId="29">
    <w:abstractNumId w:val="0"/>
  </w:num>
  <w:num w:numId="30">
    <w:abstractNumId w:val="23"/>
  </w:num>
  <w:num w:numId="31">
    <w:abstractNumId w:val="18"/>
  </w:num>
  <w:num w:numId="32">
    <w:abstractNumId w:val="33"/>
  </w:num>
  <w:num w:numId="33">
    <w:abstractNumId w:val="16"/>
  </w:num>
  <w:num w:numId="34">
    <w:abstractNumId w:val="26"/>
  </w:num>
  <w:num w:numId="35">
    <w:abstractNumId w:val="6"/>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9"/>
  </w:num>
  <w:num w:numId="3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řivánková Martina">
    <w15:presenceInfo w15:providerId="AD" w15:userId="S-1-5-21-507921405-1417001333-725345543-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539"/>
    <w:rsid w:val="00236920"/>
    <w:rsid w:val="002963F3"/>
    <w:rsid w:val="003304DC"/>
    <w:rsid w:val="0042359F"/>
    <w:rsid w:val="004C4F29"/>
    <w:rsid w:val="00527F11"/>
    <w:rsid w:val="005407FF"/>
    <w:rsid w:val="005671A7"/>
    <w:rsid w:val="005E20C5"/>
    <w:rsid w:val="005E6B29"/>
    <w:rsid w:val="0065000D"/>
    <w:rsid w:val="00734F8D"/>
    <w:rsid w:val="00763B3E"/>
    <w:rsid w:val="0084130E"/>
    <w:rsid w:val="008E10DD"/>
    <w:rsid w:val="00943294"/>
    <w:rsid w:val="009C0B3B"/>
    <w:rsid w:val="00A93920"/>
    <w:rsid w:val="00B756E1"/>
    <w:rsid w:val="00C54273"/>
    <w:rsid w:val="00CB38FE"/>
    <w:rsid w:val="00D02932"/>
    <w:rsid w:val="00D41716"/>
    <w:rsid w:val="00D55539"/>
    <w:rsid w:val="00DB107A"/>
    <w:rsid w:val="00DF59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D3C9E"/>
  <w15:chartTrackingRefBased/>
  <w15:docId w15:val="{9CE737D8-98F4-4C00-A6ED-B33DEAD42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553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D55539"/>
    <w:pPr>
      <w:keepNext/>
      <w:outlineLvl w:val="0"/>
    </w:pPr>
    <w:rPr>
      <w:b/>
      <w:sz w:val="20"/>
      <w:szCs w:val="20"/>
    </w:rPr>
  </w:style>
  <w:style w:type="paragraph" w:styleId="Nadpis2">
    <w:name w:val="heading 2"/>
    <w:basedOn w:val="Normln"/>
    <w:next w:val="Normln"/>
    <w:link w:val="Nadpis2Char"/>
    <w:semiHidden/>
    <w:unhideWhenUsed/>
    <w:qFormat/>
    <w:rsid w:val="00D5553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55539"/>
    <w:rPr>
      <w:rFonts w:ascii="Times New Roman" w:eastAsia="Times New Roman" w:hAnsi="Times New Roman" w:cs="Times New Roman"/>
      <w:b/>
      <w:sz w:val="20"/>
      <w:szCs w:val="20"/>
      <w:lang w:eastAsia="cs-CZ"/>
    </w:rPr>
  </w:style>
  <w:style w:type="character" w:customStyle="1" w:styleId="Nadpis2Char">
    <w:name w:val="Nadpis 2 Char"/>
    <w:basedOn w:val="Standardnpsmoodstavce"/>
    <w:link w:val="Nadpis2"/>
    <w:semiHidden/>
    <w:rsid w:val="00D55539"/>
    <w:rPr>
      <w:rFonts w:asciiTheme="majorHAnsi" w:eastAsiaTheme="majorEastAsia" w:hAnsiTheme="majorHAnsi" w:cstheme="majorBidi"/>
      <w:color w:val="2E74B5" w:themeColor="accent1" w:themeShade="BF"/>
      <w:sz w:val="26"/>
      <w:szCs w:val="26"/>
      <w:lang w:eastAsia="cs-CZ"/>
    </w:rPr>
  </w:style>
  <w:style w:type="paragraph" w:styleId="Zhlav">
    <w:name w:val="header"/>
    <w:basedOn w:val="Normln"/>
    <w:link w:val="ZhlavChar"/>
    <w:rsid w:val="00D55539"/>
    <w:pPr>
      <w:tabs>
        <w:tab w:val="center" w:pos="4536"/>
        <w:tab w:val="right" w:pos="9072"/>
      </w:tabs>
    </w:pPr>
  </w:style>
  <w:style w:type="character" w:customStyle="1" w:styleId="ZhlavChar">
    <w:name w:val="Záhlaví Char"/>
    <w:basedOn w:val="Standardnpsmoodstavce"/>
    <w:link w:val="Zhlav"/>
    <w:rsid w:val="00D55539"/>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D55539"/>
    <w:pPr>
      <w:tabs>
        <w:tab w:val="center" w:pos="4536"/>
        <w:tab w:val="right" w:pos="9072"/>
      </w:tabs>
    </w:pPr>
  </w:style>
  <w:style w:type="character" w:customStyle="1" w:styleId="ZpatChar">
    <w:name w:val="Zápatí Char"/>
    <w:basedOn w:val="Standardnpsmoodstavce"/>
    <w:link w:val="Zpat"/>
    <w:uiPriority w:val="99"/>
    <w:rsid w:val="00D55539"/>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D55539"/>
    <w:pPr>
      <w:ind w:left="-426"/>
    </w:pPr>
    <w:rPr>
      <w:bCs/>
    </w:rPr>
  </w:style>
  <w:style w:type="character" w:customStyle="1" w:styleId="ZkladntextodsazenChar">
    <w:name w:val="Základní text odsazený Char"/>
    <w:basedOn w:val="Standardnpsmoodstavce"/>
    <w:link w:val="Zkladntextodsazen"/>
    <w:uiPriority w:val="99"/>
    <w:rsid w:val="00D55539"/>
    <w:rPr>
      <w:rFonts w:ascii="Times New Roman" w:eastAsia="Times New Roman" w:hAnsi="Times New Roman" w:cs="Times New Roman"/>
      <w:bCs/>
      <w:sz w:val="24"/>
      <w:szCs w:val="24"/>
      <w:lang w:eastAsia="cs-CZ"/>
    </w:rPr>
  </w:style>
  <w:style w:type="paragraph" w:styleId="Zkladntextodsazen2">
    <w:name w:val="Body Text Indent 2"/>
    <w:basedOn w:val="Normln"/>
    <w:link w:val="Zkladntextodsazen2Char"/>
    <w:uiPriority w:val="99"/>
    <w:rsid w:val="00D55539"/>
    <w:pPr>
      <w:ind w:left="-426"/>
      <w:jc w:val="both"/>
    </w:pPr>
    <w:rPr>
      <w:bCs/>
    </w:rPr>
  </w:style>
  <w:style w:type="character" w:customStyle="1" w:styleId="Zkladntextodsazen2Char">
    <w:name w:val="Základní text odsazený 2 Char"/>
    <w:basedOn w:val="Standardnpsmoodstavce"/>
    <w:link w:val="Zkladntextodsazen2"/>
    <w:uiPriority w:val="99"/>
    <w:rsid w:val="00D55539"/>
    <w:rPr>
      <w:rFonts w:ascii="Times New Roman" w:eastAsia="Times New Roman" w:hAnsi="Times New Roman" w:cs="Times New Roman"/>
      <w:bCs/>
      <w:sz w:val="24"/>
      <w:szCs w:val="24"/>
      <w:lang w:eastAsia="cs-CZ"/>
    </w:rPr>
  </w:style>
  <w:style w:type="paragraph" w:styleId="Zkladntextodsazen3">
    <w:name w:val="Body Text Indent 3"/>
    <w:basedOn w:val="Normln"/>
    <w:link w:val="Zkladntextodsazen3Char"/>
    <w:uiPriority w:val="99"/>
    <w:rsid w:val="00D55539"/>
    <w:pPr>
      <w:ind w:left="-426"/>
    </w:pPr>
    <w:rPr>
      <w:b/>
      <w:sz w:val="32"/>
    </w:rPr>
  </w:style>
  <w:style w:type="character" w:customStyle="1" w:styleId="Zkladntextodsazen3Char">
    <w:name w:val="Základní text odsazený 3 Char"/>
    <w:basedOn w:val="Standardnpsmoodstavce"/>
    <w:link w:val="Zkladntextodsazen3"/>
    <w:uiPriority w:val="99"/>
    <w:rsid w:val="00D55539"/>
    <w:rPr>
      <w:rFonts w:ascii="Times New Roman" w:eastAsia="Times New Roman" w:hAnsi="Times New Roman" w:cs="Times New Roman"/>
      <w:b/>
      <w:sz w:val="32"/>
      <w:szCs w:val="24"/>
      <w:lang w:eastAsia="cs-CZ"/>
    </w:rPr>
  </w:style>
  <w:style w:type="table" w:styleId="Mkatabulky">
    <w:name w:val="Table Grid"/>
    <w:basedOn w:val="Normlntabulka"/>
    <w:uiPriority w:val="99"/>
    <w:rsid w:val="00D5553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D55539"/>
    <w:rPr>
      <w:rFonts w:cs="Times New Roman"/>
      <w:sz w:val="16"/>
      <w:szCs w:val="16"/>
    </w:rPr>
  </w:style>
  <w:style w:type="paragraph" w:styleId="Textkomente">
    <w:name w:val="annotation text"/>
    <w:basedOn w:val="Normln"/>
    <w:link w:val="TextkomenteChar"/>
    <w:uiPriority w:val="99"/>
    <w:semiHidden/>
    <w:rsid w:val="00D55539"/>
    <w:rPr>
      <w:sz w:val="20"/>
      <w:szCs w:val="20"/>
    </w:rPr>
  </w:style>
  <w:style w:type="character" w:customStyle="1" w:styleId="TextkomenteChar">
    <w:name w:val="Text komentáře Char"/>
    <w:basedOn w:val="Standardnpsmoodstavce"/>
    <w:link w:val="Textkomente"/>
    <w:uiPriority w:val="99"/>
    <w:semiHidden/>
    <w:rsid w:val="00D5553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D55539"/>
    <w:rPr>
      <w:b/>
      <w:bCs/>
    </w:rPr>
  </w:style>
  <w:style w:type="character" w:customStyle="1" w:styleId="PedmtkomenteChar">
    <w:name w:val="Předmět komentáře Char"/>
    <w:basedOn w:val="TextkomenteChar"/>
    <w:link w:val="Pedmtkomente"/>
    <w:uiPriority w:val="99"/>
    <w:semiHidden/>
    <w:rsid w:val="00D55539"/>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rsid w:val="00D55539"/>
    <w:rPr>
      <w:rFonts w:ascii="Tahoma" w:hAnsi="Tahoma" w:cs="Tahoma"/>
      <w:sz w:val="16"/>
      <w:szCs w:val="16"/>
    </w:rPr>
  </w:style>
  <w:style w:type="character" w:customStyle="1" w:styleId="TextbublinyChar">
    <w:name w:val="Text bubliny Char"/>
    <w:basedOn w:val="Standardnpsmoodstavce"/>
    <w:link w:val="Textbubliny"/>
    <w:uiPriority w:val="99"/>
    <w:semiHidden/>
    <w:rsid w:val="00D55539"/>
    <w:rPr>
      <w:rFonts w:ascii="Tahoma" w:eastAsia="Times New Roman" w:hAnsi="Tahoma" w:cs="Tahoma"/>
      <w:sz w:val="16"/>
      <w:szCs w:val="16"/>
      <w:lang w:eastAsia="cs-CZ"/>
    </w:rPr>
  </w:style>
  <w:style w:type="character" w:styleId="slostrnky">
    <w:name w:val="page number"/>
    <w:basedOn w:val="Standardnpsmoodstavce"/>
    <w:uiPriority w:val="99"/>
    <w:rsid w:val="00D55539"/>
    <w:rPr>
      <w:rFonts w:cs="Times New Roman"/>
    </w:rPr>
  </w:style>
  <w:style w:type="paragraph" w:styleId="Rozloendokumentu">
    <w:name w:val="Document Map"/>
    <w:basedOn w:val="Normln"/>
    <w:link w:val="RozloendokumentuChar"/>
    <w:uiPriority w:val="99"/>
    <w:semiHidden/>
    <w:rsid w:val="00D555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D55539"/>
    <w:rPr>
      <w:rFonts w:ascii="Tahoma" w:eastAsia="Times New Roman" w:hAnsi="Tahoma" w:cs="Tahoma"/>
      <w:sz w:val="20"/>
      <w:szCs w:val="20"/>
      <w:shd w:val="clear" w:color="auto" w:fill="000080"/>
      <w:lang w:eastAsia="cs-CZ"/>
    </w:rPr>
  </w:style>
  <w:style w:type="paragraph" w:styleId="Odstavecseseznamem">
    <w:name w:val="List Paragraph"/>
    <w:basedOn w:val="Normln"/>
    <w:uiPriority w:val="34"/>
    <w:qFormat/>
    <w:rsid w:val="00D55539"/>
    <w:pPr>
      <w:ind w:left="720"/>
      <w:contextualSpacing/>
    </w:pPr>
  </w:style>
  <w:style w:type="character" w:styleId="Hypertextovodkaz">
    <w:name w:val="Hyperlink"/>
    <w:basedOn w:val="Standardnpsmoodstavce"/>
    <w:uiPriority w:val="99"/>
    <w:unhideWhenUsed/>
    <w:rsid w:val="00D55539"/>
    <w:rPr>
      <w:color w:val="0563C1" w:themeColor="hyperlink"/>
      <w:u w:val="single"/>
    </w:rPr>
  </w:style>
  <w:style w:type="paragraph" w:customStyle="1" w:styleId="normalodsazene">
    <w:name w:val="normalodsazene"/>
    <w:basedOn w:val="Normln"/>
    <w:rsid w:val="00D55539"/>
    <w:pPr>
      <w:spacing w:before="100" w:beforeAutospacing="1" w:after="100" w:afterAutospacing="1"/>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arketa.karbanova@susjmk.cz" TargetMode="External"/><Relationship Id="rId4" Type="http://schemas.openxmlformats.org/officeDocument/2006/relationships/webSettings" Target="webSettings.xml"/><Relationship Id="rId9" Type="http://schemas.openxmlformats.org/officeDocument/2006/relationships/hyperlink" Target="mailto:michal.harasta@susjmk.cz"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19</Pages>
  <Words>6794</Words>
  <Characters>40088</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12</cp:revision>
  <dcterms:created xsi:type="dcterms:W3CDTF">2019-05-28T06:38:00Z</dcterms:created>
  <dcterms:modified xsi:type="dcterms:W3CDTF">2019-06-05T07:53:00Z</dcterms:modified>
</cp:coreProperties>
</file>