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0110C" w14:textId="56684AEC" w:rsidR="00201EFD" w:rsidRPr="00A908D4" w:rsidRDefault="005572D1" w:rsidP="005572D1">
      <w:pPr>
        <w:spacing w:after="240"/>
        <w:jc w:val="right"/>
        <w:rPr>
          <w:rFonts w:asciiTheme="minorHAnsi" w:hAnsiTheme="minorHAnsi" w:cstheme="minorHAnsi"/>
          <w:b/>
          <w:sz w:val="40"/>
          <w:szCs w:val="40"/>
        </w:rPr>
      </w:pPr>
      <w:bookmarkStart w:id="0" w:name="_Toc303154000"/>
      <w:bookmarkStart w:id="1" w:name="_Toc330810668"/>
      <w:bookmarkStart w:id="2" w:name="_Toc151616910"/>
      <w:r w:rsidRPr="00742247">
        <w:rPr>
          <w:b/>
          <w:bCs/>
          <w:color w:val="000000"/>
          <w:sz w:val="28"/>
          <w:szCs w:val="28"/>
        </w:rPr>
        <w:t xml:space="preserve">Příloha č. </w:t>
      </w:r>
      <w:r w:rsidR="0030124C">
        <w:rPr>
          <w:b/>
          <w:bCs/>
          <w:color w:val="000000"/>
          <w:sz w:val="28"/>
          <w:szCs w:val="28"/>
        </w:rPr>
        <w:t>3</w:t>
      </w:r>
      <w:r>
        <w:rPr>
          <w:b/>
          <w:bCs/>
          <w:color w:val="000000"/>
          <w:sz w:val="28"/>
          <w:szCs w:val="28"/>
        </w:rPr>
        <w:t xml:space="preserve"> ZD</w:t>
      </w:r>
    </w:p>
    <w:bookmarkEnd w:id="0"/>
    <w:bookmarkEnd w:id="1"/>
    <w:p w14:paraId="1E7FA876" w14:textId="3CF269AE" w:rsidR="00E34B9A" w:rsidRDefault="00201EFD" w:rsidP="004D01E1">
      <w:pPr>
        <w:spacing w:line="300" w:lineRule="atLeast"/>
        <w:jc w:val="center"/>
        <w:rPr>
          <w:rFonts w:asciiTheme="minorHAnsi" w:hAnsiTheme="minorHAnsi" w:cstheme="minorHAnsi"/>
          <w:b/>
          <w:sz w:val="32"/>
          <w:szCs w:val="32"/>
        </w:rPr>
      </w:pPr>
      <w:r w:rsidRPr="00A908D4">
        <w:rPr>
          <w:rFonts w:asciiTheme="minorHAnsi" w:hAnsiTheme="minorHAnsi" w:cstheme="minorHAnsi"/>
          <w:b/>
          <w:sz w:val="32"/>
          <w:szCs w:val="32"/>
        </w:rPr>
        <w:t xml:space="preserve">Smlouva o energetických </w:t>
      </w:r>
      <w:r w:rsidR="004D01E1" w:rsidRPr="00A908D4">
        <w:rPr>
          <w:rFonts w:asciiTheme="minorHAnsi" w:hAnsiTheme="minorHAnsi" w:cstheme="minorHAnsi"/>
          <w:b/>
          <w:sz w:val="32"/>
          <w:szCs w:val="32"/>
        </w:rPr>
        <w:t xml:space="preserve">službách </w:t>
      </w:r>
      <w:r w:rsidR="004D01E1">
        <w:rPr>
          <w:rFonts w:asciiTheme="minorHAnsi" w:hAnsiTheme="minorHAnsi" w:cstheme="minorHAnsi"/>
          <w:b/>
          <w:sz w:val="32"/>
          <w:szCs w:val="32"/>
        </w:rPr>
        <w:t>se zaručeným výsledkem</w:t>
      </w:r>
    </w:p>
    <w:bookmarkEnd w:id="2"/>
    <w:p w14:paraId="3F0DE8D0" w14:textId="5706BBD7" w:rsidR="00AC1120" w:rsidRPr="001F6DB4" w:rsidRDefault="00AC1120" w:rsidP="00AC1120">
      <w:pPr>
        <w:spacing w:line="300" w:lineRule="atLeast"/>
        <w:rPr>
          <w:rFonts w:ascii="Arial" w:hAnsi="Arial" w:cs="Arial"/>
        </w:rPr>
      </w:pPr>
      <w:r w:rsidRPr="001F6DB4">
        <w:rPr>
          <w:rFonts w:cs="Arial"/>
        </w:rPr>
        <w:t xml:space="preserve">Tato </w:t>
      </w:r>
      <w:r w:rsidRPr="001F6DB4">
        <w:rPr>
          <w:rFonts w:cs="Arial"/>
          <w:b/>
        </w:rPr>
        <w:t xml:space="preserve">Smlouva o energetických službách se zaručeným výsledkem určených veřejnému zadavateli </w:t>
      </w:r>
      <w:r w:rsidRPr="001F6DB4">
        <w:rPr>
          <w:rFonts w:cs="Arial"/>
        </w:rPr>
        <w:t>(dále jen "</w:t>
      </w:r>
      <w:r w:rsidRPr="001F6DB4">
        <w:rPr>
          <w:rFonts w:cs="Arial"/>
          <w:b/>
        </w:rPr>
        <w:t>smlouva</w:t>
      </w:r>
      <w:r w:rsidRPr="001F6DB4">
        <w:rPr>
          <w:rFonts w:cs="Arial"/>
        </w:rPr>
        <w:t>")</w:t>
      </w:r>
      <w:r w:rsidRPr="001F6DB4">
        <w:rPr>
          <w:rFonts w:cs="Arial"/>
          <w:b/>
        </w:rPr>
        <w:t xml:space="preserve"> </w:t>
      </w:r>
      <w:r w:rsidRPr="001F6DB4">
        <w:rPr>
          <w:rFonts w:cs="Arial"/>
        </w:rPr>
        <w:t>se uzavírá dle ustanovení § 10e odst. 5 zákona o hospodaření energií ve spojení s § 1746 odst. 2 občanského zákoníku níže uvedeného dne mezi těmito smluvními stranami:</w:t>
      </w:r>
    </w:p>
    <w:p w14:paraId="049E795B" w14:textId="10E87534" w:rsidR="00675E06" w:rsidRDefault="00675E06" w:rsidP="00675E06">
      <w:pPr>
        <w:tabs>
          <w:tab w:val="left" w:pos="1701"/>
          <w:tab w:val="left" w:pos="4678"/>
        </w:tabs>
        <w:spacing w:before="0"/>
        <w:outlineLvl w:val="0"/>
        <w:rPr>
          <w:rFonts w:cs="Arial"/>
          <w:szCs w:val="22"/>
        </w:rPr>
      </w:pPr>
    </w:p>
    <w:p w14:paraId="40E4FC98" w14:textId="77777777" w:rsidR="00BB23F1" w:rsidRDefault="00BB23F1" w:rsidP="00675E06">
      <w:pPr>
        <w:tabs>
          <w:tab w:val="left" w:pos="1701"/>
          <w:tab w:val="left" w:pos="4678"/>
        </w:tabs>
        <w:spacing w:before="0"/>
        <w:outlineLvl w:val="0"/>
        <w:rPr>
          <w:rFonts w:cs="Arial"/>
          <w:szCs w:val="22"/>
        </w:rPr>
      </w:pPr>
    </w:p>
    <w:p w14:paraId="47FA16F5" w14:textId="77777777" w:rsidR="00DE162F" w:rsidRPr="00A908D4" w:rsidRDefault="00DE162F" w:rsidP="00DE162F">
      <w:pPr>
        <w:tabs>
          <w:tab w:val="left" w:pos="2127"/>
        </w:tabs>
        <w:spacing w:before="0"/>
        <w:rPr>
          <w:rFonts w:cs="Arial"/>
          <w:b/>
          <w:snapToGrid w:val="0"/>
          <w:szCs w:val="22"/>
        </w:rPr>
      </w:pPr>
      <w:r>
        <w:rPr>
          <w:rFonts w:cs="Arial"/>
          <w:snapToGrid w:val="0"/>
          <w:szCs w:val="22"/>
        </w:rPr>
        <w:t>P</w:t>
      </w:r>
      <w:r w:rsidRPr="00A908D4">
        <w:rPr>
          <w:rFonts w:cs="Arial"/>
          <w:snapToGrid w:val="0"/>
          <w:szCs w:val="22"/>
        </w:rPr>
        <w:t>říjemce energetických služeb</w:t>
      </w:r>
      <w:r>
        <w:rPr>
          <w:rFonts w:cs="Arial"/>
          <w:snapToGrid w:val="0"/>
          <w:szCs w:val="22"/>
        </w:rPr>
        <w:t>:</w:t>
      </w:r>
      <w:r>
        <w:rPr>
          <w:rFonts w:cs="Arial"/>
          <w:szCs w:val="22"/>
        </w:rPr>
        <w:tab/>
      </w:r>
      <w:r w:rsidRPr="00A97EE6">
        <w:rPr>
          <w:rFonts w:cs="Arial"/>
          <w:b/>
          <w:bCs/>
          <w:szCs w:val="22"/>
        </w:rPr>
        <w:t>Nemocnice Vyškov, příspěvková organizace</w:t>
      </w:r>
    </w:p>
    <w:p w14:paraId="604F918A" w14:textId="77777777" w:rsidR="00DE162F" w:rsidRPr="00A908D4" w:rsidRDefault="00DE162F" w:rsidP="00DE162F">
      <w:pPr>
        <w:tabs>
          <w:tab w:val="left" w:pos="2127"/>
        </w:tabs>
        <w:spacing w:before="0"/>
        <w:rPr>
          <w:rFonts w:cs="Arial"/>
          <w:snapToGrid w:val="0"/>
          <w:szCs w:val="22"/>
        </w:rPr>
      </w:pPr>
      <w:r>
        <w:rPr>
          <w:rFonts w:cs="Arial"/>
          <w:snapToGrid w:val="0"/>
          <w:szCs w:val="22"/>
        </w:rPr>
        <w:t>S</w:t>
      </w:r>
      <w:r w:rsidRPr="00A908D4">
        <w:rPr>
          <w:rFonts w:cs="Arial"/>
          <w:snapToGrid w:val="0"/>
          <w:szCs w:val="22"/>
        </w:rPr>
        <w:t>ídlo:</w:t>
      </w:r>
      <w:r>
        <w:rPr>
          <w:rFonts w:cs="Arial"/>
          <w:snapToGrid w:val="0"/>
          <w:szCs w:val="22"/>
        </w:rPr>
        <w:tab/>
      </w:r>
      <w:r>
        <w:rPr>
          <w:rFonts w:cs="Arial"/>
          <w:snapToGrid w:val="0"/>
          <w:szCs w:val="22"/>
        </w:rPr>
        <w:tab/>
      </w:r>
      <w:r w:rsidRPr="00A97EE6">
        <w:rPr>
          <w:rFonts w:cs="Arial"/>
          <w:snapToGrid w:val="0"/>
          <w:szCs w:val="22"/>
        </w:rPr>
        <w:t>Purkyňova 235/36, Nosálovice, 682 01 Vyškov</w:t>
      </w:r>
    </w:p>
    <w:p w14:paraId="678F417C" w14:textId="77777777" w:rsidR="00DE162F" w:rsidRPr="00A908D4" w:rsidRDefault="00DE162F" w:rsidP="00DE162F">
      <w:pPr>
        <w:tabs>
          <w:tab w:val="left" w:pos="2127"/>
        </w:tabs>
        <w:spacing w:before="0"/>
        <w:rPr>
          <w:rFonts w:cs="Arial"/>
          <w:snapToGrid w:val="0"/>
          <w:szCs w:val="22"/>
        </w:rPr>
      </w:pPr>
      <w:r w:rsidRPr="00A908D4">
        <w:rPr>
          <w:rFonts w:cs="Arial"/>
          <w:snapToGrid w:val="0"/>
          <w:szCs w:val="22"/>
        </w:rPr>
        <w:t>IČ</w:t>
      </w:r>
      <w:r>
        <w:rPr>
          <w:rFonts w:cs="Arial"/>
          <w:snapToGrid w:val="0"/>
          <w:szCs w:val="22"/>
        </w:rPr>
        <w:t>O</w:t>
      </w:r>
      <w:r w:rsidRPr="00A908D4">
        <w:rPr>
          <w:rFonts w:cs="Arial"/>
          <w:snapToGrid w:val="0"/>
          <w:szCs w:val="22"/>
        </w:rPr>
        <w:t>:</w:t>
      </w:r>
      <w:r>
        <w:rPr>
          <w:rFonts w:cs="Arial"/>
          <w:snapToGrid w:val="0"/>
          <w:szCs w:val="22"/>
        </w:rPr>
        <w:tab/>
      </w:r>
      <w:r>
        <w:rPr>
          <w:rFonts w:cs="Arial"/>
          <w:snapToGrid w:val="0"/>
          <w:szCs w:val="22"/>
        </w:rPr>
        <w:tab/>
      </w:r>
      <w:r w:rsidRPr="00A97EE6">
        <w:rPr>
          <w:rFonts w:cs="Arial"/>
          <w:snapToGrid w:val="0"/>
          <w:szCs w:val="22"/>
        </w:rPr>
        <w:t>00839205</w:t>
      </w:r>
    </w:p>
    <w:p w14:paraId="7DD01087" w14:textId="77777777" w:rsidR="00DE162F" w:rsidRPr="00A908D4" w:rsidRDefault="00DE162F" w:rsidP="00DE162F">
      <w:pPr>
        <w:tabs>
          <w:tab w:val="left" w:pos="2127"/>
        </w:tabs>
        <w:spacing w:before="0"/>
        <w:rPr>
          <w:rFonts w:cs="Arial"/>
          <w:snapToGrid w:val="0"/>
          <w:szCs w:val="22"/>
        </w:rPr>
      </w:pPr>
      <w:r w:rsidRPr="00A908D4">
        <w:rPr>
          <w:rFonts w:cs="Arial"/>
          <w:snapToGrid w:val="0"/>
          <w:szCs w:val="22"/>
        </w:rPr>
        <w:t>DIČ:</w:t>
      </w:r>
      <w:r>
        <w:rPr>
          <w:rFonts w:cs="Arial"/>
          <w:snapToGrid w:val="0"/>
          <w:szCs w:val="22"/>
        </w:rPr>
        <w:tab/>
      </w:r>
      <w:r>
        <w:rPr>
          <w:rFonts w:cs="Arial"/>
          <w:snapToGrid w:val="0"/>
          <w:szCs w:val="22"/>
        </w:rPr>
        <w:tab/>
        <w:t>CZ</w:t>
      </w:r>
      <w:r w:rsidRPr="00A97EE6">
        <w:rPr>
          <w:rFonts w:cs="Arial"/>
          <w:snapToGrid w:val="0"/>
          <w:szCs w:val="22"/>
        </w:rPr>
        <w:t>00839205</w:t>
      </w:r>
    </w:p>
    <w:p w14:paraId="32170D1F" w14:textId="166B47E8" w:rsidR="00DE162F" w:rsidRPr="00A97EE6" w:rsidRDefault="00DE162F" w:rsidP="00DE162F">
      <w:pPr>
        <w:tabs>
          <w:tab w:val="left" w:pos="2127"/>
        </w:tabs>
        <w:spacing w:before="0"/>
        <w:rPr>
          <w:rFonts w:cs="Arial"/>
          <w:i/>
          <w:iCs/>
          <w:snapToGrid w:val="0"/>
          <w:szCs w:val="22"/>
        </w:rPr>
      </w:pPr>
      <w:r w:rsidRPr="00A908D4">
        <w:rPr>
          <w:rFonts w:cs="Arial"/>
          <w:snapToGrid w:val="0"/>
          <w:szCs w:val="22"/>
        </w:rPr>
        <w:t>bankovní spojení:</w:t>
      </w:r>
      <w:r>
        <w:rPr>
          <w:rFonts w:cs="Arial"/>
          <w:snapToGrid w:val="0"/>
          <w:szCs w:val="22"/>
        </w:rPr>
        <w:tab/>
      </w:r>
      <w:r>
        <w:rPr>
          <w:rFonts w:cs="Arial"/>
          <w:snapToGrid w:val="0"/>
          <w:szCs w:val="22"/>
        </w:rPr>
        <w:tab/>
      </w:r>
      <w:r w:rsidR="005E5EDD" w:rsidRPr="005E5EDD">
        <w:rPr>
          <w:rFonts w:cs="Arial"/>
          <w:snapToGrid w:val="0"/>
          <w:szCs w:val="22"/>
        </w:rPr>
        <w:t>7939-731/0100</w:t>
      </w:r>
    </w:p>
    <w:p w14:paraId="395F1E53" w14:textId="77777777" w:rsidR="00DE162F" w:rsidRPr="00A97EE6" w:rsidRDefault="00DE162F" w:rsidP="00DE162F">
      <w:pPr>
        <w:tabs>
          <w:tab w:val="left" w:pos="2127"/>
        </w:tabs>
        <w:spacing w:before="0"/>
        <w:rPr>
          <w:rFonts w:cs="Arial"/>
          <w:snapToGrid w:val="0"/>
          <w:szCs w:val="22"/>
        </w:rPr>
      </w:pPr>
      <w:r w:rsidRPr="00A908D4">
        <w:rPr>
          <w:rFonts w:cs="Arial"/>
          <w:snapToGrid w:val="0"/>
          <w:szCs w:val="22"/>
        </w:rPr>
        <w:t>zastoupený:</w:t>
      </w:r>
      <w:r>
        <w:rPr>
          <w:rFonts w:cs="Arial"/>
          <w:snapToGrid w:val="0"/>
          <w:szCs w:val="22"/>
        </w:rPr>
        <w:tab/>
      </w:r>
      <w:r>
        <w:rPr>
          <w:rFonts w:cs="Arial"/>
          <w:snapToGrid w:val="0"/>
          <w:szCs w:val="22"/>
        </w:rPr>
        <w:tab/>
      </w:r>
      <w:r w:rsidRPr="00A97EE6">
        <w:rPr>
          <w:rFonts w:cs="Arial"/>
          <w:snapToGrid w:val="0"/>
          <w:szCs w:val="22"/>
        </w:rPr>
        <w:t>JUDr. Zde</w:t>
      </w:r>
      <w:r>
        <w:rPr>
          <w:rFonts w:cs="Arial"/>
          <w:snapToGrid w:val="0"/>
          <w:szCs w:val="22"/>
        </w:rPr>
        <w:t>ňkem</w:t>
      </w:r>
      <w:r w:rsidRPr="00A97EE6">
        <w:rPr>
          <w:rFonts w:cs="Arial"/>
          <w:snapToGrid w:val="0"/>
          <w:szCs w:val="22"/>
        </w:rPr>
        <w:t xml:space="preserve"> Horák</w:t>
      </w:r>
      <w:r>
        <w:rPr>
          <w:rFonts w:cs="Arial"/>
          <w:snapToGrid w:val="0"/>
          <w:szCs w:val="22"/>
        </w:rPr>
        <w:t>em</w:t>
      </w:r>
      <w:r w:rsidRPr="00A97EE6">
        <w:rPr>
          <w:rFonts w:cs="Arial"/>
          <w:snapToGrid w:val="0"/>
          <w:szCs w:val="22"/>
        </w:rPr>
        <w:t>, MBA, ředitel</w:t>
      </w:r>
      <w:r>
        <w:rPr>
          <w:rFonts w:cs="Arial"/>
          <w:snapToGrid w:val="0"/>
          <w:szCs w:val="22"/>
        </w:rPr>
        <w:t>em</w:t>
      </w:r>
    </w:p>
    <w:p w14:paraId="111B3B9C" w14:textId="77777777" w:rsidR="00DE162F" w:rsidRPr="00A908D4" w:rsidRDefault="00DE162F" w:rsidP="00DE162F">
      <w:pPr>
        <w:tabs>
          <w:tab w:val="left" w:pos="1701"/>
          <w:tab w:val="left" w:pos="4678"/>
        </w:tabs>
        <w:spacing w:before="0"/>
      </w:pPr>
      <w:r w:rsidRPr="00A908D4">
        <w:t>(dále jen „</w:t>
      </w:r>
      <w:r w:rsidRPr="00A908D4">
        <w:rPr>
          <w:b/>
        </w:rPr>
        <w:t>Klient</w:t>
      </w:r>
      <w:r w:rsidRPr="00A908D4">
        <w:t>“)</w:t>
      </w:r>
    </w:p>
    <w:p w14:paraId="02480B7D" w14:textId="77777777" w:rsidR="002B53E8" w:rsidRPr="00A908D4" w:rsidRDefault="002B53E8" w:rsidP="002B53E8"/>
    <w:p w14:paraId="20ED5BD5" w14:textId="77777777" w:rsidR="002B53E8" w:rsidRPr="00A908D4" w:rsidRDefault="002B53E8" w:rsidP="002B53E8">
      <w:pPr>
        <w:jc w:val="center"/>
      </w:pPr>
      <w:r w:rsidRPr="00A908D4">
        <w:t>a</w:t>
      </w:r>
    </w:p>
    <w:p w14:paraId="4CE8AE4E" w14:textId="77777777" w:rsidR="002B53E8" w:rsidRPr="00A908D4" w:rsidRDefault="002B53E8" w:rsidP="00675E06">
      <w:pPr>
        <w:tabs>
          <w:tab w:val="left" w:pos="1701"/>
          <w:tab w:val="left" w:pos="4678"/>
        </w:tabs>
        <w:spacing w:before="0"/>
        <w:outlineLvl w:val="0"/>
        <w:rPr>
          <w:rFonts w:cs="Arial"/>
          <w:szCs w:val="22"/>
        </w:rPr>
      </w:pPr>
    </w:p>
    <w:p w14:paraId="1573D276" w14:textId="5B03A1BA" w:rsidR="00675E06" w:rsidRPr="00A908D4" w:rsidRDefault="00DB64D9" w:rsidP="00675E06">
      <w:pPr>
        <w:tabs>
          <w:tab w:val="left" w:pos="1701"/>
          <w:tab w:val="left" w:pos="4678"/>
        </w:tabs>
        <w:spacing w:before="0"/>
        <w:outlineLvl w:val="0"/>
        <w:rPr>
          <w:rFonts w:cs="Arial"/>
          <w:b/>
          <w:snapToGrid w:val="0"/>
          <w:szCs w:val="22"/>
        </w:rPr>
      </w:pPr>
      <w:bookmarkStart w:id="3" w:name="_Toc330810672"/>
      <w:r w:rsidRPr="00A908D4">
        <w:rPr>
          <w:rFonts w:cs="Arial"/>
          <w:szCs w:val="22"/>
        </w:rPr>
        <w:t>[</w:t>
      </w:r>
      <w:r w:rsidRPr="00935EC6">
        <w:rPr>
          <w:rFonts w:cs="Arial"/>
          <w:szCs w:val="22"/>
          <w:highlight w:val="yellow"/>
        </w:rPr>
        <w:t>DOPLN</w:t>
      </w:r>
      <w:r w:rsidR="00B61C47" w:rsidRPr="00935EC6">
        <w:rPr>
          <w:rFonts w:cs="Arial"/>
          <w:szCs w:val="22"/>
          <w:highlight w:val="yellow"/>
        </w:rPr>
        <w:t>Í ESCO</w:t>
      </w:r>
      <w:r w:rsidRPr="00A908D4">
        <w:rPr>
          <w:rFonts w:cs="Arial"/>
          <w:szCs w:val="22"/>
        </w:rPr>
        <w:t>]</w:t>
      </w:r>
      <w:bookmarkEnd w:id="3"/>
    </w:p>
    <w:p w14:paraId="175DB077" w14:textId="797505B5" w:rsidR="00DB64D9" w:rsidRPr="00A908D4" w:rsidRDefault="00DB64D9" w:rsidP="00675E06">
      <w:pPr>
        <w:tabs>
          <w:tab w:val="left" w:pos="1701"/>
          <w:tab w:val="left" w:pos="4678"/>
        </w:tabs>
        <w:spacing w:before="0"/>
        <w:outlineLvl w:val="0"/>
        <w:rPr>
          <w:rFonts w:cs="Arial"/>
          <w:b/>
          <w:snapToGrid w:val="0"/>
          <w:szCs w:val="22"/>
        </w:rPr>
      </w:pPr>
      <w:bookmarkStart w:id="4" w:name="_Toc330810673"/>
      <w:r w:rsidRPr="00A908D4">
        <w:rPr>
          <w:rFonts w:cs="Arial"/>
          <w:snapToGrid w:val="0"/>
          <w:szCs w:val="22"/>
        </w:rPr>
        <w:t>(obchodní firma/název poskytovatele energetických služeb)</w:t>
      </w:r>
      <w:bookmarkEnd w:id="4"/>
    </w:p>
    <w:p w14:paraId="00479688" w14:textId="03D6C58D" w:rsidR="00DB64D9" w:rsidRPr="00A908D4" w:rsidRDefault="00094B0A" w:rsidP="00675E06">
      <w:pPr>
        <w:tabs>
          <w:tab w:val="left" w:pos="1701"/>
          <w:tab w:val="left" w:pos="4678"/>
        </w:tabs>
        <w:spacing w:before="0"/>
        <w:rPr>
          <w:rFonts w:cs="Arial"/>
          <w:snapToGrid w:val="0"/>
          <w:szCs w:val="22"/>
        </w:rPr>
      </w:pPr>
      <w:r>
        <w:rPr>
          <w:rFonts w:cs="Arial"/>
          <w:snapToGrid w:val="0"/>
          <w:szCs w:val="22"/>
        </w:rPr>
        <w:t>S</w:t>
      </w:r>
      <w:r w:rsidR="00DB64D9" w:rsidRPr="00A908D4">
        <w:rPr>
          <w:rFonts w:cs="Arial"/>
          <w:snapToGrid w:val="0"/>
          <w:szCs w:val="22"/>
        </w:rPr>
        <w:t xml:space="preserve">ídlo/místo podnikání: </w:t>
      </w:r>
      <w:r w:rsidR="00DB64D9" w:rsidRPr="00A908D4">
        <w:rPr>
          <w:rFonts w:cs="Arial"/>
          <w:szCs w:val="22"/>
        </w:rPr>
        <w:t>[</w:t>
      </w:r>
      <w:r w:rsidR="00B61C47" w:rsidRPr="00935EC6">
        <w:rPr>
          <w:rFonts w:cs="Arial"/>
          <w:szCs w:val="22"/>
          <w:highlight w:val="yellow"/>
        </w:rPr>
        <w:t>DOPLNÍ ESCO</w:t>
      </w:r>
      <w:r w:rsidR="00DB64D9" w:rsidRPr="00A908D4">
        <w:rPr>
          <w:rFonts w:cs="Arial"/>
          <w:szCs w:val="22"/>
        </w:rPr>
        <w:t>]</w:t>
      </w:r>
    </w:p>
    <w:p w14:paraId="556695F4" w14:textId="0A011572" w:rsidR="00DB64D9" w:rsidRPr="00A908D4" w:rsidRDefault="00094B0A" w:rsidP="00675E06">
      <w:pPr>
        <w:tabs>
          <w:tab w:val="left" w:pos="1701"/>
          <w:tab w:val="left" w:pos="4678"/>
        </w:tabs>
        <w:spacing w:before="0"/>
        <w:rPr>
          <w:rFonts w:cs="Arial"/>
          <w:snapToGrid w:val="0"/>
          <w:szCs w:val="22"/>
        </w:rPr>
      </w:pPr>
      <w:r>
        <w:rPr>
          <w:rFonts w:cs="Arial"/>
          <w:snapToGrid w:val="0"/>
          <w:szCs w:val="22"/>
        </w:rPr>
        <w:t>Z</w:t>
      </w:r>
      <w:r w:rsidR="00DB64D9" w:rsidRPr="00A908D4">
        <w:rPr>
          <w:rFonts w:cs="Arial"/>
          <w:snapToGrid w:val="0"/>
          <w:szCs w:val="22"/>
        </w:rPr>
        <w:t>aps</w:t>
      </w:r>
      <w:r w:rsidR="006652AA">
        <w:rPr>
          <w:rFonts w:cs="Arial"/>
          <w:snapToGrid w:val="0"/>
          <w:szCs w:val="22"/>
        </w:rPr>
        <w:t>aná</w:t>
      </w:r>
      <w:r w:rsidR="00DB64D9" w:rsidRPr="00A908D4">
        <w:rPr>
          <w:rFonts w:cs="Arial"/>
          <w:snapToGrid w:val="0"/>
          <w:szCs w:val="22"/>
        </w:rPr>
        <w:t xml:space="preserve"> v obchodním rejstříku:</w:t>
      </w:r>
      <w:r w:rsidR="006652AA">
        <w:rPr>
          <w:rFonts w:cs="Arial"/>
          <w:snapToGrid w:val="0"/>
          <w:szCs w:val="22"/>
        </w:rPr>
        <w:t xml:space="preserve"> </w:t>
      </w:r>
      <w:r w:rsidR="006652AA" w:rsidRPr="00A908D4">
        <w:rPr>
          <w:rFonts w:cs="Arial"/>
          <w:szCs w:val="22"/>
        </w:rPr>
        <w:t>[</w:t>
      </w:r>
      <w:r w:rsidR="00B61C47" w:rsidRPr="00935EC6">
        <w:rPr>
          <w:rFonts w:cs="Arial"/>
          <w:szCs w:val="22"/>
          <w:highlight w:val="yellow"/>
        </w:rPr>
        <w:t>DOPLNÍ ESCO</w:t>
      </w:r>
      <w:r w:rsidR="006652AA" w:rsidRPr="00A908D4">
        <w:rPr>
          <w:rFonts w:cs="Arial"/>
          <w:szCs w:val="22"/>
        </w:rPr>
        <w:t>]</w:t>
      </w:r>
    </w:p>
    <w:p w14:paraId="47B3BE39" w14:textId="48F5F389"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IČ</w:t>
      </w:r>
      <w:r w:rsidR="005726E9">
        <w:rPr>
          <w:rFonts w:cs="Arial"/>
          <w:snapToGrid w:val="0"/>
          <w:szCs w:val="22"/>
        </w:rPr>
        <w:t>O</w:t>
      </w:r>
      <w:r w:rsidRPr="00A908D4">
        <w:rPr>
          <w:rFonts w:cs="Arial"/>
          <w:snapToGrid w:val="0"/>
          <w:szCs w:val="22"/>
        </w:rPr>
        <w:t xml:space="preserve">: </w:t>
      </w:r>
      <w:r w:rsidRPr="00A908D4">
        <w:rPr>
          <w:rFonts w:cs="Arial"/>
          <w:szCs w:val="22"/>
        </w:rPr>
        <w:t>[</w:t>
      </w:r>
      <w:r w:rsidR="00B61C47" w:rsidRPr="00935EC6">
        <w:rPr>
          <w:rFonts w:cs="Arial"/>
          <w:szCs w:val="22"/>
          <w:highlight w:val="yellow"/>
        </w:rPr>
        <w:t>DOPLNÍ ESCO</w:t>
      </w:r>
      <w:r w:rsidRPr="00A908D4">
        <w:rPr>
          <w:rFonts w:cs="Arial"/>
          <w:szCs w:val="22"/>
        </w:rPr>
        <w:t>]</w:t>
      </w:r>
    </w:p>
    <w:p w14:paraId="5595697F" w14:textId="3C9E320C" w:rsidR="00DB64D9" w:rsidRPr="00A908D4" w:rsidRDefault="00DB64D9" w:rsidP="00675E06">
      <w:pPr>
        <w:tabs>
          <w:tab w:val="left" w:pos="1701"/>
          <w:tab w:val="left" w:pos="4678"/>
        </w:tabs>
        <w:spacing w:before="0"/>
        <w:rPr>
          <w:rFonts w:cs="Arial"/>
          <w:snapToGrid w:val="0"/>
          <w:szCs w:val="22"/>
        </w:rPr>
      </w:pPr>
      <w:r w:rsidRPr="00A908D4">
        <w:rPr>
          <w:rFonts w:cs="Arial"/>
          <w:snapToGrid w:val="0"/>
          <w:szCs w:val="22"/>
        </w:rPr>
        <w:t xml:space="preserve">DIČ: </w:t>
      </w:r>
      <w:r w:rsidRPr="00A908D4">
        <w:rPr>
          <w:rFonts w:cs="Arial"/>
          <w:szCs w:val="22"/>
        </w:rPr>
        <w:t>[</w:t>
      </w:r>
      <w:r w:rsidR="00B61C47" w:rsidRPr="00A908D4">
        <w:rPr>
          <w:rFonts w:cs="Arial"/>
          <w:szCs w:val="22"/>
        </w:rPr>
        <w:t>DOPLN</w:t>
      </w:r>
      <w:r w:rsidR="00B61C47">
        <w:rPr>
          <w:rFonts w:cs="Arial"/>
          <w:szCs w:val="22"/>
        </w:rPr>
        <w:t>Í ESCO</w:t>
      </w:r>
      <w:r w:rsidRPr="00A908D4">
        <w:rPr>
          <w:rFonts w:cs="Arial"/>
          <w:szCs w:val="22"/>
        </w:rPr>
        <w:t>]</w:t>
      </w:r>
    </w:p>
    <w:p w14:paraId="0D120939" w14:textId="3C01FB94" w:rsidR="000F7232" w:rsidRDefault="00094B0A" w:rsidP="000F7232">
      <w:pPr>
        <w:tabs>
          <w:tab w:val="left" w:pos="1701"/>
          <w:tab w:val="left" w:pos="4678"/>
        </w:tabs>
        <w:spacing w:before="0"/>
        <w:rPr>
          <w:rFonts w:cs="Arial"/>
          <w:szCs w:val="22"/>
        </w:rPr>
      </w:pPr>
      <w:r>
        <w:rPr>
          <w:rFonts w:cs="Arial"/>
          <w:snapToGrid w:val="0"/>
          <w:szCs w:val="22"/>
        </w:rPr>
        <w:t>Statutární zástupce</w:t>
      </w:r>
      <w:r w:rsidR="000F7232" w:rsidRPr="00A908D4">
        <w:rPr>
          <w:rFonts w:cs="Arial"/>
          <w:snapToGrid w:val="0"/>
          <w:szCs w:val="22"/>
        </w:rPr>
        <w:t xml:space="preserve">: </w:t>
      </w:r>
      <w:r w:rsidR="000F7232" w:rsidRPr="00A908D4">
        <w:rPr>
          <w:rFonts w:cs="Arial"/>
          <w:szCs w:val="22"/>
        </w:rPr>
        <w:t>[</w:t>
      </w:r>
      <w:r w:rsidR="000F7232" w:rsidRPr="00935EC6">
        <w:rPr>
          <w:rFonts w:cs="Arial"/>
          <w:szCs w:val="22"/>
          <w:highlight w:val="yellow"/>
        </w:rPr>
        <w:t>DOPLNÍ ESCO</w:t>
      </w:r>
      <w:r w:rsidR="000F7232" w:rsidRPr="00A908D4">
        <w:rPr>
          <w:rFonts w:cs="Arial"/>
          <w:szCs w:val="22"/>
        </w:rPr>
        <w:t>]</w:t>
      </w:r>
    </w:p>
    <w:p w14:paraId="708D4D7E" w14:textId="0400DBC2" w:rsidR="00DB64D9" w:rsidRDefault="00094B0A" w:rsidP="00675E06">
      <w:pPr>
        <w:tabs>
          <w:tab w:val="left" w:pos="1701"/>
          <w:tab w:val="left" w:pos="4678"/>
        </w:tabs>
        <w:spacing w:before="0"/>
        <w:rPr>
          <w:rFonts w:cs="Arial"/>
          <w:szCs w:val="22"/>
        </w:rPr>
      </w:pPr>
      <w:r>
        <w:rPr>
          <w:rFonts w:cs="Arial"/>
          <w:snapToGrid w:val="0"/>
          <w:szCs w:val="22"/>
        </w:rPr>
        <w:t>B</w:t>
      </w:r>
      <w:r w:rsidR="00DB64D9" w:rsidRPr="00A908D4">
        <w:rPr>
          <w:rFonts w:cs="Arial"/>
          <w:snapToGrid w:val="0"/>
          <w:szCs w:val="22"/>
        </w:rPr>
        <w:t xml:space="preserve">ankovní spojení: </w:t>
      </w:r>
      <w:r w:rsidR="00DB64D9" w:rsidRPr="00A908D4">
        <w:rPr>
          <w:rFonts w:cs="Arial"/>
          <w:szCs w:val="22"/>
        </w:rPr>
        <w:t>[</w:t>
      </w:r>
      <w:r w:rsidR="00B61C47" w:rsidRPr="00935EC6">
        <w:rPr>
          <w:rFonts w:cs="Arial"/>
          <w:szCs w:val="22"/>
          <w:highlight w:val="yellow"/>
        </w:rPr>
        <w:t>DOPLNÍ ESCO</w:t>
      </w:r>
      <w:r w:rsidR="00DB64D9" w:rsidRPr="00A908D4">
        <w:rPr>
          <w:rFonts w:cs="Arial"/>
          <w:szCs w:val="22"/>
        </w:rPr>
        <w:t>]</w:t>
      </w:r>
    </w:p>
    <w:p w14:paraId="6EE6B9C4" w14:textId="77777777" w:rsidR="00113CE4" w:rsidRDefault="00113CE4" w:rsidP="00113CE4">
      <w:pPr>
        <w:tabs>
          <w:tab w:val="left" w:pos="1701"/>
          <w:tab w:val="left" w:pos="4678"/>
        </w:tabs>
        <w:spacing w:before="0"/>
        <w:rPr>
          <w:rFonts w:cs="Arial"/>
          <w:szCs w:val="22"/>
        </w:rPr>
      </w:pPr>
      <w:r>
        <w:rPr>
          <w:rFonts w:cs="Arial"/>
          <w:szCs w:val="22"/>
        </w:rPr>
        <w:t>Č</w:t>
      </w:r>
      <w:r w:rsidRPr="007C678B">
        <w:rPr>
          <w:rFonts w:cs="Arial"/>
          <w:szCs w:val="22"/>
        </w:rPr>
        <w:t>íslo účtu</w:t>
      </w:r>
      <w:r>
        <w:rPr>
          <w:rFonts w:cs="Arial"/>
          <w:szCs w:val="22"/>
        </w:rPr>
        <w:t xml:space="preserve">: </w:t>
      </w:r>
      <w:r w:rsidRPr="00A908D4">
        <w:rPr>
          <w:rFonts w:cs="Arial"/>
          <w:szCs w:val="22"/>
        </w:rPr>
        <w:t>[</w:t>
      </w:r>
      <w:r w:rsidRPr="00935EC6">
        <w:rPr>
          <w:rFonts w:cs="Arial"/>
          <w:szCs w:val="22"/>
          <w:highlight w:val="yellow"/>
        </w:rPr>
        <w:t>DOPLNÍ ESCO</w:t>
      </w:r>
      <w:r w:rsidRPr="00A908D4">
        <w:rPr>
          <w:rFonts w:cs="Arial"/>
          <w:szCs w:val="22"/>
        </w:rPr>
        <w:t>]</w:t>
      </w:r>
    </w:p>
    <w:p w14:paraId="1CF0CEEB" w14:textId="544F2BC0" w:rsidR="000F7232" w:rsidRPr="00A908D4" w:rsidRDefault="00113CE4" w:rsidP="000F7232">
      <w:pPr>
        <w:tabs>
          <w:tab w:val="left" w:pos="1701"/>
          <w:tab w:val="left" w:pos="4678"/>
        </w:tabs>
        <w:spacing w:before="0"/>
        <w:rPr>
          <w:rFonts w:cs="Arial"/>
          <w:snapToGrid w:val="0"/>
          <w:szCs w:val="22"/>
        </w:rPr>
      </w:pPr>
      <w:r>
        <w:rPr>
          <w:rFonts w:cs="Arial"/>
          <w:szCs w:val="22"/>
        </w:rPr>
        <w:t>O</w:t>
      </w:r>
      <w:r w:rsidR="000F7232" w:rsidRPr="007C678B">
        <w:rPr>
          <w:rFonts w:cs="Arial"/>
          <w:szCs w:val="22"/>
        </w:rPr>
        <w:t xml:space="preserve">soba oprávněná jednat ve věcech organizačních: </w:t>
      </w:r>
      <w:r w:rsidR="000F7232" w:rsidRPr="00A908D4">
        <w:rPr>
          <w:rFonts w:cs="Arial"/>
          <w:szCs w:val="22"/>
        </w:rPr>
        <w:t>[</w:t>
      </w:r>
      <w:r w:rsidR="000F7232" w:rsidRPr="00935EC6">
        <w:rPr>
          <w:rFonts w:cs="Arial"/>
          <w:szCs w:val="22"/>
          <w:highlight w:val="yellow"/>
        </w:rPr>
        <w:t>DOPLNÍ ESCO</w:t>
      </w:r>
      <w:r w:rsidR="000F7232" w:rsidRPr="00A908D4">
        <w:rPr>
          <w:rFonts w:cs="Arial"/>
          <w:szCs w:val="22"/>
        </w:rPr>
        <w:t>]</w:t>
      </w:r>
    </w:p>
    <w:p w14:paraId="0CEFA2EB" w14:textId="63649A43" w:rsidR="000F7232" w:rsidRPr="00A908D4" w:rsidRDefault="00113CE4" w:rsidP="000F7232">
      <w:pPr>
        <w:tabs>
          <w:tab w:val="left" w:pos="1701"/>
          <w:tab w:val="left" w:pos="4678"/>
        </w:tabs>
        <w:spacing w:before="0"/>
        <w:rPr>
          <w:rFonts w:cs="Arial"/>
          <w:snapToGrid w:val="0"/>
          <w:szCs w:val="22"/>
        </w:rPr>
      </w:pPr>
      <w:r>
        <w:rPr>
          <w:rFonts w:cs="Arial"/>
          <w:szCs w:val="22"/>
        </w:rPr>
        <w:t>O</w:t>
      </w:r>
      <w:r w:rsidR="000F7232" w:rsidRPr="007C678B">
        <w:rPr>
          <w:rFonts w:cs="Arial"/>
          <w:szCs w:val="22"/>
        </w:rPr>
        <w:t xml:space="preserve">soba oprávněná jednat ve věcech technických: </w:t>
      </w:r>
      <w:r w:rsidR="000F7232" w:rsidRPr="00A908D4">
        <w:rPr>
          <w:rFonts w:cs="Arial"/>
          <w:szCs w:val="22"/>
        </w:rPr>
        <w:t>[</w:t>
      </w:r>
      <w:r w:rsidR="000F7232" w:rsidRPr="00935EC6">
        <w:rPr>
          <w:rFonts w:cs="Arial"/>
          <w:szCs w:val="22"/>
          <w:highlight w:val="yellow"/>
        </w:rPr>
        <w:t>DOPLNÍ ESCO</w:t>
      </w:r>
      <w:r w:rsidR="000F7232" w:rsidRPr="00A908D4">
        <w:rPr>
          <w:rFonts w:cs="Arial"/>
          <w:szCs w:val="22"/>
        </w:rPr>
        <w:t>]</w:t>
      </w:r>
    </w:p>
    <w:p w14:paraId="547EBFFF" w14:textId="77777777" w:rsidR="00F81353" w:rsidRPr="00A908D4" w:rsidRDefault="00F81353" w:rsidP="00675E06">
      <w:pPr>
        <w:spacing w:before="0"/>
        <w:rPr>
          <w:rFonts w:cs="Arial"/>
        </w:rPr>
      </w:pPr>
      <w:r w:rsidRPr="00A908D4">
        <w:rPr>
          <w:rFonts w:cs="Arial"/>
        </w:rPr>
        <w:t>(dále jen „</w:t>
      </w:r>
      <w:r w:rsidRPr="00A908D4">
        <w:rPr>
          <w:rFonts w:cs="Arial"/>
          <w:b/>
        </w:rPr>
        <w:t>ESCO</w:t>
      </w:r>
      <w:r w:rsidRPr="00A908D4">
        <w:rPr>
          <w:rFonts w:cs="Arial"/>
        </w:rPr>
        <w:t>“)</w:t>
      </w:r>
    </w:p>
    <w:p w14:paraId="1D988DB4" w14:textId="77777777" w:rsidR="00625CCD" w:rsidRPr="00A908D4" w:rsidRDefault="00625CCD" w:rsidP="00E92C96">
      <w:pPr>
        <w:pStyle w:val="Nadpis2"/>
        <w:numPr>
          <w:ilvl w:val="0"/>
          <w:numId w:val="0"/>
        </w:numPr>
      </w:pPr>
    </w:p>
    <w:p w14:paraId="0080F3BB" w14:textId="77777777" w:rsidR="008D2B7B" w:rsidRPr="00A908D4" w:rsidRDefault="007E4CBE" w:rsidP="00675E06">
      <w:pPr>
        <w:spacing w:before="0"/>
        <w:rPr>
          <w:rFonts w:cs="Arial"/>
          <w:szCs w:val="22"/>
        </w:rPr>
      </w:pPr>
      <w:r w:rsidRPr="00A908D4">
        <w:rPr>
          <w:rFonts w:cs="Arial"/>
          <w:szCs w:val="22"/>
        </w:rPr>
        <w:t>(</w:t>
      </w:r>
      <w:r w:rsidR="001310F9" w:rsidRPr="00A908D4">
        <w:rPr>
          <w:rFonts w:cs="Arial"/>
          <w:szCs w:val="22"/>
        </w:rPr>
        <w:t>ESCO</w:t>
      </w:r>
      <w:r w:rsidRPr="00A908D4">
        <w:rPr>
          <w:rFonts w:cs="Arial"/>
          <w:szCs w:val="22"/>
        </w:rPr>
        <w:t xml:space="preserve"> a </w:t>
      </w:r>
      <w:r w:rsidR="001310F9" w:rsidRPr="00A908D4">
        <w:rPr>
          <w:rFonts w:cs="Arial"/>
          <w:szCs w:val="22"/>
        </w:rPr>
        <w:t xml:space="preserve">Klient </w:t>
      </w:r>
      <w:r w:rsidRPr="00A908D4">
        <w:rPr>
          <w:rFonts w:cs="Arial"/>
          <w:szCs w:val="22"/>
        </w:rPr>
        <w:t>dále společně označován</w:t>
      </w:r>
      <w:r w:rsidR="005E3523" w:rsidRPr="00A908D4">
        <w:rPr>
          <w:rFonts w:cs="Arial"/>
          <w:szCs w:val="22"/>
        </w:rPr>
        <w:t>i</w:t>
      </w:r>
      <w:r w:rsidRPr="00A908D4">
        <w:rPr>
          <w:rFonts w:cs="Arial"/>
          <w:szCs w:val="22"/>
        </w:rPr>
        <w:t xml:space="preserve"> jen jako "</w:t>
      </w:r>
      <w:r w:rsidR="008D2B7B" w:rsidRPr="00A908D4">
        <w:rPr>
          <w:rFonts w:cs="Arial"/>
          <w:b/>
          <w:szCs w:val="22"/>
        </w:rPr>
        <w:t>s</w:t>
      </w:r>
      <w:r w:rsidRPr="00A908D4">
        <w:rPr>
          <w:rFonts w:cs="Arial"/>
          <w:b/>
          <w:szCs w:val="22"/>
        </w:rPr>
        <w:t>mluvní strany</w:t>
      </w:r>
      <w:r w:rsidRPr="00A908D4">
        <w:rPr>
          <w:rFonts w:cs="Arial"/>
          <w:szCs w:val="22"/>
        </w:rPr>
        <w:t>" a jednotlivě jako "</w:t>
      </w:r>
      <w:r w:rsidR="008D2B7B" w:rsidRPr="00A908D4">
        <w:rPr>
          <w:rFonts w:cs="Arial"/>
          <w:b/>
          <w:szCs w:val="22"/>
        </w:rPr>
        <w:t>s</w:t>
      </w:r>
      <w:r w:rsidRPr="00A908D4">
        <w:rPr>
          <w:rFonts w:cs="Arial"/>
          <w:b/>
          <w:szCs w:val="22"/>
        </w:rPr>
        <w:t>mluvní strana</w:t>
      </w:r>
      <w:r w:rsidRPr="00A908D4">
        <w:rPr>
          <w:rFonts w:cs="Arial"/>
          <w:szCs w:val="22"/>
        </w:rPr>
        <w:t>")</w:t>
      </w:r>
    </w:p>
    <w:p w14:paraId="6E130F64" w14:textId="77777777" w:rsidR="00E34B9A" w:rsidRPr="00A908D4" w:rsidRDefault="00E34B9A" w:rsidP="00E34B9A">
      <w:pPr>
        <w:pStyle w:val="Nzev"/>
        <w:pageBreakBefore/>
      </w:pPr>
      <w:bookmarkStart w:id="5" w:name="_Předmět_smlouvy"/>
      <w:bookmarkStart w:id="6" w:name="_Toc303154002"/>
      <w:bookmarkStart w:id="7" w:name="_Toc326522954"/>
      <w:bookmarkEnd w:id="5"/>
      <w:r w:rsidRPr="00A908D4">
        <w:lastRenderedPageBreak/>
        <w:t>Obsah</w:t>
      </w:r>
      <w:bookmarkEnd w:id="6"/>
    </w:p>
    <w:p w14:paraId="42311D97" w14:textId="0684B722" w:rsidR="0058519B" w:rsidRDefault="000E161F">
      <w:pPr>
        <w:pStyle w:val="Obsah1"/>
        <w:rPr>
          <w:rFonts w:asciiTheme="minorHAnsi" w:eastAsiaTheme="minorEastAsia" w:hAnsiTheme="minorHAnsi" w:cstheme="minorBidi"/>
          <w:noProof/>
          <w:kern w:val="2"/>
          <w:sz w:val="24"/>
          <w14:ligatures w14:val="standardContextual"/>
        </w:rPr>
      </w:pPr>
      <w:r w:rsidRPr="00A908D4">
        <w:fldChar w:fldCharType="begin"/>
      </w:r>
      <w:r w:rsidR="00E34B9A" w:rsidRPr="00A908D4">
        <w:instrText xml:space="preserve"> TOC \h \z \t "Nadpis 1;1;Styl Název + Tučné Podtržení;1" </w:instrText>
      </w:r>
      <w:r w:rsidRPr="00A908D4">
        <w:fldChar w:fldCharType="separate"/>
      </w:r>
      <w:hyperlink w:anchor="_Toc152262116" w:history="1">
        <w:r w:rsidR="0058519B" w:rsidRPr="00455376">
          <w:rPr>
            <w:rStyle w:val="Hypertextovodkaz"/>
            <w:noProof/>
          </w:rPr>
          <w:t>Článek 1. Úvodní prohlášení</w:t>
        </w:r>
        <w:r w:rsidR="0058519B">
          <w:rPr>
            <w:noProof/>
            <w:webHidden/>
          </w:rPr>
          <w:tab/>
        </w:r>
        <w:r w:rsidR="0058519B">
          <w:rPr>
            <w:noProof/>
            <w:webHidden/>
          </w:rPr>
          <w:fldChar w:fldCharType="begin"/>
        </w:r>
        <w:r w:rsidR="0058519B">
          <w:rPr>
            <w:noProof/>
            <w:webHidden/>
          </w:rPr>
          <w:instrText xml:space="preserve"> PAGEREF _Toc152262116 \h </w:instrText>
        </w:r>
        <w:r w:rsidR="0058519B">
          <w:rPr>
            <w:noProof/>
            <w:webHidden/>
          </w:rPr>
        </w:r>
        <w:r w:rsidR="0058519B">
          <w:rPr>
            <w:noProof/>
            <w:webHidden/>
          </w:rPr>
          <w:fldChar w:fldCharType="separate"/>
        </w:r>
        <w:r w:rsidR="0058519B">
          <w:rPr>
            <w:noProof/>
            <w:webHidden/>
          </w:rPr>
          <w:t>4</w:t>
        </w:r>
        <w:r w:rsidR="0058519B">
          <w:rPr>
            <w:noProof/>
            <w:webHidden/>
          </w:rPr>
          <w:fldChar w:fldCharType="end"/>
        </w:r>
      </w:hyperlink>
    </w:p>
    <w:p w14:paraId="7149117B" w14:textId="11BA70C6" w:rsidR="0058519B" w:rsidRDefault="0058519B">
      <w:pPr>
        <w:pStyle w:val="Obsah1"/>
        <w:rPr>
          <w:rFonts w:asciiTheme="minorHAnsi" w:eastAsiaTheme="minorEastAsia" w:hAnsiTheme="minorHAnsi" w:cstheme="minorBidi"/>
          <w:noProof/>
          <w:kern w:val="2"/>
          <w:sz w:val="24"/>
          <w14:ligatures w14:val="standardContextual"/>
        </w:rPr>
      </w:pPr>
      <w:hyperlink w:anchor="_Toc152262117" w:history="1">
        <w:r w:rsidRPr="00455376">
          <w:rPr>
            <w:rStyle w:val="Hypertextovodkaz"/>
            <w:noProof/>
          </w:rPr>
          <w:t>Článek 2. Definice</w:t>
        </w:r>
        <w:r>
          <w:rPr>
            <w:noProof/>
            <w:webHidden/>
          </w:rPr>
          <w:tab/>
        </w:r>
        <w:r>
          <w:rPr>
            <w:noProof/>
            <w:webHidden/>
          </w:rPr>
          <w:fldChar w:fldCharType="begin"/>
        </w:r>
        <w:r>
          <w:rPr>
            <w:noProof/>
            <w:webHidden/>
          </w:rPr>
          <w:instrText xml:space="preserve"> PAGEREF _Toc152262117 \h </w:instrText>
        </w:r>
        <w:r>
          <w:rPr>
            <w:noProof/>
            <w:webHidden/>
          </w:rPr>
        </w:r>
        <w:r>
          <w:rPr>
            <w:noProof/>
            <w:webHidden/>
          </w:rPr>
          <w:fldChar w:fldCharType="separate"/>
        </w:r>
        <w:r>
          <w:rPr>
            <w:noProof/>
            <w:webHidden/>
          </w:rPr>
          <w:t>5</w:t>
        </w:r>
        <w:r>
          <w:rPr>
            <w:noProof/>
            <w:webHidden/>
          </w:rPr>
          <w:fldChar w:fldCharType="end"/>
        </w:r>
      </w:hyperlink>
    </w:p>
    <w:p w14:paraId="1B307D8B" w14:textId="125C59AF" w:rsidR="0058519B" w:rsidRDefault="0058519B">
      <w:pPr>
        <w:pStyle w:val="Obsah1"/>
        <w:rPr>
          <w:rFonts w:asciiTheme="minorHAnsi" w:eastAsiaTheme="minorEastAsia" w:hAnsiTheme="minorHAnsi" w:cstheme="minorBidi"/>
          <w:noProof/>
          <w:kern w:val="2"/>
          <w:sz w:val="24"/>
          <w14:ligatures w14:val="standardContextual"/>
        </w:rPr>
      </w:pPr>
      <w:hyperlink w:anchor="_Toc152262118" w:history="1">
        <w:r w:rsidRPr="00455376">
          <w:rPr>
            <w:rStyle w:val="Hypertextovodkaz"/>
            <w:noProof/>
          </w:rPr>
          <w:t>Článek 3. Účel smlouvy</w:t>
        </w:r>
        <w:r>
          <w:rPr>
            <w:noProof/>
            <w:webHidden/>
          </w:rPr>
          <w:tab/>
        </w:r>
        <w:r>
          <w:rPr>
            <w:noProof/>
            <w:webHidden/>
          </w:rPr>
          <w:fldChar w:fldCharType="begin"/>
        </w:r>
        <w:r>
          <w:rPr>
            <w:noProof/>
            <w:webHidden/>
          </w:rPr>
          <w:instrText xml:space="preserve"> PAGEREF _Toc152262118 \h </w:instrText>
        </w:r>
        <w:r>
          <w:rPr>
            <w:noProof/>
            <w:webHidden/>
          </w:rPr>
        </w:r>
        <w:r>
          <w:rPr>
            <w:noProof/>
            <w:webHidden/>
          </w:rPr>
          <w:fldChar w:fldCharType="separate"/>
        </w:r>
        <w:r>
          <w:rPr>
            <w:noProof/>
            <w:webHidden/>
          </w:rPr>
          <w:t>8</w:t>
        </w:r>
        <w:r>
          <w:rPr>
            <w:noProof/>
            <w:webHidden/>
          </w:rPr>
          <w:fldChar w:fldCharType="end"/>
        </w:r>
      </w:hyperlink>
    </w:p>
    <w:p w14:paraId="2E4CF9AA" w14:textId="7D98F1BE" w:rsidR="0058519B" w:rsidRDefault="0058519B">
      <w:pPr>
        <w:pStyle w:val="Obsah1"/>
        <w:rPr>
          <w:rFonts w:asciiTheme="minorHAnsi" w:eastAsiaTheme="minorEastAsia" w:hAnsiTheme="minorHAnsi" w:cstheme="minorBidi"/>
          <w:noProof/>
          <w:kern w:val="2"/>
          <w:sz w:val="24"/>
          <w14:ligatures w14:val="standardContextual"/>
        </w:rPr>
      </w:pPr>
      <w:hyperlink w:anchor="_Toc152262119" w:history="1">
        <w:r w:rsidRPr="00455376">
          <w:rPr>
            <w:rStyle w:val="Hypertextovodkaz"/>
            <w:noProof/>
          </w:rPr>
          <w:t>Článek 4. Předmět smlouvy</w:t>
        </w:r>
        <w:r>
          <w:rPr>
            <w:noProof/>
            <w:webHidden/>
          </w:rPr>
          <w:tab/>
        </w:r>
        <w:r>
          <w:rPr>
            <w:noProof/>
            <w:webHidden/>
          </w:rPr>
          <w:fldChar w:fldCharType="begin"/>
        </w:r>
        <w:r>
          <w:rPr>
            <w:noProof/>
            <w:webHidden/>
          </w:rPr>
          <w:instrText xml:space="preserve"> PAGEREF _Toc152262119 \h </w:instrText>
        </w:r>
        <w:r>
          <w:rPr>
            <w:noProof/>
            <w:webHidden/>
          </w:rPr>
        </w:r>
        <w:r>
          <w:rPr>
            <w:noProof/>
            <w:webHidden/>
          </w:rPr>
          <w:fldChar w:fldCharType="separate"/>
        </w:r>
        <w:r>
          <w:rPr>
            <w:noProof/>
            <w:webHidden/>
          </w:rPr>
          <w:t>8</w:t>
        </w:r>
        <w:r>
          <w:rPr>
            <w:noProof/>
            <w:webHidden/>
          </w:rPr>
          <w:fldChar w:fldCharType="end"/>
        </w:r>
      </w:hyperlink>
    </w:p>
    <w:p w14:paraId="5A12C320" w14:textId="2CF80375" w:rsidR="0058519B" w:rsidRDefault="0058519B">
      <w:pPr>
        <w:pStyle w:val="Obsah1"/>
        <w:rPr>
          <w:rFonts w:asciiTheme="minorHAnsi" w:eastAsiaTheme="minorEastAsia" w:hAnsiTheme="minorHAnsi" w:cstheme="minorBidi"/>
          <w:noProof/>
          <w:kern w:val="2"/>
          <w:sz w:val="24"/>
          <w14:ligatures w14:val="standardContextual"/>
        </w:rPr>
      </w:pPr>
      <w:hyperlink w:anchor="_Toc152262120" w:history="1">
        <w:r w:rsidRPr="00455376">
          <w:rPr>
            <w:rStyle w:val="Hypertextovodkaz"/>
            <w:noProof/>
          </w:rPr>
          <w:t>Článek 5. Ověření stavu a využití energie v objektech</w:t>
        </w:r>
        <w:r>
          <w:rPr>
            <w:noProof/>
            <w:webHidden/>
          </w:rPr>
          <w:tab/>
        </w:r>
        <w:r>
          <w:rPr>
            <w:noProof/>
            <w:webHidden/>
          </w:rPr>
          <w:fldChar w:fldCharType="begin"/>
        </w:r>
        <w:r>
          <w:rPr>
            <w:noProof/>
            <w:webHidden/>
          </w:rPr>
          <w:instrText xml:space="preserve"> PAGEREF _Toc152262120 \h </w:instrText>
        </w:r>
        <w:r>
          <w:rPr>
            <w:noProof/>
            <w:webHidden/>
          </w:rPr>
        </w:r>
        <w:r>
          <w:rPr>
            <w:noProof/>
            <w:webHidden/>
          </w:rPr>
          <w:fldChar w:fldCharType="separate"/>
        </w:r>
        <w:r>
          <w:rPr>
            <w:noProof/>
            <w:webHidden/>
          </w:rPr>
          <w:t>10</w:t>
        </w:r>
        <w:r>
          <w:rPr>
            <w:noProof/>
            <w:webHidden/>
          </w:rPr>
          <w:fldChar w:fldCharType="end"/>
        </w:r>
      </w:hyperlink>
    </w:p>
    <w:p w14:paraId="1CD490B2" w14:textId="6750A5D3" w:rsidR="0058519B" w:rsidRDefault="0058519B">
      <w:pPr>
        <w:pStyle w:val="Obsah1"/>
        <w:rPr>
          <w:rFonts w:asciiTheme="minorHAnsi" w:eastAsiaTheme="minorEastAsia" w:hAnsiTheme="minorHAnsi" w:cstheme="minorBidi"/>
          <w:noProof/>
          <w:kern w:val="2"/>
          <w:sz w:val="24"/>
          <w14:ligatures w14:val="standardContextual"/>
        </w:rPr>
      </w:pPr>
      <w:hyperlink w:anchor="_Toc152262121" w:history="1">
        <w:r w:rsidRPr="00455376">
          <w:rPr>
            <w:rStyle w:val="Hypertextovodkaz"/>
            <w:noProof/>
          </w:rPr>
          <w:t>Článek 6. Práva a povinnosti smluvních stran</w:t>
        </w:r>
        <w:r>
          <w:rPr>
            <w:noProof/>
            <w:webHidden/>
          </w:rPr>
          <w:tab/>
        </w:r>
        <w:r>
          <w:rPr>
            <w:noProof/>
            <w:webHidden/>
          </w:rPr>
          <w:fldChar w:fldCharType="begin"/>
        </w:r>
        <w:r>
          <w:rPr>
            <w:noProof/>
            <w:webHidden/>
          </w:rPr>
          <w:instrText xml:space="preserve"> PAGEREF _Toc152262121 \h </w:instrText>
        </w:r>
        <w:r>
          <w:rPr>
            <w:noProof/>
            <w:webHidden/>
          </w:rPr>
        </w:r>
        <w:r>
          <w:rPr>
            <w:noProof/>
            <w:webHidden/>
          </w:rPr>
          <w:fldChar w:fldCharType="separate"/>
        </w:r>
        <w:r>
          <w:rPr>
            <w:noProof/>
            <w:webHidden/>
          </w:rPr>
          <w:t>11</w:t>
        </w:r>
        <w:r>
          <w:rPr>
            <w:noProof/>
            <w:webHidden/>
          </w:rPr>
          <w:fldChar w:fldCharType="end"/>
        </w:r>
      </w:hyperlink>
    </w:p>
    <w:p w14:paraId="21BFCFFD" w14:textId="11977827" w:rsidR="0058519B" w:rsidRDefault="0058519B">
      <w:pPr>
        <w:pStyle w:val="Obsah1"/>
        <w:rPr>
          <w:rFonts w:asciiTheme="minorHAnsi" w:eastAsiaTheme="minorEastAsia" w:hAnsiTheme="minorHAnsi" w:cstheme="minorBidi"/>
          <w:noProof/>
          <w:kern w:val="2"/>
          <w:sz w:val="24"/>
          <w14:ligatures w14:val="standardContextual"/>
        </w:rPr>
      </w:pPr>
      <w:hyperlink w:anchor="_Toc152262122" w:history="1">
        <w:r w:rsidRPr="00455376">
          <w:rPr>
            <w:rStyle w:val="Hypertextovodkaz"/>
            <w:noProof/>
          </w:rPr>
          <w:t>Článek 7. Komplexní zkoušky</w:t>
        </w:r>
        <w:r>
          <w:rPr>
            <w:noProof/>
            <w:webHidden/>
          </w:rPr>
          <w:tab/>
        </w:r>
        <w:r>
          <w:rPr>
            <w:noProof/>
            <w:webHidden/>
          </w:rPr>
          <w:fldChar w:fldCharType="begin"/>
        </w:r>
        <w:r>
          <w:rPr>
            <w:noProof/>
            <w:webHidden/>
          </w:rPr>
          <w:instrText xml:space="preserve"> PAGEREF _Toc152262122 \h </w:instrText>
        </w:r>
        <w:r>
          <w:rPr>
            <w:noProof/>
            <w:webHidden/>
          </w:rPr>
        </w:r>
        <w:r>
          <w:rPr>
            <w:noProof/>
            <w:webHidden/>
          </w:rPr>
          <w:fldChar w:fldCharType="separate"/>
        </w:r>
        <w:r>
          <w:rPr>
            <w:noProof/>
            <w:webHidden/>
          </w:rPr>
          <w:t>14</w:t>
        </w:r>
        <w:r>
          <w:rPr>
            <w:noProof/>
            <w:webHidden/>
          </w:rPr>
          <w:fldChar w:fldCharType="end"/>
        </w:r>
      </w:hyperlink>
    </w:p>
    <w:p w14:paraId="569ACFC9" w14:textId="415A7405" w:rsidR="0058519B" w:rsidRDefault="0058519B">
      <w:pPr>
        <w:pStyle w:val="Obsah1"/>
        <w:rPr>
          <w:rFonts w:asciiTheme="minorHAnsi" w:eastAsiaTheme="minorEastAsia" w:hAnsiTheme="minorHAnsi" w:cstheme="minorBidi"/>
          <w:noProof/>
          <w:kern w:val="2"/>
          <w:sz w:val="24"/>
          <w14:ligatures w14:val="standardContextual"/>
        </w:rPr>
      </w:pPr>
      <w:hyperlink w:anchor="_Toc152262123" w:history="1">
        <w:r w:rsidRPr="00455376">
          <w:rPr>
            <w:rStyle w:val="Hypertextovodkaz"/>
            <w:noProof/>
          </w:rPr>
          <w:t>Článek 8. Předání</w:t>
        </w:r>
        <w:r>
          <w:rPr>
            <w:noProof/>
            <w:webHidden/>
          </w:rPr>
          <w:tab/>
        </w:r>
        <w:r>
          <w:rPr>
            <w:noProof/>
            <w:webHidden/>
          </w:rPr>
          <w:fldChar w:fldCharType="begin"/>
        </w:r>
        <w:r>
          <w:rPr>
            <w:noProof/>
            <w:webHidden/>
          </w:rPr>
          <w:instrText xml:space="preserve"> PAGEREF _Toc152262123 \h </w:instrText>
        </w:r>
        <w:r>
          <w:rPr>
            <w:noProof/>
            <w:webHidden/>
          </w:rPr>
        </w:r>
        <w:r>
          <w:rPr>
            <w:noProof/>
            <w:webHidden/>
          </w:rPr>
          <w:fldChar w:fldCharType="separate"/>
        </w:r>
        <w:r>
          <w:rPr>
            <w:noProof/>
            <w:webHidden/>
          </w:rPr>
          <w:t>14</w:t>
        </w:r>
        <w:r>
          <w:rPr>
            <w:noProof/>
            <w:webHidden/>
          </w:rPr>
          <w:fldChar w:fldCharType="end"/>
        </w:r>
      </w:hyperlink>
    </w:p>
    <w:p w14:paraId="0C2238AD" w14:textId="354EE0B4" w:rsidR="0058519B" w:rsidRDefault="0058519B">
      <w:pPr>
        <w:pStyle w:val="Obsah1"/>
        <w:rPr>
          <w:rFonts w:asciiTheme="minorHAnsi" w:eastAsiaTheme="minorEastAsia" w:hAnsiTheme="minorHAnsi" w:cstheme="minorBidi"/>
          <w:noProof/>
          <w:kern w:val="2"/>
          <w:sz w:val="24"/>
          <w14:ligatures w14:val="standardContextual"/>
        </w:rPr>
      </w:pPr>
      <w:hyperlink w:anchor="_Toc152262124" w:history="1">
        <w:r w:rsidRPr="00455376">
          <w:rPr>
            <w:rStyle w:val="Hypertextovodkaz"/>
            <w:noProof/>
          </w:rPr>
          <w:t>Článek 9. Záruka za jakost</w:t>
        </w:r>
        <w:r>
          <w:rPr>
            <w:noProof/>
            <w:webHidden/>
          </w:rPr>
          <w:tab/>
        </w:r>
        <w:r>
          <w:rPr>
            <w:noProof/>
            <w:webHidden/>
          </w:rPr>
          <w:fldChar w:fldCharType="begin"/>
        </w:r>
        <w:r>
          <w:rPr>
            <w:noProof/>
            <w:webHidden/>
          </w:rPr>
          <w:instrText xml:space="preserve"> PAGEREF _Toc152262124 \h </w:instrText>
        </w:r>
        <w:r>
          <w:rPr>
            <w:noProof/>
            <w:webHidden/>
          </w:rPr>
        </w:r>
        <w:r>
          <w:rPr>
            <w:noProof/>
            <w:webHidden/>
          </w:rPr>
          <w:fldChar w:fldCharType="separate"/>
        </w:r>
        <w:r>
          <w:rPr>
            <w:noProof/>
            <w:webHidden/>
          </w:rPr>
          <w:t>15</w:t>
        </w:r>
        <w:r>
          <w:rPr>
            <w:noProof/>
            <w:webHidden/>
          </w:rPr>
          <w:fldChar w:fldCharType="end"/>
        </w:r>
      </w:hyperlink>
    </w:p>
    <w:p w14:paraId="17E4F27B" w14:textId="681626BE" w:rsidR="0058519B" w:rsidRDefault="0058519B">
      <w:pPr>
        <w:pStyle w:val="Obsah1"/>
        <w:rPr>
          <w:rFonts w:asciiTheme="minorHAnsi" w:eastAsiaTheme="minorEastAsia" w:hAnsiTheme="minorHAnsi" w:cstheme="minorBidi"/>
          <w:noProof/>
          <w:kern w:val="2"/>
          <w:sz w:val="24"/>
          <w14:ligatures w14:val="standardContextual"/>
        </w:rPr>
      </w:pPr>
      <w:hyperlink w:anchor="_Toc152262125" w:history="1">
        <w:r w:rsidRPr="00455376">
          <w:rPr>
            <w:rStyle w:val="Hypertextovodkaz"/>
            <w:noProof/>
          </w:rPr>
          <w:t>Článek 10. Základní prostá opatření</w:t>
        </w:r>
        <w:r>
          <w:rPr>
            <w:noProof/>
            <w:webHidden/>
          </w:rPr>
          <w:tab/>
        </w:r>
        <w:r>
          <w:rPr>
            <w:noProof/>
            <w:webHidden/>
          </w:rPr>
          <w:fldChar w:fldCharType="begin"/>
        </w:r>
        <w:r>
          <w:rPr>
            <w:noProof/>
            <w:webHidden/>
          </w:rPr>
          <w:instrText xml:space="preserve"> PAGEREF _Toc152262125 \h </w:instrText>
        </w:r>
        <w:r>
          <w:rPr>
            <w:noProof/>
            <w:webHidden/>
          </w:rPr>
        </w:r>
        <w:r>
          <w:rPr>
            <w:noProof/>
            <w:webHidden/>
          </w:rPr>
          <w:fldChar w:fldCharType="separate"/>
        </w:r>
        <w:r>
          <w:rPr>
            <w:noProof/>
            <w:webHidden/>
          </w:rPr>
          <w:t>17</w:t>
        </w:r>
        <w:r>
          <w:rPr>
            <w:noProof/>
            <w:webHidden/>
          </w:rPr>
          <w:fldChar w:fldCharType="end"/>
        </w:r>
      </w:hyperlink>
    </w:p>
    <w:p w14:paraId="453723E9" w14:textId="005C662F" w:rsidR="0058519B" w:rsidRDefault="0058519B">
      <w:pPr>
        <w:pStyle w:val="Obsah1"/>
        <w:rPr>
          <w:rFonts w:asciiTheme="minorHAnsi" w:eastAsiaTheme="minorEastAsia" w:hAnsiTheme="minorHAnsi" w:cstheme="minorBidi"/>
          <w:noProof/>
          <w:kern w:val="2"/>
          <w:sz w:val="24"/>
          <w14:ligatures w14:val="standardContextual"/>
        </w:rPr>
      </w:pPr>
      <w:hyperlink w:anchor="_Toc152262126" w:history="1">
        <w:r w:rsidRPr="00455376">
          <w:rPr>
            <w:rStyle w:val="Hypertextovodkaz"/>
            <w:noProof/>
          </w:rPr>
          <w:t>Článek 11. Energetický management a související služby</w:t>
        </w:r>
        <w:r>
          <w:rPr>
            <w:noProof/>
            <w:webHidden/>
          </w:rPr>
          <w:tab/>
        </w:r>
        <w:r>
          <w:rPr>
            <w:noProof/>
            <w:webHidden/>
          </w:rPr>
          <w:fldChar w:fldCharType="begin"/>
        </w:r>
        <w:r>
          <w:rPr>
            <w:noProof/>
            <w:webHidden/>
          </w:rPr>
          <w:instrText xml:space="preserve"> PAGEREF _Toc152262126 \h </w:instrText>
        </w:r>
        <w:r>
          <w:rPr>
            <w:noProof/>
            <w:webHidden/>
          </w:rPr>
        </w:r>
        <w:r>
          <w:rPr>
            <w:noProof/>
            <w:webHidden/>
          </w:rPr>
          <w:fldChar w:fldCharType="separate"/>
        </w:r>
        <w:r>
          <w:rPr>
            <w:noProof/>
            <w:webHidden/>
          </w:rPr>
          <w:t>18</w:t>
        </w:r>
        <w:r>
          <w:rPr>
            <w:noProof/>
            <w:webHidden/>
          </w:rPr>
          <w:fldChar w:fldCharType="end"/>
        </w:r>
      </w:hyperlink>
    </w:p>
    <w:p w14:paraId="6F698991" w14:textId="0371B7BF" w:rsidR="0058519B" w:rsidRDefault="0058519B">
      <w:pPr>
        <w:pStyle w:val="Obsah1"/>
        <w:rPr>
          <w:rFonts w:asciiTheme="minorHAnsi" w:eastAsiaTheme="minorEastAsia" w:hAnsiTheme="minorHAnsi" w:cstheme="minorBidi"/>
          <w:noProof/>
          <w:kern w:val="2"/>
          <w:sz w:val="24"/>
          <w14:ligatures w14:val="standardContextual"/>
        </w:rPr>
      </w:pPr>
      <w:hyperlink w:anchor="_Toc152262127" w:history="1">
        <w:r w:rsidRPr="00455376">
          <w:rPr>
            <w:rStyle w:val="Hypertextovodkaz"/>
            <w:noProof/>
          </w:rPr>
          <w:t>Článek 12. Záruka za dosažení garantované úspory</w:t>
        </w:r>
        <w:r>
          <w:rPr>
            <w:noProof/>
            <w:webHidden/>
          </w:rPr>
          <w:tab/>
        </w:r>
        <w:r>
          <w:rPr>
            <w:noProof/>
            <w:webHidden/>
          </w:rPr>
          <w:fldChar w:fldCharType="begin"/>
        </w:r>
        <w:r>
          <w:rPr>
            <w:noProof/>
            <w:webHidden/>
          </w:rPr>
          <w:instrText xml:space="preserve"> PAGEREF _Toc152262127 \h </w:instrText>
        </w:r>
        <w:r>
          <w:rPr>
            <w:noProof/>
            <w:webHidden/>
          </w:rPr>
        </w:r>
        <w:r>
          <w:rPr>
            <w:noProof/>
            <w:webHidden/>
          </w:rPr>
          <w:fldChar w:fldCharType="separate"/>
        </w:r>
        <w:r>
          <w:rPr>
            <w:noProof/>
            <w:webHidden/>
          </w:rPr>
          <w:t>19</w:t>
        </w:r>
        <w:r>
          <w:rPr>
            <w:noProof/>
            <w:webHidden/>
          </w:rPr>
          <w:fldChar w:fldCharType="end"/>
        </w:r>
      </w:hyperlink>
    </w:p>
    <w:p w14:paraId="3ECF7D68" w14:textId="04EBC824" w:rsidR="0058519B" w:rsidRDefault="0058519B">
      <w:pPr>
        <w:pStyle w:val="Obsah1"/>
        <w:rPr>
          <w:rFonts w:asciiTheme="minorHAnsi" w:eastAsiaTheme="minorEastAsia" w:hAnsiTheme="minorHAnsi" w:cstheme="minorBidi"/>
          <w:noProof/>
          <w:kern w:val="2"/>
          <w:sz w:val="24"/>
          <w14:ligatures w14:val="standardContextual"/>
        </w:rPr>
      </w:pPr>
      <w:hyperlink w:anchor="_Toc152262128" w:history="1">
        <w:r w:rsidRPr="00455376">
          <w:rPr>
            <w:rStyle w:val="Hypertextovodkaz"/>
            <w:noProof/>
          </w:rPr>
          <w:t>Článek 13. Dodatečná opatření</w:t>
        </w:r>
        <w:r>
          <w:rPr>
            <w:noProof/>
            <w:webHidden/>
          </w:rPr>
          <w:tab/>
        </w:r>
        <w:r>
          <w:rPr>
            <w:noProof/>
            <w:webHidden/>
          </w:rPr>
          <w:fldChar w:fldCharType="begin"/>
        </w:r>
        <w:r>
          <w:rPr>
            <w:noProof/>
            <w:webHidden/>
          </w:rPr>
          <w:instrText xml:space="preserve"> PAGEREF _Toc152262128 \h </w:instrText>
        </w:r>
        <w:r>
          <w:rPr>
            <w:noProof/>
            <w:webHidden/>
          </w:rPr>
        </w:r>
        <w:r>
          <w:rPr>
            <w:noProof/>
            <w:webHidden/>
          </w:rPr>
          <w:fldChar w:fldCharType="separate"/>
        </w:r>
        <w:r>
          <w:rPr>
            <w:noProof/>
            <w:webHidden/>
          </w:rPr>
          <w:t>19</w:t>
        </w:r>
        <w:r>
          <w:rPr>
            <w:noProof/>
            <w:webHidden/>
          </w:rPr>
          <w:fldChar w:fldCharType="end"/>
        </w:r>
      </w:hyperlink>
    </w:p>
    <w:p w14:paraId="390AD0D4" w14:textId="5EF33413" w:rsidR="0058519B" w:rsidRDefault="0058519B">
      <w:pPr>
        <w:pStyle w:val="Obsah1"/>
        <w:rPr>
          <w:rFonts w:asciiTheme="minorHAnsi" w:eastAsiaTheme="minorEastAsia" w:hAnsiTheme="minorHAnsi" w:cstheme="minorBidi"/>
          <w:noProof/>
          <w:kern w:val="2"/>
          <w:sz w:val="24"/>
          <w14:ligatures w14:val="standardContextual"/>
        </w:rPr>
      </w:pPr>
      <w:hyperlink w:anchor="_Toc152262129" w:history="1">
        <w:r w:rsidRPr="00455376">
          <w:rPr>
            <w:rStyle w:val="Hypertextovodkaz"/>
            <w:noProof/>
          </w:rPr>
          <w:t>Článek 14. Změna okolností</w:t>
        </w:r>
        <w:r>
          <w:rPr>
            <w:noProof/>
            <w:webHidden/>
          </w:rPr>
          <w:tab/>
        </w:r>
        <w:r>
          <w:rPr>
            <w:noProof/>
            <w:webHidden/>
          </w:rPr>
          <w:fldChar w:fldCharType="begin"/>
        </w:r>
        <w:r>
          <w:rPr>
            <w:noProof/>
            <w:webHidden/>
          </w:rPr>
          <w:instrText xml:space="preserve"> PAGEREF _Toc152262129 \h </w:instrText>
        </w:r>
        <w:r>
          <w:rPr>
            <w:noProof/>
            <w:webHidden/>
          </w:rPr>
        </w:r>
        <w:r>
          <w:rPr>
            <w:noProof/>
            <w:webHidden/>
          </w:rPr>
          <w:fldChar w:fldCharType="separate"/>
        </w:r>
        <w:r>
          <w:rPr>
            <w:noProof/>
            <w:webHidden/>
          </w:rPr>
          <w:t>20</w:t>
        </w:r>
        <w:r>
          <w:rPr>
            <w:noProof/>
            <w:webHidden/>
          </w:rPr>
          <w:fldChar w:fldCharType="end"/>
        </w:r>
      </w:hyperlink>
    </w:p>
    <w:p w14:paraId="6EFA2AE2" w14:textId="0EB47187" w:rsidR="0058519B" w:rsidRDefault="0058519B">
      <w:pPr>
        <w:pStyle w:val="Obsah1"/>
        <w:rPr>
          <w:rFonts w:asciiTheme="minorHAnsi" w:eastAsiaTheme="minorEastAsia" w:hAnsiTheme="minorHAnsi" w:cstheme="minorBidi"/>
          <w:noProof/>
          <w:kern w:val="2"/>
          <w:sz w:val="24"/>
          <w14:ligatures w14:val="standardContextual"/>
        </w:rPr>
      </w:pPr>
      <w:hyperlink w:anchor="_Toc152262130" w:history="1">
        <w:r w:rsidRPr="00455376">
          <w:rPr>
            <w:rStyle w:val="Hypertextovodkaz"/>
            <w:noProof/>
          </w:rPr>
          <w:t>Článek 15. Roční porady/zprávy</w:t>
        </w:r>
        <w:r>
          <w:rPr>
            <w:noProof/>
            <w:webHidden/>
          </w:rPr>
          <w:tab/>
        </w:r>
        <w:r>
          <w:rPr>
            <w:noProof/>
            <w:webHidden/>
          </w:rPr>
          <w:fldChar w:fldCharType="begin"/>
        </w:r>
        <w:r>
          <w:rPr>
            <w:noProof/>
            <w:webHidden/>
          </w:rPr>
          <w:instrText xml:space="preserve"> PAGEREF _Toc152262130 \h </w:instrText>
        </w:r>
        <w:r>
          <w:rPr>
            <w:noProof/>
            <w:webHidden/>
          </w:rPr>
        </w:r>
        <w:r>
          <w:rPr>
            <w:noProof/>
            <w:webHidden/>
          </w:rPr>
          <w:fldChar w:fldCharType="separate"/>
        </w:r>
        <w:r>
          <w:rPr>
            <w:noProof/>
            <w:webHidden/>
          </w:rPr>
          <w:t>22</w:t>
        </w:r>
        <w:r>
          <w:rPr>
            <w:noProof/>
            <w:webHidden/>
          </w:rPr>
          <w:fldChar w:fldCharType="end"/>
        </w:r>
      </w:hyperlink>
    </w:p>
    <w:p w14:paraId="0E4C0017" w14:textId="20746D9C" w:rsidR="0058519B" w:rsidRDefault="0058519B">
      <w:pPr>
        <w:pStyle w:val="Obsah1"/>
        <w:rPr>
          <w:rFonts w:asciiTheme="minorHAnsi" w:eastAsiaTheme="minorEastAsia" w:hAnsiTheme="minorHAnsi" w:cstheme="minorBidi"/>
          <w:noProof/>
          <w:kern w:val="2"/>
          <w:sz w:val="24"/>
          <w14:ligatures w14:val="standardContextual"/>
        </w:rPr>
      </w:pPr>
      <w:hyperlink w:anchor="_Toc152262131" w:history="1">
        <w:r w:rsidRPr="00455376">
          <w:rPr>
            <w:rStyle w:val="Hypertextovodkaz"/>
            <w:noProof/>
          </w:rPr>
          <w:t>Článek 16. Závěrečná zpráva</w:t>
        </w:r>
        <w:r>
          <w:rPr>
            <w:noProof/>
            <w:webHidden/>
          </w:rPr>
          <w:tab/>
        </w:r>
        <w:r>
          <w:rPr>
            <w:noProof/>
            <w:webHidden/>
          </w:rPr>
          <w:fldChar w:fldCharType="begin"/>
        </w:r>
        <w:r>
          <w:rPr>
            <w:noProof/>
            <w:webHidden/>
          </w:rPr>
          <w:instrText xml:space="preserve"> PAGEREF _Toc152262131 \h </w:instrText>
        </w:r>
        <w:r>
          <w:rPr>
            <w:noProof/>
            <w:webHidden/>
          </w:rPr>
        </w:r>
        <w:r>
          <w:rPr>
            <w:noProof/>
            <w:webHidden/>
          </w:rPr>
          <w:fldChar w:fldCharType="separate"/>
        </w:r>
        <w:r>
          <w:rPr>
            <w:noProof/>
            <w:webHidden/>
          </w:rPr>
          <w:t>22</w:t>
        </w:r>
        <w:r>
          <w:rPr>
            <w:noProof/>
            <w:webHidden/>
          </w:rPr>
          <w:fldChar w:fldCharType="end"/>
        </w:r>
      </w:hyperlink>
    </w:p>
    <w:p w14:paraId="14AC19B2" w14:textId="43B6E626" w:rsidR="0058519B" w:rsidRDefault="0058519B">
      <w:pPr>
        <w:pStyle w:val="Obsah1"/>
        <w:rPr>
          <w:rFonts w:asciiTheme="minorHAnsi" w:eastAsiaTheme="minorEastAsia" w:hAnsiTheme="minorHAnsi" w:cstheme="minorBidi"/>
          <w:noProof/>
          <w:kern w:val="2"/>
          <w:sz w:val="24"/>
          <w14:ligatures w14:val="standardContextual"/>
        </w:rPr>
      </w:pPr>
      <w:hyperlink w:anchor="_Toc152262132" w:history="1">
        <w:r w:rsidRPr="00455376">
          <w:rPr>
            <w:rStyle w:val="Hypertextovodkaz"/>
            <w:noProof/>
          </w:rPr>
          <w:t>Článek 17. Cena za provedení opatření</w:t>
        </w:r>
        <w:r>
          <w:rPr>
            <w:noProof/>
            <w:webHidden/>
          </w:rPr>
          <w:tab/>
        </w:r>
        <w:r>
          <w:rPr>
            <w:noProof/>
            <w:webHidden/>
          </w:rPr>
          <w:fldChar w:fldCharType="begin"/>
        </w:r>
        <w:r>
          <w:rPr>
            <w:noProof/>
            <w:webHidden/>
          </w:rPr>
          <w:instrText xml:space="preserve"> PAGEREF _Toc152262132 \h </w:instrText>
        </w:r>
        <w:r>
          <w:rPr>
            <w:noProof/>
            <w:webHidden/>
          </w:rPr>
        </w:r>
        <w:r>
          <w:rPr>
            <w:noProof/>
            <w:webHidden/>
          </w:rPr>
          <w:fldChar w:fldCharType="separate"/>
        </w:r>
        <w:r>
          <w:rPr>
            <w:noProof/>
            <w:webHidden/>
          </w:rPr>
          <w:t>23</w:t>
        </w:r>
        <w:r>
          <w:rPr>
            <w:noProof/>
            <w:webHidden/>
          </w:rPr>
          <w:fldChar w:fldCharType="end"/>
        </w:r>
      </w:hyperlink>
    </w:p>
    <w:p w14:paraId="29628301" w14:textId="17B81D90" w:rsidR="0058519B" w:rsidRDefault="0058519B">
      <w:pPr>
        <w:pStyle w:val="Obsah1"/>
        <w:rPr>
          <w:rFonts w:asciiTheme="minorHAnsi" w:eastAsiaTheme="minorEastAsia" w:hAnsiTheme="minorHAnsi" w:cstheme="minorBidi"/>
          <w:noProof/>
          <w:kern w:val="2"/>
          <w:sz w:val="24"/>
          <w14:ligatures w14:val="standardContextual"/>
        </w:rPr>
      </w:pPr>
      <w:hyperlink w:anchor="_Toc152262133" w:history="1">
        <w:r w:rsidRPr="00455376">
          <w:rPr>
            <w:rStyle w:val="Hypertextovodkaz"/>
            <w:noProof/>
          </w:rPr>
          <w:t>Článek 18. Finanční náklady</w:t>
        </w:r>
        <w:r>
          <w:rPr>
            <w:noProof/>
            <w:webHidden/>
          </w:rPr>
          <w:tab/>
        </w:r>
        <w:r>
          <w:rPr>
            <w:noProof/>
            <w:webHidden/>
          </w:rPr>
          <w:fldChar w:fldCharType="begin"/>
        </w:r>
        <w:r>
          <w:rPr>
            <w:noProof/>
            <w:webHidden/>
          </w:rPr>
          <w:instrText xml:space="preserve"> PAGEREF _Toc152262133 \h </w:instrText>
        </w:r>
        <w:r>
          <w:rPr>
            <w:noProof/>
            <w:webHidden/>
          </w:rPr>
        </w:r>
        <w:r>
          <w:rPr>
            <w:noProof/>
            <w:webHidden/>
          </w:rPr>
          <w:fldChar w:fldCharType="separate"/>
        </w:r>
        <w:r>
          <w:rPr>
            <w:noProof/>
            <w:webHidden/>
          </w:rPr>
          <w:t>23</w:t>
        </w:r>
        <w:r>
          <w:rPr>
            <w:noProof/>
            <w:webHidden/>
          </w:rPr>
          <w:fldChar w:fldCharType="end"/>
        </w:r>
      </w:hyperlink>
    </w:p>
    <w:p w14:paraId="43487FD3" w14:textId="6F9BF5E9" w:rsidR="0058519B" w:rsidRDefault="0058519B">
      <w:pPr>
        <w:pStyle w:val="Obsah1"/>
        <w:rPr>
          <w:rFonts w:asciiTheme="minorHAnsi" w:eastAsiaTheme="minorEastAsia" w:hAnsiTheme="minorHAnsi" w:cstheme="minorBidi"/>
          <w:noProof/>
          <w:kern w:val="2"/>
          <w:sz w:val="24"/>
          <w14:ligatures w14:val="standardContextual"/>
        </w:rPr>
      </w:pPr>
      <w:hyperlink w:anchor="_Toc152262134" w:history="1">
        <w:r w:rsidRPr="00455376">
          <w:rPr>
            <w:rStyle w:val="Hypertextovodkaz"/>
            <w:noProof/>
          </w:rPr>
          <w:t>Článek 19. Cena energetického managementu a souvisejících služeb</w:t>
        </w:r>
        <w:r>
          <w:rPr>
            <w:noProof/>
            <w:webHidden/>
          </w:rPr>
          <w:tab/>
        </w:r>
        <w:r>
          <w:rPr>
            <w:noProof/>
            <w:webHidden/>
          </w:rPr>
          <w:fldChar w:fldCharType="begin"/>
        </w:r>
        <w:r>
          <w:rPr>
            <w:noProof/>
            <w:webHidden/>
          </w:rPr>
          <w:instrText xml:space="preserve"> PAGEREF _Toc152262134 \h </w:instrText>
        </w:r>
        <w:r>
          <w:rPr>
            <w:noProof/>
            <w:webHidden/>
          </w:rPr>
        </w:r>
        <w:r>
          <w:rPr>
            <w:noProof/>
            <w:webHidden/>
          </w:rPr>
          <w:fldChar w:fldCharType="separate"/>
        </w:r>
        <w:r>
          <w:rPr>
            <w:noProof/>
            <w:webHidden/>
          </w:rPr>
          <w:t>24</w:t>
        </w:r>
        <w:r>
          <w:rPr>
            <w:noProof/>
            <w:webHidden/>
          </w:rPr>
          <w:fldChar w:fldCharType="end"/>
        </w:r>
      </w:hyperlink>
    </w:p>
    <w:p w14:paraId="4F5C9FE9" w14:textId="160E8C64" w:rsidR="0058519B" w:rsidRDefault="0058519B">
      <w:pPr>
        <w:pStyle w:val="Obsah1"/>
        <w:rPr>
          <w:rFonts w:asciiTheme="minorHAnsi" w:eastAsiaTheme="minorEastAsia" w:hAnsiTheme="minorHAnsi" w:cstheme="minorBidi"/>
          <w:noProof/>
          <w:kern w:val="2"/>
          <w:sz w:val="24"/>
          <w14:ligatures w14:val="standardContextual"/>
        </w:rPr>
      </w:pPr>
      <w:hyperlink w:anchor="_Toc152262135" w:history="1">
        <w:r w:rsidRPr="00455376">
          <w:rPr>
            <w:rStyle w:val="Hypertextovodkaz"/>
            <w:noProof/>
          </w:rPr>
          <w:t>Článek 20. Sankce za nedosažení garantované úspory</w:t>
        </w:r>
        <w:r>
          <w:rPr>
            <w:noProof/>
            <w:webHidden/>
          </w:rPr>
          <w:tab/>
        </w:r>
        <w:r>
          <w:rPr>
            <w:noProof/>
            <w:webHidden/>
          </w:rPr>
          <w:fldChar w:fldCharType="begin"/>
        </w:r>
        <w:r>
          <w:rPr>
            <w:noProof/>
            <w:webHidden/>
          </w:rPr>
          <w:instrText xml:space="preserve"> PAGEREF _Toc152262135 \h </w:instrText>
        </w:r>
        <w:r>
          <w:rPr>
            <w:noProof/>
            <w:webHidden/>
          </w:rPr>
        </w:r>
        <w:r>
          <w:rPr>
            <w:noProof/>
            <w:webHidden/>
          </w:rPr>
          <w:fldChar w:fldCharType="separate"/>
        </w:r>
        <w:r>
          <w:rPr>
            <w:noProof/>
            <w:webHidden/>
          </w:rPr>
          <w:t>24</w:t>
        </w:r>
        <w:r>
          <w:rPr>
            <w:noProof/>
            <w:webHidden/>
          </w:rPr>
          <w:fldChar w:fldCharType="end"/>
        </w:r>
      </w:hyperlink>
    </w:p>
    <w:p w14:paraId="2F6F9AD1" w14:textId="5A10EC45" w:rsidR="0058519B" w:rsidRDefault="0058519B">
      <w:pPr>
        <w:pStyle w:val="Obsah1"/>
        <w:rPr>
          <w:rFonts w:asciiTheme="minorHAnsi" w:eastAsiaTheme="minorEastAsia" w:hAnsiTheme="minorHAnsi" w:cstheme="minorBidi"/>
          <w:noProof/>
          <w:kern w:val="2"/>
          <w:sz w:val="24"/>
          <w14:ligatures w14:val="standardContextual"/>
        </w:rPr>
      </w:pPr>
      <w:hyperlink w:anchor="_Toc152262136" w:history="1">
        <w:r w:rsidRPr="00455376">
          <w:rPr>
            <w:rStyle w:val="Hypertextovodkaz"/>
            <w:noProof/>
          </w:rPr>
          <w:t>Článek 21. Prémie za překročení garantované úspory</w:t>
        </w:r>
        <w:r>
          <w:rPr>
            <w:noProof/>
            <w:webHidden/>
          </w:rPr>
          <w:tab/>
        </w:r>
        <w:r>
          <w:rPr>
            <w:noProof/>
            <w:webHidden/>
          </w:rPr>
          <w:fldChar w:fldCharType="begin"/>
        </w:r>
        <w:r>
          <w:rPr>
            <w:noProof/>
            <w:webHidden/>
          </w:rPr>
          <w:instrText xml:space="preserve"> PAGEREF _Toc152262136 \h </w:instrText>
        </w:r>
        <w:r>
          <w:rPr>
            <w:noProof/>
            <w:webHidden/>
          </w:rPr>
        </w:r>
        <w:r>
          <w:rPr>
            <w:noProof/>
            <w:webHidden/>
          </w:rPr>
          <w:fldChar w:fldCharType="separate"/>
        </w:r>
        <w:r>
          <w:rPr>
            <w:noProof/>
            <w:webHidden/>
          </w:rPr>
          <w:t>24</w:t>
        </w:r>
        <w:r>
          <w:rPr>
            <w:noProof/>
            <w:webHidden/>
          </w:rPr>
          <w:fldChar w:fldCharType="end"/>
        </w:r>
      </w:hyperlink>
    </w:p>
    <w:p w14:paraId="6793105A" w14:textId="19E31948" w:rsidR="0058519B" w:rsidRDefault="0058519B">
      <w:pPr>
        <w:pStyle w:val="Obsah1"/>
        <w:rPr>
          <w:rFonts w:asciiTheme="minorHAnsi" w:eastAsiaTheme="minorEastAsia" w:hAnsiTheme="minorHAnsi" w:cstheme="minorBidi"/>
          <w:noProof/>
          <w:kern w:val="2"/>
          <w:sz w:val="24"/>
          <w14:ligatures w14:val="standardContextual"/>
        </w:rPr>
      </w:pPr>
      <w:hyperlink w:anchor="_Toc152262137" w:history="1">
        <w:r w:rsidRPr="00455376">
          <w:rPr>
            <w:rStyle w:val="Hypertextovodkaz"/>
            <w:noProof/>
          </w:rPr>
          <w:t>Článek 22. Závěrečné vypořádání</w:t>
        </w:r>
        <w:r>
          <w:rPr>
            <w:noProof/>
            <w:webHidden/>
          </w:rPr>
          <w:tab/>
        </w:r>
        <w:r>
          <w:rPr>
            <w:noProof/>
            <w:webHidden/>
          </w:rPr>
          <w:fldChar w:fldCharType="begin"/>
        </w:r>
        <w:r>
          <w:rPr>
            <w:noProof/>
            <w:webHidden/>
          </w:rPr>
          <w:instrText xml:space="preserve"> PAGEREF _Toc152262137 \h </w:instrText>
        </w:r>
        <w:r>
          <w:rPr>
            <w:noProof/>
            <w:webHidden/>
          </w:rPr>
        </w:r>
        <w:r>
          <w:rPr>
            <w:noProof/>
            <w:webHidden/>
          </w:rPr>
          <w:fldChar w:fldCharType="separate"/>
        </w:r>
        <w:r>
          <w:rPr>
            <w:noProof/>
            <w:webHidden/>
          </w:rPr>
          <w:t>25</w:t>
        </w:r>
        <w:r>
          <w:rPr>
            <w:noProof/>
            <w:webHidden/>
          </w:rPr>
          <w:fldChar w:fldCharType="end"/>
        </w:r>
      </w:hyperlink>
    </w:p>
    <w:p w14:paraId="0FE73107" w14:textId="41751E31" w:rsidR="0058519B" w:rsidRDefault="0058519B">
      <w:pPr>
        <w:pStyle w:val="Obsah1"/>
        <w:rPr>
          <w:rFonts w:asciiTheme="minorHAnsi" w:eastAsiaTheme="minorEastAsia" w:hAnsiTheme="minorHAnsi" w:cstheme="minorBidi"/>
          <w:noProof/>
          <w:kern w:val="2"/>
          <w:sz w:val="24"/>
          <w14:ligatures w14:val="standardContextual"/>
        </w:rPr>
      </w:pPr>
      <w:hyperlink w:anchor="_Toc152262138" w:history="1">
        <w:r w:rsidRPr="00455376">
          <w:rPr>
            <w:rStyle w:val="Hypertextovodkaz"/>
            <w:noProof/>
          </w:rPr>
          <w:t>Článek 23. Fakturace</w:t>
        </w:r>
        <w:r>
          <w:rPr>
            <w:noProof/>
            <w:webHidden/>
          </w:rPr>
          <w:tab/>
        </w:r>
        <w:r>
          <w:rPr>
            <w:noProof/>
            <w:webHidden/>
          </w:rPr>
          <w:fldChar w:fldCharType="begin"/>
        </w:r>
        <w:r>
          <w:rPr>
            <w:noProof/>
            <w:webHidden/>
          </w:rPr>
          <w:instrText xml:space="preserve"> PAGEREF _Toc152262138 \h </w:instrText>
        </w:r>
        <w:r>
          <w:rPr>
            <w:noProof/>
            <w:webHidden/>
          </w:rPr>
        </w:r>
        <w:r>
          <w:rPr>
            <w:noProof/>
            <w:webHidden/>
          </w:rPr>
          <w:fldChar w:fldCharType="separate"/>
        </w:r>
        <w:r>
          <w:rPr>
            <w:noProof/>
            <w:webHidden/>
          </w:rPr>
          <w:t>25</w:t>
        </w:r>
        <w:r>
          <w:rPr>
            <w:noProof/>
            <w:webHidden/>
          </w:rPr>
          <w:fldChar w:fldCharType="end"/>
        </w:r>
      </w:hyperlink>
    </w:p>
    <w:p w14:paraId="33509556" w14:textId="6A990A38" w:rsidR="0058519B" w:rsidRDefault="0058519B">
      <w:pPr>
        <w:pStyle w:val="Obsah1"/>
        <w:rPr>
          <w:rFonts w:asciiTheme="minorHAnsi" w:eastAsiaTheme="minorEastAsia" w:hAnsiTheme="minorHAnsi" w:cstheme="minorBidi"/>
          <w:noProof/>
          <w:kern w:val="2"/>
          <w:sz w:val="24"/>
          <w14:ligatures w14:val="standardContextual"/>
        </w:rPr>
      </w:pPr>
      <w:hyperlink w:anchor="_Toc152262139" w:history="1">
        <w:r w:rsidRPr="00455376">
          <w:rPr>
            <w:rStyle w:val="Hypertextovodkaz"/>
            <w:noProof/>
          </w:rPr>
          <w:t>Článek 24. Splatnost</w:t>
        </w:r>
        <w:r>
          <w:rPr>
            <w:noProof/>
            <w:webHidden/>
          </w:rPr>
          <w:tab/>
        </w:r>
        <w:r>
          <w:rPr>
            <w:noProof/>
            <w:webHidden/>
          </w:rPr>
          <w:fldChar w:fldCharType="begin"/>
        </w:r>
        <w:r>
          <w:rPr>
            <w:noProof/>
            <w:webHidden/>
          </w:rPr>
          <w:instrText xml:space="preserve"> PAGEREF _Toc152262139 \h </w:instrText>
        </w:r>
        <w:r>
          <w:rPr>
            <w:noProof/>
            <w:webHidden/>
          </w:rPr>
        </w:r>
        <w:r>
          <w:rPr>
            <w:noProof/>
            <w:webHidden/>
          </w:rPr>
          <w:fldChar w:fldCharType="separate"/>
        </w:r>
        <w:r>
          <w:rPr>
            <w:noProof/>
            <w:webHidden/>
          </w:rPr>
          <w:t>26</w:t>
        </w:r>
        <w:r>
          <w:rPr>
            <w:noProof/>
            <w:webHidden/>
          </w:rPr>
          <w:fldChar w:fldCharType="end"/>
        </w:r>
      </w:hyperlink>
    </w:p>
    <w:p w14:paraId="357DDC22" w14:textId="0E8C67A2" w:rsidR="0058519B" w:rsidRDefault="0058519B">
      <w:pPr>
        <w:pStyle w:val="Obsah1"/>
        <w:rPr>
          <w:rFonts w:asciiTheme="minorHAnsi" w:eastAsiaTheme="minorEastAsia" w:hAnsiTheme="minorHAnsi" w:cstheme="minorBidi"/>
          <w:noProof/>
          <w:kern w:val="2"/>
          <w:sz w:val="24"/>
          <w14:ligatures w14:val="standardContextual"/>
        </w:rPr>
      </w:pPr>
      <w:hyperlink w:anchor="_Toc152262140" w:history="1">
        <w:r w:rsidRPr="00455376">
          <w:rPr>
            <w:rStyle w:val="Hypertextovodkaz"/>
            <w:noProof/>
          </w:rPr>
          <w:t>Článek 25. Předčasné splacení</w:t>
        </w:r>
        <w:r>
          <w:rPr>
            <w:noProof/>
            <w:webHidden/>
          </w:rPr>
          <w:tab/>
        </w:r>
        <w:r>
          <w:rPr>
            <w:noProof/>
            <w:webHidden/>
          </w:rPr>
          <w:fldChar w:fldCharType="begin"/>
        </w:r>
        <w:r>
          <w:rPr>
            <w:noProof/>
            <w:webHidden/>
          </w:rPr>
          <w:instrText xml:space="preserve"> PAGEREF _Toc152262140 \h </w:instrText>
        </w:r>
        <w:r>
          <w:rPr>
            <w:noProof/>
            <w:webHidden/>
          </w:rPr>
        </w:r>
        <w:r>
          <w:rPr>
            <w:noProof/>
            <w:webHidden/>
          </w:rPr>
          <w:fldChar w:fldCharType="separate"/>
        </w:r>
        <w:r>
          <w:rPr>
            <w:noProof/>
            <w:webHidden/>
          </w:rPr>
          <w:t>26</w:t>
        </w:r>
        <w:r>
          <w:rPr>
            <w:noProof/>
            <w:webHidden/>
          </w:rPr>
          <w:fldChar w:fldCharType="end"/>
        </w:r>
      </w:hyperlink>
    </w:p>
    <w:p w14:paraId="3872E0AA" w14:textId="3B952100" w:rsidR="0058519B" w:rsidRDefault="0058519B">
      <w:pPr>
        <w:pStyle w:val="Obsah1"/>
        <w:rPr>
          <w:rFonts w:asciiTheme="minorHAnsi" w:eastAsiaTheme="minorEastAsia" w:hAnsiTheme="minorHAnsi" w:cstheme="minorBidi"/>
          <w:noProof/>
          <w:kern w:val="2"/>
          <w:sz w:val="24"/>
          <w14:ligatures w14:val="standardContextual"/>
        </w:rPr>
      </w:pPr>
      <w:hyperlink w:anchor="_Toc152262141" w:history="1">
        <w:r w:rsidRPr="00455376">
          <w:rPr>
            <w:rStyle w:val="Hypertextovodkaz"/>
            <w:noProof/>
          </w:rPr>
          <w:t>Článek 26. Ostatní platební podmínky</w:t>
        </w:r>
        <w:r>
          <w:rPr>
            <w:noProof/>
            <w:webHidden/>
          </w:rPr>
          <w:tab/>
        </w:r>
        <w:r>
          <w:rPr>
            <w:noProof/>
            <w:webHidden/>
          </w:rPr>
          <w:fldChar w:fldCharType="begin"/>
        </w:r>
        <w:r>
          <w:rPr>
            <w:noProof/>
            <w:webHidden/>
          </w:rPr>
          <w:instrText xml:space="preserve"> PAGEREF _Toc152262141 \h </w:instrText>
        </w:r>
        <w:r>
          <w:rPr>
            <w:noProof/>
            <w:webHidden/>
          </w:rPr>
        </w:r>
        <w:r>
          <w:rPr>
            <w:noProof/>
            <w:webHidden/>
          </w:rPr>
          <w:fldChar w:fldCharType="separate"/>
        </w:r>
        <w:r>
          <w:rPr>
            <w:noProof/>
            <w:webHidden/>
          </w:rPr>
          <w:t>27</w:t>
        </w:r>
        <w:r>
          <w:rPr>
            <w:noProof/>
            <w:webHidden/>
          </w:rPr>
          <w:fldChar w:fldCharType="end"/>
        </w:r>
      </w:hyperlink>
    </w:p>
    <w:p w14:paraId="2A21AB35" w14:textId="6E55DF7B" w:rsidR="0058519B" w:rsidRDefault="0058519B">
      <w:pPr>
        <w:pStyle w:val="Obsah1"/>
        <w:rPr>
          <w:rFonts w:asciiTheme="minorHAnsi" w:eastAsiaTheme="minorEastAsia" w:hAnsiTheme="minorHAnsi" w:cstheme="minorBidi"/>
          <w:noProof/>
          <w:kern w:val="2"/>
          <w:sz w:val="24"/>
          <w14:ligatures w14:val="standardContextual"/>
        </w:rPr>
      </w:pPr>
      <w:hyperlink w:anchor="_Toc152262142" w:history="1">
        <w:r w:rsidRPr="00455376">
          <w:rPr>
            <w:rStyle w:val="Hypertextovodkaz"/>
            <w:noProof/>
          </w:rPr>
          <w:t>Článek 27. Vzájemná informační povinnost</w:t>
        </w:r>
        <w:r>
          <w:rPr>
            <w:noProof/>
            <w:webHidden/>
          </w:rPr>
          <w:tab/>
        </w:r>
        <w:r>
          <w:rPr>
            <w:noProof/>
            <w:webHidden/>
          </w:rPr>
          <w:fldChar w:fldCharType="begin"/>
        </w:r>
        <w:r>
          <w:rPr>
            <w:noProof/>
            <w:webHidden/>
          </w:rPr>
          <w:instrText xml:space="preserve"> PAGEREF _Toc152262142 \h </w:instrText>
        </w:r>
        <w:r>
          <w:rPr>
            <w:noProof/>
            <w:webHidden/>
          </w:rPr>
        </w:r>
        <w:r>
          <w:rPr>
            <w:noProof/>
            <w:webHidden/>
          </w:rPr>
          <w:fldChar w:fldCharType="separate"/>
        </w:r>
        <w:r>
          <w:rPr>
            <w:noProof/>
            <w:webHidden/>
          </w:rPr>
          <w:t>28</w:t>
        </w:r>
        <w:r>
          <w:rPr>
            <w:noProof/>
            <w:webHidden/>
          </w:rPr>
          <w:fldChar w:fldCharType="end"/>
        </w:r>
      </w:hyperlink>
    </w:p>
    <w:p w14:paraId="68B1D4BC" w14:textId="48E75631" w:rsidR="0058519B" w:rsidRDefault="0058519B">
      <w:pPr>
        <w:pStyle w:val="Obsah1"/>
        <w:rPr>
          <w:rFonts w:asciiTheme="minorHAnsi" w:eastAsiaTheme="minorEastAsia" w:hAnsiTheme="minorHAnsi" w:cstheme="minorBidi"/>
          <w:noProof/>
          <w:kern w:val="2"/>
          <w:sz w:val="24"/>
          <w14:ligatures w14:val="standardContextual"/>
        </w:rPr>
      </w:pPr>
      <w:hyperlink w:anchor="_Toc152262143" w:history="1">
        <w:r w:rsidRPr="00455376">
          <w:rPr>
            <w:rStyle w:val="Hypertextovodkaz"/>
            <w:noProof/>
          </w:rPr>
          <w:t>Článek 28. Ochrana informací a obchodní tajemství</w:t>
        </w:r>
        <w:r>
          <w:rPr>
            <w:noProof/>
            <w:webHidden/>
          </w:rPr>
          <w:tab/>
        </w:r>
        <w:r>
          <w:rPr>
            <w:noProof/>
            <w:webHidden/>
          </w:rPr>
          <w:fldChar w:fldCharType="begin"/>
        </w:r>
        <w:r>
          <w:rPr>
            <w:noProof/>
            <w:webHidden/>
          </w:rPr>
          <w:instrText xml:space="preserve"> PAGEREF _Toc152262143 \h </w:instrText>
        </w:r>
        <w:r>
          <w:rPr>
            <w:noProof/>
            <w:webHidden/>
          </w:rPr>
        </w:r>
        <w:r>
          <w:rPr>
            <w:noProof/>
            <w:webHidden/>
          </w:rPr>
          <w:fldChar w:fldCharType="separate"/>
        </w:r>
        <w:r>
          <w:rPr>
            <w:noProof/>
            <w:webHidden/>
          </w:rPr>
          <w:t>28</w:t>
        </w:r>
        <w:r>
          <w:rPr>
            <w:noProof/>
            <w:webHidden/>
          </w:rPr>
          <w:fldChar w:fldCharType="end"/>
        </w:r>
      </w:hyperlink>
    </w:p>
    <w:p w14:paraId="093B3141" w14:textId="52844E91" w:rsidR="0058519B" w:rsidRDefault="0058519B">
      <w:pPr>
        <w:pStyle w:val="Obsah1"/>
        <w:rPr>
          <w:rFonts w:asciiTheme="minorHAnsi" w:eastAsiaTheme="minorEastAsia" w:hAnsiTheme="minorHAnsi" w:cstheme="minorBidi"/>
          <w:noProof/>
          <w:kern w:val="2"/>
          <w:sz w:val="24"/>
          <w14:ligatures w14:val="standardContextual"/>
        </w:rPr>
      </w:pPr>
      <w:hyperlink w:anchor="_Toc152262144" w:history="1">
        <w:r w:rsidRPr="00455376">
          <w:rPr>
            <w:rStyle w:val="Hypertextovodkaz"/>
            <w:noProof/>
          </w:rPr>
          <w:t>Článek 29. Komunikace</w:t>
        </w:r>
        <w:r>
          <w:rPr>
            <w:noProof/>
            <w:webHidden/>
          </w:rPr>
          <w:tab/>
        </w:r>
        <w:r>
          <w:rPr>
            <w:noProof/>
            <w:webHidden/>
          </w:rPr>
          <w:fldChar w:fldCharType="begin"/>
        </w:r>
        <w:r>
          <w:rPr>
            <w:noProof/>
            <w:webHidden/>
          </w:rPr>
          <w:instrText xml:space="preserve"> PAGEREF _Toc152262144 \h </w:instrText>
        </w:r>
        <w:r>
          <w:rPr>
            <w:noProof/>
            <w:webHidden/>
          </w:rPr>
        </w:r>
        <w:r>
          <w:rPr>
            <w:noProof/>
            <w:webHidden/>
          </w:rPr>
          <w:fldChar w:fldCharType="separate"/>
        </w:r>
        <w:r>
          <w:rPr>
            <w:noProof/>
            <w:webHidden/>
          </w:rPr>
          <w:t>29</w:t>
        </w:r>
        <w:r>
          <w:rPr>
            <w:noProof/>
            <w:webHidden/>
          </w:rPr>
          <w:fldChar w:fldCharType="end"/>
        </w:r>
      </w:hyperlink>
    </w:p>
    <w:p w14:paraId="3EDD2EE1" w14:textId="68D22A99" w:rsidR="0058519B" w:rsidRDefault="0058519B">
      <w:pPr>
        <w:pStyle w:val="Obsah1"/>
        <w:rPr>
          <w:rFonts w:asciiTheme="minorHAnsi" w:eastAsiaTheme="minorEastAsia" w:hAnsiTheme="minorHAnsi" w:cstheme="minorBidi"/>
          <w:noProof/>
          <w:kern w:val="2"/>
          <w:sz w:val="24"/>
          <w14:ligatures w14:val="standardContextual"/>
        </w:rPr>
      </w:pPr>
      <w:hyperlink w:anchor="_Toc152262145" w:history="1">
        <w:r w:rsidRPr="00455376">
          <w:rPr>
            <w:rStyle w:val="Hypertextovodkaz"/>
            <w:noProof/>
          </w:rPr>
          <w:t>Článek 30. Oprávněné osoby</w:t>
        </w:r>
        <w:r>
          <w:rPr>
            <w:noProof/>
            <w:webHidden/>
          </w:rPr>
          <w:tab/>
        </w:r>
        <w:r>
          <w:rPr>
            <w:noProof/>
            <w:webHidden/>
          </w:rPr>
          <w:fldChar w:fldCharType="begin"/>
        </w:r>
        <w:r>
          <w:rPr>
            <w:noProof/>
            <w:webHidden/>
          </w:rPr>
          <w:instrText xml:space="preserve"> PAGEREF _Toc152262145 \h </w:instrText>
        </w:r>
        <w:r>
          <w:rPr>
            <w:noProof/>
            <w:webHidden/>
          </w:rPr>
        </w:r>
        <w:r>
          <w:rPr>
            <w:noProof/>
            <w:webHidden/>
          </w:rPr>
          <w:fldChar w:fldCharType="separate"/>
        </w:r>
        <w:r>
          <w:rPr>
            <w:noProof/>
            <w:webHidden/>
          </w:rPr>
          <w:t>29</w:t>
        </w:r>
        <w:r>
          <w:rPr>
            <w:noProof/>
            <w:webHidden/>
          </w:rPr>
          <w:fldChar w:fldCharType="end"/>
        </w:r>
      </w:hyperlink>
    </w:p>
    <w:p w14:paraId="465C4448" w14:textId="721FF208" w:rsidR="0058519B" w:rsidRDefault="0058519B">
      <w:pPr>
        <w:pStyle w:val="Obsah1"/>
        <w:rPr>
          <w:rFonts w:asciiTheme="minorHAnsi" w:eastAsiaTheme="minorEastAsia" w:hAnsiTheme="minorHAnsi" w:cstheme="minorBidi"/>
          <w:noProof/>
          <w:kern w:val="2"/>
          <w:sz w:val="24"/>
          <w14:ligatures w14:val="standardContextual"/>
        </w:rPr>
      </w:pPr>
      <w:hyperlink w:anchor="_Toc152262146" w:history="1">
        <w:r w:rsidRPr="00455376">
          <w:rPr>
            <w:rStyle w:val="Hypertextovodkaz"/>
            <w:noProof/>
          </w:rPr>
          <w:t>Článek 31. Právo užití</w:t>
        </w:r>
        <w:r>
          <w:rPr>
            <w:noProof/>
            <w:webHidden/>
          </w:rPr>
          <w:tab/>
        </w:r>
        <w:r>
          <w:rPr>
            <w:noProof/>
            <w:webHidden/>
          </w:rPr>
          <w:fldChar w:fldCharType="begin"/>
        </w:r>
        <w:r>
          <w:rPr>
            <w:noProof/>
            <w:webHidden/>
          </w:rPr>
          <w:instrText xml:space="preserve"> PAGEREF _Toc152262146 \h </w:instrText>
        </w:r>
        <w:r>
          <w:rPr>
            <w:noProof/>
            <w:webHidden/>
          </w:rPr>
        </w:r>
        <w:r>
          <w:rPr>
            <w:noProof/>
            <w:webHidden/>
          </w:rPr>
          <w:fldChar w:fldCharType="separate"/>
        </w:r>
        <w:r>
          <w:rPr>
            <w:noProof/>
            <w:webHidden/>
          </w:rPr>
          <w:t>30</w:t>
        </w:r>
        <w:r>
          <w:rPr>
            <w:noProof/>
            <w:webHidden/>
          </w:rPr>
          <w:fldChar w:fldCharType="end"/>
        </w:r>
      </w:hyperlink>
    </w:p>
    <w:p w14:paraId="5CB45020" w14:textId="0AEE1F45" w:rsidR="0058519B" w:rsidRDefault="0058519B">
      <w:pPr>
        <w:pStyle w:val="Obsah1"/>
        <w:rPr>
          <w:rFonts w:asciiTheme="minorHAnsi" w:eastAsiaTheme="minorEastAsia" w:hAnsiTheme="minorHAnsi" w:cstheme="minorBidi"/>
          <w:noProof/>
          <w:kern w:val="2"/>
          <w:sz w:val="24"/>
          <w14:ligatures w14:val="standardContextual"/>
        </w:rPr>
      </w:pPr>
      <w:hyperlink w:anchor="_Toc152262147" w:history="1">
        <w:r w:rsidRPr="00455376">
          <w:rPr>
            <w:rStyle w:val="Hypertextovodkaz"/>
            <w:noProof/>
          </w:rPr>
          <w:t>Článek 32. Pojištění</w:t>
        </w:r>
        <w:r>
          <w:rPr>
            <w:noProof/>
            <w:webHidden/>
          </w:rPr>
          <w:tab/>
        </w:r>
        <w:r>
          <w:rPr>
            <w:noProof/>
            <w:webHidden/>
          </w:rPr>
          <w:fldChar w:fldCharType="begin"/>
        </w:r>
        <w:r>
          <w:rPr>
            <w:noProof/>
            <w:webHidden/>
          </w:rPr>
          <w:instrText xml:space="preserve"> PAGEREF _Toc152262147 \h </w:instrText>
        </w:r>
        <w:r>
          <w:rPr>
            <w:noProof/>
            <w:webHidden/>
          </w:rPr>
        </w:r>
        <w:r>
          <w:rPr>
            <w:noProof/>
            <w:webHidden/>
          </w:rPr>
          <w:fldChar w:fldCharType="separate"/>
        </w:r>
        <w:r>
          <w:rPr>
            <w:noProof/>
            <w:webHidden/>
          </w:rPr>
          <w:t>30</w:t>
        </w:r>
        <w:r>
          <w:rPr>
            <w:noProof/>
            <w:webHidden/>
          </w:rPr>
          <w:fldChar w:fldCharType="end"/>
        </w:r>
      </w:hyperlink>
    </w:p>
    <w:p w14:paraId="0C72D0E4" w14:textId="37237B5C" w:rsidR="0058519B" w:rsidRDefault="0058519B">
      <w:pPr>
        <w:pStyle w:val="Obsah1"/>
        <w:rPr>
          <w:rFonts w:asciiTheme="minorHAnsi" w:eastAsiaTheme="minorEastAsia" w:hAnsiTheme="minorHAnsi" w:cstheme="minorBidi"/>
          <w:noProof/>
          <w:kern w:val="2"/>
          <w:sz w:val="24"/>
          <w14:ligatures w14:val="standardContextual"/>
        </w:rPr>
      </w:pPr>
      <w:hyperlink w:anchor="_Toc152262148" w:history="1">
        <w:r w:rsidRPr="00455376">
          <w:rPr>
            <w:rStyle w:val="Hypertextovodkaz"/>
            <w:noProof/>
          </w:rPr>
          <w:t>Článek 33. Postoupení pohledávek</w:t>
        </w:r>
        <w:r>
          <w:rPr>
            <w:noProof/>
            <w:webHidden/>
          </w:rPr>
          <w:tab/>
        </w:r>
        <w:r>
          <w:rPr>
            <w:noProof/>
            <w:webHidden/>
          </w:rPr>
          <w:fldChar w:fldCharType="begin"/>
        </w:r>
        <w:r>
          <w:rPr>
            <w:noProof/>
            <w:webHidden/>
          </w:rPr>
          <w:instrText xml:space="preserve"> PAGEREF _Toc152262148 \h </w:instrText>
        </w:r>
        <w:r>
          <w:rPr>
            <w:noProof/>
            <w:webHidden/>
          </w:rPr>
        </w:r>
        <w:r>
          <w:rPr>
            <w:noProof/>
            <w:webHidden/>
          </w:rPr>
          <w:fldChar w:fldCharType="separate"/>
        </w:r>
        <w:r>
          <w:rPr>
            <w:noProof/>
            <w:webHidden/>
          </w:rPr>
          <w:t>30</w:t>
        </w:r>
        <w:r>
          <w:rPr>
            <w:noProof/>
            <w:webHidden/>
          </w:rPr>
          <w:fldChar w:fldCharType="end"/>
        </w:r>
      </w:hyperlink>
    </w:p>
    <w:p w14:paraId="2BC47892" w14:textId="5DE0D826" w:rsidR="0058519B" w:rsidRDefault="0058519B">
      <w:pPr>
        <w:pStyle w:val="Obsah1"/>
        <w:rPr>
          <w:rFonts w:asciiTheme="minorHAnsi" w:eastAsiaTheme="minorEastAsia" w:hAnsiTheme="minorHAnsi" w:cstheme="minorBidi"/>
          <w:noProof/>
          <w:kern w:val="2"/>
          <w:sz w:val="24"/>
          <w14:ligatures w14:val="standardContextual"/>
        </w:rPr>
      </w:pPr>
      <w:hyperlink w:anchor="_Toc152262149" w:history="1">
        <w:r w:rsidRPr="00455376">
          <w:rPr>
            <w:rStyle w:val="Hypertextovodkaz"/>
            <w:noProof/>
          </w:rPr>
          <w:t>Článek 34. Vyšší moc</w:t>
        </w:r>
        <w:r>
          <w:rPr>
            <w:noProof/>
            <w:webHidden/>
          </w:rPr>
          <w:tab/>
        </w:r>
        <w:r>
          <w:rPr>
            <w:noProof/>
            <w:webHidden/>
          </w:rPr>
          <w:fldChar w:fldCharType="begin"/>
        </w:r>
        <w:r>
          <w:rPr>
            <w:noProof/>
            <w:webHidden/>
          </w:rPr>
          <w:instrText xml:space="preserve"> PAGEREF _Toc152262149 \h </w:instrText>
        </w:r>
        <w:r>
          <w:rPr>
            <w:noProof/>
            <w:webHidden/>
          </w:rPr>
        </w:r>
        <w:r>
          <w:rPr>
            <w:noProof/>
            <w:webHidden/>
          </w:rPr>
          <w:fldChar w:fldCharType="separate"/>
        </w:r>
        <w:r>
          <w:rPr>
            <w:noProof/>
            <w:webHidden/>
          </w:rPr>
          <w:t>31</w:t>
        </w:r>
        <w:r>
          <w:rPr>
            <w:noProof/>
            <w:webHidden/>
          </w:rPr>
          <w:fldChar w:fldCharType="end"/>
        </w:r>
      </w:hyperlink>
    </w:p>
    <w:p w14:paraId="2B52464B" w14:textId="760E19C0" w:rsidR="0058519B" w:rsidRDefault="0058519B">
      <w:pPr>
        <w:pStyle w:val="Obsah1"/>
        <w:rPr>
          <w:rFonts w:asciiTheme="minorHAnsi" w:eastAsiaTheme="minorEastAsia" w:hAnsiTheme="minorHAnsi" w:cstheme="minorBidi"/>
          <w:noProof/>
          <w:kern w:val="2"/>
          <w:sz w:val="24"/>
          <w14:ligatures w14:val="standardContextual"/>
        </w:rPr>
      </w:pPr>
      <w:hyperlink w:anchor="_Toc152262150" w:history="1">
        <w:r w:rsidRPr="00455376">
          <w:rPr>
            <w:rStyle w:val="Hypertextovodkaz"/>
            <w:noProof/>
          </w:rPr>
          <w:t>Článek 35. Náhrada škody</w:t>
        </w:r>
        <w:r>
          <w:rPr>
            <w:noProof/>
            <w:webHidden/>
          </w:rPr>
          <w:tab/>
        </w:r>
        <w:r>
          <w:rPr>
            <w:noProof/>
            <w:webHidden/>
          </w:rPr>
          <w:fldChar w:fldCharType="begin"/>
        </w:r>
        <w:r>
          <w:rPr>
            <w:noProof/>
            <w:webHidden/>
          </w:rPr>
          <w:instrText xml:space="preserve"> PAGEREF _Toc152262150 \h </w:instrText>
        </w:r>
        <w:r>
          <w:rPr>
            <w:noProof/>
            <w:webHidden/>
          </w:rPr>
        </w:r>
        <w:r>
          <w:rPr>
            <w:noProof/>
            <w:webHidden/>
          </w:rPr>
          <w:fldChar w:fldCharType="separate"/>
        </w:r>
        <w:r>
          <w:rPr>
            <w:noProof/>
            <w:webHidden/>
          </w:rPr>
          <w:t>31</w:t>
        </w:r>
        <w:r>
          <w:rPr>
            <w:noProof/>
            <w:webHidden/>
          </w:rPr>
          <w:fldChar w:fldCharType="end"/>
        </w:r>
      </w:hyperlink>
    </w:p>
    <w:p w14:paraId="0E5F6924" w14:textId="2248B9F5" w:rsidR="0058519B" w:rsidRDefault="0058519B">
      <w:pPr>
        <w:pStyle w:val="Obsah1"/>
        <w:rPr>
          <w:rFonts w:asciiTheme="minorHAnsi" w:eastAsiaTheme="minorEastAsia" w:hAnsiTheme="minorHAnsi" w:cstheme="minorBidi"/>
          <w:noProof/>
          <w:kern w:val="2"/>
          <w:sz w:val="24"/>
          <w14:ligatures w14:val="standardContextual"/>
        </w:rPr>
      </w:pPr>
      <w:hyperlink w:anchor="_Toc152262151" w:history="1">
        <w:r w:rsidRPr="00455376">
          <w:rPr>
            <w:rStyle w:val="Hypertextovodkaz"/>
            <w:noProof/>
          </w:rPr>
          <w:t>Článek 36. Poddodávky</w:t>
        </w:r>
        <w:r>
          <w:rPr>
            <w:noProof/>
            <w:webHidden/>
          </w:rPr>
          <w:tab/>
        </w:r>
        <w:r>
          <w:rPr>
            <w:noProof/>
            <w:webHidden/>
          </w:rPr>
          <w:fldChar w:fldCharType="begin"/>
        </w:r>
        <w:r>
          <w:rPr>
            <w:noProof/>
            <w:webHidden/>
          </w:rPr>
          <w:instrText xml:space="preserve"> PAGEREF _Toc152262151 \h </w:instrText>
        </w:r>
        <w:r>
          <w:rPr>
            <w:noProof/>
            <w:webHidden/>
          </w:rPr>
        </w:r>
        <w:r>
          <w:rPr>
            <w:noProof/>
            <w:webHidden/>
          </w:rPr>
          <w:fldChar w:fldCharType="separate"/>
        </w:r>
        <w:r>
          <w:rPr>
            <w:noProof/>
            <w:webHidden/>
          </w:rPr>
          <w:t>32</w:t>
        </w:r>
        <w:r>
          <w:rPr>
            <w:noProof/>
            <w:webHidden/>
          </w:rPr>
          <w:fldChar w:fldCharType="end"/>
        </w:r>
      </w:hyperlink>
    </w:p>
    <w:p w14:paraId="7D513EE6" w14:textId="27EC33FD" w:rsidR="0058519B" w:rsidRDefault="0058519B">
      <w:pPr>
        <w:pStyle w:val="Obsah1"/>
        <w:rPr>
          <w:rFonts w:asciiTheme="minorHAnsi" w:eastAsiaTheme="minorEastAsia" w:hAnsiTheme="minorHAnsi" w:cstheme="minorBidi"/>
          <w:noProof/>
          <w:kern w:val="2"/>
          <w:sz w:val="24"/>
          <w14:ligatures w14:val="standardContextual"/>
        </w:rPr>
      </w:pPr>
      <w:hyperlink w:anchor="_Toc152262152" w:history="1">
        <w:r w:rsidRPr="00455376">
          <w:rPr>
            <w:rStyle w:val="Hypertextovodkaz"/>
            <w:noProof/>
          </w:rPr>
          <w:t>Článek 37. Smluvní pokuty</w:t>
        </w:r>
        <w:r>
          <w:rPr>
            <w:noProof/>
            <w:webHidden/>
          </w:rPr>
          <w:tab/>
        </w:r>
        <w:r>
          <w:rPr>
            <w:noProof/>
            <w:webHidden/>
          </w:rPr>
          <w:fldChar w:fldCharType="begin"/>
        </w:r>
        <w:r>
          <w:rPr>
            <w:noProof/>
            <w:webHidden/>
          </w:rPr>
          <w:instrText xml:space="preserve"> PAGEREF _Toc152262152 \h </w:instrText>
        </w:r>
        <w:r>
          <w:rPr>
            <w:noProof/>
            <w:webHidden/>
          </w:rPr>
        </w:r>
        <w:r>
          <w:rPr>
            <w:noProof/>
            <w:webHidden/>
          </w:rPr>
          <w:fldChar w:fldCharType="separate"/>
        </w:r>
        <w:r>
          <w:rPr>
            <w:noProof/>
            <w:webHidden/>
          </w:rPr>
          <w:t>32</w:t>
        </w:r>
        <w:r>
          <w:rPr>
            <w:noProof/>
            <w:webHidden/>
          </w:rPr>
          <w:fldChar w:fldCharType="end"/>
        </w:r>
      </w:hyperlink>
    </w:p>
    <w:p w14:paraId="30E6FFEE" w14:textId="40B2DD1D" w:rsidR="0058519B" w:rsidRDefault="0058519B">
      <w:pPr>
        <w:pStyle w:val="Obsah1"/>
        <w:rPr>
          <w:rFonts w:asciiTheme="minorHAnsi" w:eastAsiaTheme="minorEastAsia" w:hAnsiTheme="minorHAnsi" w:cstheme="minorBidi"/>
          <w:noProof/>
          <w:kern w:val="2"/>
          <w:sz w:val="24"/>
          <w14:ligatures w14:val="standardContextual"/>
        </w:rPr>
      </w:pPr>
      <w:hyperlink w:anchor="_Toc152262153" w:history="1">
        <w:r w:rsidRPr="00455376">
          <w:rPr>
            <w:rStyle w:val="Hypertextovodkaz"/>
            <w:noProof/>
          </w:rPr>
          <w:t>Článek 38. Trvání smlouvy</w:t>
        </w:r>
        <w:r>
          <w:rPr>
            <w:noProof/>
            <w:webHidden/>
          </w:rPr>
          <w:tab/>
        </w:r>
        <w:r>
          <w:rPr>
            <w:noProof/>
            <w:webHidden/>
          </w:rPr>
          <w:fldChar w:fldCharType="begin"/>
        </w:r>
        <w:r>
          <w:rPr>
            <w:noProof/>
            <w:webHidden/>
          </w:rPr>
          <w:instrText xml:space="preserve"> PAGEREF _Toc152262153 \h </w:instrText>
        </w:r>
        <w:r>
          <w:rPr>
            <w:noProof/>
            <w:webHidden/>
          </w:rPr>
        </w:r>
        <w:r>
          <w:rPr>
            <w:noProof/>
            <w:webHidden/>
          </w:rPr>
          <w:fldChar w:fldCharType="separate"/>
        </w:r>
        <w:r>
          <w:rPr>
            <w:noProof/>
            <w:webHidden/>
          </w:rPr>
          <w:t>33</w:t>
        </w:r>
        <w:r>
          <w:rPr>
            <w:noProof/>
            <w:webHidden/>
          </w:rPr>
          <w:fldChar w:fldCharType="end"/>
        </w:r>
      </w:hyperlink>
    </w:p>
    <w:p w14:paraId="28F52966" w14:textId="7B11E3B2" w:rsidR="0058519B" w:rsidRDefault="0058519B">
      <w:pPr>
        <w:pStyle w:val="Obsah1"/>
        <w:rPr>
          <w:rFonts w:asciiTheme="minorHAnsi" w:eastAsiaTheme="minorEastAsia" w:hAnsiTheme="minorHAnsi" w:cstheme="minorBidi"/>
          <w:noProof/>
          <w:kern w:val="2"/>
          <w:sz w:val="24"/>
          <w14:ligatures w14:val="standardContextual"/>
        </w:rPr>
      </w:pPr>
      <w:hyperlink w:anchor="_Toc152262154" w:history="1">
        <w:r w:rsidRPr="00455376">
          <w:rPr>
            <w:rStyle w:val="Hypertextovodkaz"/>
            <w:noProof/>
          </w:rPr>
          <w:t>Článek 39. Řešení sporů</w:t>
        </w:r>
        <w:r>
          <w:rPr>
            <w:noProof/>
            <w:webHidden/>
          </w:rPr>
          <w:tab/>
        </w:r>
        <w:r>
          <w:rPr>
            <w:noProof/>
            <w:webHidden/>
          </w:rPr>
          <w:fldChar w:fldCharType="begin"/>
        </w:r>
        <w:r>
          <w:rPr>
            <w:noProof/>
            <w:webHidden/>
          </w:rPr>
          <w:instrText xml:space="preserve"> PAGEREF _Toc152262154 \h </w:instrText>
        </w:r>
        <w:r>
          <w:rPr>
            <w:noProof/>
            <w:webHidden/>
          </w:rPr>
        </w:r>
        <w:r>
          <w:rPr>
            <w:noProof/>
            <w:webHidden/>
          </w:rPr>
          <w:fldChar w:fldCharType="separate"/>
        </w:r>
        <w:r>
          <w:rPr>
            <w:noProof/>
            <w:webHidden/>
          </w:rPr>
          <w:t>35</w:t>
        </w:r>
        <w:r>
          <w:rPr>
            <w:noProof/>
            <w:webHidden/>
          </w:rPr>
          <w:fldChar w:fldCharType="end"/>
        </w:r>
      </w:hyperlink>
    </w:p>
    <w:p w14:paraId="60420306" w14:textId="70FF2158" w:rsidR="0058519B" w:rsidRDefault="0058519B">
      <w:pPr>
        <w:pStyle w:val="Obsah1"/>
        <w:rPr>
          <w:rFonts w:asciiTheme="minorHAnsi" w:eastAsiaTheme="minorEastAsia" w:hAnsiTheme="minorHAnsi" w:cstheme="minorBidi"/>
          <w:noProof/>
          <w:kern w:val="2"/>
          <w:sz w:val="24"/>
          <w14:ligatures w14:val="standardContextual"/>
        </w:rPr>
      </w:pPr>
      <w:hyperlink w:anchor="_Toc152262155" w:history="1">
        <w:r w:rsidRPr="00455376">
          <w:rPr>
            <w:rStyle w:val="Hypertextovodkaz"/>
            <w:noProof/>
          </w:rPr>
          <w:t>Článek 40. Závěrečná ustanovení</w:t>
        </w:r>
        <w:r>
          <w:rPr>
            <w:noProof/>
            <w:webHidden/>
          </w:rPr>
          <w:tab/>
        </w:r>
        <w:r>
          <w:rPr>
            <w:noProof/>
            <w:webHidden/>
          </w:rPr>
          <w:fldChar w:fldCharType="begin"/>
        </w:r>
        <w:r>
          <w:rPr>
            <w:noProof/>
            <w:webHidden/>
          </w:rPr>
          <w:instrText xml:space="preserve"> PAGEREF _Toc152262155 \h </w:instrText>
        </w:r>
        <w:r>
          <w:rPr>
            <w:noProof/>
            <w:webHidden/>
          </w:rPr>
        </w:r>
        <w:r>
          <w:rPr>
            <w:noProof/>
            <w:webHidden/>
          </w:rPr>
          <w:fldChar w:fldCharType="separate"/>
        </w:r>
        <w:r>
          <w:rPr>
            <w:noProof/>
            <w:webHidden/>
          </w:rPr>
          <w:t>36</w:t>
        </w:r>
        <w:r>
          <w:rPr>
            <w:noProof/>
            <w:webHidden/>
          </w:rPr>
          <w:fldChar w:fldCharType="end"/>
        </w:r>
      </w:hyperlink>
    </w:p>
    <w:p w14:paraId="5F7AD645" w14:textId="0FCE8D4D" w:rsidR="0058519B" w:rsidRDefault="0058519B">
      <w:pPr>
        <w:pStyle w:val="Obsah1"/>
        <w:rPr>
          <w:rFonts w:asciiTheme="minorHAnsi" w:eastAsiaTheme="minorEastAsia" w:hAnsiTheme="minorHAnsi" w:cstheme="minorBidi"/>
          <w:noProof/>
          <w:kern w:val="2"/>
          <w:sz w:val="24"/>
          <w14:ligatures w14:val="standardContextual"/>
        </w:rPr>
      </w:pPr>
      <w:hyperlink w:anchor="_Toc152262156" w:history="1">
        <w:r w:rsidRPr="00455376">
          <w:rPr>
            <w:rStyle w:val="Hypertextovodkaz"/>
            <w:noProof/>
          </w:rPr>
          <w:t>Příloha č. 1: Popis výchozího stavu včetně referenční spotřeby a referenčních nákladů</w:t>
        </w:r>
        <w:r>
          <w:rPr>
            <w:noProof/>
            <w:webHidden/>
          </w:rPr>
          <w:tab/>
        </w:r>
        <w:r>
          <w:rPr>
            <w:noProof/>
            <w:webHidden/>
          </w:rPr>
          <w:fldChar w:fldCharType="begin"/>
        </w:r>
        <w:r>
          <w:rPr>
            <w:noProof/>
            <w:webHidden/>
          </w:rPr>
          <w:instrText xml:space="preserve"> PAGEREF _Toc152262156 \h </w:instrText>
        </w:r>
        <w:r>
          <w:rPr>
            <w:noProof/>
            <w:webHidden/>
          </w:rPr>
        </w:r>
        <w:r>
          <w:rPr>
            <w:noProof/>
            <w:webHidden/>
          </w:rPr>
          <w:fldChar w:fldCharType="separate"/>
        </w:r>
        <w:r>
          <w:rPr>
            <w:noProof/>
            <w:webHidden/>
          </w:rPr>
          <w:t>40</w:t>
        </w:r>
        <w:r>
          <w:rPr>
            <w:noProof/>
            <w:webHidden/>
          </w:rPr>
          <w:fldChar w:fldCharType="end"/>
        </w:r>
      </w:hyperlink>
    </w:p>
    <w:p w14:paraId="067AEDC9" w14:textId="5B2FB796" w:rsidR="0058519B" w:rsidRDefault="0058519B">
      <w:pPr>
        <w:pStyle w:val="Obsah1"/>
        <w:rPr>
          <w:rFonts w:asciiTheme="minorHAnsi" w:eastAsiaTheme="minorEastAsia" w:hAnsiTheme="minorHAnsi" w:cstheme="minorBidi"/>
          <w:noProof/>
          <w:kern w:val="2"/>
          <w:sz w:val="24"/>
          <w14:ligatures w14:val="standardContextual"/>
        </w:rPr>
      </w:pPr>
      <w:hyperlink w:anchor="_Toc152262157" w:history="1">
        <w:r w:rsidRPr="00455376">
          <w:rPr>
            <w:rStyle w:val="Hypertextovodkaz"/>
            <w:noProof/>
          </w:rPr>
          <w:t>Příloha č. 2: Popis úsporných opatření</w:t>
        </w:r>
        <w:r>
          <w:rPr>
            <w:noProof/>
            <w:webHidden/>
          </w:rPr>
          <w:tab/>
        </w:r>
        <w:r>
          <w:rPr>
            <w:noProof/>
            <w:webHidden/>
          </w:rPr>
          <w:fldChar w:fldCharType="begin"/>
        </w:r>
        <w:r>
          <w:rPr>
            <w:noProof/>
            <w:webHidden/>
          </w:rPr>
          <w:instrText xml:space="preserve"> PAGEREF _Toc152262157 \h </w:instrText>
        </w:r>
        <w:r>
          <w:rPr>
            <w:noProof/>
            <w:webHidden/>
          </w:rPr>
        </w:r>
        <w:r>
          <w:rPr>
            <w:noProof/>
            <w:webHidden/>
          </w:rPr>
          <w:fldChar w:fldCharType="separate"/>
        </w:r>
        <w:r>
          <w:rPr>
            <w:noProof/>
            <w:webHidden/>
          </w:rPr>
          <w:t>41</w:t>
        </w:r>
        <w:r>
          <w:rPr>
            <w:noProof/>
            <w:webHidden/>
          </w:rPr>
          <w:fldChar w:fldCharType="end"/>
        </w:r>
      </w:hyperlink>
    </w:p>
    <w:p w14:paraId="3500EDE5" w14:textId="5B4DF005" w:rsidR="0058519B" w:rsidRDefault="0058519B">
      <w:pPr>
        <w:pStyle w:val="Obsah1"/>
        <w:rPr>
          <w:rFonts w:asciiTheme="minorHAnsi" w:eastAsiaTheme="minorEastAsia" w:hAnsiTheme="minorHAnsi" w:cstheme="minorBidi"/>
          <w:noProof/>
          <w:kern w:val="2"/>
          <w:sz w:val="24"/>
          <w14:ligatures w14:val="standardContextual"/>
        </w:rPr>
      </w:pPr>
      <w:hyperlink w:anchor="_Toc152262158" w:history="1">
        <w:r w:rsidRPr="00455376">
          <w:rPr>
            <w:rStyle w:val="Hypertextovodkaz"/>
            <w:noProof/>
          </w:rPr>
          <w:t>Příloha č. 3: Cena a její úhrada</w:t>
        </w:r>
        <w:r>
          <w:rPr>
            <w:noProof/>
            <w:webHidden/>
          </w:rPr>
          <w:tab/>
        </w:r>
        <w:r>
          <w:rPr>
            <w:noProof/>
            <w:webHidden/>
          </w:rPr>
          <w:fldChar w:fldCharType="begin"/>
        </w:r>
        <w:r>
          <w:rPr>
            <w:noProof/>
            <w:webHidden/>
          </w:rPr>
          <w:instrText xml:space="preserve"> PAGEREF _Toc152262158 \h </w:instrText>
        </w:r>
        <w:r>
          <w:rPr>
            <w:noProof/>
            <w:webHidden/>
          </w:rPr>
        </w:r>
        <w:r>
          <w:rPr>
            <w:noProof/>
            <w:webHidden/>
          </w:rPr>
          <w:fldChar w:fldCharType="separate"/>
        </w:r>
        <w:r>
          <w:rPr>
            <w:noProof/>
            <w:webHidden/>
          </w:rPr>
          <w:t>43</w:t>
        </w:r>
        <w:r>
          <w:rPr>
            <w:noProof/>
            <w:webHidden/>
          </w:rPr>
          <w:fldChar w:fldCharType="end"/>
        </w:r>
      </w:hyperlink>
    </w:p>
    <w:p w14:paraId="7FB334AB" w14:textId="0F7606C8" w:rsidR="0058519B" w:rsidRDefault="0058519B">
      <w:pPr>
        <w:pStyle w:val="Obsah1"/>
        <w:rPr>
          <w:rFonts w:asciiTheme="minorHAnsi" w:eastAsiaTheme="minorEastAsia" w:hAnsiTheme="minorHAnsi" w:cstheme="minorBidi"/>
          <w:noProof/>
          <w:kern w:val="2"/>
          <w:sz w:val="24"/>
          <w14:ligatures w14:val="standardContextual"/>
        </w:rPr>
      </w:pPr>
      <w:hyperlink w:anchor="_Toc152262159" w:history="1">
        <w:r w:rsidRPr="00455376">
          <w:rPr>
            <w:rStyle w:val="Hypertextovodkaz"/>
            <w:noProof/>
          </w:rPr>
          <w:t>Příloha č. 4: Harmonogram realizace projektu</w:t>
        </w:r>
        <w:r>
          <w:rPr>
            <w:noProof/>
            <w:webHidden/>
          </w:rPr>
          <w:tab/>
        </w:r>
        <w:r>
          <w:rPr>
            <w:noProof/>
            <w:webHidden/>
          </w:rPr>
          <w:fldChar w:fldCharType="begin"/>
        </w:r>
        <w:r>
          <w:rPr>
            <w:noProof/>
            <w:webHidden/>
          </w:rPr>
          <w:instrText xml:space="preserve"> PAGEREF _Toc152262159 \h </w:instrText>
        </w:r>
        <w:r>
          <w:rPr>
            <w:noProof/>
            <w:webHidden/>
          </w:rPr>
        </w:r>
        <w:r>
          <w:rPr>
            <w:noProof/>
            <w:webHidden/>
          </w:rPr>
          <w:fldChar w:fldCharType="separate"/>
        </w:r>
        <w:r>
          <w:rPr>
            <w:noProof/>
            <w:webHidden/>
          </w:rPr>
          <w:t>44</w:t>
        </w:r>
        <w:r>
          <w:rPr>
            <w:noProof/>
            <w:webHidden/>
          </w:rPr>
          <w:fldChar w:fldCharType="end"/>
        </w:r>
      </w:hyperlink>
    </w:p>
    <w:p w14:paraId="18F87318" w14:textId="79630773" w:rsidR="0058519B" w:rsidRDefault="0058519B">
      <w:pPr>
        <w:pStyle w:val="Obsah1"/>
        <w:rPr>
          <w:rFonts w:asciiTheme="minorHAnsi" w:eastAsiaTheme="minorEastAsia" w:hAnsiTheme="minorHAnsi" w:cstheme="minorBidi"/>
          <w:noProof/>
          <w:kern w:val="2"/>
          <w:sz w:val="24"/>
          <w14:ligatures w14:val="standardContextual"/>
        </w:rPr>
      </w:pPr>
      <w:hyperlink w:anchor="_Toc152262160" w:history="1">
        <w:r w:rsidRPr="00455376">
          <w:rPr>
            <w:rStyle w:val="Hypertextovodkaz"/>
            <w:noProof/>
          </w:rPr>
          <w:t>Příloha č. 5: Výše garantované úspory</w:t>
        </w:r>
        <w:r>
          <w:rPr>
            <w:noProof/>
            <w:webHidden/>
          </w:rPr>
          <w:tab/>
        </w:r>
        <w:r>
          <w:rPr>
            <w:noProof/>
            <w:webHidden/>
          </w:rPr>
          <w:fldChar w:fldCharType="begin"/>
        </w:r>
        <w:r>
          <w:rPr>
            <w:noProof/>
            <w:webHidden/>
          </w:rPr>
          <w:instrText xml:space="preserve"> PAGEREF _Toc152262160 \h </w:instrText>
        </w:r>
        <w:r>
          <w:rPr>
            <w:noProof/>
            <w:webHidden/>
          </w:rPr>
        </w:r>
        <w:r>
          <w:rPr>
            <w:noProof/>
            <w:webHidden/>
          </w:rPr>
          <w:fldChar w:fldCharType="separate"/>
        </w:r>
        <w:r>
          <w:rPr>
            <w:noProof/>
            <w:webHidden/>
          </w:rPr>
          <w:t>45</w:t>
        </w:r>
        <w:r>
          <w:rPr>
            <w:noProof/>
            <w:webHidden/>
          </w:rPr>
          <w:fldChar w:fldCharType="end"/>
        </w:r>
      </w:hyperlink>
    </w:p>
    <w:p w14:paraId="0E6413A6" w14:textId="0A48F545" w:rsidR="0058519B" w:rsidRDefault="0058519B">
      <w:pPr>
        <w:pStyle w:val="Obsah1"/>
        <w:rPr>
          <w:rFonts w:asciiTheme="minorHAnsi" w:eastAsiaTheme="minorEastAsia" w:hAnsiTheme="minorHAnsi" w:cstheme="minorBidi"/>
          <w:noProof/>
          <w:kern w:val="2"/>
          <w:sz w:val="24"/>
          <w14:ligatures w14:val="standardContextual"/>
        </w:rPr>
      </w:pPr>
      <w:hyperlink w:anchor="_Toc152262161" w:history="1">
        <w:r w:rsidRPr="00455376">
          <w:rPr>
            <w:rStyle w:val="Hypertextovodkaz"/>
            <w:noProof/>
          </w:rPr>
          <w:t>Příloha č. 6: Vyhodnocování dosažených úspor</w:t>
        </w:r>
        <w:r>
          <w:rPr>
            <w:noProof/>
            <w:webHidden/>
          </w:rPr>
          <w:tab/>
        </w:r>
        <w:r>
          <w:rPr>
            <w:noProof/>
            <w:webHidden/>
          </w:rPr>
          <w:fldChar w:fldCharType="begin"/>
        </w:r>
        <w:r>
          <w:rPr>
            <w:noProof/>
            <w:webHidden/>
          </w:rPr>
          <w:instrText xml:space="preserve"> PAGEREF _Toc152262161 \h </w:instrText>
        </w:r>
        <w:r>
          <w:rPr>
            <w:noProof/>
            <w:webHidden/>
          </w:rPr>
        </w:r>
        <w:r>
          <w:rPr>
            <w:noProof/>
            <w:webHidden/>
          </w:rPr>
          <w:fldChar w:fldCharType="separate"/>
        </w:r>
        <w:r>
          <w:rPr>
            <w:noProof/>
            <w:webHidden/>
          </w:rPr>
          <w:t>46</w:t>
        </w:r>
        <w:r>
          <w:rPr>
            <w:noProof/>
            <w:webHidden/>
          </w:rPr>
          <w:fldChar w:fldCharType="end"/>
        </w:r>
      </w:hyperlink>
    </w:p>
    <w:p w14:paraId="30527610" w14:textId="5FE5CE9B" w:rsidR="0058519B" w:rsidRDefault="0058519B">
      <w:pPr>
        <w:pStyle w:val="Obsah1"/>
        <w:rPr>
          <w:rFonts w:asciiTheme="minorHAnsi" w:eastAsiaTheme="minorEastAsia" w:hAnsiTheme="minorHAnsi" w:cstheme="minorBidi"/>
          <w:noProof/>
          <w:kern w:val="2"/>
          <w:sz w:val="24"/>
          <w14:ligatures w14:val="standardContextual"/>
        </w:rPr>
      </w:pPr>
      <w:hyperlink w:anchor="_Toc152262162" w:history="1">
        <w:r w:rsidRPr="00455376">
          <w:rPr>
            <w:rStyle w:val="Hypertextovodkaz"/>
            <w:noProof/>
          </w:rPr>
          <w:t>Příloha č. 7: Energetický management</w:t>
        </w:r>
        <w:r>
          <w:rPr>
            <w:noProof/>
            <w:webHidden/>
          </w:rPr>
          <w:tab/>
        </w:r>
        <w:r>
          <w:rPr>
            <w:noProof/>
            <w:webHidden/>
          </w:rPr>
          <w:fldChar w:fldCharType="begin"/>
        </w:r>
        <w:r>
          <w:rPr>
            <w:noProof/>
            <w:webHidden/>
          </w:rPr>
          <w:instrText xml:space="preserve"> PAGEREF _Toc152262162 \h </w:instrText>
        </w:r>
        <w:r>
          <w:rPr>
            <w:noProof/>
            <w:webHidden/>
          </w:rPr>
        </w:r>
        <w:r>
          <w:rPr>
            <w:noProof/>
            <w:webHidden/>
          </w:rPr>
          <w:fldChar w:fldCharType="separate"/>
        </w:r>
        <w:r>
          <w:rPr>
            <w:noProof/>
            <w:webHidden/>
          </w:rPr>
          <w:t>51</w:t>
        </w:r>
        <w:r>
          <w:rPr>
            <w:noProof/>
            <w:webHidden/>
          </w:rPr>
          <w:fldChar w:fldCharType="end"/>
        </w:r>
      </w:hyperlink>
    </w:p>
    <w:p w14:paraId="66880479" w14:textId="367332A5" w:rsidR="0058519B" w:rsidRDefault="0058519B">
      <w:pPr>
        <w:pStyle w:val="Obsah1"/>
        <w:rPr>
          <w:rFonts w:asciiTheme="minorHAnsi" w:eastAsiaTheme="minorEastAsia" w:hAnsiTheme="minorHAnsi" w:cstheme="minorBidi"/>
          <w:noProof/>
          <w:kern w:val="2"/>
          <w:sz w:val="24"/>
          <w14:ligatures w14:val="standardContextual"/>
        </w:rPr>
      </w:pPr>
      <w:hyperlink w:anchor="_Toc152262163" w:history="1">
        <w:r w:rsidRPr="00455376">
          <w:rPr>
            <w:rStyle w:val="Hypertextovodkaz"/>
            <w:noProof/>
          </w:rPr>
          <w:t>Příloha č. 8: Oprávněné osoby</w:t>
        </w:r>
        <w:r>
          <w:rPr>
            <w:noProof/>
            <w:webHidden/>
          </w:rPr>
          <w:tab/>
        </w:r>
        <w:r>
          <w:rPr>
            <w:noProof/>
            <w:webHidden/>
          </w:rPr>
          <w:fldChar w:fldCharType="begin"/>
        </w:r>
        <w:r>
          <w:rPr>
            <w:noProof/>
            <w:webHidden/>
          </w:rPr>
          <w:instrText xml:space="preserve"> PAGEREF _Toc152262163 \h </w:instrText>
        </w:r>
        <w:r>
          <w:rPr>
            <w:noProof/>
            <w:webHidden/>
          </w:rPr>
        </w:r>
        <w:r>
          <w:rPr>
            <w:noProof/>
            <w:webHidden/>
          </w:rPr>
          <w:fldChar w:fldCharType="separate"/>
        </w:r>
        <w:r>
          <w:rPr>
            <w:noProof/>
            <w:webHidden/>
          </w:rPr>
          <w:t>52</w:t>
        </w:r>
        <w:r>
          <w:rPr>
            <w:noProof/>
            <w:webHidden/>
          </w:rPr>
          <w:fldChar w:fldCharType="end"/>
        </w:r>
      </w:hyperlink>
    </w:p>
    <w:p w14:paraId="0B208CCC" w14:textId="350D819B" w:rsidR="0058519B" w:rsidRDefault="0058519B">
      <w:pPr>
        <w:pStyle w:val="Obsah1"/>
        <w:rPr>
          <w:rFonts w:asciiTheme="minorHAnsi" w:eastAsiaTheme="minorEastAsia" w:hAnsiTheme="minorHAnsi" w:cstheme="minorBidi"/>
          <w:noProof/>
          <w:kern w:val="2"/>
          <w:sz w:val="24"/>
          <w14:ligatures w14:val="standardContextual"/>
        </w:rPr>
      </w:pPr>
      <w:hyperlink w:anchor="_Toc152262164" w:history="1">
        <w:r w:rsidRPr="00455376">
          <w:rPr>
            <w:rStyle w:val="Hypertextovodkaz"/>
            <w:noProof/>
          </w:rPr>
          <w:t>Příloha č. 9: Seznam poddodavatelů</w:t>
        </w:r>
        <w:r>
          <w:rPr>
            <w:noProof/>
            <w:webHidden/>
          </w:rPr>
          <w:tab/>
        </w:r>
        <w:r>
          <w:rPr>
            <w:noProof/>
            <w:webHidden/>
          </w:rPr>
          <w:fldChar w:fldCharType="begin"/>
        </w:r>
        <w:r>
          <w:rPr>
            <w:noProof/>
            <w:webHidden/>
          </w:rPr>
          <w:instrText xml:space="preserve"> PAGEREF _Toc152262164 \h </w:instrText>
        </w:r>
        <w:r>
          <w:rPr>
            <w:noProof/>
            <w:webHidden/>
          </w:rPr>
        </w:r>
        <w:r>
          <w:rPr>
            <w:noProof/>
            <w:webHidden/>
          </w:rPr>
          <w:fldChar w:fldCharType="separate"/>
        </w:r>
        <w:r>
          <w:rPr>
            <w:noProof/>
            <w:webHidden/>
          </w:rPr>
          <w:t>53</w:t>
        </w:r>
        <w:r>
          <w:rPr>
            <w:noProof/>
            <w:webHidden/>
          </w:rPr>
          <w:fldChar w:fldCharType="end"/>
        </w:r>
      </w:hyperlink>
    </w:p>
    <w:p w14:paraId="7AC624BB" w14:textId="5DDA9121" w:rsidR="0058519B" w:rsidRDefault="0058519B">
      <w:pPr>
        <w:pStyle w:val="Obsah1"/>
        <w:rPr>
          <w:rFonts w:asciiTheme="minorHAnsi" w:eastAsiaTheme="minorEastAsia" w:hAnsiTheme="minorHAnsi" w:cstheme="minorBidi"/>
          <w:noProof/>
          <w:kern w:val="2"/>
          <w:sz w:val="24"/>
          <w14:ligatures w14:val="standardContextual"/>
        </w:rPr>
      </w:pPr>
      <w:hyperlink w:anchor="_Toc152262165" w:history="1">
        <w:r w:rsidRPr="00455376">
          <w:rPr>
            <w:rStyle w:val="Hypertextovodkaz"/>
            <w:noProof/>
          </w:rPr>
          <w:t>Příloha č. 10: Podmínky pro provádění základních opatření</w:t>
        </w:r>
        <w:r>
          <w:rPr>
            <w:noProof/>
            <w:webHidden/>
          </w:rPr>
          <w:tab/>
        </w:r>
        <w:r>
          <w:rPr>
            <w:noProof/>
            <w:webHidden/>
          </w:rPr>
          <w:fldChar w:fldCharType="begin"/>
        </w:r>
        <w:r>
          <w:rPr>
            <w:noProof/>
            <w:webHidden/>
          </w:rPr>
          <w:instrText xml:space="preserve"> PAGEREF _Toc152262165 \h </w:instrText>
        </w:r>
        <w:r>
          <w:rPr>
            <w:noProof/>
            <w:webHidden/>
          </w:rPr>
        </w:r>
        <w:r>
          <w:rPr>
            <w:noProof/>
            <w:webHidden/>
          </w:rPr>
          <w:fldChar w:fldCharType="separate"/>
        </w:r>
        <w:r>
          <w:rPr>
            <w:noProof/>
            <w:webHidden/>
          </w:rPr>
          <w:t>54</w:t>
        </w:r>
        <w:r>
          <w:rPr>
            <w:noProof/>
            <w:webHidden/>
          </w:rPr>
          <w:fldChar w:fldCharType="end"/>
        </w:r>
      </w:hyperlink>
    </w:p>
    <w:p w14:paraId="1E7C03BC" w14:textId="5352B766" w:rsidR="0058519B" w:rsidRDefault="0058519B">
      <w:pPr>
        <w:pStyle w:val="Obsah1"/>
        <w:rPr>
          <w:rFonts w:asciiTheme="minorHAnsi" w:eastAsiaTheme="minorEastAsia" w:hAnsiTheme="minorHAnsi" w:cstheme="minorBidi"/>
          <w:noProof/>
          <w:kern w:val="2"/>
          <w:sz w:val="24"/>
          <w14:ligatures w14:val="standardContextual"/>
        </w:rPr>
      </w:pPr>
      <w:hyperlink w:anchor="_Toc152262166" w:history="1">
        <w:r w:rsidRPr="00455376">
          <w:rPr>
            <w:rStyle w:val="Hypertextovodkaz"/>
            <w:noProof/>
          </w:rPr>
          <w:t>Příloha č. 11: Inflační doložka pro úpravu ceny základních opatření</w:t>
        </w:r>
        <w:r>
          <w:rPr>
            <w:noProof/>
            <w:webHidden/>
          </w:rPr>
          <w:tab/>
        </w:r>
        <w:r>
          <w:rPr>
            <w:noProof/>
            <w:webHidden/>
          </w:rPr>
          <w:fldChar w:fldCharType="begin"/>
        </w:r>
        <w:r>
          <w:rPr>
            <w:noProof/>
            <w:webHidden/>
          </w:rPr>
          <w:instrText xml:space="preserve"> PAGEREF _Toc152262166 \h </w:instrText>
        </w:r>
        <w:r>
          <w:rPr>
            <w:noProof/>
            <w:webHidden/>
          </w:rPr>
        </w:r>
        <w:r>
          <w:rPr>
            <w:noProof/>
            <w:webHidden/>
          </w:rPr>
          <w:fldChar w:fldCharType="separate"/>
        </w:r>
        <w:r>
          <w:rPr>
            <w:noProof/>
            <w:webHidden/>
          </w:rPr>
          <w:t>55</w:t>
        </w:r>
        <w:r>
          <w:rPr>
            <w:noProof/>
            <w:webHidden/>
          </w:rPr>
          <w:fldChar w:fldCharType="end"/>
        </w:r>
      </w:hyperlink>
    </w:p>
    <w:p w14:paraId="7F049747" w14:textId="16A8090F" w:rsidR="00E34B9A" w:rsidRPr="00A908D4" w:rsidRDefault="000E161F" w:rsidP="00E34B9A">
      <w:r w:rsidRPr="00A908D4">
        <w:rPr>
          <w:sz w:val="20"/>
        </w:rPr>
        <w:fldChar w:fldCharType="end"/>
      </w:r>
    </w:p>
    <w:p w14:paraId="6E2C6F42" w14:textId="77777777" w:rsidR="00F81353" w:rsidRPr="00A908D4" w:rsidRDefault="00F81353">
      <w:pPr>
        <w:pStyle w:val="Nzev"/>
        <w:keepNext/>
        <w:pageBreakBefore/>
        <w:rPr>
          <w:rFonts w:asciiTheme="minorHAnsi" w:hAnsiTheme="minorHAnsi" w:cstheme="minorHAnsi"/>
        </w:rPr>
      </w:pPr>
      <w:r w:rsidRPr="00A908D4">
        <w:rPr>
          <w:rFonts w:asciiTheme="minorHAnsi" w:hAnsiTheme="minorHAnsi" w:cstheme="minorHAnsi"/>
        </w:rPr>
        <w:lastRenderedPageBreak/>
        <w:t xml:space="preserve">Část první: </w:t>
      </w:r>
      <w:r w:rsidRPr="00A908D4">
        <w:rPr>
          <w:rStyle w:val="StylNzevTunPodtrenChar"/>
          <w:rFonts w:asciiTheme="minorHAnsi" w:hAnsiTheme="minorHAnsi" w:cstheme="minorHAnsi"/>
        </w:rPr>
        <w:t>Obecná ustanovení</w:t>
      </w:r>
      <w:bookmarkEnd w:id="7"/>
    </w:p>
    <w:p w14:paraId="39B5298B" w14:textId="77777777" w:rsidR="00F81353" w:rsidRPr="00A908D4" w:rsidRDefault="00F81353" w:rsidP="009F1486">
      <w:pPr>
        <w:pStyle w:val="Nadpis1"/>
        <w:ind w:left="0"/>
      </w:pPr>
      <w:r w:rsidRPr="00A908D4">
        <w:rPr>
          <w:b w:val="0"/>
        </w:rPr>
        <w:br/>
      </w:r>
      <w:bookmarkStart w:id="8" w:name="_Toc326522956"/>
      <w:bookmarkStart w:id="9" w:name="_Ref330840228"/>
      <w:bookmarkStart w:id="10" w:name="_Toc152262116"/>
      <w:r w:rsidRPr="00A908D4">
        <w:t>Úvodní prohlášení</w:t>
      </w:r>
      <w:bookmarkEnd w:id="8"/>
      <w:bookmarkEnd w:id="9"/>
      <w:bookmarkEnd w:id="10"/>
    </w:p>
    <w:p w14:paraId="197D5324" w14:textId="22131457" w:rsidR="005A2902" w:rsidRPr="00890B2A" w:rsidRDefault="005A2902" w:rsidP="005A2902">
      <w:pPr>
        <w:pStyle w:val="Nadpis2"/>
      </w:pPr>
      <w:r>
        <w:t xml:space="preserve">Zákon o hospodaření energií stanoví v ustanovení § 10e povinné náležitosti smlouvy o energetických službách se zaručeným výsledkem. Tato smlouva včetně jejich příloh, které jsou její nedílnou součástí, splňuje požadavky stanovené § 10e </w:t>
      </w:r>
      <w:r w:rsidRPr="00890B2A">
        <w:t>zákona o hospodaření energií a je smlouvou o energetických službách se zaručeným výsledkem dle ustanovení § 10e odst. 5 zákona o hospodaření energií.</w:t>
      </w:r>
    </w:p>
    <w:p w14:paraId="1A1F6DC3" w14:textId="77777777" w:rsidR="003C381D" w:rsidRPr="00A908D4" w:rsidRDefault="00F81353" w:rsidP="00E92C96">
      <w:pPr>
        <w:pStyle w:val="Nadpis2"/>
      </w:pPr>
      <w:r w:rsidRPr="00A908D4">
        <w:t>ESCO prohlašuje</w:t>
      </w:r>
      <w:r w:rsidR="00F77E3D" w:rsidRPr="00A908D4">
        <w:t xml:space="preserve"> a zavazuje se</w:t>
      </w:r>
      <w:r w:rsidRPr="00A908D4">
        <w:t xml:space="preserve">, že </w:t>
      </w:r>
    </w:p>
    <w:p w14:paraId="42C2A47C" w14:textId="77777777" w:rsidR="00807584" w:rsidRPr="00A908D4" w:rsidRDefault="00F81353" w:rsidP="006B74CE">
      <w:pPr>
        <w:pStyle w:val="Nadpis5"/>
        <w:numPr>
          <w:ilvl w:val="0"/>
          <w:numId w:val="9"/>
        </w:numPr>
        <w:ind w:left="964" w:hanging="567"/>
      </w:pPr>
      <w:r w:rsidRPr="00A908D4">
        <w:t>podniká v oblasti energetických služeb a je držitelem v</w:t>
      </w:r>
      <w:r w:rsidR="00C85C44" w:rsidRPr="00A908D4">
        <w:t>šech oprávnění</w:t>
      </w:r>
      <w:r w:rsidRPr="00A908D4">
        <w:t xml:space="preserve"> potřebných pro plnění této smlouvy;</w:t>
      </w:r>
    </w:p>
    <w:p w14:paraId="402D104C" w14:textId="77777777" w:rsidR="00654604" w:rsidRPr="00A908D4" w:rsidRDefault="00F81353" w:rsidP="006B74CE">
      <w:pPr>
        <w:pStyle w:val="Nadpis5"/>
        <w:numPr>
          <w:ilvl w:val="0"/>
          <w:numId w:val="9"/>
        </w:numPr>
        <w:ind w:left="964" w:hanging="567"/>
      </w:pPr>
      <w:r w:rsidRPr="00A908D4">
        <w:t>disponuje dostatečnými lidskými a finančními zdroji pro splnění jeho závazků podle této smlouvy</w:t>
      </w:r>
      <w:r w:rsidR="00664B96" w:rsidRPr="00A908D4">
        <w:t>;</w:t>
      </w:r>
    </w:p>
    <w:p w14:paraId="1BD718FD" w14:textId="5960B638" w:rsidR="0097444D" w:rsidRPr="00A908D4" w:rsidRDefault="007A21E6" w:rsidP="006B74CE">
      <w:pPr>
        <w:pStyle w:val="Nadpis5"/>
        <w:numPr>
          <w:ilvl w:val="0"/>
          <w:numId w:val="9"/>
        </w:numPr>
        <w:ind w:left="964" w:hanging="567"/>
      </w:pPr>
      <w:r w:rsidRPr="00A908D4">
        <w:t xml:space="preserve">jí </w:t>
      </w:r>
      <w:r w:rsidR="00664B96" w:rsidRPr="00A908D4">
        <w:t>není známo</w:t>
      </w:r>
      <w:r w:rsidR="00A06B04" w:rsidRPr="00A908D4">
        <w:t xml:space="preserve"> nic, co by mohlo ohrozit z její</w:t>
      </w:r>
      <w:r w:rsidR="00664B96" w:rsidRPr="00A908D4">
        <w:t xml:space="preserve"> strany plnění této smlouvy (např. nevyjasněné vlastnické vztahy apod.), zejména ESCO není známo, že by proti ESCO v tomto směru bylo vedeno nebo hrozilo </w:t>
      </w:r>
      <w:r w:rsidR="00654604" w:rsidRPr="00A908D4">
        <w:t>soudní, rozhodčí či jiné řízení;</w:t>
      </w:r>
    </w:p>
    <w:p w14:paraId="25E67289" w14:textId="67E7B5C7" w:rsidR="007409DB" w:rsidRPr="00890B2A" w:rsidRDefault="007409DB" w:rsidP="006B74CE">
      <w:pPr>
        <w:pStyle w:val="Nadpis5"/>
        <w:numPr>
          <w:ilvl w:val="0"/>
          <w:numId w:val="9"/>
        </w:numPr>
        <w:ind w:left="964" w:hanging="567"/>
        <w:rPr>
          <w:bCs w:val="0"/>
          <w:iCs w:val="0"/>
          <w:szCs w:val="20"/>
        </w:rPr>
      </w:pPr>
      <w:r w:rsidRPr="00A908D4">
        <w:t>uzavření této smlouvy a plnění ESCO dle této smlouvy je v</w:t>
      </w:r>
      <w:r w:rsidR="007651AA" w:rsidRPr="00A908D4">
        <w:t> </w:t>
      </w:r>
      <w:r w:rsidRPr="00A908D4">
        <w:t>souladu</w:t>
      </w:r>
      <w:r w:rsidR="0097444D" w:rsidRPr="00A908D4">
        <w:t xml:space="preserve"> s podmínkami obsaženými v korporátních dokumentech</w:t>
      </w:r>
      <w:r w:rsidRPr="00A908D4">
        <w:t xml:space="preserve"> ESCO, </w:t>
      </w:r>
      <w:r w:rsidRPr="00890B2A">
        <w:t>zejména pak</w:t>
      </w:r>
      <w:r w:rsidR="003139DA" w:rsidRPr="00890B2A">
        <w:t xml:space="preserve"> v souladu se</w:t>
      </w:r>
      <w:r w:rsidRPr="00890B2A">
        <w:t xml:space="preserve"> společenskou smlouvou a/nebo stanovami</w:t>
      </w:r>
      <w:r w:rsidR="00034391" w:rsidRPr="00890B2A">
        <w:t xml:space="preserve"> a/nebo jinými obdobnými dokumenty, pokud existují.</w:t>
      </w:r>
      <w:r w:rsidRPr="00890B2A">
        <w:rPr>
          <w:bCs w:val="0"/>
          <w:iCs w:val="0"/>
          <w:szCs w:val="20"/>
        </w:rPr>
        <w:t xml:space="preserve"> </w:t>
      </w:r>
    </w:p>
    <w:p w14:paraId="14C4B655" w14:textId="77777777" w:rsidR="00F81353" w:rsidRPr="00890B2A" w:rsidRDefault="00F81353" w:rsidP="00E92C96">
      <w:pPr>
        <w:pStyle w:val="Nadpis2"/>
      </w:pPr>
      <w:r w:rsidRPr="00890B2A">
        <w:t>Klient prohlašuje</w:t>
      </w:r>
      <w:r w:rsidR="00F77E3D" w:rsidRPr="00890B2A">
        <w:t xml:space="preserve"> a zavazuje se</w:t>
      </w:r>
      <w:r w:rsidRPr="00890B2A">
        <w:t>, že</w:t>
      </w:r>
    </w:p>
    <w:p w14:paraId="59939612" w14:textId="39B128E5" w:rsidR="00F81353" w:rsidRPr="00890B2A" w:rsidRDefault="00F81353" w:rsidP="006B74CE">
      <w:pPr>
        <w:pStyle w:val="Nadpis5"/>
        <w:numPr>
          <w:ilvl w:val="0"/>
          <w:numId w:val="10"/>
        </w:numPr>
        <w:ind w:left="964" w:hanging="567"/>
      </w:pPr>
      <w:r w:rsidRPr="00890B2A">
        <w:t>uzavření této smlouvy je řádně schváleno</w:t>
      </w:r>
      <w:r w:rsidR="004C278C" w:rsidRPr="00890B2A">
        <w:t xml:space="preserve"> příslušnými orgány Klienta</w:t>
      </w:r>
      <w:r w:rsidRPr="00890B2A">
        <w:t xml:space="preserve"> a je v souladu:</w:t>
      </w:r>
    </w:p>
    <w:p w14:paraId="0DF11D6A" w14:textId="77777777" w:rsidR="00F81353" w:rsidRPr="00890B2A" w:rsidRDefault="000850C4" w:rsidP="00AA3612">
      <w:pPr>
        <w:pStyle w:val="Bullet2"/>
        <w:ind w:left="1248" w:hanging="284"/>
      </w:pPr>
      <w:r w:rsidRPr="00890B2A">
        <w:t xml:space="preserve">s </w:t>
      </w:r>
      <w:r w:rsidR="00F81353" w:rsidRPr="00890B2A">
        <w:t>jeho vnitřními organizačními předpisy,</w:t>
      </w:r>
    </w:p>
    <w:p w14:paraId="76021C0F" w14:textId="77777777" w:rsidR="00F81353" w:rsidRPr="00A908D4" w:rsidRDefault="00F81353" w:rsidP="00AA3612">
      <w:pPr>
        <w:pStyle w:val="Bullet2"/>
        <w:ind w:left="1248" w:hanging="284"/>
      </w:pPr>
      <w:r w:rsidRPr="00A908D4">
        <w:t xml:space="preserve">s právními předpisy, kterými je vázán </w:t>
      </w:r>
      <w:r w:rsidR="00426BD2" w:rsidRPr="00A908D4">
        <w:t>a/</w:t>
      </w:r>
      <w:r w:rsidRPr="00A908D4">
        <w:t>nebo které se vztahují k jeho majetku, a</w:t>
      </w:r>
    </w:p>
    <w:p w14:paraId="22661CA7" w14:textId="2EDAC900" w:rsidR="00025D6D" w:rsidRPr="00A908D4" w:rsidRDefault="00F81353" w:rsidP="008F64B7">
      <w:pPr>
        <w:pStyle w:val="Bullet2"/>
        <w:ind w:left="1248" w:hanging="284"/>
      </w:pPr>
      <w:r w:rsidRPr="00A908D4">
        <w:t>s veškerými smlouvami (např. smlouvy s dodavateli energií s dlouhou výpovědní lhůtou apod.) nebo pravomocnými soudními, rozhodčími nebo správními rozhodnutími, kterými je vázán nebo které se vztahují k jeho majetku</w:t>
      </w:r>
      <w:r w:rsidR="00BA0DCF">
        <w:t>.</w:t>
      </w:r>
    </w:p>
    <w:p w14:paraId="2710FC9B" w14:textId="24A930AD" w:rsidR="00025D6D" w:rsidRPr="00890B2A" w:rsidRDefault="00025D6D" w:rsidP="006B74CE">
      <w:pPr>
        <w:pStyle w:val="Nadpis5"/>
        <w:numPr>
          <w:ilvl w:val="0"/>
          <w:numId w:val="10"/>
        </w:numPr>
        <w:ind w:left="964" w:hanging="567"/>
      </w:pPr>
      <w:r w:rsidRPr="00A908D4">
        <w:t xml:space="preserve">není mu známo nic, co by mohlo ohrozit z jeho strany plnění této smlouvy (např. nevyjasněné vlastnické vztahy apod.), zejména mu není známo, že by proti němu v tomto směru bylo </w:t>
      </w:r>
      <w:r w:rsidRPr="00890B2A">
        <w:t>vedeno nebo mu hrozilo soudní, rozhodčí či jiné řízení.</w:t>
      </w:r>
    </w:p>
    <w:p w14:paraId="334788E5" w14:textId="024F0D92" w:rsidR="00025D6D" w:rsidRPr="00890B2A" w:rsidRDefault="008F64B7" w:rsidP="006B74CE">
      <w:pPr>
        <w:pStyle w:val="Nadpis5"/>
        <w:numPr>
          <w:ilvl w:val="0"/>
          <w:numId w:val="10"/>
        </w:numPr>
        <w:ind w:left="964" w:hanging="567"/>
      </w:pPr>
      <w:r w:rsidRPr="00890B2A">
        <w:t>je výlučným vlastníkem areálu a jednotlivých objektů v areálu a jeho energetického hospodářství, anebo v případě, že není výlučným vlastníkem areálu a jednotlivých objektů v areálu, je oprávněný areál a jednotlivé objekty užívat a nakládat s nimi v nezbytném rozsahu pro plnění práv a povinností dle této smlouvy.</w:t>
      </w:r>
    </w:p>
    <w:p w14:paraId="130AEA9C" w14:textId="77777777" w:rsidR="00025D6D" w:rsidRPr="00890B2A" w:rsidRDefault="00025D6D" w:rsidP="00025D6D"/>
    <w:p w14:paraId="25835E7D" w14:textId="77777777" w:rsidR="0078482A" w:rsidRPr="00A908D4" w:rsidRDefault="00F81353" w:rsidP="009F1486">
      <w:pPr>
        <w:pStyle w:val="Nadpis1"/>
        <w:ind w:left="0"/>
        <w:rPr>
          <w:sz w:val="22"/>
          <w:szCs w:val="22"/>
        </w:rPr>
      </w:pPr>
      <w:r w:rsidRPr="00A908D4">
        <w:rPr>
          <w:b w:val="0"/>
        </w:rPr>
        <w:lastRenderedPageBreak/>
        <w:br/>
      </w:r>
      <w:bookmarkStart w:id="11" w:name="_Toc326522957"/>
      <w:bookmarkStart w:id="12" w:name="_Toc152262117"/>
      <w:r w:rsidRPr="009F1486">
        <w:t>Definice</w:t>
      </w:r>
      <w:bookmarkEnd w:id="11"/>
      <w:bookmarkEnd w:id="12"/>
    </w:p>
    <w:p w14:paraId="3BCC98EF" w14:textId="0ED6ADE0" w:rsidR="00D71FC9" w:rsidRPr="00A908D4" w:rsidRDefault="0078482A" w:rsidP="00E92C96">
      <w:pPr>
        <w:pStyle w:val="Nadpis2"/>
      </w:pPr>
      <w:r w:rsidRPr="00A908D4">
        <w:t>Níže uvedené termíny této smlouvy mají význam definovaný v tomto odstavci:</w:t>
      </w:r>
    </w:p>
    <w:p w14:paraId="3313D327" w14:textId="77777777" w:rsidR="00807584" w:rsidRPr="00A908D4" w:rsidRDefault="00921A49" w:rsidP="006B74CE">
      <w:pPr>
        <w:pStyle w:val="Nadpis5"/>
        <w:numPr>
          <w:ilvl w:val="0"/>
          <w:numId w:val="7"/>
        </w:numPr>
        <w:ind w:left="964" w:hanging="567"/>
      </w:pPr>
      <w:r w:rsidRPr="00A908D4">
        <w:rPr>
          <w:b/>
        </w:rPr>
        <w:t>„</w:t>
      </w:r>
      <w:r w:rsidR="00B71D1B" w:rsidRPr="00A908D4">
        <w:rPr>
          <w:b/>
        </w:rPr>
        <w:t>areál</w:t>
      </w:r>
      <w:r w:rsidRPr="00A908D4">
        <w:rPr>
          <w:b/>
        </w:rPr>
        <w:t>“</w:t>
      </w:r>
      <w:r w:rsidR="00B71D1B" w:rsidRPr="00A908D4">
        <w:rPr>
          <w:b/>
        </w:rPr>
        <w:t xml:space="preserve"> </w:t>
      </w:r>
      <w:r w:rsidR="00B71D1B" w:rsidRPr="00A908D4">
        <w:t>znamená samostatnou provozní a/nebo správní jednotku Klienta nacházející se v jedné lokalitě, která je tvořena jedním nebo více objekty; specifikace areálů a do nich náležejících objektů je uvedena v příloze č.</w:t>
      </w:r>
      <w:r w:rsidR="004424AA" w:rsidRPr="00A908D4">
        <w:t> </w:t>
      </w:r>
      <w:r w:rsidR="00B71D1B" w:rsidRPr="00A908D4">
        <w:t>1</w:t>
      </w:r>
      <w:r w:rsidR="000125D8" w:rsidRPr="00A908D4">
        <w:t xml:space="preserve"> této smlouvy</w:t>
      </w:r>
      <w:r w:rsidR="00B71D1B" w:rsidRPr="00A908D4">
        <w:t>;</w:t>
      </w:r>
      <w:r w:rsidR="00B83B6C" w:rsidRPr="00A908D4">
        <w:rPr>
          <w:b/>
        </w:rPr>
        <w:t xml:space="preserve"> </w:t>
      </w:r>
    </w:p>
    <w:p w14:paraId="1A986034" w14:textId="54FB7081" w:rsidR="00B83B6C" w:rsidRPr="00A908D4" w:rsidRDefault="00DE6892" w:rsidP="006B74CE">
      <w:pPr>
        <w:pStyle w:val="Nadpis5"/>
        <w:numPr>
          <w:ilvl w:val="0"/>
          <w:numId w:val="7"/>
        </w:numPr>
        <w:ind w:left="964" w:hanging="567"/>
      </w:pPr>
      <w:r w:rsidRPr="00A908D4">
        <w:rPr>
          <w:b/>
        </w:rPr>
        <w:t>„</w:t>
      </w:r>
      <w:r w:rsidR="007E6F1E" w:rsidRPr="00A908D4">
        <w:rPr>
          <w:b/>
        </w:rPr>
        <w:t xml:space="preserve">celková </w:t>
      </w:r>
      <w:r w:rsidR="00B83B6C" w:rsidRPr="00A908D4">
        <w:rPr>
          <w:b/>
        </w:rPr>
        <w:t xml:space="preserve">garance“ </w:t>
      </w:r>
      <w:r w:rsidR="00B83B6C" w:rsidRPr="00A908D4">
        <w:t>má význam uvedený v </w:t>
      </w:r>
      <w:r w:rsidR="008E6B6A" w:rsidRPr="00A908D4">
        <w:fldChar w:fldCharType="begin"/>
      </w:r>
      <w:r w:rsidR="008E6B6A" w:rsidRPr="00A908D4">
        <w:instrText xml:space="preserve"> REF _Ref334176252 \r \h  \* MERGEFORMAT </w:instrText>
      </w:r>
      <w:r w:rsidR="008E6B6A" w:rsidRPr="00A908D4">
        <w:fldChar w:fldCharType="separate"/>
      </w:r>
      <w:r w:rsidR="00A908D4">
        <w:t>Článek 12.1</w:t>
      </w:r>
      <w:r w:rsidR="008E6B6A" w:rsidRPr="00A908D4">
        <w:fldChar w:fldCharType="end"/>
      </w:r>
      <w:r w:rsidR="00541B5A" w:rsidRPr="00A908D4">
        <w:t>;</w:t>
      </w:r>
    </w:p>
    <w:p w14:paraId="62AF66FB" w14:textId="2ACF02CC" w:rsidR="00E004F3" w:rsidRPr="00A908D4" w:rsidRDefault="00E004F3" w:rsidP="006B74CE">
      <w:pPr>
        <w:pStyle w:val="Nadpis5"/>
        <w:numPr>
          <w:ilvl w:val="0"/>
          <w:numId w:val="10"/>
        </w:numPr>
        <w:ind w:left="964" w:hanging="567"/>
      </w:pPr>
      <w:r w:rsidRPr="00A908D4">
        <w:rPr>
          <w:b/>
        </w:rPr>
        <w:t xml:space="preserve">„celková prémie“ </w:t>
      </w:r>
      <w:r w:rsidRPr="00A908D4">
        <w:t>má význam uvedený v </w:t>
      </w:r>
      <w:r w:rsidR="008E6B6A" w:rsidRPr="00A908D4">
        <w:fldChar w:fldCharType="begin"/>
      </w:r>
      <w:r w:rsidR="008E6B6A" w:rsidRPr="00A908D4">
        <w:instrText xml:space="preserve"> REF _Ref330840114 \w \h  \* MERGEFORMAT </w:instrText>
      </w:r>
      <w:r w:rsidR="008E6B6A" w:rsidRPr="00A908D4">
        <w:fldChar w:fldCharType="separate"/>
      </w:r>
      <w:r w:rsidR="00A908D4">
        <w:t>Článek 21.</w:t>
      </w:r>
      <w:r w:rsidR="008E6B6A" w:rsidRPr="00A908D4">
        <w:fldChar w:fldCharType="end"/>
      </w:r>
      <w:r w:rsidR="007F2399" w:rsidRPr="00A908D4">
        <w:t>2</w:t>
      </w:r>
      <w:r w:rsidRPr="00A908D4">
        <w:t>;</w:t>
      </w:r>
    </w:p>
    <w:p w14:paraId="7E0E9EF2" w14:textId="45A3BED8" w:rsidR="00FA1C4D" w:rsidRPr="00A908D4" w:rsidRDefault="00FA1C4D" w:rsidP="006B74CE">
      <w:pPr>
        <w:pStyle w:val="Nadpis5"/>
        <w:numPr>
          <w:ilvl w:val="0"/>
          <w:numId w:val="10"/>
        </w:numPr>
        <w:ind w:left="964" w:hanging="567"/>
      </w:pPr>
      <w:r w:rsidRPr="00A908D4">
        <w:rPr>
          <w:b/>
        </w:rPr>
        <w:t xml:space="preserve">„celková </w:t>
      </w:r>
      <w:r w:rsidR="00CD0483" w:rsidRPr="00A908D4">
        <w:rPr>
          <w:b/>
        </w:rPr>
        <w:t>sankce</w:t>
      </w:r>
      <w:r w:rsidRPr="00A908D4">
        <w:rPr>
          <w:b/>
        </w:rPr>
        <w:t xml:space="preserve">“ </w:t>
      </w:r>
      <w:r w:rsidRPr="00A908D4">
        <w:t>má význam uvedený v </w:t>
      </w:r>
      <w:r w:rsidR="008E6B6A" w:rsidRPr="00A908D4">
        <w:fldChar w:fldCharType="begin"/>
      </w:r>
      <w:r w:rsidR="008E6B6A" w:rsidRPr="00A908D4">
        <w:instrText xml:space="preserve"> REF _Ref330840133 \w \h  \* MERGEFORMAT </w:instrText>
      </w:r>
      <w:r w:rsidR="008E6B6A" w:rsidRPr="00A908D4">
        <w:fldChar w:fldCharType="separate"/>
      </w:r>
      <w:r w:rsidR="00A908D4">
        <w:t>Článek 20.2</w:t>
      </w:r>
      <w:r w:rsidR="008E6B6A" w:rsidRPr="00A908D4">
        <w:fldChar w:fldCharType="end"/>
      </w:r>
      <w:r w:rsidRPr="00A908D4">
        <w:t>;</w:t>
      </w:r>
    </w:p>
    <w:p w14:paraId="11F49C1C" w14:textId="77777777" w:rsidR="00BD076B" w:rsidRPr="00A908D4" w:rsidRDefault="00BD076B" w:rsidP="006B74CE">
      <w:pPr>
        <w:pStyle w:val="Nadpis5"/>
        <w:numPr>
          <w:ilvl w:val="0"/>
          <w:numId w:val="10"/>
        </w:numPr>
        <w:ind w:left="964" w:hanging="567"/>
      </w:pPr>
      <w:r w:rsidRPr="00A908D4">
        <w:rPr>
          <w:b/>
        </w:rPr>
        <w:t>„den“</w:t>
      </w:r>
      <w:r w:rsidRPr="00A908D4">
        <w:t xml:space="preserve"> znamená kalendářní den, pokud není uvedeno jinak</w:t>
      </w:r>
      <w:r w:rsidR="00893208" w:rsidRPr="00A908D4">
        <w:t>;</w:t>
      </w:r>
    </w:p>
    <w:p w14:paraId="70158AC0" w14:textId="4D638948" w:rsidR="00CF5BD2" w:rsidRPr="00A908D4" w:rsidRDefault="00CF5BD2" w:rsidP="006B74CE">
      <w:pPr>
        <w:pStyle w:val="Nadpis5"/>
        <w:numPr>
          <w:ilvl w:val="0"/>
          <w:numId w:val="10"/>
        </w:numPr>
        <w:ind w:left="964" w:hanging="567"/>
      </w:pPr>
      <w:r w:rsidRPr="00A908D4">
        <w:rPr>
          <w:b/>
        </w:rPr>
        <w:t>„deník“</w:t>
      </w:r>
      <w:r w:rsidRPr="00A908D4">
        <w:t xml:space="preserve"> má význam uvedený</w:t>
      </w:r>
      <w:r w:rsidR="00B83B6C" w:rsidRPr="00A908D4">
        <w:t xml:space="preserve"> v</w:t>
      </w:r>
      <w:r w:rsidR="00BF28D1" w:rsidRPr="00A908D4">
        <w:t xml:space="preserve"> </w:t>
      </w:r>
      <w:r w:rsidR="008E6B6A" w:rsidRPr="00A908D4">
        <w:fldChar w:fldCharType="begin"/>
      </w:r>
      <w:r w:rsidR="008E6B6A" w:rsidRPr="00A908D4">
        <w:instrText xml:space="preserve"> REF _Ref330840265 \w \h  \* MERGEFORMAT </w:instrText>
      </w:r>
      <w:r w:rsidR="008E6B6A" w:rsidRPr="00A908D4">
        <w:fldChar w:fldCharType="separate"/>
      </w:r>
      <w:r w:rsidR="00A908D4">
        <w:t>Článek 6.3</w:t>
      </w:r>
      <w:r w:rsidR="008E6B6A" w:rsidRPr="00A908D4">
        <w:fldChar w:fldCharType="end"/>
      </w:r>
      <w:r w:rsidR="00893208" w:rsidRPr="00A908D4">
        <w:t xml:space="preserve"> </w:t>
      </w:r>
      <w:r w:rsidR="00BF28D1" w:rsidRPr="00A908D4">
        <w:t xml:space="preserve">písm. </w:t>
      </w:r>
      <w:r w:rsidR="008E6B6A" w:rsidRPr="00A908D4">
        <w:fldChar w:fldCharType="begin"/>
      </w:r>
      <w:r w:rsidR="008E6B6A" w:rsidRPr="00A908D4">
        <w:instrText xml:space="preserve"> REF _Ref152047622 \w \h  \* MERGEFORMAT </w:instrText>
      </w:r>
      <w:r w:rsidR="008E6B6A" w:rsidRPr="00A908D4">
        <w:fldChar w:fldCharType="separate"/>
      </w:r>
      <w:r w:rsidR="00A908D4">
        <w:t>j)</w:t>
      </w:r>
      <w:r w:rsidR="008E6B6A" w:rsidRPr="00A908D4">
        <w:fldChar w:fldCharType="end"/>
      </w:r>
      <w:r w:rsidR="008E1BFE" w:rsidRPr="00A908D4">
        <w:t>;</w:t>
      </w:r>
    </w:p>
    <w:p w14:paraId="16915C54" w14:textId="00C2C90B" w:rsidR="00DA18D0" w:rsidRPr="00DA18D0" w:rsidRDefault="00921A49" w:rsidP="006B74CE">
      <w:pPr>
        <w:pStyle w:val="Nadpis5"/>
        <w:numPr>
          <w:ilvl w:val="0"/>
          <w:numId w:val="10"/>
        </w:numPr>
        <w:ind w:left="964" w:hanging="567"/>
      </w:pPr>
      <w:r w:rsidRPr="00A908D4">
        <w:rPr>
          <w:b/>
        </w:rPr>
        <w:t>„</w:t>
      </w:r>
      <w:r w:rsidR="00B71D1B" w:rsidRPr="00A908D4">
        <w:rPr>
          <w:b/>
        </w:rPr>
        <w:t>doba poskytování garance</w:t>
      </w:r>
      <w:r w:rsidRPr="00A908D4">
        <w:rPr>
          <w:b/>
        </w:rPr>
        <w:t>“</w:t>
      </w:r>
      <w:r w:rsidRPr="00A908D4">
        <w:t xml:space="preserve"> znamená</w:t>
      </w:r>
      <w:r w:rsidR="00B71D1B" w:rsidRPr="00A908D4">
        <w:t xml:space="preserve"> dob</w:t>
      </w:r>
      <w:r w:rsidRPr="00A908D4">
        <w:t>u</w:t>
      </w:r>
      <w:r w:rsidR="00B71D1B" w:rsidRPr="00A908D4">
        <w:t xml:space="preserve"> od </w:t>
      </w:r>
      <w:r w:rsidR="006E01F7" w:rsidRPr="006E01F7">
        <w:t>[</w:t>
      </w:r>
      <w:r w:rsidR="006E01F7" w:rsidRPr="0024701B">
        <w:rPr>
          <w:rFonts w:cs="Arial"/>
          <w:szCs w:val="22"/>
          <w:highlight w:val="yellow"/>
        </w:rPr>
        <w:t>DOPLNÍ ESCO</w:t>
      </w:r>
      <w:r w:rsidR="006E01F7">
        <w:rPr>
          <w:rFonts w:cs="Arial"/>
          <w:szCs w:val="22"/>
        </w:rPr>
        <w:t>]</w:t>
      </w:r>
      <w:r w:rsidR="00B71D1B" w:rsidRPr="00A908D4">
        <w:t xml:space="preserve"> do </w:t>
      </w:r>
      <w:r w:rsidR="006E01F7" w:rsidRPr="006E01F7">
        <w:t>[</w:t>
      </w:r>
      <w:r w:rsidR="006E01F7" w:rsidRPr="0024701B">
        <w:rPr>
          <w:rFonts w:cs="Arial"/>
          <w:szCs w:val="22"/>
          <w:highlight w:val="yellow"/>
        </w:rPr>
        <w:t>DOPLNÍ ESCO</w:t>
      </w:r>
      <w:r w:rsidR="006E01F7">
        <w:rPr>
          <w:rFonts w:cs="Arial"/>
          <w:szCs w:val="22"/>
        </w:rPr>
        <w:t>]</w:t>
      </w:r>
      <w:r w:rsidR="00B71D1B" w:rsidRPr="00A908D4">
        <w:t>, po kterou ESCO poskytuje garance za dosažení úspory;</w:t>
      </w:r>
    </w:p>
    <w:p w14:paraId="61B89DC5" w14:textId="05CC4174" w:rsidR="00DA18D0" w:rsidRPr="00890B2A" w:rsidRDefault="00DA18D0" w:rsidP="006B74CE">
      <w:pPr>
        <w:pStyle w:val="Nadpis5"/>
        <w:numPr>
          <w:ilvl w:val="0"/>
          <w:numId w:val="10"/>
        </w:numPr>
        <w:ind w:left="964" w:hanging="567"/>
      </w:pPr>
      <w:r w:rsidRPr="00890B2A">
        <w:t>„</w:t>
      </w:r>
      <w:r w:rsidRPr="00890B2A">
        <w:rPr>
          <w:b/>
          <w:bCs w:val="0"/>
        </w:rPr>
        <w:t xml:space="preserve">dílčí </w:t>
      </w:r>
      <w:proofErr w:type="spellStart"/>
      <w:r w:rsidRPr="00890B2A">
        <w:rPr>
          <w:b/>
          <w:bCs w:val="0"/>
        </w:rPr>
        <w:t>nadúspora</w:t>
      </w:r>
      <w:proofErr w:type="spellEnd"/>
      <w:r w:rsidRPr="00890B2A">
        <w:t xml:space="preserve">“ má význam uvedený v Článek </w:t>
      </w:r>
      <w:r w:rsidR="00FE79FB" w:rsidRPr="00890B2A">
        <w:t>21.1.</w:t>
      </w:r>
      <w:r w:rsidRPr="00890B2A">
        <w:t>;</w:t>
      </w:r>
    </w:p>
    <w:p w14:paraId="0AD7686C" w14:textId="5CFD93F0" w:rsidR="00FA287E" w:rsidRPr="00A908D4" w:rsidRDefault="00921A49" w:rsidP="006B74CE">
      <w:pPr>
        <w:pStyle w:val="Nadpis5"/>
        <w:numPr>
          <w:ilvl w:val="0"/>
          <w:numId w:val="10"/>
        </w:numPr>
        <w:ind w:left="964" w:hanging="567"/>
      </w:pPr>
      <w:r w:rsidRPr="00A908D4">
        <w:rPr>
          <w:b/>
        </w:rPr>
        <w:t>„doba splácení“</w:t>
      </w:r>
      <w:r w:rsidR="005C69F0" w:rsidRPr="00A908D4">
        <w:t xml:space="preserve"> znamená dobu</w:t>
      </w:r>
      <w:r w:rsidRPr="00A908D4">
        <w:t xml:space="preserve"> splácení ceny za provedení základních opatření; </w:t>
      </w:r>
      <w:r w:rsidR="00893208" w:rsidRPr="00A908D4">
        <w:t>[</w:t>
      </w:r>
      <w:r w:rsidRPr="00A908D4">
        <w:t>je shodná s dobou poskytování garance</w:t>
      </w:r>
      <w:r w:rsidR="00893208" w:rsidRPr="00A908D4">
        <w:t xml:space="preserve">/trvá od </w:t>
      </w:r>
      <w:r w:rsidR="006E01F7" w:rsidRPr="006E01F7">
        <w:t>[</w:t>
      </w:r>
      <w:r w:rsidR="006E01F7" w:rsidRPr="0024701B">
        <w:rPr>
          <w:rFonts w:cs="Arial"/>
          <w:szCs w:val="22"/>
          <w:highlight w:val="yellow"/>
        </w:rPr>
        <w:t>DOPLNÍ ESCO</w:t>
      </w:r>
      <w:r w:rsidR="006E01F7">
        <w:rPr>
          <w:rFonts w:cs="Arial"/>
          <w:szCs w:val="22"/>
        </w:rPr>
        <w:t>]</w:t>
      </w:r>
      <w:r w:rsidR="00893208" w:rsidRPr="00A908D4">
        <w:t xml:space="preserve"> do </w:t>
      </w:r>
      <w:r w:rsidR="006E01F7" w:rsidRPr="00935EC6">
        <w:t>[</w:t>
      </w:r>
      <w:r w:rsidR="006E01F7" w:rsidRPr="0024701B">
        <w:rPr>
          <w:rFonts w:cs="Arial"/>
          <w:szCs w:val="22"/>
          <w:highlight w:val="yellow"/>
        </w:rPr>
        <w:t>DOPLNÍ ESCO</w:t>
      </w:r>
      <w:r w:rsidR="006E01F7">
        <w:rPr>
          <w:rFonts w:cs="Arial"/>
          <w:szCs w:val="22"/>
        </w:rPr>
        <w:t>]</w:t>
      </w:r>
      <w:r w:rsidRPr="00A908D4">
        <w:t>, neskončí-li předčasně za podmínek stanovených touto smlouvou;</w:t>
      </w:r>
    </w:p>
    <w:p w14:paraId="04CDB0EF" w14:textId="77777777" w:rsidR="00987ED2" w:rsidRPr="00A908D4" w:rsidRDefault="00737E8C" w:rsidP="006B74CE">
      <w:pPr>
        <w:pStyle w:val="Nadpis5"/>
        <w:numPr>
          <w:ilvl w:val="0"/>
          <w:numId w:val="10"/>
        </w:numPr>
        <w:ind w:left="964" w:hanging="567"/>
      </w:pPr>
      <w:r w:rsidRPr="00A908D4">
        <w:rPr>
          <w:b/>
        </w:rPr>
        <w:t>„dodatečné opatření“</w:t>
      </w:r>
      <w:r w:rsidRPr="00A908D4">
        <w:t xml:space="preserve"> znamená jakékoliv opatření s výjimkou základních opatření specifikovaných v příloze č. 2 této smlouvy a dělí se na:</w:t>
      </w:r>
    </w:p>
    <w:p w14:paraId="62096F0E" w14:textId="69E82016" w:rsidR="00987ED2" w:rsidRPr="00A908D4" w:rsidRDefault="00737E8C" w:rsidP="005F264B">
      <w:pPr>
        <w:pStyle w:val="Bullet2"/>
        <w:tabs>
          <w:tab w:val="clear" w:pos="644"/>
        </w:tabs>
        <w:ind w:left="1248" w:hanging="284"/>
      </w:pPr>
      <w:r w:rsidRPr="00A908D4">
        <w:t>„nápravné dodatečné opatření“ má význam uvedený v </w:t>
      </w:r>
      <w:r w:rsidR="008E6B6A" w:rsidRPr="00A908D4">
        <w:fldChar w:fldCharType="begin"/>
      </w:r>
      <w:r w:rsidR="008E6B6A" w:rsidRPr="00A908D4">
        <w:instrText xml:space="preserve"> REF _Ref330840372 \w \h  \* MERGEFORMAT </w:instrText>
      </w:r>
      <w:r w:rsidR="008E6B6A" w:rsidRPr="00A908D4">
        <w:fldChar w:fldCharType="separate"/>
      </w:r>
      <w:r w:rsidR="00A908D4">
        <w:t>Článek 13.1</w:t>
      </w:r>
      <w:r w:rsidR="008E6B6A" w:rsidRPr="00A908D4">
        <w:fldChar w:fldCharType="end"/>
      </w:r>
      <w:r w:rsidRPr="00A908D4">
        <w:t>;</w:t>
      </w:r>
    </w:p>
    <w:p w14:paraId="1EF648B3" w14:textId="7E5C839E" w:rsidR="00FA287E" w:rsidRPr="00A908D4" w:rsidRDefault="00737E8C" w:rsidP="005F264B">
      <w:pPr>
        <w:pStyle w:val="Bullet2"/>
        <w:tabs>
          <w:tab w:val="clear" w:pos="644"/>
        </w:tabs>
        <w:ind w:left="1248" w:hanging="284"/>
      </w:pPr>
      <w:r w:rsidRPr="00A908D4">
        <w:t>„</w:t>
      </w:r>
      <w:r w:rsidRPr="00890B2A">
        <w:t>doporučené dodatečné opatření“ má význam uvedený v</w:t>
      </w:r>
      <w:r w:rsidR="00691D1B" w:rsidRPr="00890B2A">
        <w:t> Článek 13.</w:t>
      </w:r>
      <w:r w:rsidR="001F6DB4">
        <w:t>4</w:t>
      </w:r>
      <w:r w:rsidRPr="00890B2A">
        <w:t>;</w:t>
      </w:r>
    </w:p>
    <w:p w14:paraId="694FC1FB" w14:textId="030544C9" w:rsidR="00A862CC" w:rsidRDefault="00347F25" w:rsidP="006B74CE">
      <w:pPr>
        <w:pStyle w:val="Nadpis5"/>
        <w:numPr>
          <w:ilvl w:val="0"/>
          <w:numId w:val="10"/>
        </w:numPr>
        <w:ind w:left="964" w:hanging="567"/>
      </w:pPr>
      <w:r w:rsidRPr="00A908D4">
        <w:rPr>
          <w:b/>
        </w:rPr>
        <w:t>„</w:t>
      </w:r>
      <w:r w:rsidR="00F81353" w:rsidRPr="00A908D4">
        <w:rPr>
          <w:b/>
        </w:rPr>
        <w:t>energie</w:t>
      </w:r>
      <w:r w:rsidR="00707801" w:rsidRPr="00A908D4">
        <w:rPr>
          <w:b/>
        </w:rPr>
        <w:t>“</w:t>
      </w:r>
      <w:r w:rsidR="00A862CC" w:rsidRPr="00A908D4">
        <w:rPr>
          <w:b/>
        </w:rPr>
        <w:t xml:space="preserve"> </w:t>
      </w:r>
      <w:r w:rsidR="00A862CC" w:rsidRPr="00A908D4">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A908D4">
        <w:t>ořních lodních paliv) a biomasy;</w:t>
      </w:r>
    </w:p>
    <w:p w14:paraId="33D1BAE9" w14:textId="77777777" w:rsidR="00F81353" w:rsidRPr="00A908D4" w:rsidRDefault="00A36F1A" w:rsidP="006B74CE">
      <w:pPr>
        <w:pStyle w:val="Nadpis5"/>
        <w:numPr>
          <w:ilvl w:val="0"/>
          <w:numId w:val="10"/>
        </w:numPr>
        <w:ind w:left="964" w:hanging="567"/>
      </w:pPr>
      <w:r w:rsidRPr="00A908D4">
        <w:rPr>
          <w:b/>
        </w:rPr>
        <w:t>„</w:t>
      </w:r>
      <w:r w:rsidR="00F81353" w:rsidRPr="00A908D4">
        <w:rPr>
          <w:b/>
        </w:rPr>
        <w:t>energetické služby</w:t>
      </w:r>
      <w:r w:rsidRPr="00A908D4">
        <w:rPr>
          <w:b/>
        </w:rPr>
        <w:t>“</w:t>
      </w:r>
      <w:r w:rsidR="00F81353" w:rsidRPr="00A908D4">
        <w:t xml:space="preserve"> </w:t>
      </w:r>
      <w:r w:rsidR="00707801" w:rsidRPr="00A908D4">
        <w:t xml:space="preserve">znamenají </w:t>
      </w:r>
      <w:r w:rsidR="00F81353" w:rsidRPr="00A908D4">
        <w:t>v</w:t>
      </w:r>
      <w:r w:rsidR="00707801" w:rsidRPr="00A908D4">
        <w:t>e</w:t>
      </w:r>
      <w:r w:rsidR="00F81353" w:rsidRPr="00A908D4">
        <w:t>š</w:t>
      </w:r>
      <w:r w:rsidR="00707801" w:rsidRPr="00A908D4">
        <w:t xml:space="preserve">keré </w:t>
      </w:r>
      <w:r w:rsidR="00F81353" w:rsidRPr="00A908D4">
        <w:t>činnosti prováděné</w:t>
      </w:r>
      <w:r w:rsidR="00707801" w:rsidRPr="00A908D4">
        <w:t xml:space="preserve"> ze strany</w:t>
      </w:r>
      <w:r w:rsidR="00F81353" w:rsidRPr="00A908D4">
        <w:t xml:space="preserve"> ESCO</w:t>
      </w:r>
      <w:r w:rsidR="00116B87" w:rsidRPr="00A908D4">
        <w:t xml:space="preserve"> pro Klienta podle této smlouvy;</w:t>
      </w:r>
    </w:p>
    <w:p w14:paraId="0FFC58BC" w14:textId="77777777" w:rsidR="00F81353" w:rsidRPr="00A908D4" w:rsidRDefault="00A36F1A" w:rsidP="006B74CE">
      <w:pPr>
        <w:pStyle w:val="Nadpis5"/>
        <w:numPr>
          <w:ilvl w:val="0"/>
          <w:numId w:val="10"/>
        </w:numPr>
        <w:ind w:left="964" w:hanging="567"/>
      </w:pPr>
      <w:r w:rsidRPr="00A908D4">
        <w:rPr>
          <w:b/>
        </w:rPr>
        <w:t>„</w:t>
      </w:r>
      <w:r w:rsidR="00F81353" w:rsidRPr="00A908D4">
        <w:rPr>
          <w:b/>
        </w:rPr>
        <w:t>energetický management</w:t>
      </w:r>
      <w:r w:rsidRPr="00A908D4">
        <w:rPr>
          <w:b/>
        </w:rPr>
        <w:t>“</w:t>
      </w:r>
      <w:r w:rsidR="00F81353" w:rsidRPr="00A908D4">
        <w:t xml:space="preserve"> </w:t>
      </w:r>
      <w:r w:rsidR="00E5360F" w:rsidRPr="00A908D4">
        <w:t xml:space="preserve">znamená </w:t>
      </w:r>
      <w:r w:rsidR="00F81353" w:rsidRPr="00A908D4">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A908D4">
        <w:t xml:space="preserve">a provozních </w:t>
      </w:r>
      <w:r w:rsidR="00F81353" w:rsidRPr="00A908D4">
        <w:t>nákladů. Zahrnuje i doporučování dalších možností, ja</w:t>
      </w:r>
      <w:r w:rsidR="00116B87" w:rsidRPr="00A908D4">
        <w:t>k zlepšit hospodaření s</w:t>
      </w:r>
      <w:r w:rsidR="00CD0483" w:rsidRPr="00A908D4">
        <w:t> </w:t>
      </w:r>
      <w:r w:rsidR="00116B87" w:rsidRPr="00A908D4">
        <w:t>energií</w:t>
      </w:r>
      <w:r w:rsidR="00CD0483" w:rsidRPr="00A908D4">
        <w:t>. Energetický management je nedílnou součástí služeb poskytovaných ESCO v rámci této smlouvy</w:t>
      </w:r>
      <w:r w:rsidR="00755688" w:rsidRPr="00A908D4">
        <w:t xml:space="preserve"> a je popsán v</w:t>
      </w:r>
      <w:r w:rsidR="005F264B" w:rsidRPr="00A908D4">
        <w:t> příloze </w:t>
      </w:r>
      <w:r w:rsidR="00755688" w:rsidRPr="00A908D4">
        <w:t>č.</w:t>
      </w:r>
      <w:r w:rsidR="005F264B" w:rsidRPr="00A908D4">
        <w:t> </w:t>
      </w:r>
      <w:r w:rsidR="00755688" w:rsidRPr="00A908D4">
        <w:t>7</w:t>
      </w:r>
      <w:r w:rsidR="00116B87" w:rsidRPr="00A908D4">
        <w:t>;</w:t>
      </w:r>
    </w:p>
    <w:p w14:paraId="5EE4E0D6" w14:textId="7A8D5D29" w:rsidR="00CD0483" w:rsidRPr="00A908D4" w:rsidRDefault="00432A55" w:rsidP="006B74CE">
      <w:pPr>
        <w:pStyle w:val="Nadpis5"/>
        <w:numPr>
          <w:ilvl w:val="0"/>
          <w:numId w:val="10"/>
        </w:numPr>
        <w:ind w:left="964" w:hanging="567"/>
      </w:pPr>
      <w:r w:rsidRPr="00A908D4">
        <w:rPr>
          <w:b/>
        </w:rPr>
        <w:t>„</w:t>
      </w:r>
      <w:r w:rsidR="00F81353" w:rsidRPr="00A908D4">
        <w:rPr>
          <w:b/>
        </w:rPr>
        <w:t>energetický systém</w:t>
      </w:r>
      <w:r w:rsidRPr="00A908D4">
        <w:rPr>
          <w:b/>
        </w:rPr>
        <w:t>“</w:t>
      </w:r>
      <w:r w:rsidR="00F81353" w:rsidRPr="00A908D4">
        <w:t xml:space="preserve"> </w:t>
      </w:r>
      <w:r w:rsidRPr="00A908D4">
        <w:t>znamená soustavu</w:t>
      </w:r>
      <w:r w:rsidR="00F81353" w:rsidRPr="00A908D4">
        <w:t xml:space="preserve"> technických a jiných zařízení sloužící</w:t>
      </w:r>
      <w:r w:rsidRPr="00A908D4">
        <w:t>ch</w:t>
      </w:r>
      <w:r w:rsidR="00F81353" w:rsidRPr="00A908D4">
        <w:t xml:space="preserve"> k v</w:t>
      </w:r>
      <w:r w:rsidR="00052044" w:rsidRPr="00A908D4">
        <w:t>ýrobě, rozvodu a užití energie v objektech</w:t>
      </w:r>
      <w:r w:rsidR="00116B87" w:rsidRPr="00A908D4">
        <w:t xml:space="preserve"> Klienta;</w:t>
      </w:r>
      <w:r w:rsidR="00A8629A">
        <w:t xml:space="preserve"> </w:t>
      </w:r>
    </w:p>
    <w:p w14:paraId="0D9268F5" w14:textId="2F8E80AC" w:rsidR="00CD0483" w:rsidRPr="00A908D4" w:rsidRDefault="0050511C" w:rsidP="006B74CE">
      <w:pPr>
        <w:pStyle w:val="Nadpis5"/>
        <w:numPr>
          <w:ilvl w:val="0"/>
          <w:numId w:val="10"/>
        </w:numPr>
        <w:ind w:left="964" w:hanging="567"/>
        <w:rPr>
          <w:color w:val="000000" w:themeColor="text1"/>
        </w:rPr>
      </w:pPr>
      <w:r w:rsidRPr="00A908D4">
        <w:rPr>
          <w:b/>
        </w:rPr>
        <w:lastRenderedPageBreak/>
        <w:t>„</w:t>
      </w:r>
      <w:r w:rsidR="00CD0483" w:rsidRPr="00A908D4">
        <w:rPr>
          <w:b/>
        </w:rPr>
        <w:t>ESCO</w:t>
      </w:r>
      <w:r w:rsidR="00755688" w:rsidRPr="00A908D4">
        <w:rPr>
          <w:b/>
        </w:rPr>
        <w:t xml:space="preserve"> (</w:t>
      </w:r>
      <w:proofErr w:type="spellStart"/>
      <w:r w:rsidR="005F264B" w:rsidRPr="00A908D4">
        <w:rPr>
          <w:b/>
        </w:rPr>
        <w:t>Energy</w:t>
      </w:r>
      <w:proofErr w:type="spellEnd"/>
      <w:r w:rsidR="005F264B" w:rsidRPr="00A908D4">
        <w:rPr>
          <w:b/>
        </w:rPr>
        <w:t xml:space="preserve"> </w:t>
      </w:r>
      <w:proofErr w:type="spellStart"/>
      <w:r w:rsidR="005F264B" w:rsidRPr="00A908D4">
        <w:rPr>
          <w:b/>
        </w:rPr>
        <w:t>Service</w:t>
      </w:r>
      <w:proofErr w:type="spellEnd"/>
      <w:r w:rsidR="005F264B" w:rsidRPr="00A908D4">
        <w:rPr>
          <w:b/>
        </w:rPr>
        <w:t xml:space="preserve"> </w:t>
      </w:r>
      <w:proofErr w:type="spellStart"/>
      <w:r w:rsidR="005F264B" w:rsidRPr="00A908D4">
        <w:rPr>
          <w:b/>
        </w:rPr>
        <w:t>Company</w:t>
      </w:r>
      <w:proofErr w:type="spellEnd"/>
      <w:r w:rsidR="00755688" w:rsidRPr="00A908D4">
        <w:rPr>
          <w:b/>
        </w:rPr>
        <w:t>)</w:t>
      </w:r>
      <w:r w:rsidRPr="00A908D4">
        <w:rPr>
          <w:b/>
        </w:rPr>
        <w:t>“</w:t>
      </w:r>
      <w:r w:rsidR="00727F2B" w:rsidRPr="00A908D4">
        <w:t xml:space="preserve"> znamená </w:t>
      </w:r>
      <w:r w:rsidR="00737E8C" w:rsidRPr="00890B2A">
        <w:t xml:space="preserve">poskytovatel energetických služeb dle § 2 </w:t>
      </w:r>
      <w:r w:rsidR="00ED2DFE" w:rsidRPr="00890B2A">
        <w:t xml:space="preserve">odst. 2 </w:t>
      </w:r>
      <w:r w:rsidR="00737E8C" w:rsidRPr="00890B2A">
        <w:t>písm. (</w:t>
      </w:r>
      <w:r w:rsidR="00016433" w:rsidRPr="00890B2A">
        <w:t>j</w:t>
      </w:r>
      <w:r w:rsidR="00737E8C" w:rsidRPr="00890B2A">
        <w:t>) ve spojení s §10e zákona o hospodaření e</w:t>
      </w:r>
      <w:r w:rsidR="00737E8C" w:rsidRPr="00A908D4">
        <w:rPr>
          <w:color w:val="000000" w:themeColor="text1"/>
        </w:rPr>
        <w:t>nergií a subjekt specifikovaný v záhlaví této smlouvy, který poskytuje energetické služby se zaručeným výsledkem dle této smlouvy;</w:t>
      </w:r>
    </w:p>
    <w:p w14:paraId="44D1321B" w14:textId="77777777" w:rsidR="000064FB" w:rsidRPr="00A908D4" w:rsidRDefault="00737E8C" w:rsidP="006B74CE">
      <w:pPr>
        <w:pStyle w:val="Nadpis5"/>
        <w:numPr>
          <w:ilvl w:val="0"/>
          <w:numId w:val="10"/>
        </w:numPr>
        <w:ind w:left="964" w:hanging="567"/>
        <w:rPr>
          <w:color w:val="000000" w:themeColor="text1"/>
        </w:rPr>
      </w:pPr>
      <w:r w:rsidRPr="00A908D4">
        <w:rPr>
          <w:b/>
          <w:color w:val="000000" w:themeColor="text1"/>
        </w:rPr>
        <w:t>„garantovaná úspora“</w:t>
      </w:r>
      <w:r w:rsidRPr="00A908D4">
        <w:rPr>
          <w:color w:val="000000" w:themeColor="text1"/>
        </w:rPr>
        <w:t xml:space="preserve"> nebo </w:t>
      </w:r>
      <w:r w:rsidRPr="00A908D4">
        <w:rPr>
          <w:b/>
          <w:color w:val="000000" w:themeColor="text1"/>
        </w:rPr>
        <w:t>„garance“</w:t>
      </w:r>
      <w:r w:rsidRPr="00A908D4">
        <w:rPr>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14:paraId="287C0B01" w14:textId="77777777" w:rsidR="00674ECB" w:rsidRPr="00A908D4" w:rsidRDefault="00737E8C" w:rsidP="006B74CE">
      <w:pPr>
        <w:pStyle w:val="Nadpis5"/>
        <w:numPr>
          <w:ilvl w:val="0"/>
          <w:numId w:val="10"/>
        </w:numPr>
        <w:ind w:left="964" w:hanging="567"/>
        <w:rPr>
          <w:color w:val="000000" w:themeColor="text1"/>
        </w:rPr>
      </w:pPr>
      <w:r w:rsidRPr="00A908D4">
        <w:rPr>
          <w:b/>
          <w:color w:val="000000" w:themeColor="text1"/>
        </w:rPr>
        <w:t xml:space="preserve">„harmonogram realizace projektu“ </w:t>
      </w:r>
      <w:r w:rsidRPr="00A908D4">
        <w:rPr>
          <w:color w:val="000000" w:themeColor="text1"/>
        </w:rPr>
        <w:t>znamená harmonogram realizace projektu specifikovaný v příloze č. 4;</w:t>
      </w:r>
    </w:p>
    <w:p w14:paraId="39BEECFF" w14:textId="5669E64E" w:rsidR="00D95B84" w:rsidRPr="00A908D4" w:rsidRDefault="00737E8C" w:rsidP="006B74CE">
      <w:pPr>
        <w:pStyle w:val="Nadpis5"/>
        <w:numPr>
          <w:ilvl w:val="0"/>
          <w:numId w:val="10"/>
        </w:numPr>
        <w:ind w:left="964" w:hanging="567"/>
      </w:pPr>
      <w:r w:rsidRPr="00A908D4">
        <w:rPr>
          <w:b/>
        </w:rPr>
        <w:t xml:space="preserve">„harmonogram realizace základních opatření“ </w:t>
      </w:r>
      <w:r w:rsidRPr="00A908D4">
        <w:t>má význam uvedený v </w:t>
      </w:r>
      <w:r w:rsidR="008E6B6A" w:rsidRPr="00A908D4">
        <w:fldChar w:fldCharType="begin"/>
      </w:r>
      <w:r w:rsidR="008E6B6A" w:rsidRPr="00A908D4">
        <w:instrText xml:space="preserve"> REF _Ref330840265 \w \h  \* MERGEFORMAT </w:instrText>
      </w:r>
      <w:r w:rsidR="008E6B6A" w:rsidRPr="00A908D4">
        <w:fldChar w:fldCharType="separate"/>
      </w:r>
      <w:r w:rsidR="00A908D4">
        <w:t>Článek 6.3</w:t>
      </w:r>
      <w:r w:rsidR="008E6B6A" w:rsidRPr="00A908D4">
        <w:fldChar w:fldCharType="end"/>
      </w:r>
      <w:r w:rsidRPr="00A908D4">
        <w:t xml:space="preserve"> písm. </w:t>
      </w:r>
      <w:r w:rsidR="008E6B6A" w:rsidRPr="00A908D4">
        <w:fldChar w:fldCharType="begin"/>
      </w:r>
      <w:r w:rsidR="008E6B6A" w:rsidRPr="00A908D4">
        <w:instrText xml:space="preserve"> REF _Ref152047542 \w \h  \* MERGEFORMAT </w:instrText>
      </w:r>
      <w:r w:rsidR="008E6B6A" w:rsidRPr="00A908D4">
        <w:fldChar w:fldCharType="separate"/>
      </w:r>
      <w:r w:rsidR="00A908D4">
        <w:t>b)</w:t>
      </w:r>
      <w:r w:rsidR="008E6B6A" w:rsidRPr="00A908D4">
        <w:fldChar w:fldCharType="end"/>
      </w:r>
      <w:r w:rsidRPr="00A908D4">
        <w:t>;</w:t>
      </w:r>
    </w:p>
    <w:p w14:paraId="6C96BEFC" w14:textId="77777777" w:rsidR="005F264B" w:rsidRPr="00A908D4" w:rsidRDefault="00737E8C" w:rsidP="006B74CE">
      <w:pPr>
        <w:pStyle w:val="Nadpis5"/>
        <w:numPr>
          <w:ilvl w:val="0"/>
          <w:numId w:val="10"/>
        </w:numPr>
        <w:ind w:left="964" w:hanging="567"/>
        <w:rPr>
          <w:color w:val="000000" w:themeColor="text1"/>
        </w:rPr>
      </w:pPr>
      <w:r w:rsidRPr="00A908D4">
        <w:rPr>
          <w:b/>
          <w:color w:val="000000" w:themeColor="text1"/>
        </w:rPr>
        <w:t>„investiční opatření“</w:t>
      </w:r>
      <w:r w:rsidRPr="00A908D4">
        <w:rPr>
          <w:color w:val="000000" w:themeColor="text1"/>
        </w:rPr>
        <w:t xml:space="preserve"> znamená opatření stavebně konstrukční povahy nebo opatření vedoucí ke změně nebo instalaci nové technologie. Základní investiční opatření jsou specifikována v příloze č. 2;</w:t>
      </w:r>
    </w:p>
    <w:p w14:paraId="6E29CD45" w14:textId="77777777" w:rsidR="00587049" w:rsidRPr="00890B2A" w:rsidRDefault="00737E8C" w:rsidP="006B74CE">
      <w:pPr>
        <w:pStyle w:val="Nadpis5"/>
        <w:numPr>
          <w:ilvl w:val="0"/>
          <w:numId w:val="10"/>
        </w:numPr>
        <w:ind w:left="964" w:hanging="567"/>
        <w:rPr>
          <w:rFonts w:cs="Arial"/>
          <w:bCs w:val="0"/>
          <w:szCs w:val="22"/>
        </w:rPr>
      </w:pPr>
      <w:r w:rsidRPr="00A908D4">
        <w:rPr>
          <w:b/>
          <w:color w:val="000000" w:themeColor="text1"/>
        </w:rPr>
        <w:t xml:space="preserve">„IPMVP“ (International Performance </w:t>
      </w:r>
      <w:proofErr w:type="spellStart"/>
      <w:r w:rsidRPr="00A908D4">
        <w:rPr>
          <w:b/>
          <w:color w:val="000000" w:themeColor="text1"/>
        </w:rPr>
        <w:t>Measurement</w:t>
      </w:r>
      <w:proofErr w:type="spellEnd"/>
      <w:r w:rsidRPr="00A908D4">
        <w:rPr>
          <w:b/>
          <w:color w:val="000000" w:themeColor="text1"/>
        </w:rPr>
        <w:t xml:space="preserve"> and </w:t>
      </w:r>
      <w:proofErr w:type="spellStart"/>
      <w:r w:rsidRPr="00A908D4">
        <w:rPr>
          <w:b/>
          <w:color w:val="000000" w:themeColor="text1"/>
        </w:rPr>
        <w:t>Verification</w:t>
      </w:r>
      <w:proofErr w:type="spellEnd"/>
      <w:r w:rsidRPr="00A908D4">
        <w:rPr>
          <w:b/>
          <w:color w:val="000000" w:themeColor="text1"/>
        </w:rPr>
        <w:t xml:space="preserve"> </w:t>
      </w:r>
      <w:proofErr w:type="spellStart"/>
      <w:r w:rsidRPr="00A908D4">
        <w:rPr>
          <w:b/>
          <w:color w:val="000000" w:themeColor="text1"/>
        </w:rPr>
        <w:t>Protocol</w:t>
      </w:r>
      <w:proofErr w:type="spellEnd"/>
      <w:r w:rsidRPr="00A908D4">
        <w:rPr>
          <w:b/>
          <w:color w:val="000000" w:themeColor="text1"/>
        </w:rPr>
        <w:t>)</w:t>
      </w:r>
      <w:r w:rsidRPr="00A908D4">
        <w:rPr>
          <w:color w:val="000000" w:themeColor="text1"/>
        </w:rPr>
        <w:t xml:space="preserve"> znamená </w:t>
      </w:r>
      <w:r w:rsidRPr="00890B2A">
        <w:rPr>
          <w:rFonts w:cs="Arial"/>
          <w:bCs w:val="0"/>
          <w:szCs w:val="22"/>
        </w:rPr>
        <w:t>Mezinárodní protokol o m</w:t>
      </w:r>
      <w:r w:rsidRPr="00890B2A">
        <w:rPr>
          <w:rFonts w:ascii="Arial,Bold" w:hAnsi="Arial,Bold" w:cs="Arial,Bold"/>
          <w:bCs w:val="0"/>
          <w:szCs w:val="22"/>
        </w:rPr>
        <w:t>ěř</w:t>
      </w:r>
      <w:r w:rsidRPr="00890B2A">
        <w:rPr>
          <w:rFonts w:cs="Arial"/>
          <w:bCs w:val="0"/>
          <w:szCs w:val="22"/>
        </w:rPr>
        <w:t xml:space="preserve">ení a verifikaci, vyhodnocování dosažených úspor; </w:t>
      </w:r>
    </w:p>
    <w:p w14:paraId="0B6C7AA1" w14:textId="5E7BFBE6" w:rsidR="001E1625" w:rsidRPr="00890B2A" w:rsidRDefault="00737E8C" w:rsidP="006B74CE">
      <w:pPr>
        <w:pStyle w:val="Nadpis5"/>
        <w:numPr>
          <w:ilvl w:val="0"/>
          <w:numId w:val="10"/>
        </w:numPr>
        <w:ind w:left="964" w:hanging="567"/>
      </w:pPr>
      <w:r w:rsidRPr="00890B2A">
        <w:rPr>
          <w:b/>
        </w:rPr>
        <w:t>„Klient“</w:t>
      </w:r>
      <w:r w:rsidRPr="00890B2A">
        <w:t xml:space="preserve"> </w:t>
      </w:r>
      <w:r w:rsidR="001E1625" w:rsidRPr="00890B2A">
        <w:t xml:space="preserve">znamená příjemce energetických služeb </w:t>
      </w:r>
      <w:r w:rsidR="001F6DB4" w:rsidRPr="001F6DB4">
        <w:t xml:space="preserve">dle § 2 odstavec 2 písm. (j) ve spojení s </w:t>
      </w:r>
      <w:r w:rsidR="001E1625" w:rsidRPr="00890B2A">
        <w:t>§10e zákona o hospodaření energií a subjekt, specifikovaný v záhlaví této smlouvy, který je příjemcem energetických služeb se zaručeným výsledkem dle této smlouvy</w:t>
      </w:r>
      <w:r w:rsidR="00840FEA" w:rsidRPr="00890B2A">
        <w:t>;</w:t>
      </w:r>
    </w:p>
    <w:p w14:paraId="33C9E54D" w14:textId="77777777" w:rsidR="009D6418" w:rsidRPr="00A908D4" w:rsidRDefault="009D6418" w:rsidP="006B74CE">
      <w:pPr>
        <w:pStyle w:val="Nadpis5"/>
        <w:numPr>
          <w:ilvl w:val="0"/>
          <w:numId w:val="10"/>
        </w:numPr>
        <w:ind w:left="964" w:hanging="567"/>
      </w:pPr>
      <w:r w:rsidRPr="00890B2A">
        <w:t>„</w:t>
      </w:r>
      <w:r w:rsidR="005357E1" w:rsidRPr="00890B2A">
        <w:rPr>
          <w:b/>
        </w:rPr>
        <w:t>občanský zákoník</w:t>
      </w:r>
      <w:r w:rsidRPr="00890B2A">
        <w:t xml:space="preserve">“ znamená zákona č. 89/2012 </w:t>
      </w:r>
      <w:r w:rsidRPr="00A908D4">
        <w:t>Sb., ve znění pozdějších předpisů;</w:t>
      </w:r>
    </w:p>
    <w:p w14:paraId="636E9988" w14:textId="77777777" w:rsidR="0024427C" w:rsidRPr="00A908D4" w:rsidRDefault="0024427C" w:rsidP="006B74CE">
      <w:pPr>
        <w:pStyle w:val="Nadpis5"/>
        <w:numPr>
          <w:ilvl w:val="0"/>
          <w:numId w:val="10"/>
        </w:numPr>
        <w:ind w:left="964" w:hanging="567"/>
      </w:pPr>
      <w:r w:rsidRPr="00A908D4">
        <w:rPr>
          <w:b/>
        </w:rPr>
        <w:t xml:space="preserve">„období </w:t>
      </w:r>
      <w:r w:rsidR="00C12D35" w:rsidRPr="00A908D4">
        <w:rPr>
          <w:b/>
        </w:rPr>
        <w:t xml:space="preserve">provádění základních </w:t>
      </w:r>
      <w:r w:rsidR="00116156" w:rsidRPr="00A908D4">
        <w:rPr>
          <w:b/>
        </w:rPr>
        <w:t>opatření</w:t>
      </w:r>
      <w:r w:rsidRPr="00A908D4">
        <w:rPr>
          <w:b/>
        </w:rPr>
        <w:t>“</w:t>
      </w:r>
      <w:r w:rsidRPr="00A908D4">
        <w:t xml:space="preserve"> znamená období ode dne předání </w:t>
      </w:r>
      <w:r w:rsidR="009A26E7" w:rsidRPr="00A908D4">
        <w:t xml:space="preserve">prvního </w:t>
      </w:r>
      <w:r w:rsidRPr="00A908D4">
        <w:t>staveniště v prvním objektu Klientem ESCO a končí předáním posledního z předmětů základních investičních opatření po jejich řádném ukončení ze strany ESCO Klientovi (nestanoví-li smlouva jinak);</w:t>
      </w:r>
    </w:p>
    <w:p w14:paraId="2504D917" w14:textId="389B7176" w:rsidR="00E02E00" w:rsidRPr="00A908D4" w:rsidRDefault="00E02E00" w:rsidP="006B74CE">
      <w:pPr>
        <w:pStyle w:val="Nadpis5"/>
        <w:numPr>
          <w:ilvl w:val="0"/>
          <w:numId w:val="10"/>
        </w:numPr>
        <w:ind w:left="964" w:hanging="567"/>
      </w:pPr>
      <w:r w:rsidRPr="00A908D4">
        <w:rPr>
          <w:b/>
        </w:rPr>
        <w:t xml:space="preserve">„obchodní tajemství ESCO“ </w:t>
      </w:r>
      <w:r w:rsidRPr="00A908D4">
        <w:t>má v</w:t>
      </w:r>
      <w:r w:rsidR="00C67A54" w:rsidRPr="00A908D4">
        <w:t>ýznam uvedený v </w:t>
      </w:r>
      <w:r w:rsidR="008E6B6A" w:rsidRPr="00A908D4">
        <w:fldChar w:fldCharType="begin"/>
      </w:r>
      <w:r w:rsidR="008E6B6A" w:rsidRPr="00A908D4">
        <w:instrText xml:space="preserve"> REF _Ref330840494 \w \h  \* MERGEFORMAT </w:instrText>
      </w:r>
      <w:r w:rsidR="008E6B6A" w:rsidRPr="00A908D4">
        <w:fldChar w:fldCharType="separate"/>
      </w:r>
      <w:r w:rsidR="00A908D4">
        <w:t>Článek 28.3</w:t>
      </w:r>
      <w:r w:rsidR="008E6B6A" w:rsidRPr="00A908D4">
        <w:fldChar w:fldCharType="end"/>
      </w:r>
      <w:r w:rsidR="00C67A54" w:rsidRPr="00A908D4">
        <w:t>;</w:t>
      </w:r>
    </w:p>
    <w:p w14:paraId="4609034C" w14:textId="77777777" w:rsidR="007128AA" w:rsidRPr="00A908D4" w:rsidRDefault="007128AA" w:rsidP="006B74CE">
      <w:pPr>
        <w:pStyle w:val="Nadpis5"/>
        <w:numPr>
          <w:ilvl w:val="0"/>
          <w:numId w:val="10"/>
        </w:numPr>
        <w:ind w:left="964" w:hanging="567"/>
      </w:pPr>
      <w:r w:rsidRPr="00A908D4">
        <w:rPr>
          <w:b/>
        </w:rPr>
        <w:t>„objekt“</w:t>
      </w:r>
      <w:r w:rsidRPr="00A908D4">
        <w:t xml:space="preserve"> znamená budovu, část budovy, místnost, anebo jiný prostor, který je jednotlivě specifikován v příloze č.</w:t>
      </w:r>
      <w:r w:rsidR="00132FD0" w:rsidRPr="00A908D4">
        <w:t> </w:t>
      </w:r>
      <w:r w:rsidRPr="00A908D4">
        <w:t>1</w:t>
      </w:r>
      <w:r w:rsidR="00EE28BE" w:rsidRPr="00A908D4">
        <w:t xml:space="preserve"> této smlouvy</w:t>
      </w:r>
      <w:r w:rsidRPr="00A908D4">
        <w:t>;</w:t>
      </w:r>
    </w:p>
    <w:p w14:paraId="62D0606F" w14:textId="4CBBDB94" w:rsidR="00F81353" w:rsidRPr="00A908D4" w:rsidRDefault="00DD0033" w:rsidP="006B74CE">
      <w:pPr>
        <w:pStyle w:val="Nadpis5"/>
        <w:numPr>
          <w:ilvl w:val="0"/>
          <w:numId w:val="10"/>
        </w:numPr>
        <w:ind w:left="964" w:hanging="567"/>
      </w:pPr>
      <w:r w:rsidRPr="00A908D4">
        <w:rPr>
          <w:b/>
        </w:rPr>
        <w:t>„</w:t>
      </w:r>
      <w:r w:rsidR="00F81353" w:rsidRPr="00A908D4">
        <w:rPr>
          <w:b/>
        </w:rPr>
        <w:t>opatření</w:t>
      </w:r>
      <w:r w:rsidRPr="00A908D4">
        <w:rPr>
          <w:b/>
        </w:rPr>
        <w:t>“</w:t>
      </w:r>
      <w:r w:rsidR="00F81353" w:rsidRPr="00A908D4">
        <w:t xml:space="preserve"> </w:t>
      </w:r>
      <w:r w:rsidR="00466AED" w:rsidRPr="00A908D4">
        <w:t xml:space="preserve">znamená </w:t>
      </w:r>
      <w:r w:rsidR="003B0494" w:rsidRPr="00A908D4">
        <w:t>takový postup prací nebo změna technologie</w:t>
      </w:r>
      <w:r w:rsidR="00F81353" w:rsidRPr="00A908D4">
        <w:t xml:space="preserve">, které vede jednotlivě </w:t>
      </w:r>
      <w:r w:rsidR="00466AED" w:rsidRPr="00A908D4">
        <w:t>a/</w:t>
      </w:r>
      <w:r w:rsidR="00F81353" w:rsidRPr="00A908D4">
        <w:t>nebo společně s jinými opatřeními ke zvýšení energetické účinnosti a</w:t>
      </w:r>
      <w:r w:rsidR="00466AED" w:rsidRPr="00A908D4">
        <w:t xml:space="preserve"> ke snížení provozních nákladů </w:t>
      </w:r>
      <w:r w:rsidR="000F6EA8" w:rsidRPr="00A908D4">
        <w:t xml:space="preserve">a </w:t>
      </w:r>
      <w:r w:rsidR="00F81353" w:rsidRPr="00A908D4">
        <w:t xml:space="preserve">vede u Klienta </w:t>
      </w:r>
      <w:r w:rsidR="00476FBA" w:rsidRPr="00A908D4">
        <w:t>zejména</w:t>
      </w:r>
      <w:r w:rsidR="00FE5F2B" w:rsidRPr="00A908D4">
        <w:t xml:space="preserve"> k</w:t>
      </w:r>
      <w:r w:rsidR="00476FBA" w:rsidRPr="00A908D4">
        <w:t xml:space="preserve"> </w:t>
      </w:r>
      <w:r w:rsidR="00F81353" w:rsidRPr="00A908D4">
        <w:t xml:space="preserve">těmto </w:t>
      </w:r>
      <w:r w:rsidR="00466AED" w:rsidRPr="00A908D4">
        <w:t xml:space="preserve">následujícím </w:t>
      </w:r>
      <w:r w:rsidR="00F81353" w:rsidRPr="00A908D4">
        <w:t xml:space="preserve">změnám: </w:t>
      </w:r>
    </w:p>
    <w:p w14:paraId="6F107CC1" w14:textId="77777777" w:rsidR="00F81353" w:rsidRPr="00A908D4" w:rsidRDefault="00F81353" w:rsidP="00AA3612">
      <w:pPr>
        <w:pStyle w:val="Bullet2"/>
        <w:ind w:left="1248" w:hanging="284"/>
      </w:pPr>
      <w:r w:rsidRPr="00A908D4">
        <w:t xml:space="preserve">stavebně konstrukčním změnám, </w:t>
      </w:r>
    </w:p>
    <w:p w14:paraId="668EF0AC" w14:textId="77777777" w:rsidR="00F81353" w:rsidRPr="00A908D4" w:rsidRDefault="00F81353" w:rsidP="00AA3612">
      <w:pPr>
        <w:pStyle w:val="Bullet2"/>
        <w:ind w:left="1248" w:hanging="284"/>
      </w:pPr>
      <w:r w:rsidRPr="00A908D4">
        <w:t>změnám technologie,</w:t>
      </w:r>
    </w:p>
    <w:p w14:paraId="14B3DA5E" w14:textId="77777777" w:rsidR="00F81353" w:rsidRPr="00A908D4" w:rsidRDefault="00F81353" w:rsidP="00AA3612">
      <w:pPr>
        <w:pStyle w:val="Bullet2"/>
        <w:ind w:left="1248" w:hanging="284"/>
      </w:pPr>
      <w:r w:rsidRPr="00A908D4">
        <w:t>ekonomickým změnám, nebo</w:t>
      </w:r>
    </w:p>
    <w:p w14:paraId="52CD007E" w14:textId="77777777" w:rsidR="00F81353" w:rsidRPr="00A908D4" w:rsidRDefault="00F81353" w:rsidP="00AA3612">
      <w:pPr>
        <w:pStyle w:val="Bullet2"/>
        <w:ind w:left="1248" w:hanging="284"/>
      </w:pPr>
      <w:r w:rsidRPr="00A908D4">
        <w:t>změnám v lidském chování.</w:t>
      </w:r>
    </w:p>
    <w:p w14:paraId="1D98D265" w14:textId="77777777" w:rsidR="008C2631" w:rsidRPr="00A908D4" w:rsidRDefault="00C971AA" w:rsidP="006E4713">
      <w:pPr>
        <w:ind w:left="964"/>
      </w:pPr>
      <w:r w:rsidRPr="00A908D4">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0ACC2065" w14:textId="7FEDFDAC" w:rsidR="005A7B17" w:rsidRPr="00A908D4" w:rsidRDefault="008C2631" w:rsidP="006B74CE">
      <w:pPr>
        <w:pStyle w:val="Nadpis5"/>
        <w:numPr>
          <w:ilvl w:val="0"/>
          <w:numId w:val="10"/>
        </w:numPr>
        <w:ind w:left="964" w:hanging="567"/>
      </w:pPr>
      <w:r w:rsidRPr="00A908D4">
        <w:rPr>
          <w:b/>
        </w:rPr>
        <w:t xml:space="preserve">„oprávněné osoby“ </w:t>
      </w:r>
      <w:r w:rsidRPr="00A908D4">
        <w:t>má v</w:t>
      </w:r>
      <w:r w:rsidR="008E1E07" w:rsidRPr="00A908D4">
        <w:t>ýznam uvedený v </w:t>
      </w:r>
      <w:r w:rsidR="008E6B6A" w:rsidRPr="00A908D4">
        <w:fldChar w:fldCharType="begin"/>
      </w:r>
      <w:r w:rsidR="008E6B6A" w:rsidRPr="00A908D4">
        <w:instrText xml:space="preserve"> REF _Ref330840514 \w \h  \* MERGEFORMAT </w:instrText>
      </w:r>
      <w:r w:rsidR="008E6B6A" w:rsidRPr="00A908D4">
        <w:fldChar w:fldCharType="separate"/>
      </w:r>
      <w:r w:rsidR="00A908D4">
        <w:t>Článek 30.1</w:t>
      </w:r>
      <w:r w:rsidR="008E6B6A" w:rsidRPr="00A908D4">
        <w:fldChar w:fldCharType="end"/>
      </w:r>
      <w:r w:rsidR="008E1E07" w:rsidRPr="00A908D4">
        <w:t>;</w:t>
      </w:r>
    </w:p>
    <w:p w14:paraId="540382E7" w14:textId="24314EA6" w:rsidR="00EB7157" w:rsidRPr="00A908D4" w:rsidRDefault="00EB7157" w:rsidP="006B74CE">
      <w:pPr>
        <w:pStyle w:val="Nadpis5"/>
        <w:numPr>
          <w:ilvl w:val="0"/>
          <w:numId w:val="10"/>
        </w:numPr>
        <w:ind w:left="964" w:hanging="567"/>
      </w:pPr>
      <w:r w:rsidRPr="00A908D4">
        <w:rPr>
          <w:b/>
        </w:rPr>
        <w:t>„projekt“</w:t>
      </w:r>
      <w:r w:rsidR="009C59EA" w:rsidRPr="00A908D4">
        <w:t xml:space="preserve"> má význam uvedený v</w:t>
      </w:r>
      <w:r w:rsidR="00A64735" w:rsidRPr="00A908D4">
        <w:t> </w:t>
      </w:r>
      <w:r w:rsidR="008E6B6A" w:rsidRPr="00A908D4">
        <w:fldChar w:fldCharType="begin"/>
      </w:r>
      <w:r w:rsidR="008E6B6A" w:rsidRPr="00A908D4">
        <w:instrText xml:space="preserve"> REF _Ref337650906 \w \h  \* MERGEFORMAT </w:instrText>
      </w:r>
      <w:r w:rsidR="008E6B6A" w:rsidRPr="00A908D4">
        <w:fldChar w:fldCharType="separate"/>
      </w:r>
      <w:r w:rsidR="00A908D4">
        <w:t>Článek 3.1</w:t>
      </w:r>
      <w:r w:rsidR="008E6B6A" w:rsidRPr="00A908D4">
        <w:fldChar w:fldCharType="end"/>
      </w:r>
      <w:r w:rsidR="00A64735" w:rsidRPr="00A908D4">
        <w:t>;</w:t>
      </w:r>
    </w:p>
    <w:p w14:paraId="25C1CB4F" w14:textId="77777777" w:rsidR="008C2631" w:rsidRPr="00A908D4" w:rsidRDefault="00946094" w:rsidP="006B74CE">
      <w:pPr>
        <w:pStyle w:val="Nadpis5"/>
        <w:numPr>
          <w:ilvl w:val="0"/>
          <w:numId w:val="10"/>
        </w:numPr>
        <w:ind w:left="964" w:hanging="567"/>
        <w:rPr>
          <w:color w:val="000000" w:themeColor="text1"/>
        </w:rPr>
      </w:pPr>
      <w:r w:rsidRPr="00A908D4">
        <w:rPr>
          <w:b/>
          <w:color w:val="000000" w:themeColor="text1"/>
        </w:rPr>
        <w:lastRenderedPageBreak/>
        <w:t>„</w:t>
      </w:r>
      <w:r w:rsidR="00737E8C" w:rsidRPr="00A908D4">
        <w:rPr>
          <w:b/>
          <w:color w:val="000000" w:themeColor="text1"/>
        </w:rPr>
        <w:t>prosté opatření“</w:t>
      </w:r>
      <w:r w:rsidR="00737E8C" w:rsidRPr="00A908D4">
        <w:rPr>
          <w:color w:val="000000" w:themeColor="text1"/>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16A1650D" w14:textId="6C875814" w:rsidR="0044777B" w:rsidRPr="00A908D4" w:rsidRDefault="00946094" w:rsidP="006B74CE">
      <w:pPr>
        <w:pStyle w:val="Nadpis5"/>
        <w:numPr>
          <w:ilvl w:val="0"/>
          <w:numId w:val="10"/>
        </w:numPr>
        <w:ind w:left="964" w:hanging="567"/>
        <w:rPr>
          <w:color w:val="000000" w:themeColor="text1"/>
        </w:rPr>
      </w:pPr>
      <w:r w:rsidRPr="00A908D4">
        <w:rPr>
          <w:b/>
          <w:color w:val="000000" w:themeColor="text1"/>
        </w:rPr>
        <w:t>„</w:t>
      </w:r>
      <w:r w:rsidR="0044777B" w:rsidRPr="00A908D4">
        <w:rPr>
          <w:b/>
          <w:color w:val="000000" w:themeColor="text1"/>
        </w:rPr>
        <w:t xml:space="preserve">prostředník“ </w:t>
      </w:r>
      <w:r w:rsidR="0044777B" w:rsidRPr="00A908D4">
        <w:rPr>
          <w:color w:val="000000" w:themeColor="text1"/>
        </w:rPr>
        <w:t xml:space="preserve">má význam </w:t>
      </w:r>
      <w:r w:rsidR="00BF28D1" w:rsidRPr="00A908D4">
        <w:rPr>
          <w:color w:val="000000" w:themeColor="text1"/>
        </w:rPr>
        <w:t xml:space="preserve">uvedený v </w:t>
      </w:r>
      <w:r w:rsidR="008E6B6A" w:rsidRPr="00A908D4">
        <w:fldChar w:fldCharType="begin"/>
      </w:r>
      <w:r w:rsidR="008E6B6A" w:rsidRPr="00A908D4">
        <w:instrText xml:space="preserve"> REF _Ref152651880 \w \h  \* MERGEFORMAT </w:instrText>
      </w:r>
      <w:r w:rsidR="008E6B6A" w:rsidRPr="00A908D4">
        <w:fldChar w:fldCharType="separate"/>
      </w:r>
      <w:r w:rsidR="00FB0EAB" w:rsidRPr="00A908D4">
        <w:rPr>
          <w:color w:val="000000" w:themeColor="text1"/>
        </w:rPr>
        <w:t>Článek 39.2</w:t>
      </w:r>
      <w:r w:rsidR="008E6B6A" w:rsidRPr="00A908D4">
        <w:fldChar w:fldCharType="end"/>
      </w:r>
      <w:r w:rsidR="006E71A1" w:rsidRPr="00A908D4">
        <w:rPr>
          <w:color w:val="000000" w:themeColor="text1"/>
        </w:rPr>
        <w:t>;</w:t>
      </w:r>
    </w:p>
    <w:p w14:paraId="48AE64E9" w14:textId="58F1B3EE" w:rsidR="00F81353" w:rsidRPr="00A908D4" w:rsidRDefault="00F720B5" w:rsidP="006B74CE">
      <w:pPr>
        <w:pStyle w:val="Nadpis5"/>
        <w:numPr>
          <w:ilvl w:val="0"/>
          <w:numId w:val="10"/>
        </w:numPr>
        <w:ind w:left="964" w:hanging="567"/>
      </w:pPr>
      <w:r w:rsidRPr="00A908D4">
        <w:rPr>
          <w:b/>
          <w:color w:val="000000" w:themeColor="text1"/>
        </w:rPr>
        <w:t>„</w:t>
      </w:r>
      <w:r w:rsidR="00F81353" w:rsidRPr="00A908D4">
        <w:rPr>
          <w:b/>
          <w:color w:val="000000" w:themeColor="text1"/>
        </w:rPr>
        <w:t>provozní náklady</w:t>
      </w:r>
      <w:r w:rsidRPr="00A908D4">
        <w:rPr>
          <w:b/>
          <w:color w:val="000000" w:themeColor="text1"/>
        </w:rPr>
        <w:t>“</w:t>
      </w:r>
      <w:r w:rsidR="00F81353" w:rsidRPr="00A908D4">
        <w:rPr>
          <w:color w:val="000000" w:themeColor="text1"/>
        </w:rPr>
        <w:t xml:space="preserve"> </w:t>
      </w:r>
      <w:r w:rsidRPr="00A908D4">
        <w:rPr>
          <w:color w:val="000000" w:themeColor="text1"/>
        </w:rPr>
        <w:t xml:space="preserve">znamenají </w:t>
      </w:r>
      <w:r w:rsidR="00F81353" w:rsidRPr="00A908D4">
        <w:rPr>
          <w:color w:val="000000" w:themeColor="text1"/>
        </w:rPr>
        <w:t>náklady Klienta na spotřebu energií a další náklady s tím související</w:t>
      </w:r>
      <w:r w:rsidR="00F81353" w:rsidRPr="00A908D4">
        <w:t xml:space="preserve">. Výčet jednotlivých provozních nákladů je uveden v příloze </w:t>
      </w:r>
      <w:r w:rsidR="00EE78C2" w:rsidRPr="00A908D4">
        <w:t>č.</w:t>
      </w:r>
      <w:r w:rsidR="00161F1D" w:rsidRPr="00A908D4">
        <w:t> 1</w:t>
      </w:r>
      <w:r w:rsidR="0004216E" w:rsidRPr="00A908D4">
        <w:t xml:space="preserve"> </w:t>
      </w:r>
      <w:r w:rsidR="00066DD9" w:rsidRPr="00A908D4">
        <w:t>této smlouvy</w:t>
      </w:r>
      <w:r w:rsidR="00FD361A">
        <w:t>;</w:t>
      </w:r>
    </w:p>
    <w:p w14:paraId="65621988" w14:textId="04BD10A9" w:rsidR="00CF5BD2" w:rsidRPr="00A908D4" w:rsidRDefault="00CF5BD2" w:rsidP="006B74CE">
      <w:pPr>
        <w:pStyle w:val="Nadpis5"/>
        <w:numPr>
          <w:ilvl w:val="0"/>
          <w:numId w:val="10"/>
        </w:numPr>
        <w:ind w:left="964" w:hanging="567"/>
      </w:pPr>
      <w:r w:rsidRPr="00A908D4">
        <w:rPr>
          <w:b/>
        </w:rPr>
        <w:t xml:space="preserve">„předání“ </w:t>
      </w:r>
      <w:r w:rsidRPr="00A908D4">
        <w:t xml:space="preserve">má význam </w:t>
      </w:r>
      <w:r w:rsidR="00D65BE4" w:rsidRPr="00A908D4">
        <w:t>uvedený v </w:t>
      </w:r>
      <w:r w:rsidR="008E6B6A" w:rsidRPr="00A908D4">
        <w:fldChar w:fldCharType="begin"/>
      </w:r>
      <w:r w:rsidR="008E6B6A" w:rsidRPr="00A908D4">
        <w:instrText xml:space="preserve"> REF _Ref152047694 \w \h  \* MERGEFORMAT </w:instrText>
      </w:r>
      <w:r w:rsidR="008E6B6A" w:rsidRPr="00A908D4">
        <w:fldChar w:fldCharType="separate"/>
      </w:r>
      <w:r w:rsidR="00A908D4">
        <w:t>Článek 8.1</w:t>
      </w:r>
      <w:r w:rsidR="008E6B6A" w:rsidRPr="00A908D4">
        <w:fldChar w:fldCharType="end"/>
      </w:r>
      <w:r w:rsidR="00D65BE4" w:rsidRPr="00A908D4">
        <w:t>;</w:t>
      </w:r>
    </w:p>
    <w:p w14:paraId="7F7A5CE8" w14:textId="5CE15B20" w:rsidR="00F75DF5" w:rsidRPr="00A908D4" w:rsidRDefault="00806551" w:rsidP="006B74CE">
      <w:pPr>
        <w:pStyle w:val="Nadpis5"/>
        <w:numPr>
          <w:ilvl w:val="0"/>
          <w:numId w:val="10"/>
        </w:numPr>
        <w:ind w:left="964" w:hanging="567"/>
      </w:pPr>
      <w:r w:rsidRPr="00A908D4">
        <w:rPr>
          <w:b/>
        </w:rPr>
        <w:t>„předběžná zpráva“</w:t>
      </w:r>
      <w:r w:rsidRPr="00A908D4">
        <w:t xml:space="preserve"> má význam uvedený v </w:t>
      </w:r>
      <w:r w:rsidR="008E6B6A" w:rsidRPr="00A908D4">
        <w:fldChar w:fldCharType="begin"/>
      </w:r>
      <w:r w:rsidR="008E6B6A" w:rsidRPr="00A908D4">
        <w:instrText xml:space="preserve"> REF _Ref330840684 \w \h  \* MERGEFORMAT </w:instrText>
      </w:r>
      <w:r w:rsidR="008E6B6A" w:rsidRPr="00A908D4">
        <w:fldChar w:fldCharType="separate"/>
      </w:r>
      <w:r w:rsidR="00A908D4">
        <w:t>Článek 5.3</w:t>
      </w:r>
      <w:r w:rsidR="008E6B6A" w:rsidRPr="00A908D4">
        <w:fldChar w:fldCharType="end"/>
      </w:r>
      <w:r w:rsidRPr="00A908D4">
        <w:t>;</w:t>
      </w:r>
    </w:p>
    <w:p w14:paraId="144B1CB5" w14:textId="1C1C6AA1" w:rsidR="00E451C5" w:rsidRPr="00A908D4" w:rsidRDefault="00F64AA4" w:rsidP="006B74CE">
      <w:pPr>
        <w:pStyle w:val="Nadpis5"/>
        <w:numPr>
          <w:ilvl w:val="0"/>
          <w:numId w:val="10"/>
        </w:numPr>
        <w:ind w:left="964" w:hanging="567"/>
      </w:pPr>
      <w:r w:rsidRPr="00A908D4">
        <w:rPr>
          <w:b/>
        </w:rPr>
        <w:t xml:space="preserve">„účelně vynaložené náklady“ </w:t>
      </w:r>
      <w:r w:rsidRPr="00A908D4">
        <w:t>má význam uvedený v </w:t>
      </w:r>
      <w:r w:rsidR="008E6B6A" w:rsidRPr="00A908D4">
        <w:fldChar w:fldCharType="begin"/>
      </w:r>
      <w:r w:rsidR="008E6B6A" w:rsidRPr="00A908D4">
        <w:instrText xml:space="preserve"> REF _Ref330840698 \w \h  \* MERGEFORMAT </w:instrText>
      </w:r>
      <w:r w:rsidR="008E6B6A" w:rsidRPr="00A908D4">
        <w:fldChar w:fldCharType="separate"/>
      </w:r>
      <w:r w:rsidR="00A908D4">
        <w:t>Článek 5.5</w:t>
      </w:r>
      <w:r w:rsidR="008E6B6A" w:rsidRPr="00A908D4">
        <w:fldChar w:fldCharType="end"/>
      </w:r>
      <w:r w:rsidR="00D65BE4" w:rsidRPr="00A908D4">
        <w:t>;</w:t>
      </w:r>
    </w:p>
    <w:p w14:paraId="2098F8F0" w14:textId="73B5FFDF" w:rsidR="004E6309" w:rsidRPr="00A908D4" w:rsidRDefault="00705D03" w:rsidP="006B74CE">
      <w:pPr>
        <w:pStyle w:val="Nadpis5"/>
        <w:numPr>
          <w:ilvl w:val="0"/>
          <w:numId w:val="10"/>
        </w:numPr>
        <w:ind w:left="964" w:hanging="567"/>
      </w:pPr>
      <w:r w:rsidRPr="00A908D4">
        <w:rPr>
          <w:b/>
        </w:rPr>
        <w:t>„</w:t>
      </w:r>
      <w:r w:rsidR="00196607" w:rsidRPr="00A908D4">
        <w:rPr>
          <w:b/>
        </w:rPr>
        <w:t>úspora energie“</w:t>
      </w:r>
      <w:r w:rsidR="00A9798A" w:rsidRPr="00A908D4">
        <w:rPr>
          <w:b/>
        </w:rPr>
        <w:t xml:space="preserve"> </w:t>
      </w:r>
      <w:r w:rsidR="00A9798A" w:rsidRPr="00A908D4">
        <w:t xml:space="preserve">znamená nerealizovanou spotřebu energie </w:t>
      </w:r>
      <w:r w:rsidR="00F92422" w:rsidRPr="00A908D4">
        <w:t xml:space="preserve">a/nebo normalizovanou úsporu </w:t>
      </w:r>
      <w:r w:rsidR="00A9798A" w:rsidRPr="00A908D4">
        <w:t>v</w:t>
      </w:r>
      <w:r w:rsidR="004E6309" w:rsidRPr="00A908D4">
        <w:t> </w:t>
      </w:r>
      <w:r w:rsidR="00547619" w:rsidRPr="00A908D4">
        <w:t>objektech</w:t>
      </w:r>
      <w:r w:rsidR="004E6309" w:rsidRPr="00A908D4">
        <w:t xml:space="preserve"> Klienta. Stanovení konkrétní výše a způsob</w:t>
      </w:r>
      <w:r w:rsidR="005F4780" w:rsidRPr="00A908D4">
        <w:t>u</w:t>
      </w:r>
      <w:r w:rsidR="004E6309" w:rsidRPr="00A908D4">
        <w:t xml:space="preserve"> úpravy referenčních hodnot spotřeby energie, způsob</w:t>
      </w:r>
      <w:r w:rsidR="00EA7337" w:rsidRPr="00A908D4">
        <w:t>u</w:t>
      </w:r>
      <w:r w:rsidR="004E6309" w:rsidRPr="00A908D4">
        <w:t xml:space="preserve"> měření energie a způsob</w:t>
      </w:r>
      <w:r w:rsidR="00EA7337" w:rsidRPr="00A908D4">
        <w:t>u</w:t>
      </w:r>
      <w:r w:rsidR="004E6309" w:rsidRPr="00A908D4">
        <w:t xml:space="preserve"> výpočtu úspory energie za příslušné zúčtovací období</w:t>
      </w:r>
      <w:r w:rsidR="004B4FB6" w:rsidRPr="00A908D4">
        <w:t xml:space="preserve"> jsou</w:t>
      </w:r>
      <w:r w:rsidR="004E6309" w:rsidRPr="00A908D4">
        <w:t xml:space="preserve"> specifikován</w:t>
      </w:r>
      <w:r w:rsidR="004B4FB6" w:rsidRPr="00A908D4">
        <w:t>y</w:t>
      </w:r>
      <w:r w:rsidR="00F92422" w:rsidRPr="00A908D4">
        <w:t xml:space="preserve"> v příloze </w:t>
      </w:r>
      <w:r w:rsidR="004E6309" w:rsidRPr="00A908D4">
        <w:t>č. 6 této smlouvy</w:t>
      </w:r>
      <w:r w:rsidR="00FD361A">
        <w:t>;</w:t>
      </w:r>
    </w:p>
    <w:p w14:paraId="2792D6F8" w14:textId="56E526C3" w:rsidR="00EA37E7" w:rsidRPr="00A908D4" w:rsidRDefault="00196607" w:rsidP="006B74CE">
      <w:pPr>
        <w:pStyle w:val="Nadpis5"/>
        <w:numPr>
          <w:ilvl w:val="0"/>
          <w:numId w:val="10"/>
        </w:numPr>
        <w:ind w:left="964" w:hanging="567"/>
      </w:pPr>
      <w:r w:rsidRPr="00A908D4">
        <w:rPr>
          <w:b/>
        </w:rPr>
        <w:t>„úspora nákladů“</w:t>
      </w:r>
      <w:r w:rsidRPr="00A908D4">
        <w:t xml:space="preserve"> </w:t>
      </w:r>
      <w:r w:rsidR="00D206B7" w:rsidRPr="00A908D4">
        <w:t xml:space="preserve">znamená úsporu nákladů Klienta </w:t>
      </w:r>
      <w:r w:rsidR="00BD5FB9" w:rsidRPr="00A908D4">
        <w:t xml:space="preserve">vyjádřenou </w:t>
      </w:r>
      <w:r w:rsidR="00D206B7" w:rsidRPr="00A908D4">
        <w:t>v</w:t>
      </w:r>
      <w:r w:rsidR="007035A2" w:rsidRPr="00A908D4">
        <w:t>e finančním ekvivalentu</w:t>
      </w:r>
      <w:r w:rsidR="008E682F" w:rsidRPr="00A908D4">
        <w:t xml:space="preserve"> (penězích).</w:t>
      </w:r>
      <w:r w:rsidR="00F92422" w:rsidRPr="00A908D4">
        <w:t xml:space="preserve"> </w:t>
      </w:r>
      <w:r w:rsidR="004C47D1" w:rsidRPr="00A908D4">
        <w:t>K</w:t>
      </w:r>
      <w:r w:rsidR="00F37442" w:rsidRPr="00A908D4">
        <w:t xml:space="preserve">onkrétní </w:t>
      </w:r>
      <w:r w:rsidR="00CA309F" w:rsidRPr="00A908D4">
        <w:t xml:space="preserve">specifikace </w:t>
      </w:r>
      <w:r w:rsidR="0028138F" w:rsidRPr="00A908D4">
        <w:t>způsobu výpočtu úspory nákladů za příslušné zú</w:t>
      </w:r>
      <w:r w:rsidR="002308CE" w:rsidRPr="00A908D4">
        <w:t>čtovací období</w:t>
      </w:r>
      <w:r w:rsidR="004C47D1" w:rsidRPr="00A908D4">
        <w:t xml:space="preserve"> je specifikovaná v příloze č. 6</w:t>
      </w:r>
      <w:r w:rsidR="00625850" w:rsidRPr="00A908D4">
        <w:t xml:space="preserve"> této smlouvy</w:t>
      </w:r>
      <w:r w:rsidR="00FD361A">
        <w:t>;</w:t>
      </w:r>
    </w:p>
    <w:p w14:paraId="474DC262" w14:textId="77777777" w:rsidR="00F51C91" w:rsidRPr="00A908D4" w:rsidRDefault="00F51C91" w:rsidP="006B74CE">
      <w:pPr>
        <w:pStyle w:val="Nadpis5"/>
        <w:numPr>
          <w:ilvl w:val="0"/>
          <w:numId w:val="10"/>
        </w:numPr>
        <w:ind w:left="964" w:hanging="567"/>
      </w:pPr>
      <w:r w:rsidRPr="00A908D4">
        <w:rPr>
          <w:b/>
        </w:rPr>
        <w:t>„zadávací dokumentace“</w:t>
      </w:r>
      <w:r w:rsidR="00FF55AA" w:rsidRPr="00A908D4">
        <w:t xml:space="preserve"> znamená zadávací dokumentaci k veřejné zakázce ohledn</w:t>
      </w:r>
      <w:r w:rsidR="00220DA4" w:rsidRPr="00A908D4">
        <w:t xml:space="preserve">ě </w:t>
      </w:r>
      <w:r w:rsidR="006E4713" w:rsidRPr="00A908D4">
        <w:t>realizace projektu;</w:t>
      </w:r>
    </w:p>
    <w:p w14:paraId="0D26FEB9" w14:textId="1B990537" w:rsidR="00FA287E" w:rsidRPr="00A908D4" w:rsidRDefault="00FA287E" w:rsidP="006B74CE">
      <w:pPr>
        <w:pStyle w:val="Nadpis5"/>
        <w:numPr>
          <w:ilvl w:val="0"/>
          <w:numId w:val="10"/>
        </w:numPr>
        <w:ind w:left="964" w:hanging="567"/>
      </w:pPr>
      <w:r w:rsidRPr="00A908D4">
        <w:rPr>
          <w:b/>
        </w:rPr>
        <w:t>„základní opatření“</w:t>
      </w:r>
      <w:r w:rsidRPr="00A908D4">
        <w:t xml:space="preserve"> </w:t>
      </w:r>
      <w:r w:rsidR="001F6DB4" w:rsidRPr="001F6DB4">
        <w:t>znamenají investiční opatření a/nebo prostá opatření, specifikovaná v příloze č. 2 této smlouvy</w:t>
      </w:r>
      <w:r w:rsidR="00B52DAA" w:rsidRPr="00A908D4">
        <w:t>;</w:t>
      </w:r>
    </w:p>
    <w:p w14:paraId="2C06BFDF" w14:textId="77777777" w:rsidR="007442A7" w:rsidRPr="00A908D4" w:rsidRDefault="00CB1386" w:rsidP="006B74CE">
      <w:pPr>
        <w:pStyle w:val="Nadpis5"/>
        <w:numPr>
          <w:ilvl w:val="0"/>
          <w:numId w:val="10"/>
        </w:numPr>
        <w:ind w:left="964" w:hanging="567"/>
      </w:pPr>
      <w:r w:rsidRPr="00A908D4">
        <w:rPr>
          <w:b/>
        </w:rPr>
        <w:t>„</w:t>
      </w:r>
      <w:r w:rsidR="00502E44" w:rsidRPr="00A908D4">
        <w:rPr>
          <w:b/>
        </w:rPr>
        <w:t>zákon o DPH“</w:t>
      </w:r>
      <w:r w:rsidR="00502E44" w:rsidRPr="00A908D4">
        <w:t xml:space="preserve"> znam</w:t>
      </w:r>
      <w:r w:rsidR="008273DE" w:rsidRPr="00A908D4">
        <w:t>e</w:t>
      </w:r>
      <w:r w:rsidR="00502E44" w:rsidRPr="00A908D4">
        <w:t>n</w:t>
      </w:r>
      <w:r w:rsidR="008273DE" w:rsidRPr="00A908D4">
        <w:t>á</w:t>
      </w:r>
      <w:r w:rsidR="00502E44" w:rsidRPr="00A908D4">
        <w:t xml:space="preserve"> zákon</w:t>
      </w:r>
      <w:r w:rsidR="008273DE" w:rsidRPr="00A908D4">
        <w:t xml:space="preserve"> č. 235/2004 Sb., </w:t>
      </w:r>
      <w:r w:rsidR="00502E44" w:rsidRPr="00A908D4">
        <w:t>o dani z přidané hodnoty, v platném znění, nebo jiný právní předpis případně v budoucnu nahrazující tento zákon a stanovující daň z přidané hodnoty</w:t>
      </w:r>
      <w:r w:rsidR="00C077DA" w:rsidRPr="00A908D4">
        <w:t>;</w:t>
      </w:r>
      <w:r w:rsidR="007442A7" w:rsidRPr="00A908D4">
        <w:t xml:space="preserve"> </w:t>
      </w:r>
    </w:p>
    <w:p w14:paraId="19FB9E7D" w14:textId="77777777" w:rsidR="00A74223" w:rsidRPr="00A908D4" w:rsidRDefault="00B36FE1" w:rsidP="006B74CE">
      <w:pPr>
        <w:pStyle w:val="Nadpis5"/>
        <w:numPr>
          <w:ilvl w:val="0"/>
          <w:numId w:val="10"/>
        </w:numPr>
        <w:ind w:left="964" w:hanging="567"/>
      </w:pPr>
      <w:r w:rsidRPr="00A908D4">
        <w:rPr>
          <w:b/>
        </w:rPr>
        <w:t>„zákon o hospodaření energií“</w:t>
      </w:r>
      <w:r w:rsidR="00EF6F3D" w:rsidRPr="00A908D4">
        <w:rPr>
          <w:b/>
        </w:rPr>
        <w:t xml:space="preserve"> </w:t>
      </w:r>
      <w:r w:rsidR="00EF6F3D" w:rsidRPr="00A908D4">
        <w:t>znamená zákon č. 406/2000 Sb.,</w:t>
      </w:r>
      <w:r w:rsidR="004B4CAD" w:rsidRPr="00A908D4">
        <w:t xml:space="preserve"> o hospodaření energií</w:t>
      </w:r>
      <w:r w:rsidR="003452DF" w:rsidRPr="00A908D4">
        <w:t xml:space="preserve">, v platném znění, nebo jiný právní předpis případně v budoucnu nahrazující tento zákon a </w:t>
      </w:r>
      <w:r w:rsidR="008B45CC" w:rsidRPr="00A908D4">
        <w:t>upravující poskytování energetických služeb;</w:t>
      </w:r>
    </w:p>
    <w:p w14:paraId="64FBD808" w14:textId="77777777" w:rsidR="00B5777B" w:rsidRPr="00A908D4" w:rsidRDefault="00B5777B" w:rsidP="006B74CE">
      <w:pPr>
        <w:pStyle w:val="Nadpis5"/>
        <w:numPr>
          <w:ilvl w:val="0"/>
          <w:numId w:val="10"/>
        </w:numPr>
        <w:ind w:left="964" w:hanging="567"/>
      </w:pPr>
      <w:r w:rsidRPr="00A908D4">
        <w:rPr>
          <w:b/>
        </w:rPr>
        <w:t xml:space="preserve">„zákon o registru smluv“ </w:t>
      </w:r>
      <w:r w:rsidRPr="00A908D4">
        <w:t>znamená zákon č. 340/2015 Sb., o zvláštních podmínkách účinnosti některých smluv, uveřejňování těchto smluv a o registru smluv (zákon o registru smluv</w:t>
      </w:r>
      <w:r w:rsidR="004B2DB0" w:rsidRPr="00A908D4">
        <w:t>;</w:t>
      </w:r>
    </w:p>
    <w:p w14:paraId="2C9B94B5" w14:textId="58FF0F63" w:rsidR="00DB1D60" w:rsidRPr="00A908D4" w:rsidRDefault="00FC560D" w:rsidP="006B74CE">
      <w:pPr>
        <w:pStyle w:val="Nadpis5"/>
        <w:numPr>
          <w:ilvl w:val="0"/>
          <w:numId w:val="10"/>
        </w:numPr>
        <w:ind w:left="964" w:hanging="567"/>
      </w:pPr>
      <w:r w:rsidRPr="00A908D4">
        <w:rPr>
          <w:b/>
        </w:rPr>
        <w:t>„záloh</w:t>
      </w:r>
      <w:r w:rsidR="00C35C5F" w:rsidRPr="00A908D4">
        <w:rPr>
          <w:b/>
        </w:rPr>
        <w:t>ová sankční platba</w:t>
      </w:r>
      <w:r w:rsidRPr="00A908D4">
        <w:rPr>
          <w:b/>
        </w:rPr>
        <w:t>“</w:t>
      </w:r>
      <w:r w:rsidRPr="00A908D4">
        <w:t xml:space="preserve"> má význam </w:t>
      </w:r>
      <w:r w:rsidR="00737E8C" w:rsidRPr="00A908D4">
        <w:t>uved</w:t>
      </w:r>
      <w:r w:rsidRPr="00A908D4">
        <w:t>ený v </w:t>
      </w:r>
      <w:r w:rsidR="008E6B6A" w:rsidRPr="00A908D4">
        <w:fldChar w:fldCharType="begin"/>
      </w:r>
      <w:r w:rsidR="008E6B6A" w:rsidRPr="00A908D4">
        <w:instrText xml:space="preserve"> REF _Ref330840763 \w \h  \* MERGEFORMAT </w:instrText>
      </w:r>
      <w:r w:rsidR="008E6B6A" w:rsidRPr="00A908D4">
        <w:fldChar w:fldCharType="separate"/>
      </w:r>
      <w:r w:rsidR="00A908D4">
        <w:t>Článek 20.1</w:t>
      </w:r>
      <w:r w:rsidR="008E6B6A" w:rsidRPr="00A908D4">
        <w:fldChar w:fldCharType="end"/>
      </w:r>
      <w:r w:rsidR="008D038B" w:rsidRPr="00A908D4">
        <w:t>;</w:t>
      </w:r>
    </w:p>
    <w:p w14:paraId="67A4A983" w14:textId="484E9C9E" w:rsidR="008D038B" w:rsidRPr="00A908D4" w:rsidRDefault="005D526E" w:rsidP="006B74CE">
      <w:pPr>
        <w:pStyle w:val="Nadpis5"/>
        <w:numPr>
          <w:ilvl w:val="0"/>
          <w:numId w:val="10"/>
        </w:numPr>
        <w:ind w:left="964" w:hanging="567"/>
      </w:pPr>
      <w:r w:rsidRPr="00A908D4">
        <w:rPr>
          <w:b/>
        </w:rPr>
        <w:t xml:space="preserve">„záruční doba“ </w:t>
      </w:r>
      <w:r w:rsidRPr="00A908D4">
        <w:t>má význam uvedený v </w:t>
      </w:r>
      <w:r w:rsidR="008E6B6A" w:rsidRPr="00A908D4">
        <w:fldChar w:fldCharType="begin"/>
      </w:r>
      <w:r w:rsidR="008E6B6A" w:rsidRPr="00A908D4">
        <w:instrText xml:space="preserve"> REF _Ref330840789 \w \h  \* MERGEFORMAT </w:instrText>
      </w:r>
      <w:r w:rsidR="008E6B6A" w:rsidRPr="00A908D4">
        <w:fldChar w:fldCharType="separate"/>
      </w:r>
      <w:r w:rsidR="00A908D4">
        <w:t>Článek 9.1</w:t>
      </w:r>
      <w:r w:rsidR="008E6B6A" w:rsidRPr="00A908D4">
        <w:fldChar w:fldCharType="end"/>
      </w:r>
      <w:r w:rsidR="008D038B" w:rsidRPr="00A908D4">
        <w:t>;</w:t>
      </w:r>
    </w:p>
    <w:p w14:paraId="3307E48D" w14:textId="05796B9C" w:rsidR="000E20C3" w:rsidRPr="00A908D4" w:rsidRDefault="000E20C3" w:rsidP="006B74CE">
      <w:pPr>
        <w:pStyle w:val="Nadpis5"/>
        <w:numPr>
          <w:ilvl w:val="0"/>
          <w:numId w:val="10"/>
        </w:numPr>
        <w:ind w:left="964" w:hanging="567"/>
      </w:pPr>
      <w:r w:rsidRPr="00A908D4">
        <w:rPr>
          <w:b/>
        </w:rPr>
        <w:t xml:space="preserve">„závěrečné vypořádání“ </w:t>
      </w:r>
      <w:r w:rsidRPr="00A908D4">
        <w:t>má význam uvedený v </w:t>
      </w:r>
      <w:r w:rsidR="008E6B6A" w:rsidRPr="00A908D4">
        <w:fldChar w:fldCharType="begin"/>
      </w:r>
      <w:r w:rsidR="008E6B6A" w:rsidRPr="00A908D4">
        <w:instrText xml:space="preserve"> REF _Ref330840821 \w \h  \* MERGEFORMAT </w:instrText>
      </w:r>
      <w:r w:rsidR="008E6B6A" w:rsidRPr="00A908D4">
        <w:fldChar w:fldCharType="separate"/>
      </w:r>
      <w:r w:rsidR="00A908D4">
        <w:t>Článek 22.1</w:t>
      </w:r>
      <w:r w:rsidR="008E6B6A" w:rsidRPr="00A908D4">
        <w:fldChar w:fldCharType="end"/>
      </w:r>
      <w:r w:rsidRPr="00A908D4">
        <w:t>;</w:t>
      </w:r>
    </w:p>
    <w:p w14:paraId="50D7C685" w14:textId="14BF49E8" w:rsidR="000E20C3" w:rsidRPr="00A908D4" w:rsidRDefault="000E20C3" w:rsidP="006B74CE">
      <w:pPr>
        <w:pStyle w:val="Nadpis5"/>
        <w:numPr>
          <w:ilvl w:val="0"/>
          <w:numId w:val="10"/>
        </w:numPr>
        <w:ind w:left="964" w:hanging="567"/>
      </w:pPr>
      <w:r w:rsidRPr="00A908D4">
        <w:rPr>
          <w:b/>
        </w:rPr>
        <w:t xml:space="preserve">„závěrečná zpráva“ </w:t>
      </w:r>
      <w:r w:rsidRPr="00A908D4">
        <w:t>má význam uvedený v </w:t>
      </w:r>
      <w:r w:rsidR="008E6B6A" w:rsidRPr="00A908D4">
        <w:fldChar w:fldCharType="begin"/>
      </w:r>
      <w:r w:rsidR="008E6B6A" w:rsidRPr="00A908D4">
        <w:instrText xml:space="preserve"> REF _Ref152309206 \w \h  \* MERGEFORMAT </w:instrText>
      </w:r>
      <w:r w:rsidR="008E6B6A" w:rsidRPr="00A908D4">
        <w:fldChar w:fldCharType="separate"/>
      </w:r>
      <w:r w:rsidR="00A908D4">
        <w:t>Článek 16</w:t>
      </w:r>
      <w:r w:rsidR="008E6B6A" w:rsidRPr="00A908D4">
        <w:fldChar w:fldCharType="end"/>
      </w:r>
      <w:r w:rsidRPr="00A908D4">
        <w:t>;</w:t>
      </w:r>
    </w:p>
    <w:p w14:paraId="00E7B93B" w14:textId="1F4AF18D" w:rsidR="00FC560D" w:rsidRPr="00A908D4" w:rsidRDefault="00EA6B47" w:rsidP="006B74CE">
      <w:pPr>
        <w:pStyle w:val="Nadpis5"/>
        <w:numPr>
          <w:ilvl w:val="0"/>
          <w:numId w:val="10"/>
        </w:numPr>
        <w:ind w:left="964" w:hanging="567"/>
        <w:rPr>
          <w:color w:val="000000" w:themeColor="text1"/>
        </w:rPr>
      </w:pPr>
      <w:r w:rsidRPr="00A908D4">
        <w:rPr>
          <w:b/>
        </w:rPr>
        <w:t xml:space="preserve">„změna okolností“ </w:t>
      </w:r>
      <w:r w:rsidRPr="00A908D4">
        <w:rPr>
          <w:color w:val="000000" w:themeColor="text1"/>
        </w:rPr>
        <w:t>má význam uvedený v </w:t>
      </w:r>
      <w:r w:rsidR="008E6B6A" w:rsidRPr="00A908D4">
        <w:fldChar w:fldCharType="begin"/>
      </w:r>
      <w:r w:rsidR="008E6B6A" w:rsidRPr="00A908D4">
        <w:instrText xml:space="preserve"> REF _Ref330840857 \w \h  \* MERGEFORMAT </w:instrText>
      </w:r>
      <w:r w:rsidR="008E6B6A" w:rsidRPr="00A908D4">
        <w:fldChar w:fldCharType="separate"/>
      </w:r>
      <w:r w:rsidR="000A1846" w:rsidRPr="00A908D4">
        <w:rPr>
          <w:color w:val="000000" w:themeColor="text1"/>
        </w:rPr>
        <w:t>Článek 14.1</w:t>
      </w:r>
      <w:r w:rsidR="008E6B6A" w:rsidRPr="00A908D4">
        <w:fldChar w:fldCharType="end"/>
      </w:r>
      <w:r w:rsidR="00315383" w:rsidRPr="00A908D4">
        <w:rPr>
          <w:color w:val="000000" w:themeColor="text1"/>
        </w:rPr>
        <w:t>;</w:t>
      </w:r>
    </w:p>
    <w:p w14:paraId="54B9C8E6" w14:textId="660AB0FD" w:rsidR="00B52DAA" w:rsidRPr="00A908D4" w:rsidRDefault="00FC560D" w:rsidP="006B74CE">
      <w:pPr>
        <w:pStyle w:val="Nadpis5"/>
        <w:numPr>
          <w:ilvl w:val="0"/>
          <w:numId w:val="10"/>
        </w:numPr>
        <w:ind w:left="964" w:hanging="567"/>
      </w:pPr>
      <w:r w:rsidRPr="00A908D4">
        <w:rPr>
          <w:b/>
        </w:rPr>
        <w:lastRenderedPageBreak/>
        <w:t>„zúčtovací období“</w:t>
      </w:r>
      <w:r w:rsidRPr="00A908D4">
        <w:t xml:space="preserve"> znamenají roční období, na něž je rozdělena doba poskytování garance. První zúčtovací období trvá od </w:t>
      </w:r>
      <w:r w:rsidR="00EC24BF" w:rsidRPr="00EC24BF">
        <w:t>[</w:t>
      </w:r>
      <w:r w:rsidR="00EC24BF" w:rsidRPr="0024701B">
        <w:rPr>
          <w:rFonts w:cs="Arial"/>
          <w:szCs w:val="22"/>
          <w:highlight w:val="yellow"/>
        </w:rPr>
        <w:t>DOPLNÍ ESCO</w:t>
      </w:r>
      <w:r w:rsidR="00EC24BF">
        <w:rPr>
          <w:rFonts w:cs="Arial"/>
          <w:szCs w:val="22"/>
        </w:rPr>
        <w:t>]</w:t>
      </w:r>
      <w:r w:rsidRPr="00A908D4">
        <w:t xml:space="preserve"> do </w:t>
      </w:r>
      <w:r w:rsidR="00EC24BF" w:rsidRPr="00EC24BF">
        <w:t>[</w:t>
      </w:r>
      <w:r w:rsidR="00EC24BF" w:rsidRPr="0024701B">
        <w:rPr>
          <w:rFonts w:cs="Arial"/>
          <w:szCs w:val="22"/>
          <w:highlight w:val="yellow"/>
        </w:rPr>
        <w:t>DOPLNÍ ESCO</w:t>
      </w:r>
      <w:r w:rsidR="00EC24BF">
        <w:rPr>
          <w:rFonts w:cs="Arial"/>
          <w:szCs w:val="22"/>
        </w:rPr>
        <w:t>]</w:t>
      </w:r>
      <w:r w:rsidRPr="00A908D4">
        <w:t xml:space="preserve">, další zúčtovací období začíná vždy </w:t>
      </w:r>
      <w:r w:rsidR="00486F02">
        <w:t>1.1.</w:t>
      </w:r>
      <w:r w:rsidR="00EC24BF">
        <w:rPr>
          <w:rFonts w:cs="Arial"/>
          <w:szCs w:val="22"/>
        </w:rPr>
        <w:t xml:space="preserve"> </w:t>
      </w:r>
      <w:r w:rsidRPr="00A908D4">
        <w:t xml:space="preserve">a končí </w:t>
      </w:r>
      <w:r w:rsidR="00486F02">
        <w:t>31.12.</w:t>
      </w:r>
      <w:r w:rsidR="00EC24BF">
        <w:rPr>
          <w:rFonts w:cs="Arial"/>
          <w:szCs w:val="22"/>
        </w:rPr>
        <w:t xml:space="preserve"> </w:t>
      </w:r>
      <w:r w:rsidRPr="00A908D4">
        <w:t xml:space="preserve">příslušného roku a poslední zúčtovací </w:t>
      </w:r>
      <w:r w:rsidR="00315383" w:rsidRPr="00A908D4">
        <w:t xml:space="preserve">období trvá od </w:t>
      </w:r>
      <w:r w:rsidR="00486F02">
        <w:t>1.1.2035</w:t>
      </w:r>
      <w:r w:rsidR="00EC24BF">
        <w:rPr>
          <w:rFonts w:cs="Arial"/>
          <w:szCs w:val="22"/>
        </w:rPr>
        <w:t xml:space="preserve"> </w:t>
      </w:r>
      <w:r w:rsidR="00315383" w:rsidRPr="00A908D4">
        <w:t xml:space="preserve">do </w:t>
      </w:r>
      <w:r w:rsidR="00486F02">
        <w:t>31.12.2035</w:t>
      </w:r>
      <w:r w:rsidR="00315383" w:rsidRPr="00A908D4">
        <w:t>;</w:t>
      </w:r>
    </w:p>
    <w:p w14:paraId="765D0FCC" w14:textId="77777777" w:rsidR="00FC560D" w:rsidRPr="00A908D4" w:rsidRDefault="00FC560D" w:rsidP="006B74CE">
      <w:pPr>
        <w:pStyle w:val="Nadpis5"/>
        <w:numPr>
          <w:ilvl w:val="0"/>
          <w:numId w:val="10"/>
        </w:numPr>
        <w:ind w:left="964" w:hanging="567"/>
      </w:pPr>
      <w:r w:rsidRPr="00A908D4">
        <w:rPr>
          <w:b/>
        </w:rPr>
        <w:t>„zvýšení energetické účinnosti“</w:t>
      </w:r>
      <w:r w:rsidRPr="00A908D4">
        <w:t xml:space="preserve"> znamená nárůst energetické účinnosti u objektů Klienta v důsledku provedení opatření ESCO podle této smlouvy;</w:t>
      </w:r>
    </w:p>
    <w:p w14:paraId="6B33EE28" w14:textId="77777777" w:rsidR="00737E8C" w:rsidRPr="00A908D4" w:rsidRDefault="00A004DA" w:rsidP="006B74CE">
      <w:pPr>
        <w:pStyle w:val="Nadpis5"/>
        <w:numPr>
          <w:ilvl w:val="0"/>
          <w:numId w:val="10"/>
        </w:numPr>
        <w:ind w:left="964" w:hanging="567"/>
      </w:pPr>
      <w:r w:rsidRPr="00A908D4">
        <w:rPr>
          <w:b/>
        </w:rPr>
        <w:t>„Z</w:t>
      </w:r>
      <w:r w:rsidR="00120646" w:rsidRPr="00A908D4">
        <w:rPr>
          <w:b/>
        </w:rPr>
        <w:t>Z</w:t>
      </w:r>
      <w:r w:rsidRPr="00A908D4">
        <w:rPr>
          <w:b/>
        </w:rPr>
        <w:t>VZ“</w:t>
      </w:r>
      <w:r w:rsidR="00B52DAA" w:rsidRPr="00A908D4">
        <w:t xml:space="preserve"> </w:t>
      </w:r>
      <w:r w:rsidR="00946094" w:rsidRPr="00A908D4">
        <w:t>znamená zákon č. 134/2016 Sb., o zadávání veřejných zakázek, ve znění pozdějších předpisů</w:t>
      </w:r>
      <w:r w:rsidR="0070182F" w:rsidRPr="00A908D4">
        <w:t>.</w:t>
      </w:r>
    </w:p>
    <w:p w14:paraId="424467D9" w14:textId="77777777" w:rsidR="00F81353" w:rsidRPr="00A908D4" w:rsidRDefault="00F81353" w:rsidP="009F1486">
      <w:pPr>
        <w:pStyle w:val="Nadpis1"/>
        <w:ind w:left="0"/>
        <w:rPr>
          <w:szCs w:val="24"/>
        </w:rPr>
      </w:pPr>
      <w:r w:rsidRPr="00A908D4">
        <w:rPr>
          <w:b w:val="0"/>
          <w:sz w:val="22"/>
          <w:szCs w:val="22"/>
        </w:rPr>
        <w:br/>
      </w:r>
      <w:bookmarkStart w:id="13" w:name="_Toc326522958"/>
      <w:bookmarkStart w:id="14" w:name="_Toc152262118"/>
      <w:r w:rsidRPr="00A908D4">
        <w:rPr>
          <w:szCs w:val="24"/>
        </w:rPr>
        <w:t>Účel smlouvy</w:t>
      </w:r>
      <w:bookmarkEnd w:id="13"/>
      <w:bookmarkEnd w:id="14"/>
    </w:p>
    <w:p w14:paraId="5550B849" w14:textId="66895843" w:rsidR="008036CF" w:rsidRPr="00A908D4" w:rsidRDefault="009625CE" w:rsidP="00E92C96">
      <w:pPr>
        <w:pStyle w:val="Nadpis2"/>
        <w:rPr>
          <w:i/>
        </w:rPr>
      </w:pPr>
      <w:bookmarkStart w:id="15" w:name="_Ref337650906"/>
      <w:r w:rsidRPr="00A908D4">
        <w:t xml:space="preserve">Účelem této smlouvy je stanovení základních práv a povinností smluvních stran pro naplnění projektového </w:t>
      </w:r>
      <w:r w:rsidRPr="00890B2A">
        <w:t xml:space="preserve">cíle, kterým je </w:t>
      </w:r>
      <w:r w:rsidR="008F24D2" w:rsidRPr="00890B2A">
        <w:t>dosažení</w:t>
      </w:r>
      <w:r w:rsidR="009E145F" w:rsidRPr="00890B2A">
        <w:t xml:space="preserve"> zvýšení energetické účinnosti a snížení provozních nákladů v objektech Klienta prostřednictvím realizace</w:t>
      </w:r>
      <w:r w:rsidR="00593C79" w:rsidRPr="00890B2A">
        <w:t xml:space="preserve"> e</w:t>
      </w:r>
      <w:r w:rsidR="00EE112A" w:rsidRPr="00890B2A">
        <w:t>nergetických služeb se zaručeným výsledkem</w:t>
      </w:r>
      <w:r w:rsidR="00C15006" w:rsidRPr="00890B2A">
        <w:t xml:space="preserve"> dle</w:t>
      </w:r>
      <w:r w:rsidR="00717AA7" w:rsidRPr="00890B2A">
        <w:t xml:space="preserve"> </w:t>
      </w:r>
      <w:r w:rsidR="009B59DD" w:rsidRPr="00890B2A">
        <w:br/>
      </w:r>
      <w:r w:rsidR="00717AA7" w:rsidRPr="00890B2A">
        <w:t>§ 10e</w:t>
      </w:r>
      <w:r w:rsidR="009B59DD" w:rsidRPr="00890B2A">
        <w:t xml:space="preserve"> odst. 4</w:t>
      </w:r>
      <w:r w:rsidR="00717AA7" w:rsidRPr="00890B2A">
        <w:t xml:space="preserve"> zákona o </w:t>
      </w:r>
      <w:r w:rsidR="00717AA7" w:rsidRPr="00A908D4">
        <w:t>hospodaření</w:t>
      </w:r>
      <w:r w:rsidR="00FF0C4C" w:rsidRPr="00A908D4">
        <w:t xml:space="preserve"> energií</w:t>
      </w:r>
      <w:r w:rsidR="00717AA7" w:rsidRPr="00A908D4">
        <w:t xml:space="preserve"> </w:t>
      </w:r>
      <w:r w:rsidR="00435709" w:rsidRPr="00A908D4">
        <w:t>spočívajících</w:t>
      </w:r>
      <w:r w:rsidR="00335A02" w:rsidRPr="00A908D4">
        <w:t>:</w:t>
      </w:r>
      <w:bookmarkEnd w:id="15"/>
    </w:p>
    <w:p w14:paraId="14BABB2A" w14:textId="77777777" w:rsidR="00AC63E7" w:rsidRPr="00A908D4" w:rsidRDefault="0045515F" w:rsidP="006B74CE">
      <w:pPr>
        <w:pStyle w:val="Nadpis5"/>
        <w:numPr>
          <w:ilvl w:val="0"/>
          <w:numId w:val="11"/>
        </w:numPr>
        <w:ind w:left="964" w:hanging="567"/>
      </w:pPr>
      <w:r w:rsidRPr="00A908D4">
        <w:t xml:space="preserve">v </w:t>
      </w:r>
      <w:r w:rsidR="009C2B72" w:rsidRPr="00A908D4">
        <w:t>realizaci předběžných činností;</w:t>
      </w:r>
    </w:p>
    <w:p w14:paraId="5AAAEA49" w14:textId="77777777" w:rsidR="00807584" w:rsidRPr="00A908D4" w:rsidRDefault="007943E1" w:rsidP="007E4ACE">
      <w:pPr>
        <w:pStyle w:val="Nadpis5"/>
        <w:ind w:left="964" w:hanging="567"/>
      </w:pPr>
      <w:r w:rsidRPr="00A908D4">
        <w:t xml:space="preserve">na nich navazující </w:t>
      </w:r>
      <w:r w:rsidR="0045515F" w:rsidRPr="00A908D4">
        <w:t xml:space="preserve">realizaci </w:t>
      </w:r>
      <w:r w:rsidR="00A43768" w:rsidRPr="00A908D4">
        <w:t>základních opatření</w:t>
      </w:r>
      <w:r w:rsidR="00E85B23" w:rsidRPr="00A908D4">
        <w:t>;</w:t>
      </w:r>
    </w:p>
    <w:p w14:paraId="69EADCEA" w14:textId="77777777" w:rsidR="00ED2DFE" w:rsidRPr="00A908D4" w:rsidRDefault="00ED2DFE" w:rsidP="007E4ACE">
      <w:pPr>
        <w:pStyle w:val="Nadpis5"/>
        <w:ind w:left="964" w:hanging="567"/>
      </w:pPr>
      <w:r w:rsidRPr="00A908D4">
        <w:t xml:space="preserve">poskytování energetického managementu </w:t>
      </w:r>
      <w:r w:rsidR="00123DF7" w:rsidRPr="00A908D4">
        <w:t xml:space="preserve">v </w:t>
      </w:r>
      <w:r w:rsidR="0003692C" w:rsidRPr="00A908D4">
        <w:t xml:space="preserve">objektech </w:t>
      </w:r>
      <w:r w:rsidRPr="00A908D4">
        <w:t>a poskytování dalších souvisejících činností a služeb zahrnujících provedení dodatečných opatření</w:t>
      </w:r>
      <w:r w:rsidR="00CA2030" w:rsidRPr="00A908D4">
        <w:t xml:space="preserve">; </w:t>
      </w:r>
    </w:p>
    <w:p w14:paraId="7229FA83" w14:textId="77777777" w:rsidR="00ED2DFE" w:rsidRPr="00A908D4" w:rsidRDefault="00CA2030" w:rsidP="007E4ACE">
      <w:pPr>
        <w:pStyle w:val="Nadpis5"/>
        <w:ind w:left="964" w:hanging="567"/>
      </w:pPr>
      <w:r w:rsidRPr="00A908D4">
        <w:t xml:space="preserve">poskytování </w:t>
      </w:r>
      <w:r w:rsidR="008B0748" w:rsidRPr="00A908D4">
        <w:t xml:space="preserve">záruky </w:t>
      </w:r>
      <w:r w:rsidR="00225632" w:rsidRPr="00A908D4">
        <w:t>za dosažení</w:t>
      </w:r>
      <w:r w:rsidR="00A85A05" w:rsidRPr="00A908D4">
        <w:t xml:space="preserve"> </w:t>
      </w:r>
      <w:r w:rsidR="007F015B" w:rsidRPr="00A908D4">
        <w:t xml:space="preserve">smluvně </w:t>
      </w:r>
      <w:r w:rsidR="00BC64C3" w:rsidRPr="00A908D4">
        <w:t xml:space="preserve">garantovaných </w:t>
      </w:r>
      <w:r w:rsidR="005234A7" w:rsidRPr="00A908D4">
        <w:t>úspor</w:t>
      </w:r>
      <w:r w:rsidR="00DC70D3" w:rsidRPr="00A908D4">
        <w:t>;</w:t>
      </w:r>
      <w:r w:rsidR="005234A7" w:rsidRPr="00A908D4">
        <w:t xml:space="preserve"> </w:t>
      </w:r>
      <w:r w:rsidR="00225632" w:rsidRPr="00A908D4">
        <w:t xml:space="preserve"> </w:t>
      </w:r>
    </w:p>
    <w:p w14:paraId="4F7C56F2" w14:textId="77777777" w:rsidR="00205D64" w:rsidRPr="00A908D4" w:rsidRDefault="00593C79" w:rsidP="00E92C96">
      <w:pPr>
        <w:pStyle w:val="Nadpis2"/>
        <w:numPr>
          <w:ilvl w:val="0"/>
          <w:numId w:val="0"/>
        </w:numPr>
        <w:ind w:left="397"/>
      </w:pPr>
      <w:r w:rsidRPr="00A908D4">
        <w:t>a to vše</w:t>
      </w:r>
      <w:r w:rsidR="00556EB0" w:rsidRPr="00A908D4">
        <w:t xml:space="preserve"> </w:t>
      </w:r>
      <w:r w:rsidR="007075B9" w:rsidRPr="00A908D4">
        <w:t>po dobu trv</w:t>
      </w:r>
      <w:r w:rsidR="005F25DE" w:rsidRPr="00A908D4">
        <w:t>á</w:t>
      </w:r>
      <w:r w:rsidR="007075B9" w:rsidRPr="00A908D4">
        <w:t xml:space="preserve">ní smlouvy </w:t>
      </w:r>
      <w:r w:rsidR="00556EB0" w:rsidRPr="00A908D4">
        <w:t>v rozsahu a</w:t>
      </w:r>
      <w:r w:rsidRPr="00A908D4">
        <w:t xml:space="preserve"> za podmínek </w:t>
      </w:r>
      <w:r w:rsidR="00EE112A" w:rsidRPr="00A908D4">
        <w:t xml:space="preserve">specifikovaných v této </w:t>
      </w:r>
      <w:r w:rsidR="00B44065" w:rsidRPr="00A908D4">
        <w:t>smlouvě</w:t>
      </w:r>
      <w:r w:rsidR="00555187" w:rsidRPr="00A908D4">
        <w:t xml:space="preserve"> </w:t>
      </w:r>
      <w:r w:rsidR="00205D64" w:rsidRPr="00A908D4">
        <w:t xml:space="preserve">(dále souhrnně též jako </w:t>
      </w:r>
      <w:r w:rsidR="00205D64" w:rsidRPr="00A908D4">
        <w:rPr>
          <w:b/>
        </w:rPr>
        <w:t>„projekt“</w:t>
      </w:r>
      <w:r w:rsidR="00205D64" w:rsidRPr="00A908D4">
        <w:t>).</w:t>
      </w:r>
    </w:p>
    <w:p w14:paraId="7020565B" w14:textId="77777777" w:rsidR="00F81353" w:rsidRPr="00A908D4" w:rsidRDefault="00F81353" w:rsidP="009F1486">
      <w:pPr>
        <w:pStyle w:val="Nadpis1"/>
        <w:ind w:left="0"/>
        <w:rPr>
          <w:szCs w:val="24"/>
        </w:rPr>
      </w:pPr>
      <w:r w:rsidRPr="00A908D4">
        <w:rPr>
          <w:b w:val="0"/>
        </w:rPr>
        <w:br/>
      </w:r>
      <w:bookmarkStart w:id="16" w:name="_Toc326522959"/>
      <w:bookmarkStart w:id="17" w:name="_Toc152262119"/>
      <w:r w:rsidRPr="00A908D4">
        <w:rPr>
          <w:szCs w:val="24"/>
        </w:rPr>
        <w:t>Předmět smlouvy</w:t>
      </w:r>
      <w:bookmarkEnd w:id="16"/>
      <w:bookmarkEnd w:id="17"/>
    </w:p>
    <w:p w14:paraId="239DD619" w14:textId="77777777" w:rsidR="00737E8C" w:rsidRPr="00A908D4" w:rsidRDefault="003A6BCB" w:rsidP="00E92C96">
      <w:pPr>
        <w:pStyle w:val="Nadpis2"/>
      </w:pPr>
      <w:bookmarkStart w:id="18" w:name="_Předmětem_Smlouvy_je_závazek_Zhotov"/>
      <w:bookmarkEnd w:id="18"/>
      <w:r w:rsidRPr="00A908D4">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792B4C6E" w14:textId="77777777" w:rsidR="00DC70D3" w:rsidRPr="00A908D4" w:rsidRDefault="003A6BCB" w:rsidP="00E92C96">
      <w:pPr>
        <w:pStyle w:val="Nadpis2"/>
      </w:pPr>
      <w:bookmarkStart w:id="19" w:name="_Ref468895661"/>
      <w:r w:rsidRPr="00A908D4">
        <w:t>Realizace projektu bude provedena v následujících etapách:</w:t>
      </w:r>
      <w:bookmarkEnd w:id="19"/>
    </w:p>
    <w:p w14:paraId="0D1FFF84" w14:textId="77777777" w:rsidR="00DC70D3" w:rsidRPr="00A908D4" w:rsidRDefault="003A6BCB" w:rsidP="006B74CE">
      <w:pPr>
        <w:pStyle w:val="Nadpis5"/>
        <w:numPr>
          <w:ilvl w:val="0"/>
          <w:numId w:val="12"/>
        </w:numPr>
        <w:ind w:left="964" w:hanging="567"/>
      </w:pPr>
      <w:r w:rsidRPr="00A908D4">
        <w:t>I. etapa: předběžné činnosti (ověření stavu využití energií v objektech) – (</w:t>
      </w:r>
      <w:r w:rsidRPr="00A908D4">
        <w:rPr>
          <w:i/>
        </w:rPr>
        <w:t>viz zejména Část druhá smlouvy)</w:t>
      </w:r>
      <w:r w:rsidRPr="00A908D4">
        <w:t>;</w:t>
      </w:r>
    </w:p>
    <w:p w14:paraId="1F9A1FA1" w14:textId="77777777" w:rsidR="00DC70D3" w:rsidRPr="00A908D4" w:rsidRDefault="003A6BCB" w:rsidP="006B74CE">
      <w:pPr>
        <w:pStyle w:val="Nadpis5"/>
        <w:numPr>
          <w:ilvl w:val="0"/>
          <w:numId w:val="12"/>
        </w:numPr>
        <w:ind w:left="964" w:hanging="567"/>
      </w:pPr>
      <w:r w:rsidRPr="00A908D4">
        <w:t>II. etapa: provedení základních opatření (</w:t>
      </w:r>
      <w:r w:rsidRPr="00A908D4">
        <w:rPr>
          <w:i/>
        </w:rPr>
        <w:t>viz zejména Část třetí smlouvy)</w:t>
      </w:r>
      <w:r w:rsidRPr="00A908D4">
        <w:t>;</w:t>
      </w:r>
    </w:p>
    <w:p w14:paraId="76BC3190" w14:textId="77777777" w:rsidR="00DC70D3" w:rsidRPr="00A908D4" w:rsidRDefault="003A6BCB" w:rsidP="006B74CE">
      <w:pPr>
        <w:pStyle w:val="Nadpis5"/>
        <w:numPr>
          <w:ilvl w:val="0"/>
          <w:numId w:val="12"/>
        </w:numPr>
        <w:ind w:left="964" w:hanging="567"/>
      </w:pPr>
      <w:r w:rsidRPr="00A908D4">
        <w:t xml:space="preserve">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w:t>
      </w:r>
      <w:r w:rsidRPr="00A908D4">
        <w:lastRenderedPageBreak/>
        <w:t xml:space="preserve">garantovaných úspor, stanovení a provedení dodatečných opatření, a to včetně </w:t>
      </w:r>
      <w:r w:rsidR="00737E8C" w:rsidRPr="00A908D4">
        <w:t xml:space="preserve">realizace a finančního vypořádání </w:t>
      </w:r>
      <w:r w:rsidRPr="00A908D4">
        <w:t>doporučených dodatečných opatření (</w:t>
      </w:r>
      <w:r w:rsidRPr="00A908D4">
        <w:rPr>
          <w:i/>
        </w:rPr>
        <w:t>viz zejména Část čtvrtá a Část pátá smlouvy)</w:t>
      </w:r>
      <w:r w:rsidRPr="00A908D4">
        <w:t>.</w:t>
      </w:r>
    </w:p>
    <w:p w14:paraId="2CC6457E" w14:textId="2ED4107F" w:rsidR="00DC70D3" w:rsidRPr="00A908D4" w:rsidRDefault="003A6BCB" w:rsidP="00E92C96">
      <w:pPr>
        <w:pStyle w:val="Nadpis2"/>
      </w:pPr>
      <w:r w:rsidRPr="00A908D4">
        <w:t>Realizace projektu je dokončena okamžikem dokončení všech etap projektu, tj. I. etapy, II. etapy a III. etapy specifikovaných v </w:t>
      </w:r>
      <w:r w:rsidR="00B178F1" w:rsidRPr="00A908D4">
        <w:fldChar w:fldCharType="begin"/>
      </w:r>
      <w:r w:rsidR="00B178F1" w:rsidRPr="00A908D4">
        <w:instrText xml:space="preserve"> REF _Ref468895661 \w \h </w:instrText>
      </w:r>
      <w:r w:rsidR="00B178F1" w:rsidRPr="00A908D4">
        <w:fldChar w:fldCharType="separate"/>
      </w:r>
      <w:r w:rsidR="00B178F1">
        <w:t>Člán</w:t>
      </w:r>
      <w:r w:rsidR="003F6F3F">
        <w:t>ek</w:t>
      </w:r>
      <w:r w:rsidR="00B178F1">
        <w:t xml:space="preserve"> 4.2</w:t>
      </w:r>
      <w:r w:rsidR="00B178F1" w:rsidRPr="00A908D4">
        <w:fldChar w:fldCharType="end"/>
      </w:r>
      <w:r w:rsidRPr="00A908D4">
        <w:t xml:space="preserve"> za podmínek </w:t>
      </w:r>
      <w:r w:rsidR="00F76AC2" w:rsidRPr="00A908D4">
        <w:t>stanovených v této smlouvě.</w:t>
      </w:r>
    </w:p>
    <w:p w14:paraId="4D64C711" w14:textId="77777777" w:rsidR="00F81353" w:rsidRPr="00A908D4" w:rsidRDefault="00F81353" w:rsidP="005B1DCF">
      <w:pPr>
        <w:pStyle w:val="Nzev"/>
        <w:keepNext/>
        <w:pageBreakBefore/>
        <w:rPr>
          <w:rFonts w:asciiTheme="minorHAnsi" w:hAnsiTheme="minorHAnsi" w:cstheme="minorHAnsi"/>
        </w:rPr>
      </w:pPr>
      <w:bookmarkStart w:id="20" w:name="_Toc326522960"/>
      <w:r w:rsidRPr="00A908D4">
        <w:rPr>
          <w:rFonts w:asciiTheme="minorHAnsi" w:hAnsiTheme="minorHAnsi" w:cstheme="minorHAnsi"/>
        </w:rPr>
        <w:lastRenderedPageBreak/>
        <w:t xml:space="preserve">Část druhá: </w:t>
      </w:r>
      <w:r w:rsidRPr="00A908D4">
        <w:rPr>
          <w:rStyle w:val="StylNzevTunPodtrenChar"/>
          <w:rFonts w:asciiTheme="minorHAnsi" w:hAnsiTheme="minorHAnsi" w:cstheme="minorHAnsi"/>
        </w:rPr>
        <w:t>Předběžné činnosti</w:t>
      </w:r>
      <w:bookmarkEnd w:id="20"/>
    </w:p>
    <w:p w14:paraId="2E35BE47" w14:textId="77777777" w:rsidR="00F81353" w:rsidRPr="00A908D4" w:rsidRDefault="00F81353" w:rsidP="009F1486">
      <w:pPr>
        <w:pStyle w:val="Nadpis1"/>
        <w:ind w:left="0"/>
      </w:pPr>
      <w:r w:rsidRPr="00A908D4">
        <w:rPr>
          <w:b w:val="0"/>
        </w:rPr>
        <w:br/>
      </w:r>
      <w:bookmarkStart w:id="21" w:name="_Ref207368830"/>
      <w:bookmarkStart w:id="22" w:name="_Toc326522961"/>
      <w:bookmarkStart w:id="23" w:name="_Toc152262120"/>
      <w:r w:rsidRPr="00A908D4">
        <w:t xml:space="preserve">Ověření stavu </w:t>
      </w:r>
      <w:r w:rsidR="00F91895" w:rsidRPr="00A908D4">
        <w:t xml:space="preserve">a </w:t>
      </w:r>
      <w:r w:rsidRPr="00A908D4">
        <w:t>využití energie v objektech</w:t>
      </w:r>
      <w:bookmarkEnd w:id="21"/>
      <w:bookmarkEnd w:id="22"/>
      <w:bookmarkEnd w:id="23"/>
    </w:p>
    <w:p w14:paraId="5ED1813C" w14:textId="77777777" w:rsidR="00CF4DCA" w:rsidRPr="00A908D4" w:rsidRDefault="0086396B" w:rsidP="00E92C96">
      <w:pPr>
        <w:pStyle w:val="Nadpis2"/>
      </w:pPr>
      <w:r w:rsidRPr="00A908D4">
        <w:t xml:space="preserve">Smluvní strany tímto výslovně potvrzují, že smlouva byla uzavřena </w:t>
      </w:r>
      <w:r w:rsidR="00243FF8" w:rsidRPr="00A908D4">
        <w:t xml:space="preserve">výlučně </w:t>
      </w:r>
      <w:r w:rsidRPr="00A908D4">
        <w:t>na základě informací a podkladů obsažených v zadávací dokumentaci</w:t>
      </w:r>
      <w:r w:rsidR="004856F5" w:rsidRPr="00A908D4">
        <w:t xml:space="preserve"> a informací </w:t>
      </w:r>
      <w:r w:rsidR="00FE2424" w:rsidRPr="00A908D4">
        <w:t xml:space="preserve">obdržených </w:t>
      </w:r>
      <w:r w:rsidR="004856F5" w:rsidRPr="00A908D4">
        <w:t>v</w:t>
      </w:r>
      <w:r w:rsidR="00132FD0" w:rsidRPr="00A908D4">
        <w:t xml:space="preserve"> průběhu </w:t>
      </w:r>
      <w:r w:rsidR="0021343A" w:rsidRPr="00A908D4">
        <w:t>zadávacího</w:t>
      </w:r>
      <w:r w:rsidR="00132FD0" w:rsidRPr="00A908D4">
        <w:t xml:space="preserve"> řízení.</w:t>
      </w:r>
      <w:r w:rsidR="00CF4DCA" w:rsidRPr="00A908D4">
        <w:t xml:space="preserve"> </w:t>
      </w:r>
      <w:r w:rsidR="00B419CE" w:rsidRPr="00A908D4">
        <w:t>P</w:t>
      </w:r>
      <w:r w:rsidR="00CF4DCA" w:rsidRPr="00A908D4">
        <w:t>opis výchozího stavu včetně referenční spotřeby nákladů je specifikován v příloze č. 1 této Smlouvy.</w:t>
      </w:r>
    </w:p>
    <w:p w14:paraId="2657B3AA" w14:textId="3AD0D79A" w:rsidR="003A576D" w:rsidRPr="00890B2A" w:rsidRDefault="003A576D" w:rsidP="00E92C96">
      <w:pPr>
        <w:pStyle w:val="Nadpis2"/>
      </w:pPr>
      <w:r w:rsidRPr="00A908D4">
        <w:t>ESCO se zavazuje před zahájením provádění základních opatření podrobně ověřit stav</w:t>
      </w:r>
      <w:r w:rsidR="0031153B">
        <w:t xml:space="preserve"> (stavebně technický průzkum)</w:t>
      </w:r>
      <w:r w:rsidRPr="00A908D4">
        <w:t xml:space="preserve"> využití energie v</w:t>
      </w:r>
      <w:r w:rsidR="00896636" w:rsidRPr="00A908D4">
        <w:t> </w:t>
      </w:r>
      <w:r w:rsidRPr="00A908D4">
        <w:t>objektech</w:t>
      </w:r>
      <w:r w:rsidR="00896636" w:rsidRPr="00A908D4">
        <w:t xml:space="preserve"> a ostatní </w:t>
      </w:r>
      <w:r w:rsidR="00896636" w:rsidRPr="00890B2A">
        <w:t>poskytnuté informace</w:t>
      </w:r>
      <w:r w:rsidR="009B3AAA" w:rsidRPr="00890B2A">
        <w:t xml:space="preserve"> a Klient se zavazuje </w:t>
      </w:r>
      <w:r w:rsidR="00277B09" w:rsidRPr="00890B2A">
        <w:t>poskytnout ESCO při naplňování této povinnosti ESCO nezbytnou součinnost</w:t>
      </w:r>
      <w:r w:rsidR="005D6398" w:rsidRPr="00890B2A">
        <w:t xml:space="preserve">, zejména pak </w:t>
      </w:r>
      <w:r w:rsidR="00620598" w:rsidRPr="00890B2A">
        <w:t xml:space="preserve">umožnit </w:t>
      </w:r>
      <w:r w:rsidR="00952C9C" w:rsidRPr="00890B2A">
        <w:t>přístup</w:t>
      </w:r>
      <w:r w:rsidR="0072135A" w:rsidRPr="00890B2A">
        <w:t xml:space="preserve"> (</w:t>
      </w:r>
      <w:r w:rsidR="0072135A" w:rsidRPr="00890B2A">
        <w:rPr>
          <w:i/>
          <w:iCs w:val="0"/>
        </w:rPr>
        <w:t>a to i opakovaně</w:t>
      </w:r>
      <w:r w:rsidR="0072135A" w:rsidRPr="00890B2A">
        <w:t>)</w:t>
      </w:r>
      <w:r w:rsidR="00952C9C" w:rsidRPr="00890B2A">
        <w:t xml:space="preserve"> </w:t>
      </w:r>
      <w:r w:rsidR="00DF2F3F" w:rsidRPr="00890B2A">
        <w:t xml:space="preserve">do </w:t>
      </w:r>
      <w:r w:rsidR="00620598" w:rsidRPr="00890B2A">
        <w:t xml:space="preserve">objektů </w:t>
      </w:r>
      <w:r w:rsidR="00EE1939" w:rsidRPr="00890B2A">
        <w:t xml:space="preserve">a umožnit </w:t>
      </w:r>
      <w:r w:rsidR="00F00F98" w:rsidRPr="00890B2A">
        <w:t>přístup k účetním dokladům</w:t>
      </w:r>
      <w:r w:rsidR="008360CA" w:rsidRPr="00890B2A">
        <w:t xml:space="preserve"> vztahujícím se </w:t>
      </w:r>
      <w:r w:rsidR="00D26099" w:rsidRPr="00890B2A">
        <w:t>k platbám za</w:t>
      </w:r>
      <w:r w:rsidR="00EC745C" w:rsidRPr="00890B2A">
        <w:t xml:space="preserve"> úhradu nákladů</w:t>
      </w:r>
      <w:r w:rsidR="00D26099" w:rsidRPr="00890B2A">
        <w:t>, které mají být předmětem garantovaných úspor.</w:t>
      </w:r>
    </w:p>
    <w:p w14:paraId="0D944492" w14:textId="5A3C81C1" w:rsidR="003A576D" w:rsidRPr="00A908D4" w:rsidRDefault="003A576D" w:rsidP="00E92C96">
      <w:pPr>
        <w:pStyle w:val="Nadpis2"/>
      </w:pPr>
      <w:bookmarkStart w:id="24" w:name="_Ref330840684"/>
      <w:r w:rsidRPr="00A908D4">
        <w:t xml:space="preserve">ESCO se zavazuje do </w:t>
      </w:r>
      <w:r w:rsidR="009625CE" w:rsidRPr="00A908D4">
        <w:t>[</w:t>
      </w:r>
      <w:r w:rsidR="00FB4C73">
        <w:t>9</w:t>
      </w:r>
      <w:r w:rsidRPr="00A908D4">
        <w:t>0] dnů od podpisu této smlouvy předložit Klientovi písemnou zprávu o</w:t>
      </w:r>
      <w:r w:rsidR="00610114">
        <w:t> </w:t>
      </w:r>
      <w:r w:rsidRPr="00A908D4">
        <w:t xml:space="preserve">ověření stavu využití energie v objektech </w:t>
      </w:r>
      <w:r w:rsidR="00896636" w:rsidRPr="00A908D4">
        <w:t xml:space="preserve">a ostatních poskytnutých informacích </w:t>
      </w:r>
      <w:r w:rsidRPr="00A908D4">
        <w:t>(dále jen „</w:t>
      </w:r>
      <w:r w:rsidRPr="00A908D4">
        <w:rPr>
          <w:b/>
        </w:rPr>
        <w:t>předběžná zpráva</w:t>
      </w:r>
      <w:r w:rsidRPr="00A908D4">
        <w:t>“), ve které minimálně uvede:</w:t>
      </w:r>
      <w:bookmarkEnd w:id="24"/>
    </w:p>
    <w:p w14:paraId="0C175747" w14:textId="7EFC7B98" w:rsidR="00EB486B" w:rsidRPr="00A908D4" w:rsidRDefault="003A576D" w:rsidP="006B74CE">
      <w:pPr>
        <w:pStyle w:val="Nadpis5"/>
        <w:numPr>
          <w:ilvl w:val="0"/>
          <w:numId w:val="13"/>
        </w:numPr>
        <w:ind w:left="964" w:hanging="567"/>
      </w:pPr>
      <w:r w:rsidRPr="00A908D4">
        <w:t xml:space="preserve">zda zjistila jakékoliv odchylky či nesrovnalosti v údajích uvedených </w:t>
      </w:r>
      <w:r w:rsidR="00F62865">
        <w:t xml:space="preserve">v </w:t>
      </w:r>
      <w:r w:rsidRPr="00A908D4">
        <w:t xml:space="preserve">zadávací dokumentaci a </w:t>
      </w:r>
      <w:r w:rsidR="00896636" w:rsidRPr="00A908D4">
        <w:t>v průběhu zadávacího řízení</w:t>
      </w:r>
      <w:r w:rsidRPr="00A908D4">
        <w:t>;</w:t>
      </w:r>
    </w:p>
    <w:p w14:paraId="767C0825" w14:textId="270DC968" w:rsidR="00EB486B" w:rsidRPr="00A908D4" w:rsidRDefault="003A576D" w:rsidP="006B74CE">
      <w:pPr>
        <w:pStyle w:val="Nadpis5"/>
        <w:numPr>
          <w:ilvl w:val="0"/>
          <w:numId w:val="13"/>
        </w:numPr>
        <w:ind w:left="964" w:hanging="567"/>
      </w:pPr>
      <w:r w:rsidRPr="00A908D4">
        <w:t xml:space="preserve">pokud ano, zda to má vliv na vymezení základních opatření, cenu, dobu splatnosti, </w:t>
      </w:r>
      <w:r w:rsidR="00FF6F3D">
        <w:t xml:space="preserve">výši garantované úspory, </w:t>
      </w:r>
      <w:r w:rsidRPr="00A908D4">
        <w:t>výši splátek či d</w:t>
      </w:r>
      <w:r w:rsidR="00A966E5" w:rsidRPr="00A908D4">
        <w:t>alší podstatné smluvní podmínky</w:t>
      </w:r>
      <w:r w:rsidRPr="00A908D4">
        <w:t>.</w:t>
      </w:r>
    </w:p>
    <w:p w14:paraId="0F516CFA" w14:textId="2F05BAD1" w:rsidR="003A576D" w:rsidRPr="00A908D4" w:rsidRDefault="003A576D" w:rsidP="003A576D">
      <w:pPr>
        <w:ind w:left="426"/>
      </w:pPr>
      <w:r w:rsidRPr="00A908D4">
        <w:t>ESCO je povinna své závěry, zejména pokud shledá, že údaje uvedené v zadávací dokumentaci nejsou správné nebo úplné, řádným způsobem odůvodnit</w:t>
      </w:r>
      <w:r w:rsidR="00CA32DD">
        <w:t xml:space="preserve"> a dokladovat</w:t>
      </w:r>
      <w:r w:rsidRPr="00A908D4">
        <w:t>.</w:t>
      </w:r>
    </w:p>
    <w:p w14:paraId="41CE7E46" w14:textId="7E616873" w:rsidR="00EB486B" w:rsidRPr="00A908D4" w:rsidRDefault="003A576D" w:rsidP="00E92C96">
      <w:pPr>
        <w:pStyle w:val="Nadpis2"/>
      </w:pPr>
      <w:bookmarkStart w:id="25" w:name="_Ref330839553"/>
      <w:r w:rsidRPr="00A908D4">
        <w:t xml:space="preserve">Pokud ESCO </w:t>
      </w:r>
      <w:r w:rsidR="004F54C1" w:rsidRPr="00A908D4">
        <w:t xml:space="preserve">v rámci ověření skutečného stavu </w:t>
      </w:r>
      <w:r w:rsidRPr="00A908D4">
        <w:t>zjistí odchylky či nesrovnalosti v údajích uvedených v zadávací dokumentaci</w:t>
      </w:r>
      <w:r w:rsidR="00896636" w:rsidRPr="00A908D4">
        <w:t xml:space="preserve"> a obdržených v průběhu zadávacího řízení</w:t>
      </w:r>
      <w:r w:rsidRPr="00A908D4">
        <w:t>, které mají takový vliv na vymezení základních opatření, cenu, dobu splatnosti,</w:t>
      </w:r>
      <w:r w:rsidR="00FF6F3D">
        <w:t xml:space="preserve"> výši garantované úspory,</w:t>
      </w:r>
      <w:r w:rsidRPr="00A908D4">
        <w:t xml:space="preserve"> výši splátek či další podstatné smluvní podmínky, že Klient nemůže nadále spravedlivě požadovat, aby ESCO nadále garantovala plnění těchto smluvních podmínek, je ESCO oprávněna od smlouvy odstoupit. </w:t>
      </w:r>
      <w:bookmarkStart w:id="26" w:name="_Hlk48911563"/>
      <w:r w:rsidRPr="00A908D4">
        <w:t>Tím není dotčeno právo ESCO na náhradu škody vůči Klientovi</w:t>
      </w:r>
      <w:bookmarkEnd w:id="26"/>
      <w:r w:rsidRPr="00A908D4">
        <w:t>.</w:t>
      </w:r>
      <w:bookmarkEnd w:id="25"/>
    </w:p>
    <w:p w14:paraId="29CF19E6" w14:textId="459D176E" w:rsidR="003A576D" w:rsidRPr="00A908D4" w:rsidRDefault="00014C5A" w:rsidP="00E92C96">
      <w:pPr>
        <w:pStyle w:val="Nadpis2"/>
      </w:pPr>
      <w:bookmarkStart w:id="27" w:name="_Ref330840698"/>
      <w:r w:rsidRPr="00A908D4">
        <w:t xml:space="preserve">V případě postupu dle </w:t>
      </w:r>
      <w:r w:rsidR="000E161F" w:rsidRPr="00A908D4">
        <w:fldChar w:fldCharType="begin"/>
      </w:r>
      <w:r w:rsidR="00A517D2" w:rsidRPr="00A908D4">
        <w:instrText xml:space="preserve"> REF _Ref330839553 \w \h  \* MERGEFORMAT </w:instrText>
      </w:r>
      <w:r w:rsidR="000E161F" w:rsidRPr="00A908D4">
        <w:fldChar w:fldCharType="separate"/>
      </w:r>
      <w:r w:rsidR="00A908D4">
        <w:t>Článek 5.4</w:t>
      </w:r>
      <w:r w:rsidR="000E161F" w:rsidRPr="00A908D4">
        <w:fldChar w:fldCharType="end"/>
      </w:r>
      <w:r w:rsidR="00E373D9" w:rsidRPr="00A908D4">
        <w:t>,</w:t>
      </w:r>
      <w:r w:rsidR="00034EBA" w:rsidRPr="00A908D4">
        <w:t xml:space="preserve"> </w:t>
      </w:r>
      <w:r w:rsidR="009625CE" w:rsidRPr="00A908D4">
        <w:t xml:space="preserve">má ESCO právo na náhradu účelně vynaložených nákladů spojených s vypracováním předběžné zprávy (dále jen </w:t>
      </w:r>
      <w:r w:rsidR="009625CE" w:rsidRPr="00A908D4">
        <w:rPr>
          <w:i/>
        </w:rPr>
        <w:t>„</w:t>
      </w:r>
      <w:r w:rsidR="009625CE" w:rsidRPr="00A908D4">
        <w:rPr>
          <w:b/>
        </w:rPr>
        <w:t>účelně vynaložené náklady</w:t>
      </w:r>
      <w:r w:rsidR="009625CE" w:rsidRPr="00A908D4">
        <w:rPr>
          <w:i/>
        </w:rPr>
        <w:t>“</w:t>
      </w:r>
      <w:r w:rsidR="009625CE" w:rsidRPr="00A908D4">
        <w:t>). Výši účelně vynaložených nákladů, včetně jejího odůvodnění, je ESCO povinna u Klienta uplatnit nejpozději současně s odstoupením.</w:t>
      </w:r>
      <w:bookmarkEnd w:id="27"/>
    </w:p>
    <w:p w14:paraId="09215790" w14:textId="78BE586C" w:rsidR="007750DD" w:rsidRDefault="00733840" w:rsidP="00E92C96">
      <w:pPr>
        <w:pStyle w:val="Nadpis2"/>
      </w:pPr>
      <w:r w:rsidRPr="00A908D4">
        <w:t>V</w:t>
      </w:r>
      <w:r w:rsidR="00E061DE" w:rsidRPr="00A908D4">
        <w:t> </w:t>
      </w:r>
      <w:r w:rsidRPr="00A908D4">
        <w:t>případ</w:t>
      </w:r>
      <w:r w:rsidR="00E061DE" w:rsidRPr="00A908D4">
        <w:t xml:space="preserve">ech specifikovaných v </w:t>
      </w:r>
      <w:r w:rsidR="000E161F" w:rsidRPr="00A908D4">
        <w:fldChar w:fldCharType="begin"/>
      </w:r>
      <w:r w:rsidR="00737E8C" w:rsidRPr="00A908D4">
        <w:instrText xml:space="preserve"> REF _Ref330839553 \w \h  \* MERGEFORMAT </w:instrText>
      </w:r>
      <w:r w:rsidR="000E161F" w:rsidRPr="00A908D4">
        <w:fldChar w:fldCharType="separate"/>
      </w:r>
      <w:r w:rsidR="00A908D4">
        <w:t>Článek 5.4</w:t>
      </w:r>
      <w:r w:rsidR="000E161F" w:rsidRPr="00A908D4">
        <w:fldChar w:fldCharType="end"/>
      </w:r>
      <w:r w:rsidR="00503B1B" w:rsidRPr="00A908D4">
        <w:t xml:space="preserve"> </w:t>
      </w:r>
      <w:r w:rsidR="00E061DE" w:rsidRPr="00A908D4">
        <w:t>se</w:t>
      </w:r>
      <w:r w:rsidRPr="00A908D4">
        <w:t xml:space="preserve"> </w:t>
      </w:r>
      <w:r w:rsidR="00E061DE" w:rsidRPr="00A908D4">
        <w:t>s</w:t>
      </w:r>
      <w:r w:rsidR="00C767B0" w:rsidRPr="00A908D4">
        <w:t>mluvní strany mohou dohodnout také na změně smluvních podmínek</w:t>
      </w:r>
      <w:r w:rsidR="006E7ED8" w:rsidRPr="00A908D4">
        <w:t>, které</w:t>
      </w:r>
      <w:r w:rsidR="00436034" w:rsidRPr="00A908D4">
        <w:t xml:space="preserve"> by zohledňoval</w:t>
      </w:r>
      <w:r w:rsidR="006E7ED8" w:rsidRPr="00A908D4">
        <w:t>y</w:t>
      </w:r>
      <w:r w:rsidR="00436034" w:rsidRPr="00A908D4">
        <w:t xml:space="preserve"> nově zjištěné skutečnosti</w:t>
      </w:r>
      <w:r w:rsidR="006E7ED8" w:rsidRPr="00A908D4">
        <w:t>, pokud takový postup bude v</w:t>
      </w:r>
      <w:r w:rsidR="00AF3066" w:rsidRPr="00A908D4">
        <w:t xml:space="preserve"> souladu s</w:t>
      </w:r>
      <w:r w:rsidR="005F2F31" w:rsidRPr="00A908D4">
        <w:t>e</w:t>
      </w:r>
      <w:r w:rsidR="00F92422" w:rsidRPr="00A908D4">
        <w:t> Z</w:t>
      </w:r>
      <w:r w:rsidR="008859BF" w:rsidRPr="00A908D4">
        <w:t>Z</w:t>
      </w:r>
      <w:r w:rsidR="00F92422" w:rsidRPr="00A908D4">
        <w:t>VZ.</w:t>
      </w:r>
    </w:p>
    <w:p w14:paraId="4B5CB0F1" w14:textId="2CC41C79" w:rsidR="00D33339" w:rsidRPr="00A908D4" w:rsidRDefault="00D33339" w:rsidP="00E92C96">
      <w:pPr>
        <w:pStyle w:val="Nadpis2"/>
      </w:pPr>
      <w:r>
        <w:t>O</w:t>
      </w:r>
      <w:r w:rsidRPr="00A908D4">
        <w:t>dchylky či nesrovnalosti</w:t>
      </w:r>
      <w:r>
        <w:t xml:space="preserve"> v předběžné zprávě neuvedené </w:t>
      </w:r>
      <w:r w:rsidR="007976FB">
        <w:t>považují smluvní strany za odchylky či nesrovnalosti nemající vliv na plnění z této smlouvy.</w:t>
      </w:r>
    </w:p>
    <w:p w14:paraId="5F28DBF8" w14:textId="77777777" w:rsidR="00F81353" w:rsidRPr="00A908D4" w:rsidRDefault="00F81353" w:rsidP="005B1DCF">
      <w:pPr>
        <w:pStyle w:val="Nzev"/>
        <w:keepNext/>
        <w:pageBreakBefore/>
        <w:spacing w:before="480"/>
        <w:rPr>
          <w:rStyle w:val="StylNzevTunPodtrenChar"/>
          <w:rFonts w:asciiTheme="minorHAnsi" w:hAnsiTheme="minorHAnsi" w:cstheme="minorHAnsi"/>
          <w:b w:val="0"/>
        </w:rPr>
      </w:pPr>
      <w:bookmarkStart w:id="28" w:name="_Toc326522963"/>
      <w:r w:rsidRPr="00A908D4">
        <w:rPr>
          <w:rFonts w:asciiTheme="minorHAnsi" w:hAnsiTheme="minorHAnsi" w:cstheme="minorHAnsi"/>
        </w:rPr>
        <w:lastRenderedPageBreak/>
        <w:t xml:space="preserve">Část třetí: </w:t>
      </w:r>
      <w:r w:rsidRPr="00A908D4">
        <w:rPr>
          <w:rStyle w:val="StylNzevTunPodtrenChar"/>
          <w:rFonts w:asciiTheme="minorHAnsi" w:hAnsiTheme="minorHAnsi" w:cstheme="minorHAnsi"/>
        </w:rPr>
        <w:t xml:space="preserve">Období </w:t>
      </w:r>
      <w:r w:rsidR="00783B70" w:rsidRPr="00A908D4">
        <w:rPr>
          <w:rStyle w:val="StylNzevTunPodtrenChar"/>
          <w:rFonts w:asciiTheme="minorHAnsi" w:hAnsiTheme="minorHAnsi" w:cstheme="minorHAnsi"/>
        </w:rPr>
        <w:t>p</w:t>
      </w:r>
      <w:r w:rsidRPr="00A908D4">
        <w:rPr>
          <w:rStyle w:val="StylNzevTunPodtrenChar"/>
          <w:rFonts w:asciiTheme="minorHAnsi" w:hAnsiTheme="minorHAnsi" w:cstheme="minorHAnsi"/>
        </w:rPr>
        <w:t>rovádění základních opatření</w:t>
      </w:r>
      <w:bookmarkEnd w:id="28"/>
    </w:p>
    <w:p w14:paraId="3D8B9CD3" w14:textId="77777777" w:rsidR="00F81353" w:rsidRPr="00A908D4" w:rsidRDefault="00F81353" w:rsidP="005456F4">
      <w:pPr>
        <w:pStyle w:val="Nadpis1"/>
        <w:ind w:left="0"/>
      </w:pPr>
      <w:r w:rsidRPr="005456F4">
        <w:br/>
      </w:r>
      <w:bookmarkStart w:id="29" w:name="_Toc326522964"/>
      <w:bookmarkStart w:id="30" w:name="_Toc152262121"/>
      <w:bookmarkStart w:id="31" w:name="_Ref157752321"/>
      <w:bookmarkStart w:id="32" w:name="_Ref157752374"/>
      <w:r w:rsidRPr="00A908D4">
        <w:t>Práva a povinnosti smluvních stran</w:t>
      </w:r>
      <w:bookmarkEnd w:id="29"/>
      <w:bookmarkEnd w:id="30"/>
      <w:bookmarkEnd w:id="31"/>
      <w:bookmarkEnd w:id="32"/>
    </w:p>
    <w:p w14:paraId="300C1B6D" w14:textId="57A6F77B" w:rsidR="00272371" w:rsidRPr="00A908D4" w:rsidRDefault="001F476B" w:rsidP="00E92C96">
      <w:pPr>
        <w:pStyle w:val="Nadpis2"/>
      </w:pPr>
      <w:r w:rsidRPr="00A908D4">
        <w:t>ESCO se za souč</w:t>
      </w:r>
      <w:r w:rsidR="00D30B8D" w:rsidRPr="00A908D4">
        <w:t xml:space="preserve">innosti Klienta zavazuje </w:t>
      </w:r>
      <w:r w:rsidR="00BB6B08" w:rsidRPr="00A908D4">
        <w:t xml:space="preserve">k </w:t>
      </w:r>
      <w:r w:rsidR="00D30B8D" w:rsidRPr="00A908D4">
        <w:t>provedení</w:t>
      </w:r>
      <w:r w:rsidRPr="00A908D4">
        <w:t xml:space="preserve"> základní</w:t>
      </w:r>
      <w:r w:rsidR="00612FA8">
        <w:t>ch</w:t>
      </w:r>
      <w:r w:rsidRPr="00A908D4">
        <w:t xml:space="preserve"> opatření</w:t>
      </w:r>
      <w:r w:rsidR="00D07059" w:rsidRPr="00A908D4">
        <w:t>,</w:t>
      </w:r>
      <w:r w:rsidR="00EE598D" w:rsidRPr="00A908D4">
        <w:t xml:space="preserve"> tj. </w:t>
      </w:r>
      <w:r w:rsidR="004B4B65" w:rsidRPr="00A908D4">
        <w:t>provedení základní</w:t>
      </w:r>
      <w:r w:rsidR="00993388">
        <w:t>ch</w:t>
      </w:r>
      <w:r w:rsidR="004B4B65" w:rsidRPr="00A908D4">
        <w:t xml:space="preserve"> investiční</w:t>
      </w:r>
      <w:r w:rsidR="003E49E8">
        <w:t>ch</w:t>
      </w:r>
      <w:r w:rsidR="004B4B65" w:rsidRPr="00A908D4">
        <w:t xml:space="preserve"> opatření a základních prostých opatření,</w:t>
      </w:r>
      <w:r w:rsidR="00C82224" w:rsidRPr="00A908D4">
        <w:t xml:space="preserve"> </w:t>
      </w:r>
      <w:r w:rsidRPr="00A908D4">
        <w:t>a tím snížit způsobem stanoveným touto smlouvou provozní náklady Klienta a zvýšit energetickou účinnost.</w:t>
      </w:r>
    </w:p>
    <w:p w14:paraId="5B84F718" w14:textId="5830DFE9" w:rsidR="00F81353" w:rsidRPr="00A908D4" w:rsidRDefault="00F81353" w:rsidP="00E92C96">
      <w:pPr>
        <w:pStyle w:val="Nadpis2"/>
      </w:pPr>
      <w:r w:rsidRPr="00A908D4">
        <w:t xml:space="preserve">Klient se zavazuje, že po období </w:t>
      </w:r>
      <w:r w:rsidR="003F6148" w:rsidRPr="00A908D4">
        <w:t>provádění základních opatření</w:t>
      </w:r>
    </w:p>
    <w:p w14:paraId="17082D09" w14:textId="23083C9D" w:rsidR="00F81353" w:rsidRPr="00A908D4" w:rsidRDefault="00F81353" w:rsidP="006B74CE">
      <w:pPr>
        <w:pStyle w:val="Nadpis5"/>
        <w:numPr>
          <w:ilvl w:val="0"/>
          <w:numId w:val="14"/>
        </w:numPr>
        <w:ind w:left="964" w:hanging="567"/>
      </w:pPr>
      <w:r w:rsidRPr="00A908D4">
        <w:t xml:space="preserve">umožní ESCO a jím určeným třetím osobám přístup do areálů a jednotlivých objektů během pracovních dnů v obvyklé pracovní době </w:t>
      </w:r>
      <w:r w:rsidR="00051CB3" w:rsidRPr="00A908D4">
        <w:t xml:space="preserve">a to od </w:t>
      </w:r>
      <w:r w:rsidR="00486F02">
        <w:t>7:00</w:t>
      </w:r>
      <w:r w:rsidR="00461C1A" w:rsidRPr="00A908D4">
        <w:t xml:space="preserve"> do </w:t>
      </w:r>
      <w:r w:rsidR="00486F02">
        <w:t>18:00</w:t>
      </w:r>
      <w:r w:rsidR="00461C1A" w:rsidRPr="00A908D4">
        <w:t xml:space="preserve"> </w:t>
      </w:r>
      <w:r w:rsidRPr="00A908D4">
        <w:t xml:space="preserve">a v mimopracovní dny </w:t>
      </w:r>
      <w:r w:rsidR="00757622" w:rsidRPr="00A908D4">
        <w:t xml:space="preserve">po dohodě s Klientem </w:t>
      </w:r>
      <w:r w:rsidRPr="00A908D4">
        <w:t>kdykoli, bude-li to nutné;</w:t>
      </w:r>
    </w:p>
    <w:p w14:paraId="2FB47987" w14:textId="7A852612" w:rsidR="00F81353" w:rsidRPr="00A908D4" w:rsidRDefault="00FF6F3D" w:rsidP="006B74CE">
      <w:pPr>
        <w:pStyle w:val="Nadpis5"/>
        <w:numPr>
          <w:ilvl w:val="0"/>
          <w:numId w:val="14"/>
        </w:numPr>
        <w:ind w:left="964" w:hanging="567"/>
      </w:pPr>
      <w:r>
        <w:t xml:space="preserve">bude </w:t>
      </w:r>
      <w:r w:rsidR="00F81353" w:rsidRPr="00A908D4">
        <w:t xml:space="preserve">snášet omezení nezbytná při provádění opatření dle </w:t>
      </w:r>
      <w:r w:rsidR="007976FB">
        <w:t xml:space="preserve">jím schváleného </w:t>
      </w:r>
      <w:r w:rsidR="00F81353" w:rsidRPr="00A908D4">
        <w:t>harmonogramu;</w:t>
      </w:r>
    </w:p>
    <w:p w14:paraId="39A6FFEB" w14:textId="3605301F" w:rsidR="00F81353" w:rsidRPr="00890B2A" w:rsidRDefault="00FF6F3D" w:rsidP="006B74CE">
      <w:pPr>
        <w:pStyle w:val="Nadpis5"/>
        <w:numPr>
          <w:ilvl w:val="0"/>
          <w:numId w:val="14"/>
        </w:numPr>
        <w:ind w:left="964" w:hanging="567"/>
      </w:pPr>
      <w:r>
        <w:t xml:space="preserve">poskytne </w:t>
      </w:r>
      <w:r w:rsidR="007976FB">
        <w:t xml:space="preserve">za úplatu </w:t>
      </w:r>
      <w:r>
        <w:t xml:space="preserve">ESCO </w:t>
      </w:r>
      <w:r w:rsidR="00F81353" w:rsidRPr="00A908D4">
        <w:t xml:space="preserve">elektřinu, zemní plyn, vodu, případně další média v míře </w:t>
      </w:r>
      <w:r w:rsidR="00F81353" w:rsidRPr="00890B2A">
        <w:t>nezbytné pro provádění opatření;</w:t>
      </w:r>
    </w:p>
    <w:p w14:paraId="51975832" w14:textId="77777777" w:rsidR="00472316" w:rsidRDefault="00F81353" w:rsidP="006B74CE">
      <w:pPr>
        <w:pStyle w:val="Nadpis5"/>
        <w:numPr>
          <w:ilvl w:val="0"/>
          <w:numId w:val="14"/>
        </w:numPr>
        <w:ind w:left="964" w:hanging="567"/>
      </w:pPr>
      <w:r w:rsidRPr="00A908D4">
        <w:t>udělí ESCO příslušné plné moci, vyžaduje-li vyřízení určitých záležitostí v rámci této smlouvy uskutečnění právních úkonů jménem Klienta</w:t>
      </w:r>
      <w:r w:rsidR="00472316">
        <w:t>;</w:t>
      </w:r>
    </w:p>
    <w:p w14:paraId="1B16877B" w14:textId="2CE7BA86" w:rsidR="009F55F1" w:rsidRPr="00890B2A" w:rsidRDefault="00472316" w:rsidP="006B74CE">
      <w:pPr>
        <w:pStyle w:val="Nadpis5"/>
        <w:numPr>
          <w:ilvl w:val="0"/>
          <w:numId w:val="14"/>
        </w:numPr>
        <w:ind w:left="964" w:hanging="567"/>
      </w:pPr>
      <w:bookmarkStart w:id="33" w:name="_Hlk48911694"/>
      <w:r w:rsidRPr="00472316">
        <w:t xml:space="preserve">poskytne nezbytnou součinnost nutnou k provedení opatření, zejména poskytování informací o plánovaných činnostech mimo tuto smlouvu prováděných výhradně Klientem v </w:t>
      </w:r>
      <w:r w:rsidRPr="00890B2A">
        <w:t>areálech, jednotlivých objektech, prostorách a místnostech, ve kterých bude ESCO provádět základní opatření</w:t>
      </w:r>
      <w:r w:rsidR="00A12480">
        <w:t xml:space="preserve">; </w:t>
      </w:r>
      <w:r w:rsidR="003A125D">
        <w:t>případné podmínky pro provádění základních investičních opatření, které jsou specifické z hlediska Klienta</w:t>
      </w:r>
      <w:r w:rsidR="00FF7564">
        <w:t xml:space="preserve"> a musí být dodrženy</w:t>
      </w:r>
      <w:r w:rsidR="003A125D">
        <w:t>, uv</w:t>
      </w:r>
      <w:r w:rsidR="00FF7564">
        <w:t>ede</w:t>
      </w:r>
      <w:r w:rsidR="003A125D">
        <w:t xml:space="preserve"> v příloze č. 10</w:t>
      </w:r>
      <w:r w:rsidR="00A12480">
        <w:t>.</w:t>
      </w:r>
    </w:p>
    <w:p w14:paraId="7CC9520B" w14:textId="1BDEFC1F" w:rsidR="00F81353" w:rsidRPr="00890B2A" w:rsidRDefault="008A2521" w:rsidP="009F55F1">
      <w:pPr>
        <w:pStyle w:val="Nadpis5"/>
        <w:numPr>
          <w:ilvl w:val="0"/>
          <w:numId w:val="0"/>
        </w:numPr>
        <w:ind w:left="397"/>
      </w:pPr>
      <w:r w:rsidRPr="00890B2A">
        <w:t>Požadované informace</w:t>
      </w:r>
      <w:r w:rsidR="009F55F1" w:rsidRPr="00890B2A">
        <w:t xml:space="preserve"> či podklady</w:t>
      </w:r>
      <w:r w:rsidR="00101B6A" w:rsidRPr="00890B2A">
        <w:t xml:space="preserve"> dle Článek 6.2</w:t>
      </w:r>
      <w:r w:rsidR="009F55F1" w:rsidRPr="00890B2A">
        <w:t xml:space="preserve"> se zavazuje</w:t>
      </w:r>
      <w:r w:rsidRPr="00890B2A">
        <w:t xml:space="preserve"> Klient</w:t>
      </w:r>
      <w:r w:rsidR="00CE6690" w:rsidRPr="00890B2A">
        <w:t xml:space="preserve"> poskytnout</w:t>
      </w:r>
      <w:r w:rsidRPr="00890B2A">
        <w:t xml:space="preserve"> </w:t>
      </w:r>
      <w:r w:rsidR="00F725E9" w:rsidRPr="00890B2A">
        <w:t xml:space="preserve">ESCO </w:t>
      </w:r>
      <w:r w:rsidRPr="00890B2A">
        <w:t xml:space="preserve">nejpozději do </w:t>
      </w:r>
      <w:r w:rsidR="007976FB">
        <w:t>21</w:t>
      </w:r>
      <w:r w:rsidR="007976FB" w:rsidRPr="00890B2A">
        <w:t xml:space="preserve"> </w:t>
      </w:r>
      <w:r w:rsidRPr="00890B2A">
        <w:t xml:space="preserve">dnů od </w:t>
      </w:r>
      <w:r w:rsidR="009F55F1" w:rsidRPr="00890B2A">
        <w:t>doručení písemné žádosti ESCO</w:t>
      </w:r>
      <w:r w:rsidR="00F725E9" w:rsidRPr="00890B2A">
        <w:t>, nebude-li stanoveno jinak</w:t>
      </w:r>
      <w:r w:rsidR="00AA622F" w:rsidRPr="00890B2A">
        <w:t xml:space="preserve">. </w:t>
      </w:r>
    </w:p>
    <w:p w14:paraId="525D6A34" w14:textId="77777777" w:rsidR="00F81353" w:rsidRPr="00A908D4" w:rsidRDefault="00F81353" w:rsidP="00E92C96">
      <w:pPr>
        <w:pStyle w:val="Nadpis2"/>
      </w:pPr>
      <w:bookmarkStart w:id="34" w:name="_Ref330840265"/>
      <w:bookmarkEnd w:id="33"/>
      <w:r w:rsidRPr="00A908D4">
        <w:t>ESCO se zavazuje:</w:t>
      </w:r>
      <w:bookmarkEnd w:id="34"/>
    </w:p>
    <w:p w14:paraId="64C0309E" w14:textId="2276AEB8" w:rsidR="004F54C1" w:rsidRPr="00A908D4" w:rsidRDefault="00F81353" w:rsidP="006B74CE">
      <w:pPr>
        <w:pStyle w:val="Nadpis5"/>
        <w:numPr>
          <w:ilvl w:val="0"/>
          <w:numId w:val="15"/>
        </w:numPr>
        <w:ind w:left="964" w:hanging="567"/>
      </w:pPr>
      <w:r w:rsidRPr="00A908D4">
        <w:t>před zahájením</w:t>
      </w:r>
      <w:r w:rsidR="00E82740" w:rsidRPr="00A908D4">
        <w:t xml:space="preserve"> období</w:t>
      </w:r>
      <w:r w:rsidRPr="00A908D4">
        <w:t xml:space="preserve"> </w:t>
      </w:r>
      <w:r w:rsidR="003F6148" w:rsidRPr="00A908D4">
        <w:t xml:space="preserve">provádění základních opatření </w:t>
      </w:r>
      <w:r w:rsidR="00522529">
        <w:t xml:space="preserve">vždy </w:t>
      </w:r>
      <w:r w:rsidRPr="00A908D4">
        <w:t>vypracovat a předložit Klientovi k připomínkám projektovou dokumentaci</w:t>
      </w:r>
      <w:r w:rsidR="00522529">
        <w:t xml:space="preserve"> u opatření </w:t>
      </w:r>
      <w:r w:rsidR="00F21DF2">
        <w:t xml:space="preserve">zařazených do </w:t>
      </w:r>
      <w:proofErr w:type="spellStart"/>
      <w:r w:rsidR="00F21DF2">
        <w:t>kategorie</w:t>
      </w:r>
      <w:r w:rsidR="00522529">
        <w:t>CPV</w:t>
      </w:r>
      <w:proofErr w:type="spellEnd"/>
      <w:r w:rsidR="00522529">
        <w:t xml:space="preserve"> 45</w:t>
      </w:r>
      <w:r w:rsidR="00F21DF2">
        <w:t>xxxxxx</w:t>
      </w:r>
      <w:r w:rsidR="00522529">
        <w:t xml:space="preserve"> musí rozsah a obsah projektové dokumentace odpovídat požadavkům stavebního zákona a projektová dokumentace musí být zpracována ve stupn</w:t>
      </w:r>
      <w:r w:rsidR="008C19BA">
        <w:t>i</w:t>
      </w:r>
      <w:r w:rsidR="00522529">
        <w:t xml:space="preserve"> dokumentac</w:t>
      </w:r>
      <w:r w:rsidR="00F21DF2">
        <w:t>e</w:t>
      </w:r>
      <w:r w:rsidR="00522529">
        <w:t xml:space="preserve"> pro provedení stavby a autorizov</w:t>
      </w:r>
      <w:r w:rsidR="00685E32">
        <w:t>á</w:t>
      </w:r>
      <w:r w:rsidR="00522529">
        <w:t>n</w:t>
      </w:r>
      <w:r w:rsidR="00685E32">
        <w:t>a</w:t>
      </w:r>
      <w:r w:rsidR="00522529">
        <w:t xml:space="preserve"> osobou s příslušnou odborností</w:t>
      </w:r>
      <w:r w:rsidRPr="00A908D4">
        <w:t xml:space="preserve">; </w:t>
      </w:r>
      <w:r w:rsidR="00685E32">
        <w:t xml:space="preserve">u opatření, </w:t>
      </w:r>
      <w:r w:rsidR="009F1E24">
        <w:t xml:space="preserve">jejichž charakter </w:t>
      </w:r>
      <w:r w:rsidR="00685E32">
        <w:t>ne</w:t>
      </w:r>
      <w:r w:rsidR="009F1E24">
        <w:t>v</w:t>
      </w:r>
      <w:r w:rsidR="00685E32">
        <w:t>yžaduj</w:t>
      </w:r>
      <w:r w:rsidR="009F1E24">
        <w:t>e</w:t>
      </w:r>
      <w:r w:rsidR="00685E32">
        <w:t xml:space="preserve"> projektovou </w:t>
      </w:r>
      <w:proofErr w:type="spellStart"/>
      <w:r w:rsidR="00685E32">
        <w:t>doklumentaci</w:t>
      </w:r>
      <w:proofErr w:type="spellEnd"/>
      <w:r w:rsidR="009F1E24">
        <w:t>,</w:t>
      </w:r>
      <w:r w:rsidR="00685E32">
        <w:t xml:space="preserve"> </w:t>
      </w:r>
      <w:r w:rsidR="009F1E24">
        <w:t xml:space="preserve">vypracovat a předložit Klientovi technickou dokumentaci (např. knihu svítidel s popisem místností a typem měněných svítidel, u výměníkových stanic popis úprav </w:t>
      </w:r>
      <w:r w:rsidR="009F1E24" w:rsidRPr="002D300F">
        <w:t xml:space="preserve">jako jsou výměny čerpadel, realizace bypassů, zaizolování apod.); </w:t>
      </w:r>
      <w:r w:rsidRPr="002D300F">
        <w:t xml:space="preserve">nevyjádří-li se Klient do </w:t>
      </w:r>
      <w:r w:rsidR="00461C1A" w:rsidRPr="002D300F">
        <w:t>[</w:t>
      </w:r>
      <w:r w:rsidR="00CD215C" w:rsidRPr="002D300F">
        <w:t>21</w:t>
      </w:r>
      <w:r w:rsidR="00051CB3" w:rsidRPr="002D300F">
        <w:t>]</w:t>
      </w:r>
      <w:r w:rsidR="003122CC" w:rsidRPr="002D300F">
        <w:t xml:space="preserve"> pracovních</w:t>
      </w:r>
      <w:r w:rsidRPr="00A908D4">
        <w:t xml:space="preserve"> dnů ode dne předložení projektové </w:t>
      </w:r>
      <w:r w:rsidR="009F1E24">
        <w:t xml:space="preserve">nebo technické </w:t>
      </w:r>
      <w:r w:rsidRPr="00A908D4">
        <w:t xml:space="preserve">dokumentace, považuje se projektová </w:t>
      </w:r>
      <w:r w:rsidR="009F1E24">
        <w:t xml:space="preserve">nebo technická </w:t>
      </w:r>
      <w:r w:rsidRPr="00A908D4">
        <w:t>dokumentace za schválenou;</w:t>
      </w:r>
      <w:r w:rsidR="00522529">
        <w:t xml:space="preserve"> </w:t>
      </w:r>
    </w:p>
    <w:p w14:paraId="3C161489" w14:textId="7774B166" w:rsidR="00F81353" w:rsidRPr="00A908D4" w:rsidRDefault="00F81353" w:rsidP="006B74CE">
      <w:pPr>
        <w:pStyle w:val="Nadpis5"/>
        <w:numPr>
          <w:ilvl w:val="0"/>
          <w:numId w:val="15"/>
        </w:numPr>
        <w:ind w:left="964" w:hanging="567"/>
      </w:pPr>
      <w:bookmarkStart w:id="35" w:name="_Ref152047542"/>
      <w:r w:rsidRPr="00A908D4">
        <w:t xml:space="preserve">před zahájením období </w:t>
      </w:r>
      <w:r w:rsidR="00EE4117" w:rsidRPr="00A908D4">
        <w:t xml:space="preserve">provádění základních opatření </w:t>
      </w:r>
      <w:r w:rsidRPr="00A908D4">
        <w:t>vypracovat a předložit Klientovi k</w:t>
      </w:r>
      <w:r w:rsidR="00566F3E" w:rsidRPr="00A908D4">
        <w:t> </w:t>
      </w:r>
      <w:r w:rsidR="00D84C53">
        <w:t>odsouhlasení</w:t>
      </w:r>
      <w:r w:rsidR="00D84C53" w:rsidRPr="00A908D4">
        <w:t xml:space="preserve"> </w:t>
      </w:r>
      <w:r w:rsidR="00621EC3" w:rsidRPr="00A908D4">
        <w:t xml:space="preserve">upřesněný </w:t>
      </w:r>
      <w:r w:rsidRPr="00A908D4">
        <w:t xml:space="preserve">časový plán provádění základních opatření </w:t>
      </w:r>
      <w:r w:rsidR="000D759F" w:rsidRPr="00A908D4">
        <w:t>(</w:t>
      </w:r>
      <w:r w:rsidRPr="00A908D4">
        <w:t>dále jen „</w:t>
      </w:r>
      <w:r w:rsidRPr="00A908D4">
        <w:rPr>
          <w:b/>
        </w:rPr>
        <w:t>harmonogram</w:t>
      </w:r>
      <w:r w:rsidR="00765A27" w:rsidRPr="00A908D4">
        <w:rPr>
          <w:b/>
        </w:rPr>
        <w:t xml:space="preserve"> </w:t>
      </w:r>
      <w:r w:rsidR="009C109E" w:rsidRPr="00A908D4">
        <w:rPr>
          <w:b/>
        </w:rPr>
        <w:t xml:space="preserve">realizace </w:t>
      </w:r>
      <w:r w:rsidR="00765A27" w:rsidRPr="00A908D4">
        <w:rPr>
          <w:b/>
        </w:rPr>
        <w:t>základních opatření</w:t>
      </w:r>
      <w:r w:rsidRPr="00A908D4">
        <w:t>“)</w:t>
      </w:r>
      <w:r w:rsidR="00A27764" w:rsidRPr="00A908D4">
        <w:t>,</w:t>
      </w:r>
      <w:r w:rsidRPr="00A908D4">
        <w:t xml:space="preserve"> </w:t>
      </w:r>
      <w:r w:rsidR="00621EC3" w:rsidRPr="00A908D4">
        <w:t>který bude</w:t>
      </w:r>
      <w:r w:rsidR="007745EF" w:rsidRPr="00A908D4">
        <w:t xml:space="preserve"> v souladu s</w:t>
      </w:r>
      <w:r w:rsidRPr="00A908D4">
        <w:t xml:space="preserve"> harmonogramem</w:t>
      </w:r>
      <w:r w:rsidR="00765A27" w:rsidRPr="00A908D4">
        <w:t xml:space="preserve"> </w:t>
      </w:r>
      <w:r w:rsidR="00765A27" w:rsidRPr="00A908D4">
        <w:lastRenderedPageBreak/>
        <w:t xml:space="preserve">realizace projektu </w:t>
      </w:r>
      <w:r w:rsidRPr="00A908D4">
        <w:t>uveden</w:t>
      </w:r>
      <w:r w:rsidR="00765A27" w:rsidRPr="00A908D4">
        <w:t xml:space="preserve">ém </w:t>
      </w:r>
      <w:r w:rsidRPr="00A908D4">
        <w:t>v příloze č.</w:t>
      </w:r>
      <w:r w:rsidR="00B24712" w:rsidRPr="00A908D4">
        <w:t> 4</w:t>
      </w:r>
      <w:r w:rsidRPr="00A908D4">
        <w:t xml:space="preserve">, a </w:t>
      </w:r>
      <w:r w:rsidR="00621EC3" w:rsidRPr="00A908D4">
        <w:t>bude</w:t>
      </w:r>
      <w:r w:rsidRPr="00A908D4">
        <w:t xml:space="preserve"> respektov</w:t>
      </w:r>
      <w:r w:rsidR="00621EC3" w:rsidRPr="00A908D4">
        <w:t>at</w:t>
      </w:r>
      <w:r w:rsidRPr="00A908D4">
        <w:t xml:space="preserve"> charakter a využití objektů a</w:t>
      </w:r>
      <w:r w:rsidR="00621EC3" w:rsidRPr="00A908D4">
        <w:t xml:space="preserve"> sestaven tak, aby</w:t>
      </w:r>
      <w:r w:rsidRPr="00A908D4">
        <w:t xml:space="preserve"> případné narušení provozu objektů bylo minimální;</w:t>
      </w:r>
      <w:bookmarkEnd w:id="35"/>
    </w:p>
    <w:p w14:paraId="361E9E44" w14:textId="4F8271BC" w:rsidR="00F81353" w:rsidRPr="00A908D4" w:rsidRDefault="00F81353" w:rsidP="00AA3612">
      <w:pPr>
        <w:pStyle w:val="Bullet2"/>
        <w:ind w:left="1248" w:hanging="284"/>
      </w:pPr>
      <w:r w:rsidRPr="00A908D4">
        <w:t>v harmonogramu</w:t>
      </w:r>
      <w:r w:rsidR="009C109E" w:rsidRPr="00A908D4">
        <w:t xml:space="preserve"> realizace základních opatření</w:t>
      </w:r>
      <w:r w:rsidRPr="00A908D4">
        <w:t xml:space="preserve"> budou definovány podrobně věcně a časově jednotlivé činnosti nutné pro provedení základních investičních opatření, stanovena doba jejich trvání a určena vazba na předcházející a následující činnosti;</w:t>
      </w:r>
    </w:p>
    <w:p w14:paraId="4FAA7004" w14:textId="77777777" w:rsidR="00F81353" w:rsidRPr="00A908D4" w:rsidRDefault="00F81353" w:rsidP="00AA3612">
      <w:pPr>
        <w:pStyle w:val="Bullet2"/>
        <w:ind w:left="1248" w:hanging="284"/>
      </w:pPr>
      <w:r w:rsidRPr="00A908D4">
        <w:t>harmonogram</w:t>
      </w:r>
      <w:r w:rsidR="00860E4A" w:rsidRPr="00A908D4">
        <w:t xml:space="preserve"> realizace základních opatření</w:t>
      </w:r>
      <w:r w:rsidRPr="00A908D4">
        <w:t xml:space="preserve"> bude obsahovat i plán kontrolních dnů;</w:t>
      </w:r>
    </w:p>
    <w:p w14:paraId="65AFD628" w14:textId="319332AA" w:rsidR="001770BF" w:rsidRPr="00890B2A" w:rsidRDefault="00612121" w:rsidP="006B74CE">
      <w:pPr>
        <w:pStyle w:val="Nadpis5"/>
        <w:numPr>
          <w:ilvl w:val="0"/>
          <w:numId w:val="15"/>
        </w:numPr>
        <w:ind w:left="964" w:hanging="567"/>
      </w:pPr>
      <w:r w:rsidRPr="00890B2A">
        <w:t xml:space="preserve">za předpokladu poskytnutí potřebné součinnosti Klienta před zahájením provádění základních investičních opatření zajistit ohledně základních investičních opatření vydání stavebního povolení, příp. jiných povolení či rozhodnutí orgánů veřejné správy nezbytných dle právních předpisů na základě udělené plné moci k provedení základních investičních opatření </w:t>
      </w:r>
      <w:r w:rsidR="001770BF" w:rsidRPr="00890B2A">
        <w:t xml:space="preserve">s výjimkou </w:t>
      </w:r>
      <w:r w:rsidR="00F77128" w:rsidRPr="00890B2A">
        <w:t xml:space="preserve">zajištění </w:t>
      </w:r>
      <w:r w:rsidR="001770BF" w:rsidRPr="00890B2A">
        <w:t>případných licencí pro podnikání v energetických odvětvích</w:t>
      </w:r>
      <w:r w:rsidR="00F77128" w:rsidRPr="00890B2A">
        <w:t xml:space="preserve"> dle zákona č. 458/2000 Sb., energetický zákon, ve znění pozdějších předpisů,</w:t>
      </w:r>
      <w:r w:rsidR="001770BF" w:rsidRPr="00890B2A">
        <w:t xml:space="preserve"> </w:t>
      </w:r>
      <w:r w:rsidR="00F77128" w:rsidRPr="00890B2A">
        <w:t xml:space="preserve">nezbytných pro </w:t>
      </w:r>
      <w:r w:rsidR="008712D5" w:rsidRPr="00890B2A">
        <w:t xml:space="preserve">zahájení </w:t>
      </w:r>
      <w:r w:rsidR="00BD7EF5" w:rsidRPr="00890B2A">
        <w:t xml:space="preserve">užívání a </w:t>
      </w:r>
      <w:r w:rsidR="00F77128" w:rsidRPr="00890B2A">
        <w:t>provozování základních investičních opatření ze strany Klienta</w:t>
      </w:r>
      <w:r w:rsidRPr="00890B2A">
        <w:t>.</w:t>
      </w:r>
      <w:r w:rsidR="001770BF" w:rsidRPr="00890B2A">
        <w:t xml:space="preserve"> </w:t>
      </w:r>
    </w:p>
    <w:p w14:paraId="6285A3C6" w14:textId="77777777" w:rsidR="00F81353" w:rsidRPr="00A908D4" w:rsidRDefault="00F81353" w:rsidP="006B74CE">
      <w:pPr>
        <w:pStyle w:val="Nadpis5"/>
        <w:numPr>
          <w:ilvl w:val="0"/>
          <w:numId w:val="15"/>
        </w:numPr>
        <w:ind w:left="964" w:hanging="567"/>
      </w:pPr>
      <w:r w:rsidRPr="00A908D4">
        <w:t>zastupovat Klienta při projednávání projektové dokumentace s dotčenými fyzickými či právnickými osobami, správci sítí a příslušnými orgány;</w:t>
      </w:r>
    </w:p>
    <w:p w14:paraId="3BE8D4E5" w14:textId="77D2FA83" w:rsidR="00F81353" w:rsidRPr="00890B2A" w:rsidRDefault="00F81353" w:rsidP="006B74CE">
      <w:pPr>
        <w:pStyle w:val="Nadpis5"/>
        <w:numPr>
          <w:ilvl w:val="0"/>
          <w:numId w:val="15"/>
        </w:numPr>
        <w:ind w:left="964" w:hanging="567"/>
      </w:pPr>
      <w:r w:rsidRPr="00A908D4">
        <w:t xml:space="preserve">zastupovat Klienta v rámci územního, stavebního a kolaudačního řízení souvisejícího s prováděním </w:t>
      </w:r>
      <w:r w:rsidRPr="00890B2A">
        <w:t>základních investičních opatření, případně v dalších řízeních před orgány</w:t>
      </w:r>
      <w:r w:rsidR="001F476B" w:rsidRPr="00890B2A">
        <w:t xml:space="preserve"> veřejné správy</w:t>
      </w:r>
      <w:r w:rsidRPr="00890B2A">
        <w:t xml:space="preserve"> vztahujícími se k základním investičním opatřením</w:t>
      </w:r>
      <w:r w:rsidR="007750DD" w:rsidRPr="00890B2A">
        <w:t xml:space="preserve">, k čemuž Klient udělí </w:t>
      </w:r>
      <w:r w:rsidR="00621EC3" w:rsidRPr="00890B2A">
        <w:t xml:space="preserve">ESCO </w:t>
      </w:r>
      <w:r w:rsidR="007750DD" w:rsidRPr="00890B2A">
        <w:t>plnou moc</w:t>
      </w:r>
      <w:r w:rsidR="00442990" w:rsidRPr="00890B2A">
        <w:t>, pokud se Smluvní strany nedohodnou jinak</w:t>
      </w:r>
      <w:r w:rsidRPr="00890B2A">
        <w:t>;</w:t>
      </w:r>
    </w:p>
    <w:p w14:paraId="6E3C3998" w14:textId="4FE00169" w:rsidR="00F81353" w:rsidRPr="00890B2A" w:rsidRDefault="00F81353" w:rsidP="006B74CE">
      <w:pPr>
        <w:pStyle w:val="Nadpis5"/>
        <w:numPr>
          <w:ilvl w:val="0"/>
          <w:numId w:val="15"/>
        </w:numPr>
        <w:ind w:left="964" w:hanging="567"/>
      </w:pPr>
      <w:r w:rsidRPr="00890B2A">
        <w:t xml:space="preserve">dle schváleného harmonogramu </w:t>
      </w:r>
      <w:r w:rsidR="00187D48" w:rsidRPr="00890B2A">
        <w:t xml:space="preserve">realizace základních opatření </w:t>
      </w:r>
      <w:r w:rsidRPr="00890B2A">
        <w:t>organizovat kontrolní dny, zvát na ně oprávněné osoby a vyhotovovat z nich pro své potřeby a potřeby Klienta zápisy</w:t>
      </w:r>
      <w:r w:rsidR="00C451D4" w:rsidRPr="00890B2A">
        <w:t>, pokud se smluvní strany nedohodnou jinak</w:t>
      </w:r>
      <w:r w:rsidRPr="00890B2A">
        <w:t>;</w:t>
      </w:r>
    </w:p>
    <w:p w14:paraId="177A6559" w14:textId="296814F4" w:rsidR="00F81353" w:rsidRPr="00A908D4" w:rsidRDefault="00F81353" w:rsidP="006B74CE">
      <w:pPr>
        <w:pStyle w:val="Nadpis5"/>
        <w:numPr>
          <w:ilvl w:val="0"/>
          <w:numId w:val="15"/>
        </w:numPr>
        <w:ind w:left="964" w:hanging="567"/>
      </w:pPr>
      <w:r w:rsidRPr="00890B2A">
        <w:t xml:space="preserve">provádět základní investiční opatření </w:t>
      </w:r>
      <w:r w:rsidR="00675F72">
        <w:t xml:space="preserve">až po nabytí právní moci stavebního povolení (bude-li pro takové opatření nezbytné), v souladu s podmínkami stavebního povolení , v souladu s projektovou dokumentací odsouhlasenou Klientem a </w:t>
      </w:r>
      <w:r w:rsidRPr="00890B2A">
        <w:t>v souladu s</w:t>
      </w:r>
      <w:r w:rsidR="00CA5084" w:rsidRPr="00890B2A">
        <w:t> </w:t>
      </w:r>
      <w:r w:rsidR="00CE7633" w:rsidRPr="00890B2A">
        <w:t>obecně</w:t>
      </w:r>
      <w:r w:rsidR="00CA5084" w:rsidRPr="00890B2A">
        <w:t xml:space="preserve"> závaznými</w:t>
      </w:r>
      <w:r w:rsidR="00CE7633" w:rsidRPr="00890B2A">
        <w:t xml:space="preserve"> </w:t>
      </w:r>
      <w:r w:rsidRPr="00A908D4">
        <w:t>právními předpisy</w:t>
      </w:r>
      <w:r w:rsidR="001B0F19">
        <w:t>,</w:t>
      </w:r>
      <w:r w:rsidR="00360A01">
        <w:t xml:space="preserve"> </w:t>
      </w:r>
      <w:r w:rsidR="00D22A89">
        <w:t>respektov</w:t>
      </w:r>
      <w:r w:rsidR="001B0F19">
        <w:t>at</w:t>
      </w:r>
      <w:r w:rsidR="00D22A89">
        <w:t xml:space="preserve"> pokyn</w:t>
      </w:r>
      <w:r w:rsidR="001B0F19">
        <w:t>y</w:t>
      </w:r>
      <w:r w:rsidR="00D22A89">
        <w:t xml:space="preserve"> </w:t>
      </w:r>
      <w:r w:rsidR="00360A01">
        <w:t xml:space="preserve">technického dozoru stavebníka </w:t>
      </w:r>
      <w:r w:rsidR="001B0F19">
        <w:t xml:space="preserve">(zajištěného Klientem a vykonávaného </w:t>
      </w:r>
      <w:r w:rsidR="00360A01">
        <w:t>osobou s odpovídající kvalifikací</w:t>
      </w:r>
      <w:r w:rsidR="001B0F19">
        <w:t>)</w:t>
      </w:r>
      <w:r w:rsidR="00360A01">
        <w:t>,</w:t>
      </w:r>
      <w:r w:rsidR="001B0F19">
        <w:t xml:space="preserve"> a to</w:t>
      </w:r>
      <w:r w:rsidR="00360A01">
        <w:t xml:space="preserve"> zejména u opatření </w:t>
      </w:r>
      <w:r w:rsidR="00360A01" w:rsidRPr="00627C7F">
        <w:t>zařazených do kategorie</w:t>
      </w:r>
      <w:r w:rsidR="00D22A89">
        <w:t xml:space="preserve"> </w:t>
      </w:r>
      <w:r w:rsidR="00360A01" w:rsidRPr="00627C7F">
        <w:t>CPV 45xxxxxx</w:t>
      </w:r>
      <w:r w:rsidRPr="00A908D4">
        <w:t>, příslušnými českými technickými normami, jakož i vnitřními předpisy Klienta, s nimiž byla před uzavřením této smlouvy seznámena (zejména bezpečnostní předpisy</w:t>
      </w:r>
      <w:r w:rsidR="00627C7F">
        <w:t xml:space="preserve"> – BOZP a zejména u opatření </w:t>
      </w:r>
      <w:r w:rsidR="00627C7F" w:rsidRPr="00627C7F">
        <w:t>zařazených do kategorie</w:t>
      </w:r>
      <w:r w:rsidR="00360A01">
        <w:t xml:space="preserve"> </w:t>
      </w:r>
      <w:r w:rsidR="00627C7F" w:rsidRPr="00627C7F">
        <w:t>CPV 45xxxxxx</w:t>
      </w:r>
      <w:r w:rsidRPr="00A908D4">
        <w:t>);</w:t>
      </w:r>
      <w:r w:rsidR="00A12480">
        <w:t xml:space="preserve"> případné podmínky </w:t>
      </w:r>
      <w:r w:rsidR="003A125D">
        <w:t>pro provádění základních investičních opatření, které jsou specifické z hlediska ESCO</w:t>
      </w:r>
      <w:r w:rsidR="00FF7564">
        <w:t xml:space="preserve"> a musí být dodrženy</w:t>
      </w:r>
      <w:r w:rsidR="003A125D">
        <w:t xml:space="preserve">, </w:t>
      </w:r>
      <w:r w:rsidR="00A12480">
        <w:t>uvést v příloze č. 10</w:t>
      </w:r>
      <w:r w:rsidR="00DD34CB">
        <w:t>;</w:t>
      </w:r>
    </w:p>
    <w:p w14:paraId="4902459D" w14:textId="6AF1A33B" w:rsidR="00D9546E" w:rsidRDefault="00D9546E" w:rsidP="006B74CE">
      <w:pPr>
        <w:pStyle w:val="Nadpis5"/>
        <w:numPr>
          <w:ilvl w:val="0"/>
          <w:numId w:val="15"/>
        </w:numPr>
        <w:ind w:left="964" w:hanging="567"/>
      </w:pPr>
      <w:r w:rsidRPr="00A908D4">
        <w:t>provést základní investiční opatření tak, že po jejich dokončení bude energetický systém, jehož se předměty základních investičních opatření stanou součástí, schop</w:t>
      </w:r>
      <w:r w:rsidR="007976FB">
        <w:t>ny</w:t>
      </w:r>
      <w:r w:rsidRPr="00A908D4">
        <w:t xml:space="preserve"> provozu v</w:t>
      </w:r>
      <w:r>
        <w:t> </w:t>
      </w:r>
      <w:r w:rsidRPr="00A908D4">
        <w:t>souladu se standardními provozními podmínkami uvedenými v příloze č. 7</w:t>
      </w:r>
      <w:r w:rsidR="00DD34CB">
        <w:t>;</w:t>
      </w:r>
    </w:p>
    <w:p w14:paraId="4B6B0989" w14:textId="4B3F363A" w:rsidR="00660E84" w:rsidRPr="00890B2A" w:rsidRDefault="00660E84" w:rsidP="006B74CE">
      <w:pPr>
        <w:pStyle w:val="Nadpis5"/>
        <w:numPr>
          <w:ilvl w:val="0"/>
          <w:numId w:val="15"/>
        </w:numPr>
        <w:ind w:left="964" w:hanging="567"/>
      </w:pPr>
      <w:r w:rsidRPr="00A908D4">
        <w:t xml:space="preserve">při provádění základních investičních opatření použít výhradně výrobky, na které bylo vydáno </w:t>
      </w:r>
      <w:r w:rsidRPr="00890B2A">
        <w:t>prohlášení o shodě dle zákona č. 22/1997 Sb., o technických požadavcích na výrobky a o změně a doplnění některých zákonů, v platném znění</w:t>
      </w:r>
      <w:r w:rsidR="005F4FBE">
        <w:t>, a zároveň takové výrobky, jejichž životnost, při řádné údržbě a provozování ze strany Klienta</w:t>
      </w:r>
      <w:r w:rsidR="00BD6DB2">
        <w:t>,</w:t>
      </w:r>
      <w:r w:rsidR="005F4FBE">
        <w:t xml:space="preserve"> bude delší než doba </w:t>
      </w:r>
      <w:r w:rsidR="00BD6DB2">
        <w:t xml:space="preserve">poskytování </w:t>
      </w:r>
      <w:r w:rsidR="005F4FBE">
        <w:t>garance</w:t>
      </w:r>
      <w:r w:rsidRPr="00890B2A">
        <w:t>;</w:t>
      </w:r>
    </w:p>
    <w:p w14:paraId="44E6C5EC" w14:textId="7C430587" w:rsidR="00F81353" w:rsidRPr="00890B2A" w:rsidRDefault="00F81353" w:rsidP="006B74CE">
      <w:pPr>
        <w:pStyle w:val="Nadpis5"/>
        <w:numPr>
          <w:ilvl w:val="0"/>
          <w:numId w:val="15"/>
        </w:numPr>
        <w:ind w:left="964" w:hanging="567"/>
      </w:pPr>
      <w:bookmarkStart w:id="36" w:name="_Ref152047622"/>
      <w:r w:rsidRPr="00890B2A">
        <w:lastRenderedPageBreak/>
        <w:t xml:space="preserve">vést ode dne převzetí staveniště </w:t>
      </w:r>
      <w:r w:rsidR="004A213F" w:rsidRPr="00890B2A">
        <w:t xml:space="preserve">stavební </w:t>
      </w:r>
      <w:r w:rsidRPr="00890B2A">
        <w:t>deník</w:t>
      </w:r>
      <w:r w:rsidR="00144440" w:rsidRPr="00890B2A">
        <w:t xml:space="preserve"> </w:t>
      </w:r>
      <w:r w:rsidR="007A58B7" w:rsidRPr="00890B2A">
        <w:t>v souladu s</w:t>
      </w:r>
      <w:r w:rsidR="00EE004D" w:rsidRPr="00890B2A">
        <w:t xml:space="preserve"> požadavky</w:t>
      </w:r>
      <w:r w:rsidR="00061ECB" w:rsidRPr="00890B2A">
        <w:t> obecně závazný</w:t>
      </w:r>
      <w:r w:rsidR="0061568E" w:rsidRPr="00890B2A">
        <w:t>ch</w:t>
      </w:r>
      <w:r w:rsidR="00061ECB" w:rsidRPr="00890B2A">
        <w:t xml:space="preserve"> předpis</w:t>
      </w:r>
      <w:r w:rsidR="00A9711A" w:rsidRPr="00890B2A">
        <w:t>ů</w:t>
      </w:r>
      <w:r w:rsidR="00A522E7" w:rsidRPr="00890B2A">
        <w:t xml:space="preserve">, zejména </w:t>
      </w:r>
      <w:r w:rsidR="00A9711A" w:rsidRPr="00890B2A">
        <w:t xml:space="preserve">pak v souladu s ustanovením </w:t>
      </w:r>
      <w:r w:rsidR="00A9711A" w:rsidRPr="00890B2A">
        <w:rPr>
          <w:rFonts w:ascii="Arial" w:hAnsi="Arial" w:cs="Arial"/>
          <w:sz w:val="20"/>
          <w:szCs w:val="20"/>
          <w:shd w:val="clear" w:color="auto" w:fill="FFFFFF"/>
        </w:rPr>
        <w:t xml:space="preserve">§ 152 odst. </w:t>
      </w:r>
      <w:proofErr w:type="gramStart"/>
      <w:r w:rsidR="00A9711A" w:rsidRPr="00890B2A">
        <w:rPr>
          <w:rFonts w:ascii="Arial" w:hAnsi="Arial" w:cs="Arial"/>
          <w:sz w:val="20"/>
          <w:szCs w:val="20"/>
          <w:shd w:val="clear" w:color="auto" w:fill="FFFFFF"/>
        </w:rPr>
        <w:t xml:space="preserve">6  </w:t>
      </w:r>
      <w:r w:rsidR="007A58B7" w:rsidRPr="00890B2A">
        <w:t>zákona</w:t>
      </w:r>
      <w:proofErr w:type="gramEnd"/>
      <w:r w:rsidR="007A58B7" w:rsidRPr="00890B2A">
        <w:t xml:space="preserve"> č. 183/200</w:t>
      </w:r>
      <w:r w:rsidR="004A213F" w:rsidRPr="00890B2A">
        <w:t>6 Sb.</w:t>
      </w:r>
      <w:r w:rsidR="00A9711A" w:rsidRPr="00890B2A">
        <w:t xml:space="preserve">, </w:t>
      </w:r>
      <w:r w:rsidR="0061568E" w:rsidRPr="00890B2A">
        <w:t xml:space="preserve">stavební zákon, </w:t>
      </w:r>
      <w:r w:rsidR="00A9711A" w:rsidRPr="00890B2A">
        <w:t>ve znění pozdějších předpisů</w:t>
      </w:r>
      <w:r w:rsidR="00D9546E" w:rsidRPr="00890B2A">
        <w:t>,</w:t>
      </w:r>
      <w:bookmarkStart w:id="37" w:name="_Ref156840562"/>
      <w:r w:rsidR="0061568E" w:rsidRPr="00890B2A">
        <w:rPr>
          <w:rStyle w:val="Znakapoznpodarou"/>
        </w:rPr>
        <w:footnoteReference w:id="1"/>
      </w:r>
      <w:bookmarkEnd w:id="37"/>
      <w:r w:rsidR="00A9711A" w:rsidRPr="00890B2A">
        <w:t xml:space="preserve"> </w:t>
      </w:r>
      <w:r w:rsidR="00D84C53">
        <w:t>v případě ostatních opatření vést montážní deník</w:t>
      </w:r>
      <w:r w:rsidR="007A58B7" w:rsidRPr="00890B2A">
        <w:t xml:space="preserve"> </w:t>
      </w:r>
      <w:r w:rsidRPr="00890B2A">
        <w:t>(dále jen „</w:t>
      </w:r>
      <w:r w:rsidRPr="00890B2A">
        <w:rPr>
          <w:b/>
        </w:rPr>
        <w:t>deník</w:t>
      </w:r>
      <w:r w:rsidRPr="00890B2A">
        <w:t>“)</w:t>
      </w:r>
      <w:r w:rsidR="004A213F" w:rsidRPr="00890B2A" w:rsidDel="004A213F">
        <w:t xml:space="preserve"> </w:t>
      </w:r>
      <w:bookmarkEnd w:id="36"/>
      <w:r w:rsidR="004A213F" w:rsidRPr="00890B2A">
        <w:t>.</w:t>
      </w:r>
      <w:r w:rsidR="002F5501" w:rsidRPr="00890B2A">
        <w:t xml:space="preserve"> </w:t>
      </w:r>
      <w:r w:rsidRPr="00890B2A">
        <w:t xml:space="preserve">Zápisem do deníku nelze měnit nebo doplňovat tuto smlouvu. </w:t>
      </w:r>
    </w:p>
    <w:p w14:paraId="156478BE" w14:textId="77777777" w:rsidR="00F81353" w:rsidRPr="00A908D4" w:rsidRDefault="00F81353" w:rsidP="006B74CE">
      <w:pPr>
        <w:pStyle w:val="Nadpis5"/>
        <w:numPr>
          <w:ilvl w:val="0"/>
          <w:numId w:val="15"/>
        </w:numPr>
        <w:ind w:left="964" w:hanging="567"/>
      </w:pPr>
      <w:r w:rsidRPr="00A908D4">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A908D4">
        <w:t xml:space="preserve"> </w:t>
      </w:r>
      <w:r w:rsidR="00592D71" w:rsidRPr="00A908D4">
        <w:t xml:space="preserve">do </w:t>
      </w:r>
      <w:r w:rsidR="00D0603C" w:rsidRPr="00A908D4">
        <w:t>[30]</w:t>
      </w:r>
      <w:r w:rsidR="00592D71" w:rsidRPr="00A908D4">
        <w:t xml:space="preserve"> pracovních dnů ode dne doručení výzvy k jejich p</w:t>
      </w:r>
      <w:r w:rsidR="007750DD" w:rsidRPr="00A908D4">
        <w:t>řevzetí</w:t>
      </w:r>
      <w:r w:rsidRPr="00A908D4">
        <w:t>, je ESCO oprávněna je bez dalšího jako nepotřebné na svůj účet zlikvidovat, včetně prodeje třetí osobě</w:t>
      </w:r>
      <w:r w:rsidR="00236BCB" w:rsidRPr="00A908D4">
        <w:t>,</w:t>
      </w:r>
      <w:r w:rsidR="00592D71" w:rsidRPr="00A908D4">
        <w:t xml:space="preserve"> přičemž ESCO je povinna předat Klientovi doklad o provedené likvidaci</w:t>
      </w:r>
      <w:r w:rsidRPr="00A908D4">
        <w:t>;</w:t>
      </w:r>
    </w:p>
    <w:p w14:paraId="4A78DD4D" w14:textId="09566523" w:rsidR="00F81353" w:rsidRPr="00A908D4" w:rsidRDefault="00F81353" w:rsidP="006B74CE">
      <w:pPr>
        <w:pStyle w:val="Nadpis5"/>
        <w:numPr>
          <w:ilvl w:val="0"/>
          <w:numId w:val="15"/>
        </w:numPr>
        <w:ind w:left="964" w:hanging="567"/>
      </w:pPr>
      <w:r w:rsidRPr="00A908D4">
        <w:t>po dokončení každého základního investičního opatření předat Klientovi</w:t>
      </w:r>
      <w:r w:rsidR="007976FB">
        <w:t xml:space="preserve"> prostory staveniště prosté práv třetích osob, provozuschopné a</w:t>
      </w:r>
      <w:r w:rsidRPr="00A908D4">
        <w:t xml:space="preserve"> veškerou dokumentaci potřebnou pro provoz a údržbu předmětu takového opatření;</w:t>
      </w:r>
    </w:p>
    <w:p w14:paraId="19CEA95E" w14:textId="77777777" w:rsidR="00F81353" w:rsidRDefault="00F81353" w:rsidP="006B74CE">
      <w:pPr>
        <w:pStyle w:val="Nadpis5"/>
        <w:numPr>
          <w:ilvl w:val="0"/>
          <w:numId w:val="15"/>
        </w:numPr>
        <w:ind w:left="964" w:hanging="567"/>
      </w:pPr>
      <w:r w:rsidRPr="00A908D4">
        <w:t>provést školení zaměstnanců Klienta určených k obsluze nebo údržbě technických zařízení, které jsou předmětem investičních opatření;</w:t>
      </w:r>
    </w:p>
    <w:p w14:paraId="3372888A" w14:textId="33D2D2E0" w:rsidR="00522529" w:rsidRPr="00522529" w:rsidRDefault="00083B50" w:rsidP="00F05F53">
      <w:pPr>
        <w:pStyle w:val="Nadpis5"/>
        <w:numPr>
          <w:ilvl w:val="0"/>
          <w:numId w:val="15"/>
        </w:numPr>
        <w:ind w:left="964" w:hanging="567"/>
      </w:pPr>
      <w:r>
        <w:t>p</w:t>
      </w:r>
      <w:r w:rsidR="00522529">
        <w:t xml:space="preserve">ředat </w:t>
      </w:r>
      <w:r>
        <w:t xml:space="preserve">Klientovi </w:t>
      </w:r>
      <w:r w:rsidR="00522529">
        <w:t xml:space="preserve">dokumentaci skutečného provedení </w:t>
      </w:r>
      <w:r>
        <w:t xml:space="preserve">základních opatření </w:t>
      </w:r>
      <w:r w:rsidR="00522529">
        <w:t xml:space="preserve">v rozsahu a obsahu stanoveném </w:t>
      </w:r>
      <w:r w:rsidRPr="00083B50">
        <w:t>zákon</w:t>
      </w:r>
      <w:r>
        <w:t>em</w:t>
      </w:r>
      <w:r w:rsidRPr="00083B50">
        <w:t xml:space="preserve"> č. 183/2006 Sb., stavební zákon, ve znění pozdějších předpisů</w:t>
      </w:r>
      <w:r w:rsidR="00974061">
        <w:t>;</w:t>
      </w:r>
    </w:p>
    <w:p w14:paraId="28443F2F" w14:textId="77777777" w:rsidR="00F81353" w:rsidRPr="00A908D4" w:rsidRDefault="00F81353" w:rsidP="006B74CE">
      <w:pPr>
        <w:pStyle w:val="Nadpis5"/>
        <w:numPr>
          <w:ilvl w:val="0"/>
          <w:numId w:val="15"/>
        </w:numPr>
        <w:ind w:left="964" w:hanging="567"/>
      </w:pPr>
      <w:r w:rsidRPr="00A908D4">
        <w:t>včas informovat Klienta o jednáních, na kterých je nezbytná jeho účast;</w:t>
      </w:r>
    </w:p>
    <w:p w14:paraId="5D38C537" w14:textId="47059AE2" w:rsidR="00F81353" w:rsidRPr="00A908D4" w:rsidRDefault="00F81353" w:rsidP="006B74CE">
      <w:pPr>
        <w:pStyle w:val="Nadpis5"/>
        <w:numPr>
          <w:ilvl w:val="0"/>
          <w:numId w:val="15"/>
        </w:numPr>
        <w:ind w:left="964" w:hanging="567"/>
      </w:pPr>
      <w:r w:rsidRPr="00A908D4">
        <w:t xml:space="preserve">provést komplexní zkoušky </w:t>
      </w:r>
      <w:r w:rsidR="00D76BCC" w:rsidRPr="00A908D4">
        <w:t xml:space="preserve">v </w:t>
      </w:r>
      <w:r w:rsidR="00977549" w:rsidRPr="00A908D4">
        <w:t>souladu s ustanoveními </w:t>
      </w:r>
      <w:r w:rsidR="008E6B6A" w:rsidRPr="00A908D4">
        <w:fldChar w:fldCharType="begin"/>
      </w:r>
      <w:r w:rsidR="008E6B6A" w:rsidRPr="00A908D4">
        <w:instrText xml:space="preserve"> REF _Ref337650388 \r \h  \* MERGEFORMAT </w:instrText>
      </w:r>
      <w:r w:rsidR="008E6B6A" w:rsidRPr="00A908D4">
        <w:fldChar w:fldCharType="separate"/>
      </w:r>
      <w:r w:rsidR="00A908D4">
        <w:t>Článek 7</w:t>
      </w:r>
      <w:r w:rsidR="008E6B6A" w:rsidRPr="00A908D4">
        <w:fldChar w:fldCharType="end"/>
      </w:r>
      <w:r w:rsidRPr="00A908D4">
        <w:t>;</w:t>
      </w:r>
    </w:p>
    <w:p w14:paraId="65F2B255" w14:textId="7BCB97CB" w:rsidR="007750DD" w:rsidRPr="00A908D4" w:rsidRDefault="00F81353" w:rsidP="006B74CE">
      <w:pPr>
        <w:pStyle w:val="Nadpis5"/>
        <w:numPr>
          <w:ilvl w:val="0"/>
          <w:numId w:val="15"/>
        </w:numPr>
        <w:ind w:left="964" w:hanging="567"/>
      </w:pPr>
      <w:r w:rsidRPr="00A908D4">
        <w:t>dojde-li v důsledku provedení investičních opatření ke změnám v zastavěnosti území, provést geodetické zaměření skutečného stavu stavbou dotčeného území a vyhotovit situační výkres (výškopis + polohopis</w:t>
      </w:r>
      <w:r w:rsidR="003D58C2">
        <w:t xml:space="preserve"> + geometrický plán</w:t>
      </w:r>
      <w:r w:rsidRPr="00A908D4">
        <w:t>)</w:t>
      </w:r>
      <w:r w:rsidR="00C119A3">
        <w:t>;</w:t>
      </w:r>
    </w:p>
    <w:p w14:paraId="2AB0618A" w14:textId="54A6784E" w:rsidR="000D59D4" w:rsidRDefault="00F81353" w:rsidP="006B74CE">
      <w:pPr>
        <w:pStyle w:val="Nadpis5"/>
        <w:numPr>
          <w:ilvl w:val="0"/>
          <w:numId w:val="15"/>
        </w:numPr>
        <w:ind w:left="964" w:hanging="567"/>
      </w:pPr>
      <w:r w:rsidRPr="00A908D4">
        <w:t>bez zbytečného odkladu</w:t>
      </w:r>
      <w:r w:rsidR="00977549" w:rsidRPr="00A908D4">
        <w:t>, nejpozději do</w:t>
      </w:r>
      <w:r w:rsidR="00587049" w:rsidRPr="00A908D4">
        <w:t xml:space="preserve"> </w:t>
      </w:r>
      <w:r w:rsidR="00D0603C" w:rsidRPr="00A908D4">
        <w:t>[30]</w:t>
      </w:r>
      <w:r w:rsidR="00587049" w:rsidRPr="00A908D4">
        <w:t xml:space="preserve"> dnů,</w:t>
      </w:r>
      <w:r w:rsidR="00977549" w:rsidRPr="00A908D4">
        <w:t xml:space="preserve"> </w:t>
      </w:r>
      <w:r w:rsidRPr="00A908D4">
        <w:t>předat Klientovi doklady, které za něho převzala při vyřizování záležitostí dle této smlouvy</w:t>
      </w:r>
      <w:r w:rsidR="00CB0A52">
        <w:t>;</w:t>
      </w:r>
    </w:p>
    <w:p w14:paraId="77DFF78E" w14:textId="3CEC7C80" w:rsidR="004667C7" w:rsidRDefault="004667C7" w:rsidP="00F05F53">
      <w:pPr>
        <w:pStyle w:val="Nadpis5"/>
        <w:numPr>
          <w:ilvl w:val="0"/>
          <w:numId w:val="15"/>
        </w:numPr>
        <w:ind w:left="964" w:hanging="567"/>
      </w:pPr>
      <w:r>
        <w:t>pro každé opatření s kódem CPV 45xxx</w:t>
      </w:r>
      <w:r w:rsidR="00534250">
        <w:t>xxx</w:t>
      </w:r>
      <w:r>
        <w:t xml:space="preserve"> </w:t>
      </w:r>
      <w:r w:rsidRPr="004667C7">
        <w:t>zpracov</w:t>
      </w:r>
      <w:r>
        <w:t>at</w:t>
      </w:r>
      <w:r w:rsidRPr="004667C7">
        <w:t xml:space="preserve"> projektov</w:t>
      </w:r>
      <w:r>
        <w:t>ou</w:t>
      </w:r>
      <w:r w:rsidRPr="004667C7">
        <w:t xml:space="preserve"> </w:t>
      </w:r>
      <w:proofErr w:type="gramStart"/>
      <w:r w:rsidRPr="004667C7">
        <w:t>dokumentac</w:t>
      </w:r>
      <w:r>
        <w:t>i</w:t>
      </w:r>
      <w:proofErr w:type="gramEnd"/>
      <w:r w:rsidRPr="004667C7">
        <w:t xml:space="preserve"> a to minimáln</w:t>
      </w:r>
      <w:r>
        <w:t>ě v</w:t>
      </w:r>
      <w:r w:rsidRPr="004667C7">
        <w:t xml:space="preserve"> rozsahu</w:t>
      </w:r>
      <w:r>
        <w:t xml:space="preserve"> dokumentace pro provedení stavby doplněné o položkový rozpočet dle cenové soustavy RTS s uvedením konkrétních obchodních názvů, typových a výkonových opatření všech dodávaných výrobků a materiálů.</w:t>
      </w:r>
    </w:p>
    <w:p w14:paraId="6628F9CB" w14:textId="6452A882" w:rsidR="004667C7" w:rsidRDefault="004667C7" w:rsidP="00F05F53">
      <w:pPr>
        <w:pStyle w:val="Nadpis5"/>
        <w:numPr>
          <w:ilvl w:val="0"/>
          <w:numId w:val="15"/>
        </w:numPr>
        <w:ind w:left="964" w:hanging="567"/>
      </w:pPr>
      <w:r>
        <w:t xml:space="preserve">u ostatních opatření </w:t>
      </w:r>
      <w:r w:rsidRPr="004667C7">
        <w:t xml:space="preserve">zpracovat projektovou dokumentaci, která musí být schválena před zahájením realizace opatření </w:t>
      </w:r>
      <w:proofErr w:type="gramStart"/>
      <w:r w:rsidRPr="004667C7">
        <w:t>klientem</w:t>
      </w:r>
      <w:proofErr w:type="gramEnd"/>
      <w:r w:rsidRPr="004667C7">
        <w:t xml:space="preserve"> a to minimálně </w:t>
      </w:r>
      <w:r>
        <w:t>v rozsahu:</w:t>
      </w:r>
    </w:p>
    <w:p w14:paraId="4D03E0A6" w14:textId="2FB756E0" w:rsidR="004667C7" w:rsidRDefault="004667C7" w:rsidP="003A5E8F">
      <w:pPr>
        <w:pStyle w:val="Nadpis5"/>
        <w:numPr>
          <w:ilvl w:val="0"/>
          <w:numId w:val="54"/>
        </w:numPr>
      </w:pPr>
      <w:r>
        <w:t>technická zpráva</w:t>
      </w:r>
    </w:p>
    <w:p w14:paraId="28CE1C78" w14:textId="5D05935B" w:rsidR="004667C7" w:rsidRDefault="004667C7" w:rsidP="003A5E8F">
      <w:pPr>
        <w:pStyle w:val="Nadpis5"/>
        <w:numPr>
          <w:ilvl w:val="0"/>
          <w:numId w:val="54"/>
        </w:numPr>
      </w:pPr>
      <w:r>
        <w:t>grafická část</w:t>
      </w:r>
    </w:p>
    <w:p w14:paraId="63327144" w14:textId="00052527" w:rsidR="004667C7" w:rsidRDefault="004667C7" w:rsidP="003A5E8F">
      <w:pPr>
        <w:pStyle w:val="Nadpis5"/>
        <w:numPr>
          <w:ilvl w:val="0"/>
          <w:numId w:val="54"/>
        </w:numPr>
      </w:pPr>
      <w:r>
        <w:lastRenderedPageBreak/>
        <w:t>položkový rozpočet s uvedením konkrétních obchodních názvů, typových a výkonových opatření všech dodávaných výrobků a materiálů.</w:t>
      </w:r>
    </w:p>
    <w:p w14:paraId="36C31EEC" w14:textId="3CDFDCB4" w:rsidR="00627C7F" w:rsidRPr="00627C7F" w:rsidRDefault="00BB23CF" w:rsidP="00627C7F">
      <w:pPr>
        <w:pStyle w:val="Nadpis5"/>
        <w:numPr>
          <w:ilvl w:val="0"/>
          <w:numId w:val="15"/>
        </w:numPr>
        <w:ind w:left="964" w:hanging="567"/>
      </w:pPr>
      <w:r>
        <w:t xml:space="preserve">v případě zájmu Klienta a na základě dodatku k této smlouvě </w:t>
      </w:r>
      <w:r w:rsidR="00627C7F">
        <w:t>poskytnout Klient</w:t>
      </w:r>
      <w:r>
        <w:t>ovi</w:t>
      </w:r>
      <w:r w:rsidR="00627C7F">
        <w:t xml:space="preserve"> plnění související s</w:t>
      </w:r>
      <w:r>
        <w:t> podáním a</w:t>
      </w:r>
      <w:r w:rsidRPr="00A908D4">
        <w:t> </w:t>
      </w:r>
      <w:r>
        <w:t xml:space="preserve">administrací žádosti o dotaci </w:t>
      </w:r>
      <w:r w:rsidR="00627C7F" w:rsidRPr="00627C7F">
        <w:t xml:space="preserve">pro </w:t>
      </w:r>
      <w:r w:rsidR="00627C7F">
        <w:t xml:space="preserve">opatření s názvem </w:t>
      </w:r>
      <w:r w:rsidR="007F4182">
        <w:t>„</w:t>
      </w:r>
      <w:r w:rsidR="00627C7F" w:rsidRPr="00627C7F">
        <w:t>Realizace fotovoltaických elektráren (FVE) na vybraných objektech</w:t>
      </w:r>
      <w:r w:rsidR="007F4182">
        <w:t>“</w:t>
      </w:r>
      <w:r w:rsidR="00627C7F" w:rsidRPr="00627C7F">
        <w:t xml:space="preserve"> v rozsahu dle Projektové studie</w:t>
      </w:r>
      <w:r w:rsidR="00627C7F">
        <w:t>,</w:t>
      </w:r>
      <w:r w:rsidR="00627C7F" w:rsidRPr="00627C7F">
        <w:t xml:space="preserve"> </w:t>
      </w:r>
      <w:r>
        <w:t xml:space="preserve">včetně </w:t>
      </w:r>
      <w:r w:rsidRPr="00BB23CF">
        <w:t xml:space="preserve">zpracování dokumentů potřebných k podání </w:t>
      </w:r>
      <w:r>
        <w:t xml:space="preserve">této </w:t>
      </w:r>
      <w:r w:rsidRPr="00BB23CF">
        <w:t>žádosti</w:t>
      </w:r>
      <w:r w:rsidR="004372EA">
        <w:t xml:space="preserve">, případně </w:t>
      </w:r>
      <w:r w:rsidR="004372EA" w:rsidRPr="004372EA">
        <w:t xml:space="preserve">poskytnout Klientovi plnění související s podáním a administrací žádosti o dotaci pro </w:t>
      </w:r>
      <w:r w:rsidR="004372EA">
        <w:t xml:space="preserve">další </w:t>
      </w:r>
      <w:r w:rsidR="004372EA" w:rsidRPr="004372EA">
        <w:t>opatření</w:t>
      </w:r>
      <w:r w:rsidR="00627C7F">
        <w:t>.</w:t>
      </w:r>
    </w:p>
    <w:p w14:paraId="4B9AABDF" w14:textId="630C8839" w:rsidR="00A6582B" w:rsidRPr="00A908D4" w:rsidRDefault="00A6582B" w:rsidP="00E92C96">
      <w:pPr>
        <w:pStyle w:val="Nadpis2"/>
      </w:pPr>
      <w:r w:rsidRPr="00A908D4">
        <w:t>Klient se zavazuje předat staveniště (areál/y) v termínu sta</w:t>
      </w:r>
      <w:r w:rsidR="00D762CD" w:rsidRPr="00A908D4">
        <w:t>no</w:t>
      </w:r>
      <w:r w:rsidRPr="00A908D4">
        <w:t>ven</w:t>
      </w:r>
      <w:r w:rsidR="000B3036" w:rsidRPr="00A908D4">
        <w:t>ém</w:t>
      </w:r>
      <w:r w:rsidR="00D84C53">
        <w:t xml:space="preserve"> v jím odsouhlaseném </w:t>
      </w:r>
      <w:r w:rsidRPr="00A908D4">
        <w:t>harmonogramu</w:t>
      </w:r>
      <w:r w:rsidR="0081569D" w:rsidRPr="00A908D4">
        <w:t xml:space="preserve"> realizace projektu</w:t>
      </w:r>
      <w:r w:rsidRPr="00A908D4">
        <w:t>.</w:t>
      </w:r>
    </w:p>
    <w:p w14:paraId="18EA0727" w14:textId="373AC7FD" w:rsidR="00E52904" w:rsidRDefault="007E1E0D" w:rsidP="00E52904">
      <w:pPr>
        <w:pStyle w:val="Nadpis2"/>
      </w:pPr>
      <w:r w:rsidRPr="00A908D4">
        <w:t>Smluvní strany se dohodly, že termíny uveden</w:t>
      </w:r>
      <w:r w:rsidR="00B24712" w:rsidRPr="00A908D4">
        <w:t>é v</w:t>
      </w:r>
      <w:r w:rsidR="00930E61" w:rsidRPr="00A908D4">
        <w:t> </w:t>
      </w:r>
      <w:r w:rsidR="00B24712" w:rsidRPr="00A908D4">
        <w:t>harmonogramu</w:t>
      </w:r>
      <w:r w:rsidR="00930E61" w:rsidRPr="00A908D4">
        <w:t xml:space="preserve"> realizace projektu</w:t>
      </w:r>
      <w:r w:rsidR="00092E44" w:rsidRPr="00A908D4">
        <w:t xml:space="preserve"> a/nebo harmonogramu</w:t>
      </w:r>
      <w:r w:rsidR="00A712B8" w:rsidRPr="00A908D4">
        <w:t xml:space="preserve"> </w:t>
      </w:r>
      <w:r w:rsidR="00E828DB" w:rsidRPr="00A908D4">
        <w:t xml:space="preserve">realizace </w:t>
      </w:r>
      <w:r w:rsidR="00F743B4" w:rsidRPr="00A908D4">
        <w:t>základních opatření</w:t>
      </w:r>
      <w:r w:rsidR="00B24712" w:rsidRPr="00A908D4">
        <w:t xml:space="preserve"> </w:t>
      </w:r>
      <w:r w:rsidRPr="00A908D4">
        <w:t xml:space="preserve">se prodlužují o </w:t>
      </w:r>
      <w:r w:rsidR="00521BB8" w:rsidRPr="00A908D4">
        <w:t>dobu</w:t>
      </w:r>
      <w:r w:rsidRPr="00A908D4">
        <w:t xml:space="preserve">, </w:t>
      </w:r>
      <w:r w:rsidR="00521BB8" w:rsidRPr="00A908D4">
        <w:t xml:space="preserve">po kterou je </w:t>
      </w:r>
      <w:r w:rsidRPr="00A908D4">
        <w:t>Klient v prodlení s poskytnutím potřebné součinnosti ESCO</w:t>
      </w:r>
      <w:r w:rsidR="00A6582B" w:rsidRPr="00A908D4">
        <w:t>,</w:t>
      </w:r>
      <w:r w:rsidR="00D0603C" w:rsidRPr="00A908D4">
        <w:t xml:space="preserve"> </w:t>
      </w:r>
      <w:r w:rsidR="006305F0" w:rsidRPr="00A908D4">
        <w:t xml:space="preserve">tj. </w:t>
      </w:r>
      <w:r w:rsidR="00A6582B" w:rsidRPr="00A908D4">
        <w:t>po dobu, kdy Klient nepředá staveniště</w:t>
      </w:r>
      <w:r w:rsidR="00D7216A" w:rsidRPr="00A908D4">
        <w:t xml:space="preserve"> dle harmonogramu </w:t>
      </w:r>
      <w:r w:rsidR="00D5179A" w:rsidRPr="00A908D4">
        <w:t xml:space="preserve">realizace </w:t>
      </w:r>
      <w:r w:rsidR="005256BB" w:rsidRPr="00A908D4">
        <w:t xml:space="preserve">projektu </w:t>
      </w:r>
      <w:r w:rsidR="00521BB8" w:rsidRPr="00A908D4">
        <w:t xml:space="preserve">a </w:t>
      </w:r>
      <w:r w:rsidR="00A6582B" w:rsidRPr="00A908D4">
        <w:t xml:space="preserve">dále </w:t>
      </w:r>
      <w:r w:rsidR="00521BB8" w:rsidRPr="00A908D4">
        <w:t>po</w:t>
      </w:r>
      <w:r w:rsidR="00A6582B" w:rsidRPr="00A908D4">
        <w:t xml:space="preserve"> dob</w:t>
      </w:r>
      <w:r w:rsidR="00236BCB" w:rsidRPr="00A908D4">
        <w:t>u</w:t>
      </w:r>
      <w:r w:rsidR="00A6582B" w:rsidRPr="00A908D4">
        <w:t>, po</w:t>
      </w:r>
      <w:r w:rsidR="00521BB8" w:rsidRPr="00A908D4">
        <w:t xml:space="preserve"> kterou </w:t>
      </w:r>
      <w:r w:rsidRPr="00A908D4">
        <w:t xml:space="preserve">ESCO </w:t>
      </w:r>
      <w:r w:rsidR="00521BB8" w:rsidRPr="00A908D4">
        <w:t xml:space="preserve">nemohla </w:t>
      </w:r>
      <w:r w:rsidRPr="00A908D4">
        <w:t>plnit sv</w:t>
      </w:r>
      <w:r w:rsidR="00521BB8" w:rsidRPr="00A908D4">
        <w:t>é závazky</w:t>
      </w:r>
      <w:r w:rsidRPr="00A908D4">
        <w:t xml:space="preserve"> provést opatření z důvodů nenacházející</w:t>
      </w:r>
      <w:r w:rsidR="009842C9" w:rsidRPr="00A908D4">
        <w:t>ch</w:t>
      </w:r>
      <w:r w:rsidRPr="00A908D4">
        <w:t xml:space="preserve"> se na její straně či na straně třetích osob, s jejichž pomocí tento závazek plní</w:t>
      </w:r>
      <w:r w:rsidR="009842C9" w:rsidRPr="00A908D4">
        <w:t xml:space="preserve"> a</w:t>
      </w:r>
      <w:r w:rsidRPr="00A908D4">
        <w:t xml:space="preserve"> o této skutečností je ESCO neprodleně prokazatelným způsobem Klienta s uvedením důvodu informova</w:t>
      </w:r>
      <w:r w:rsidR="009842C9" w:rsidRPr="00A908D4">
        <w:t>la</w:t>
      </w:r>
      <w:r w:rsidR="007745EF" w:rsidRPr="00A908D4">
        <w:t>.</w:t>
      </w:r>
      <w:bookmarkStart w:id="38" w:name="_Hlk48294718"/>
    </w:p>
    <w:p w14:paraId="2FEF54B9" w14:textId="20094032" w:rsidR="0026741C" w:rsidRPr="00890B2A" w:rsidRDefault="003E5BC8" w:rsidP="00890B2A">
      <w:pPr>
        <w:pStyle w:val="Nadpis2"/>
      </w:pPr>
      <w:r w:rsidRPr="00890B2A">
        <w:t xml:space="preserve">Závazné detailní </w:t>
      </w:r>
      <w:r w:rsidR="0026741C" w:rsidRPr="00890B2A">
        <w:t>Podmínky pro provádění základních opatření</w:t>
      </w:r>
      <w:r w:rsidRPr="00890B2A">
        <w:t xml:space="preserve"> tvoří přílohu č.</w:t>
      </w:r>
      <w:r w:rsidR="00890B2A">
        <w:t xml:space="preserve"> </w:t>
      </w:r>
      <w:r w:rsidR="004667C7">
        <w:t>10</w:t>
      </w:r>
      <w:r w:rsidR="004667C7" w:rsidRPr="00890B2A">
        <w:t xml:space="preserve"> </w:t>
      </w:r>
      <w:r w:rsidRPr="00890B2A">
        <w:t xml:space="preserve">smlouvy. Smluvní strany potvrzují, že se </w:t>
      </w:r>
      <w:r w:rsidR="00D72BE1" w:rsidRPr="00890B2A">
        <w:t>s Podmínkami pro provádění základních opatření</w:t>
      </w:r>
      <w:r w:rsidR="00AC74AA" w:rsidRPr="00890B2A">
        <w:t xml:space="preserve"> tvořícími přílohu č.</w:t>
      </w:r>
      <w:r w:rsidR="00890B2A">
        <w:t xml:space="preserve"> </w:t>
      </w:r>
      <w:r w:rsidR="004667C7">
        <w:t>10</w:t>
      </w:r>
      <w:r w:rsidR="004667C7" w:rsidRPr="00890B2A">
        <w:t xml:space="preserve"> </w:t>
      </w:r>
      <w:r w:rsidR="00D72BE1" w:rsidRPr="00890B2A">
        <w:t>a</w:t>
      </w:r>
      <w:r w:rsidR="00AC74AA" w:rsidRPr="00890B2A">
        <w:t xml:space="preserve"> </w:t>
      </w:r>
      <w:r w:rsidR="00D72BE1" w:rsidRPr="00890B2A">
        <w:t>jejich obsahem seznámily, s jejich zněním souhlasí a zavazují</w:t>
      </w:r>
      <w:r w:rsidR="001A579A" w:rsidRPr="00890B2A">
        <w:t xml:space="preserve"> se</w:t>
      </w:r>
      <w:r w:rsidR="00D72BE1" w:rsidRPr="00890B2A">
        <w:t xml:space="preserve"> je dodržovat.</w:t>
      </w:r>
    </w:p>
    <w:bookmarkEnd w:id="38"/>
    <w:p w14:paraId="6E73A889" w14:textId="77777777" w:rsidR="00F81353" w:rsidRPr="00A908D4" w:rsidRDefault="00F81353" w:rsidP="005456F4">
      <w:pPr>
        <w:pStyle w:val="Nadpis1"/>
        <w:ind w:left="0"/>
      </w:pPr>
      <w:r w:rsidRPr="005456F4">
        <w:br/>
      </w:r>
      <w:bookmarkStart w:id="39" w:name="_Toc326522965"/>
      <w:bookmarkStart w:id="40" w:name="_Ref337650388"/>
      <w:bookmarkStart w:id="41" w:name="_Toc152262122"/>
      <w:r w:rsidRPr="00A908D4">
        <w:t>Komplexní zkoušky</w:t>
      </w:r>
      <w:bookmarkEnd w:id="39"/>
      <w:bookmarkEnd w:id="40"/>
      <w:bookmarkEnd w:id="41"/>
    </w:p>
    <w:p w14:paraId="66157871" w14:textId="77777777" w:rsidR="00F81353" w:rsidRPr="00A908D4" w:rsidRDefault="00F81353" w:rsidP="00E92C96">
      <w:pPr>
        <w:pStyle w:val="Nadpis2"/>
      </w:pPr>
      <w:bookmarkStart w:id="42" w:name="_Ref153726427"/>
      <w:r w:rsidRPr="00A908D4">
        <w:t>Smluvní strany se dohodly, že před předáním bude provedením komplexních zkoušek prokázáno, že základní investiční opatření byla provedena ze strany ESCO řádně.</w:t>
      </w:r>
      <w:bookmarkEnd w:id="42"/>
    </w:p>
    <w:p w14:paraId="60BA7DCF" w14:textId="25818B62" w:rsidR="00F81353" w:rsidRPr="00890B2A" w:rsidRDefault="00F560FC" w:rsidP="00E92C96">
      <w:pPr>
        <w:pStyle w:val="Nadpis2"/>
      </w:pPr>
      <w:r w:rsidRPr="00A908D4">
        <w:t xml:space="preserve">Případné požadavky na prováděné </w:t>
      </w:r>
      <w:r w:rsidR="00AD19F4" w:rsidRPr="00A908D4">
        <w:t xml:space="preserve">komplexní </w:t>
      </w:r>
      <w:r w:rsidR="00F81353" w:rsidRPr="00A908D4">
        <w:t>zkoušky jsou uvedeny v příloze č. </w:t>
      </w:r>
      <w:r w:rsidR="00B24712" w:rsidRPr="00A908D4">
        <w:t>2</w:t>
      </w:r>
      <w:r w:rsidR="00F81353" w:rsidRPr="00A908D4">
        <w:t xml:space="preserve">. Podmínky jejich </w:t>
      </w:r>
      <w:r w:rsidR="00F81353" w:rsidRPr="00890B2A">
        <w:t>úspěšnosti jsou s</w:t>
      </w:r>
      <w:r w:rsidR="00E74374" w:rsidRPr="00890B2A">
        <w:t>tanoveny příslušnými obecně závaznými právními p</w:t>
      </w:r>
      <w:r w:rsidR="009B5ECC" w:rsidRPr="00890B2A">
        <w:t>ředpisy</w:t>
      </w:r>
      <w:r w:rsidR="00101B4D">
        <w:t xml:space="preserve"> a</w:t>
      </w:r>
      <w:r w:rsidR="009B5ECC" w:rsidRPr="00890B2A">
        <w:t xml:space="preserve"> českými technickými </w:t>
      </w:r>
      <w:r w:rsidR="00F81353" w:rsidRPr="00890B2A">
        <w:t>normami</w:t>
      </w:r>
      <w:r w:rsidR="001D063F" w:rsidRPr="00890B2A">
        <w:t>.</w:t>
      </w:r>
    </w:p>
    <w:p w14:paraId="6D796A94" w14:textId="41C77A14" w:rsidR="00F81353" w:rsidRPr="00B023D3" w:rsidRDefault="00F81353" w:rsidP="00F3678D">
      <w:pPr>
        <w:pStyle w:val="Nadpis2"/>
      </w:pPr>
      <w:r w:rsidRPr="00B023D3">
        <w:t>Smluvní strany si dohodly, že energie, média a pracovníky pro provádění komplexních zkoušek</w:t>
      </w:r>
      <w:r w:rsidR="0004005E" w:rsidRPr="00B023D3">
        <w:t xml:space="preserve"> včetně příslušných pracovníků obsluhy a údržby ke sledování průběhu komplexních zkoušek zajistí a poskytne Klient</w:t>
      </w:r>
      <w:r w:rsidR="00F3678D" w:rsidRPr="00B023D3">
        <w:t>.</w:t>
      </w:r>
    </w:p>
    <w:p w14:paraId="65FA9DAF" w14:textId="77777777" w:rsidR="00F81353" w:rsidRPr="00A908D4" w:rsidRDefault="00F81353" w:rsidP="00E92C96">
      <w:pPr>
        <w:pStyle w:val="Nadpis2"/>
      </w:pPr>
      <w:r w:rsidRPr="00A908D4">
        <w:t xml:space="preserve">Nejméně </w:t>
      </w:r>
      <w:r w:rsidR="00B60B39" w:rsidRPr="00A908D4">
        <w:t>[</w:t>
      </w:r>
      <w:r w:rsidRPr="00A908D4">
        <w:t>14</w:t>
      </w:r>
      <w:r w:rsidR="00B60B39" w:rsidRPr="00A908D4">
        <w:t>]</w:t>
      </w:r>
      <w:r w:rsidRPr="00A908D4">
        <w:t xml:space="preserve"> pracovních dnů předem ESCO oznámí </w:t>
      </w:r>
      <w:r w:rsidR="00B60B39" w:rsidRPr="00A908D4">
        <w:t xml:space="preserve">zápisem do deníku a písemně oprávněným osobám </w:t>
      </w:r>
      <w:r w:rsidRPr="00A908D4">
        <w:t>Klient</w:t>
      </w:r>
      <w:r w:rsidR="00B60B39" w:rsidRPr="00A908D4">
        <w:t>a</w:t>
      </w:r>
      <w:r w:rsidRPr="00A908D4">
        <w:t xml:space="preserve"> zahájení komplexních zkoušek s uvedením požadavků na součinnost ze strany Klienta.</w:t>
      </w:r>
    </w:p>
    <w:p w14:paraId="5A802E65" w14:textId="77777777" w:rsidR="00F81353" w:rsidRPr="00A908D4" w:rsidRDefault="00F81353" w:rsidP="00E92C96">
      <w:pPr>
        <w:pStyle w:val="Nadpis2"/>
      </w:pPr>
      <w:r w:rsidRPr="00A908D4">
        <w:t>Ke dni zahájení komplexních zkoušek se ESCO zavazuje předat Klientovi doklady vztahující se k provozu předmětů základních investičních opatření, zejména:</w:t>
      </w:r>
    </w:p>
    <w:p w14:paraId="0280C125" w14:textId="77777777" w:rsidR="00EB486B" w:rsidRPr="00A908D4" w:rsidRDefault="00F81353">
      <w:pPr>
        <w:pStyle w:val="Bullet2"/>
        <w:ind w:left="1248" w:hanging="284"/>
      </w:pPr>
      <w:r w:rsidRPr="00A908D4">
        <w:t>doklady o výsledcích předepsaných zkoušek a o způsobilosti zařízení k plynulému a bezpečnému provozu,</w:t>
      </w:r>
    </w:p>
    <w:p w14:paraId="207E63DD" w14:textId="77777777" w:rsidR="00EB486B" w:rsidRPr="00A908D4" w:rsidRDefault="00F81353">
      <w:pPr>
        <w:pStyle w:val="Bullet2"/>
        <w:ind w:left="1248" w:hanging="284"/>
      </w:pPr>
      <w:r w:rsidRPr="00A908D4">
        <w:t>re</w:t>
      </w:r>
      <w:r w:rsidR="00AE330C" w:rsidRPr="00A908D4">
        <w:t>vizní zprávy vybraných zařízení.</w:t>
      </w:r>
    </w:p>
    <w:p w14:paraId="2BC9CA57" w14:textId="77777777" w:rsidR="00F81353" w:rsidRPr="00A908D4" w:rsidRDefault="00F81353" w:rsidP="00B60B39">
      <w:pPr>
        <w:ind w:left="426"/>
      </w:pPr>
      <w:r w:rsidRPr="00A908D4">
        <w:lastRenderedPageBreak/>
        <w:t xml:space="preserve">ESCO se zavazuje nejméně </w:t>
      </w:r>
      <w:r w:rsidR="00B60B39" w:rsidRPr="00A908D4">
        <w:t>[</w:t>
      </w:r>
      <w:r w:rsidR="00D403C4" w:rsidRPr="00A908D4">
        <w:t>14</w:t>
      </w:r>
      <w:r w:rsidR="00B60B39" w:rsidRPr="00A908D4">
        <w:t>]</w:t>
      </w:r>
      <w:r w:rsidRPr="00A908D4">
        <w:t xml:space="preserve"> pracovních dnů před zahájením komplexních zkoušek zaslat Klientovi úplný seznam dokladů podle tohoto odstavce. </w:t>
      </w:r>
    </w:p>
    <w:p w14:paraId="776426CC" w14:textId="3811E136" w:rsidR="00D762CD" w:rsidRPr="00A908D4" w:rsidRDefault="00D762CD" w:rsidP="00E92C96">
      <w:pPr>
        <w:pStyle w:val="Nadpis2"/>
      </w:pPr>
      <w:bookmarkStart w:id="43" w:name="_Ref151618225"/>
      <w:r w:rsidRPr="00A908D4">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A908D4">
        <w:t xml:space="preserve">Tato skutečnost se uvede v zápise podle </w:t>
      </w:r>
      <w:r w:rsidR="008E6B6A" w:rsidRPr="00A908D4">
        <w:fldChar w:fldCharType="begin"/>
      </w:r>
      <w:r w:rsidR="008E6B6A" w:rsidRPr="00A908D4">
        <w:instrText xml:space="preserve"> REF _Ref151618083 \w \h  \* MERGEFORMAT </w:instrText>
      </w:r>
      <w:r w:rsidR="008E6B6A" w:rsidRPr="00A908D4">
        <w:fldChar w:fldCharType="separate"/>
      </w:r>
      <w:r w:rsidR="00A908D4">
        <w:t>Článek 7.7</w:t>
      </w:r>
      <w:r w:rsidR="008E6B6A" w:rsidRPr="00A908D4">
        <w:fldChar w:fldCharType="end"/>
      </w:r>
      <w:r w:rsidR="00F81353" w:rsidRPr="00A908D4">
        <w:t xml:space="preserve">, včetně uvedení předpokládaného termínu provedení topné zkoušky. </w:t>
      </w:r>
      <w:bookmarkEnd w:id="43"/>
    </w:p>
    <w:p w14:paraId="58314CFB" w14:textId="77777777" w:rsidR="00F81353" w:rsidRPr="00A908D4" w:rsidRDefault="00F81353" w:rsidP="00E92C96">
      <w:pPr>
        <w:pStyle w:val="Nadpis2"/>
      </w:pPr>
      <w:bookmarkStart w:id="44" w:name="_Ref151618083"/>
      <w:r w:rsidRPr="00A908D4">
        <w:t>Nastane-li během komplexn</w:t>
      </w:r>
      <w:r w:rsidR="00FB251E" w:rsidRPr="00A908D4">
        <w:t>ích zkoušek přerušení z důvodu nikoliv na straně ESCO</w:t>
      </w:r>
      <w:r w:rsidRPr="00A908D4">
        <w:t xml:space="preserve">, započítává se doba takového přerušení do celkové doby komplexních zkoušek. O průběhu komplexních zkoušek a jejich výsledku bude sepsán zápis, podepsaný </w:t>
      </w:r>
      <w:r w:rsidR="00B60B39" w:rsidRPr="003E3C17">
        <w:t>oprávněnými zástupci obou smluvních stran</w:t>
      </w:r>
      <w:r w:rsidR="00D4532D" w:rsidRPr="003E3C17">
        <w:t>, přičemž každá ze smluvních stran obdrží po jednom vyhotovení</w:t>
      </w:r>
      <w:r w:rsidRPr="00A908D4">
        <w:t>.</w:t>
      </w:r>
      <w:bookmarkEnd w:id="44"/>
    </w:p>
    <w:p w14:paraId="7663102C" w14:textId="77777777" w:rsidR="00F81353" w:rsidRPr="00A908D4" w:rsidRDefault="00F81353" w:rsidP="005456F4">
      <w:pPr>
        <w:pStyle w:val="Nadpis1"/>
        <w:ind w:left="0"/>
      </w:pPr>
      <w:r w:rsidRPr="00A908D4">
        <w:rPr>
          <w:b w:val="0"/>
        </w:rPr>
        <w:br/>
      </w:r>
      <w:bookmarkStart w:id="45" w:name="_Toc326522966"/>
      <w:bookmarkStart w:id="46" w:name="_Toc152262123"/>
      <w:r w:rsidRPr="00A908D4">
        <w:t>Předání</w:t>
      </w:r>
      <w:bookmarkEnd w:id="45"/>
      <w:bookmarkEnd w:id="46"/>
    </w:p>
    <w:p w14:paraId="517063C4" w14:textId="7B758B50" w:rsidR="00F81353" w:rsidRPr="00890B2A" w:rsidRDefault="00F81353" w:rsidP="00E92C96">
      <w:pPr>
        <w:pStyle w:val="Nadpis2"/>
      </w:pPr>
      <w:bookmarkStart w:id="47" w:name="_Ref152047694"/>
      <w:r w:rsidRPr="00A908D4">
        <w:t xml:space="preserve">ESCO splní </w:t>
      </w:r>
      <w:r w:rsidRPr="00890B2A">
        <w:t xml:space="preserve">svoji povinnost provést </w:t>
      </w:r>
      <w:r w:rsidR="00EE78C2" w:rsidRPr="00890B2A">
        <w:t>základní investiční opatření</w:t>
      </w:r>
      <w:r w:rsidR="00F80CB0" w:rsidRPr="00890B2A">
        <w:t xml:space="preserve"> </w:t>
      </w:r>
      <w:r w:rsidRPr="00890B2A">
        <w:t>jejich řádným ukončením a předáním Klientovi (výše a dále jen „</w:t>
      </w:r>
      <w:r w:rsidRPr="00890B2A">
        <w:rPr>
          <w:b/>
        </w:rPr>
        <w:t>předání</w:t>
      </w:r>
      <w:r w:rsidRPr="00890B2A">
        <w:t>“).</w:t>
      </w:r>
      <w:bookmarkEnd w:id="47"/>
      <w:r w:rsidR="00663FB3" w:rsidRPr="00890B2A">
        <w:t xml:space="preserve"> Předání </w:t>
      </w:r>
      <w:r w:rsidR="00095DF0" w:rsidRPr="00890B2A">
        <w:t xml:space="preserve">jednotlivých základních investičních opatření </w:t>
      </w:r>
      <w:r w:rsidR="00663FB3" w:rsidRPr="00890B2A">
        <w:t>m</w:t>
      </w:r>
      <w:r w:rsidR="00136A8B" w:rsidRPr="00890B2A">
        <w:t>ůže</w:t>
      </w:r>
      <w:r w:rsidR="00663FB3" w:rsidRPr="00890B2A">
        <w:t xml:space="preserve"> probíhat i po jednotlivých objektech a jednotlivých opatřeních</w:t>
      </w:r>
      <w:r w:rsidR="003E3C17" w:rsidRPr="00890B2A">
        <w:t xml:space="preserve"> podpisem protokolu</w:t>
      </w:r>
      <w:r w:rsidR="00840FEA" w:rsidRPr="00890B2A">
        <w:t xml:space="preserve"> oběma smluvními stranami</w:t>
      </w:r>
      <w:r w:rsidR="00663FB3" w:rsidRPr="00890B2A">
        <w:t>.</w:t>
      </w:r>
    </w:p>
    <w:p w14:paraId="5FB032BD" w14:textId="77777777" w:rsidR="00F81353" w:rsidRPr="00A908D4" w:rsidRDefault="00F81353" w:rsidP="00E92C96">
      <w:pPr>
        <w:pStyle w:val="Nadpis2"/>
      </w:pPr>
      <w:bookmarkStart w:id="48" w:name="_Ref152047751"/>
      <w:r w:rsidRPr="00A908D4">
        <w:t xml:space="preserve">ESCO se zavazuje nejméně </w:t>
      </w:r>
      <w:r w:rsidR="00F560FC" w:rsidRPr="00A908D4">
        <w:t>[</w:t>
      </w:r>
      <w:r w:rsidRPr="00A908D4">
        <w:t>7</w:t>
      </w:r>
      <w:r w:rsidR="00F560FC" w:rsidRPr="00A908D4">
        <w:t>]</w:t>
      </w:r>
      <w:r w:rsidR="00347B15" w:rsidRPr="00A908D4">
        <w:t xml:space="preserve"> </w:t>
      </w:r>
      <w:r w:rsidR="00A065B3" w:rsidRPr="00A908D4">
        <w:t>pracovních</w:t>
      </w:r>
      <w:r w:rsidRPr="00A908D4">
        <w:t xml:space="preserve"> dní přede dnem předání písemně o</w:t>
      </w:r>
      <w:r w:rsidR="00F14CFD" w:rsidRPr="00A908D4">
        <w:t>známit Klientovi termín předání a předložit</w:t>
      </w:r>
      <w:r w:rsidRPr="00A908D4">
        <w:t xml:space="preserve"> návrh protokolu</w:t>
      </w:r>
      <w:r w:rsidR="0067385A" w:rsidRPr="00A908D4">
        <w:t xml:space="preserve"> </w:t>
      </w:r>
      <w:r w:rsidRPr="00A908D4">
        <w:t>o předání a převzetí</w:t>
      </w:r>
      <w:r w:rsidR="00C61295" w:rsidRPr="00A908D4">
        <w:t xml:space="preserve"> základních </w:t>
      </w:r>
      <w:r w:rsidR="004337D2" w:rsidRPr="00A908D4">
        <w:t xml:space="preserve">investičních </w:t>
      </w:r>
      <w:r w:rsidR="00C61295" w:rsidRPr="00A908D4">
        <w:t>opatření</w:t>
      </w:r>
      <w:r w:rsidRPr="00A908D4">
        <w:t>.</w:t>
      </w:r>
      <w:bookmarkEnd w:id="48"/>
    </w:p>
    <w:p w14:paraId="05976304" w14:textId="77777777" w:rsidR="00F81353" w:rsidRPr="00A908D4" w:rsidRDefault="00F81353" w:rsidP="00E92C96">
      <w:pPr>
        <w:pStyle w:val="Nadpis2"/>
      </w:pPr>
      <w:r w:rsidRPr="00A908D4">
        <w:t xml:space="preserve">Klient se zavazuje převzít </w:t>
      </w:r>
      <w:r w:rsidR="00DF5ECB" w:rsidRPr="00A908D4">
        <w:t>provedené základní investiční</w:t>
      </w:r>
      <w:r w:rsidRPr="00A908D4">
        <w:t xml:space="preserve"> opatření, jestliže </w:t>
      </w:r>
    </w:p>
    <w:p w14:paraId="1BBE4894" w14:textId="77777777" w:rsidR="00F81353" w:rsidRPr="00890B2A" w:rsidRDefault="00F81353" w:rsidP="006B74CE">
      <w:pPr>
        <w:pStyle w:val="Nadpis5"/>
        <w:numPr>
          <w:ilvl w:val="0"/>
          <w:numId w:val="16"/>
        </w:numPr>
        <w:ind w:left="964" w:hanging="567"/>
      </w:pPr>
      <w:r w:rsidRPr="00A908D4">
        <w:t xml:space="preserve">komplexní </w:t>
      </w:r>
      <w:r w:rsidRPr="00890B2A">
        <w:t>zkoušky byly úspěšné, není-li ve smlouvě stanoveno jinak;</w:t>
      </w:r>
    </w:p>
    <w:p w14:paraId="6DF30B1D" w14:textId="3E91CD2E" w:rsidR="00101729" w:rsidRPr="00890B2A" w:rsidRDefault="00286906" w:rsidP="006B74CE">
      <w:pPr>
        <w:pStyle w:val="Nadpis5"/>
        <w:numPr>
          <w:ilvl w:val="0"/>
          <w:numId w:val="16"/>
        </w:numPr>
        <w:ind w:left="964" w:hanging="567"/>
      </w:pPr>
      <w:r w:rsidRPr="00890B2A">
        <w:t>základní investiční opatření</w:t>
      </w:r>
      <w:r w:rsidR="00F81353" w:rsidRPr="00890B2A">
        <w:t xml:space="preserve"> nevykazují vady nebo nedodělky, které brání jejich</w:t>
      </w:r>
      <w:r w:rsidR="00AD19F4" w:rsidRPr="00890B2A">
        <w:t xml:space="preserve"> řádnému</w:t>
      </w:r>
      <w:r w:rsidR="00F81353" w:rsidRPr="00890B2A">
        <w:t xml:space="preserve"> užívání, bezpečnému provozu či které ztěžují jejich provoz</w:t>
      </w:r>
      <w:r w:rsidR="00D0603C" w:rsidRPr="00890B2A">
        <w:t>.</w:t>
      </w:r>
    </w:p>
    <w:p w14:paraId="1FFE3DF7" w14:textId="77777777" w:rsidR="00F81353" w:rsidRPr="00A908D4" w:rsidRDefault="00F81353" w:rsidP="00E92C96">
      <w:pPr>
        <w:pStyle w:val="Nadpis2"/>
      </w:pPr>
      <w:r w:rsidRPr="00890B2A">
        <w:t>Předání nebrání, není-li možné provést topnou zkoušku v </w:t>
      </w:r>
      <w:r w:rsidRPr="00A908D4">
        <w:t>rámci komplexních zkoušek. Neprovedení topné zkoušky se v takovém případě považuje za nedodělek</w:t>
      </w:r>
      <w:r w:rsidR="00AD19F4" w:rsidRPr="00A908D4">
        <w:t xml:space="preserve"> nebránící řádnému užívání</w:t>
      </w:r>
      <w:r w:rsidRPr="00A908D4">
        <w:t xml:space="preserve">. </w:t>
      </w:r>
    </w:p>
    <w:p w14:paraId="779BEBE4" w14:textId="1C09997B" w:rsidR="00F6463C" w:rsidRPr="00E55147" w:rsidRDefault="00F81353" w:rsidP="00E92C96">
      <w:pPr>
        <w:pStyle w:val="Nadpis2"/>
        <w:rPr>
          <w:rFonts w:asciiTheme="minorHAnsi" w:hAnsiTheme="minorHAnsi" w:cstheme="minorHAnsi"/>
        </w:rPr>
      </w:pPr>
      <w:r w:rsidRPr="00E55147">
        <w:rPr>
          <w:rFonts w:asciiTheme="minorHAnsi" w:hAnsiTheme="minorHAnsi" w:cstheme="minorHAnsi"/>
        </w:rPr>
        <w:t xml:space="preserve">O předání </w:t>
      </w:r>
      <w:r w:rsidR="009F3EBC" w:rsidRPr="00E55147">
        <w:rPr>
          <w:rFonts w:asciiTheme="minorHAnsi" w:hAnsiTheme="minorHAnsi" w:cstheme="minorHAnsi"/>
        </w:rPr>
        <w:t xml:space="preserve">základních investičních opatření </w:t>
      </w:r>
      <w:r w:rsidRPr="00E55147">
        <w:rPr>
          <w:rFonts w:asciiTheme="minorHAnsi" w:hAnsiTheme="minorHAnsi" w:cstheme="minorHAnsi"/>
        </w:rPr>
        <w:t>se zavazují smluvní strany sepsat protokol, ve kterém zejména uvedou soupis případných vad a nedodělků, včetně stanovení termínů, v nichž je ESCO povinna takové vady a nedodělky odstranit</w:t>
      </w:r>
      <w:r w:rsidR="002945CA">
        <w:rPr>
          <w:rFonts w:asciiTheme="minorHAnsi" w:hAnsiTheme="minorHAnsi" w:cstheme="minorHAnsi"/>
        </w:rPr>
        <w:t>.</w:t>
      </w:r>
      <w:r w:rsidRPr="00E55147">
        <w:rPr>
          <w:rFonts w:asciiTheme="minorHAnsi" w:hAnsiTheme="minorHAnsi" w:cstheme="minorHAnsi"/>
        </w:rPr>
        <w:t xml:space="preserve"> </w:t>
      </w:r>
      <w:r w:rsidR="00F6463C" w:rsidRPr="00E55147">
        <w:rPr>
          <w:rFonts w:asciiTheme="minorHAnsi" w:hAnsiTheme="minorHAnsi" w:cstheme="minorHAnsi"/>
        </w:rPr>
        <w:t xml:space="preserve">Protokol bude vyhotoven ve dvou stejnopisech a </w:t>
      </w:r>
      <w:r w:rsidR="00F6463C" w:rsidRPr="00E55147">
        <w:rPr>
          <w:rFonts w:asciiTheme="minorHAnsi" w:hAnsiTheme="minorHAnsi" w:cstheme="minorHAnsi"/>
          <w:szCs w:val="22"/>
        </w:rPr>
        <w:t>podepsán oprávněnými zástupci obou smluvních stran</w:t>
      </w:r>
      <w:r w:rsidR="00F6463C" w:rsidRPr="00E55147">
        <w:rPr>
          <w:rFonts w:asciiTheme="minorHAnsi" w:hAnsiTheme="minorHAnsi" w:cstheme="minorHAnsi"/>
        </w:rPr>
        <w:t>, každá ze smluvních stran obdrží po jednom jeho vyhotovení</w:t>
      </w:r>
      <w:r w:rsidR="009F3EBC" w:rsidRPr="00E55147">
        <w:rPr>
          <w:rFonts w:asciiTheme="minorHAnsi" w:hAnsiTheme="minorHAnsi" w:cstheme="minorHAnsi"/>
        </w:rPr>
        <w:t>.</w:t>
      </w:r>
    </w:p>
    <w:p w14:paraId="33B58EC1" w14:textId="77777777" w:rsidR="00F81353" w:rsidRPr="00A908D4" w:rsidRDefault="00F81353" w:rsidP="00E92C96">
      <w:pPr>
        <w:pStyle w:val="Nadpis2"/>
      </w:pPr>
      <w:r w:rsidRPr="00A908D4">
        <w:t xml:space="preserve">Nepřevezme-li Klient </w:t>
      </w:r>
      <w:r w:rsidR="001E3782" w:rsidRPr="00A908D4">
        <w:t>základní investiční</w:t>
      </w:r>
      <w:r w:rsidRPr="00A908D4">
        <w:t xml:space="preserve"> </w:t>
      </w:r>
      <w:r w:rsidR="00C81735" w:rsidRPr="00A908D4">
        <w:t>opatření, ač je k tomu povinen:</w:t>
      </w:r>
    </w:p>
    <w:p w14:paraId="57323E94" w14:textId="77777777" w:rsidR="00F81353" w:rsidRPr="00A908D4" w:rsidRDefault="00F81353" w:rsidP="006B74CE">
      <w:pPr>
        <w:pStyle w:val="Nadpis5"/>
        <w:numPr>
          <w:ilvl w:val="0"/>
          <w:numId w:val="17"/>
        </w:numPr>
        <w:ind w:left="964" w:hanging="567"/>
      </w:pPr>
      <w:r w:rsidRPr="00A908D4">
        <w:t xml:space="preserve">končí doba </w:t>
      </w:r>
      <w:r w:rsidR="002F7583" w:rsidRPr="00A908D4">
        <w:t>pro provedení základních opatření</w:t>
      </w:r>
      <w:r w:rsidR="00367525" w:rsidRPr="00A908D4">
        <w:t xml:space="preserve"> a</w:t>
      </w:r>
    </w:p>
    <w:p w14:paraId="3D97A402" w14:textId="77777777" w:rsidR="00F81353" w:rsidRPr="00A908D4" w:rsidRDefault="00F81353" w:rsidP="006B74CE">
      <w:pPr>
        <w:pStyle w:val="Nadpis5"/>
        <w:numPr>
          <w:ilvl w:val="0"/>
          <w:numId w:val="17"/>
        </w:numPr>
        <w:ind w:left="964" w:hanging="567"/>
      </w:pPr>
      <w:r w:rsidRPr="00A908D4">
        <w:t>začíná plynout doba splatnosti</w:t>
      </w:r>
      <w:r w:rsidR="00367525" w:rsidRPr="00A908D4">
        <w:t xml:space="preserve"> a</w:t>
      </w:r>
      <w:r w:rsidRPr="00A908D4">
        <w:t>;</w:t>
      </w:r>
    </w:p>
    <w:p w14:paraId="7D7BBE4F" w14:textId="5D7FF69F" w:rsidR="00F81353" w:rsidRPr="00A908D4" w:rsidRDefault="00D4532D" w:rsidP="006B74CE">
      <w:pPr>
        <w:pStyle w:val="Nadpis5"/>
        <w:numPr>
          <w:ilvl w:val="0"/>
          <w:numId w:val="17"/>
        </w:numPr>
        <w:ind w:left="964" w:hanging="567"/>
      </w:pPr>
      <w:r w:rsidRPr="00A908D4">
        <w:t xml:space="preserve">začíná plynout záruční </w:t>
      </w:r>
      <w:r w:rsidR="00442990" w:rsidRPr="00DF27F7">
        <w:t>doba</w:t>
      </w:r>
      <w:r w:rsidR="00367525" w:rsidRPr="00DF27F7">
        <w:t xml:space="preserve"> </w:t>
      </w:r>
      <w:r w:rsidR="00367525" w:rsidRPr="00A908D4">
        <w:t>a</w:t>
      </w:r>
    </w:p>
    <w:p w14:paraId="0F40D7E2" w14:textId="77777777" w:rsidR="00F81353" w:rsidRPr="00A908D4" w:rsidRDefault="00D21FE5" w:rsidP="006B74CE">
      <w:pPr>
        <w:pStyle w:val="Nadpis5"/>
        <w:numPr>
          <w:ilvl w:val="0"/>
          <w:numId w:val="17"/>
        </w:numPr>
        <w:ind w:left="964" w:hanging="567"/>
      </w:pPr>
      <w:r w:rsidRPr="00A908D4">
        <w:t>ESCO je oprávněn</w:t>
      </w:r>
      <w:r w:rsidR="00C33A43" w:rsidRPr="00A908D4">
        <w:t>a</w:t>
      </w:r>
      <w:r w:rsidR="00F81353" w:rsidRPr="00A908D4">
        <w:t xml:space="preserve"> vystavit fakturu na zaplacení ceny za provedení základních</w:t>
      </w:r>
      <w:r w:rsidRPr="00A908D4">
        <w:t xml:space="preserve"> </w:t>
      </w:r>
      <w:r w:rsidR="00F81353" w:rsidRPr="00A908D4">
        <w:t>opatření;</w:t>
      </w:r>
      <w:r w:rsidR="00367525" w:rsidRPr="00A908D4">
        <w:t xml:space="preserve"> a</w:t>
      </w:r>
    </w:p>
    <w:p w14:paraId="45A6C441" w14:textId="77777777" w:rsidR="00F81353" w:rsidRPr="00A908D4" w:rsidRDefault="00F6463C" w:rsidP="006B74CE">
      <w:pPr>
        <w:pStyle w:val="Nadpis5"/>
        <w:numPr>
          <w:ilvl w:val="0"/>
          <w:numId w:val="17"/>
        </w:numPr>
        <w:ind w:left="964" w:hanging="567"/>
      </w:pPr>
      <w:r w:rsidRPr="00A908D4">
        <w:lastRenderedPageBreak/>
        <w:t>přechází na Klienta</w:t>
      </w:r>
      <w:r w:rsidR="00F81353" w:rsidRPr="00A908D4">
        <w:t xml:space="preserve"> nebezpečí škody na základních investičních opatření</w:t>
      </w:r>
      <w:r w:rsidR="00D21FE5" w:rsidRPr="00A908D4">
        <w:t>ch</w:t>
      </w:r>
      <w:r w:rsidR="00F81353" w:rsidRPr="00A908D4">
        <w:t>.</w:t>
      </w:r>
    </w:p>
    <w:p w14:paraId="29C3D292" w14:textId="77777777" w:rsidR="00C902D4" w:rsidRPr="00A908D4" w:rsidRDefault="00404E2D" w:rsidP="00E92C96">
      <w:pPr>
        <w:pStyle w:val="Nadpis2"/>
      </w:pPr>
      <w:r w:rsidRPr="00A908D4">
        <w:t>Zjistí-li K</w:t>
      </w:r>
      <w:r w:rsidR="00F81353" w:rsidRPr="00A908D4">
        <w:t>lient při předání a následně v dalším období záruky za jakost</w:t>
      </w:r>
      <w:r w:rsidRPr="00A908D4">
        <w:t xml:space="preserve"> vady a nedodělky, je povinen tuto skutečnost bez zbytečného odkladu oznámit ESCO</w:t>
      </w:r>
      <w:r w:rsidR="00C902D4" w:rsidRPr="00A908D4">
        <w:t>.</w:t>
      </w:r>
    </w:p>
    <w:p w14:paraId="58720686" w14:textId="77777777" w:rsidR="00F81353" w:rsidRPr="00A908D4" w:rsidRDefault="00F81353" w:rsidP="00E92C96">
      <w:pPr>
        <w:pStyle w:val="Nadpis2"/>
      </w:pPr>
      <w:r w:rsidRPr="00A908D4">
        <w:t>Jestliže ESCO</w:t>
      </w:r>
      <w:r w:rsidR="00584D2C" w:rsidRPr="00A908D4">
        <w:t xml:space="preserve"> neodstraní vady a nedodělky v přiměřené </w:t>
      </w:r>
      <w:r w:rsidRPr="00A908D4">
        <w:t xml:space="preserve">lhůtě, </w:t>
      </w:r>
      <w:r w:rsidR="005434E1" w:rsidRPr="00A908D4">
        <w:t xml:space="preserve">a to </w:t>
      </w:r>
      <w:r w:rsidRPr="00A908D4">
        <w:t>ani v dodatečně poskytnuté přiměř</w:t>
      </w:r>
      <w:r w:rsidR="00097BFB" w:rsidRPr="00A908D4">
        <w:t>ené lhůtě, je Klient oprávněn vady</w:t>
      </w:r>
      <w:r w:rsidRPr="00A908D4">
        <w:t xml:space="preserve"> nechat odstranit na účet ESCO. V takovém případě je ESCO povinna zaplatit Klientovi veškeré náklady jím vynaložené v souvislosti s odstraněním vad a nedodělků.</w:t>
      </w:r>
    </w:p>
    <w:p w14:paraId="29713A91" w14:textId="4817D679" w:rsidR="00F81353" w:rsidRPr="00A908D4" w:rsidRDefault="00F81353" w:rsidP="00E92C96">
      <w:pPr>
        <w:pStyle w:val="Nadpis2"/>
      </w:pPr>
      <w:r w:rsidRPr="00A908D4">
        <w:t>Po odstranění jednotlivých vad a nedodělků bude mezi smluvními stranami sepsán protokol o</w:t>
      </w:r>
      <w:r w:rsidR="00610114">
        <w:t> </w:t>
      </w:r>
      <w:r w:rsidRPr="00A908D4">
        <w:t>odstranění vad a nedodělků, na který se vztahují výše uvedená pravidla týkající se protokolu obdobně (povinnost ESCO oznámit jejich odstranění, počet vyhotovení).</w:t>
      </w:r>
    </w:p>
    <w:p w14:paraId="77E09820" w14:textId="13572E56" w:rsidR="00101729" w:rsidRDefault="00AB19EF" w:rsidP="00316D23">
      <w:pPr>
        <w:pStyle w:val="Nadpis2"/>
      </w:pPr>
      <w:r w:rsidRPr="00A908D4">
        <w:t>Vlastnické právo</w:t>
      </w:r>
      <w:r w:rsidR="00B14EF3">
        <w:t xml:space="preserve"> </w:t>
      </w:r>
      <w:r w:rsidRPr="00A908D4">
        <w:t xml:space="preserve">k základním </w:t>
      </w:r>
      <w:r w:rsidR="00456E56" w:rsidRPr="00A908D4">
        <w:t xml:space="preserve">investičním </w:t>
      </w:r>
      <w:r w:rsidRPr="00890B2A">
        <w:t>opatřením</w:t>
      </w:r>
      <w:r w:rsidR="00C95FAE" w:rsidRPr="00890B2A">
        <w:t xml:space="preserve"> a </w:t>
      </w:r>
      <w:r w:rsidR="0045261C" w:rsidRPr="00890B2A">
        <w:t>nebezpečí škody k základním investičním opatřením</w:t>
      </w:r>
      <w:r w:rsidR="009652AB">
        <w:t xml:space="preserve"> a nebezpečí škody vzniklé v souvislosti s prováděním základních opatření</w:t>
      </w:r>
      <w:r w:rsidR="00316D23" w:rsidRPr="00890B2A">
        <w:t xml:space="preserve"> </w:t>
      </w:r>
      <w:r w:rsidRPr="00890B2A">
        <w:t xml:space="preserve">přechází na Klienta okamžikem jejich předání na základě </w:t>
      </w:r>
      <w:r w:rsidRPr="00A908D4">
        <w:t>protokolu podepsaného oběma smluvními stranami.</w:t>
      </w:r>
    </w:p>
    <w:p w14:paraId="7E390074" w14:textId="77777777" w:rsidR="00F81353" w:rsidRPr="00A908D4" w:rsidRDefault="00F81353" w:rsidP="005456F4">
      <w:pPr>
        <w:pStyle w:val="Nadpis1"/>
        <w:ind w:left="0"/>
      </w:pPr>
      <w:r w:rsidRPr="00A908D4">
        <w:rPr>
          <w:b w:val="0"/>
        </w:rPr>
        <w:br/>
      </w:r>
      <w:bookmarkStart w:id="49" w:name="_Toc326522967"/>
      <w:bookmarkStart w:id="50" w:name="_Toc152262124"/>
      <w:r w:rsidRPr="00A908D4">
        <w:t>Záruka za jakost</w:t>
      </w:r>
      <w:bookmarkEnd w:id="49"/>
      <w:bookmarkEnd w:id="50"/>
    </w:p>
    <w:p w14:paraId="6BD353A8" w14:textId="40B35D41" w:rsidR="00B1033B" w:rsidRPr="00A908D4" w:rsidRDefault="00B1033B" w:rsidP="00E92C96">
      <w:pPr>
        <w:pStyle w:val="Nadpis2"/>
      </w:pPr>
      <w:bookmarkStart w:id="51" w:name="_Ref330840789"/>
      <w:bookmarkStart w:id="52" w:name="_Ref152047817"/>
      <w:r w:rsidRPr="00A908D4">
        <w:t xml:space="preserve">Na základní investiční opatření, která Klient převezme a bude provozovat a udržovat za podmínek dle této smlouvy, poskytne ESCO záruku za jakost, a to </w:t>
      </w:r>
      <w:r w:rsidR="00486F02">
        <w:t xml:space="preserve">minimálně </w:t>
      </w:r>
      <w:r w:rsidRPr="00A908D4">
        <w:t>v rozsahu:</w:t>
      </w:r>
    </w:p>
    <w:p w14:paraId="253D3511" w14:textId="6C30D68D" w:rsidR="00B1033B" w:rsidRDefault="00486F02" w:rsidP="006B74CE">
      <w:pPr>
        <w:pStyle w:val="Nadpis5"/>
        <w:numPr>
          <w:ilvl w:val="0"/>
          <w:numId w:val="18"/>
        </w:numPr>
        <w:ind w:left="964" w:hanging="567"/>
      </w:pPr>
      <w:r>
        <w:t>36</w:t>
      </w:r>
      <w:r w:rsidR="00B1033B" w:rsidRPr="00A908D4">
        <w:t xml:space="preserve"> </w:t>
      </w:r>
      <w:r w:rsidR="00B1033B" w:rsidRPr="00890B2A">
        <w:t>měsíců u</w:t>
      </w:r>
      <w:r w:rsidR="00D04A39" w:rsidRPr="00890B2A">
        <w:t xml:space="preserve"> technologického</w:t>
      </w:r>
      <w:r w:rsidR="00B1033B" w:rsidRPr="00890B2A">
        <w:t xml:space="preserve"> zařízení</w:t>
      </w:r>
      <w:r>
        <w:t xml:space="preserve"> vyjma svítidel vč. zdrojů</w:t>
      </w:r>
      <w:r w:rsidR="00B1033B" w:rsidRPr="00890B2A">
        <w:t>,</w:t>
      </w:r>
    </w:p>
    <w:p w14:paraId="22D00718" w14:textId="4792AEBC" w:rsidR="00486F02" w:rsidRPr="00486F02" w:rsidRDefault="00486F02" w:rsidP="00486F02">
      <w:pPr>
        <w:pStyle w:val="Nadpis5"/>
        <w:numPr>
          <w:ilvl w:val="0"/>
          <w:numId w:val="18"/>
        </w:numPr>
        <w:ind w:left="964" w:hanging="567"/>
      </w:pPr>
      <w:r>
        <w:rPr>
          <w:bCs w:val="0"/>
          <w:iCs w:val="0"/>
        </w:rPr>
        <w:t xml:space="preserve">120 </w:t>
      </w:r>
      <w:r w:rsidRPr="00486F02">
        <w:t>měsíců</w:t>
      </w:r>
      <w:r>
        <w:rPr>
          <w:bCs w:val="0"/>
          <w:iCs w:val="0"/>
        </w:rPr>
        <w:t xml:space="preserve"> na svítidla vč. zdrojů,</w:t>
      </w:r>
    </w:p>
    <w:p w14:paraId="38298958" w14:textId="72896806" w:rsidR="00B1033B" w:rsidRPr="00890B2A" w:rsidRDefault="00486F02" w:rsidP="006B74CE">
      <w:pPr>
        <w:pStyle w:val="Nadpis5"/>
        <w:numPr>
          <w:ilvl w:val="0"/>
          <w:numId w:val="18"/>
        </w:numPr>
        <w:ind w:left="964" w:hanging="567"/>
      </w:pPr>
      <w:r>
        <w:t>60</w:t>
      </w:r>
      <w:r w:rsidR="00B1033B" w:rsidRPr="00890B2A">
        <w:t xml:space="preserve"> měsíců na montážní práce,</w:t>
      </w:r>
    </w:p>
    <w:p w14:paraId="2256C576" w14:textId="3EBDF088" w:rsidR="009477FE" w:rsidRDefault="00486F02" w:rsidP="006B74CE">
      <w:pPr>
        <w:pStyle w:val="Nadpis5"/>
        <w:numPr>
          <w:ilvl w:val="0"/>
          <w:numId w:val="18"/>
        </w:numPr>
        <w:ind w:left="964" w:hanging="567"/>
      </w:pPr>
      <w:r>
        <w:t>60</w:t>
      </w:r>
      <w:r w:rsidR="00B1033B" w:rsidRPr="00A908D4">
        <w:t xml:space="preserve"> měsíců na stavební práce,</w:t>
      </w:r>
    </w:p>
    <w:p w14:paraId="49E6D650" w14:textId="3AEFE1BF" w:rsidR="00B1033B" w:rsidRPr="00A908D4" w:rsidRDefault="00B1033B" w:rsidP="00B1033B">
      <w:pPr>
        <w:ind w:left="426"/>
      </w:pPr>
      <w:r w:rsidRPr="00A908D4">
        <w:t>(dále jen „</w:t>
      </w:r>
      <w:r w:rsidRPr="00A908D4">
        <w:rPr>
          <w:b/>
        </w:rPr>
        <w:t>záruční doba</w:t>
      </w:r>
      <w:r w:rsidRPr="00A908D4">
        <w:t>“).</w:t>
      </w:r>
    </w:p>
    <w:p w14:paraId="37B88E62" w14:textId="190BDC26" w:rsidR="00B1033B" w:rsidRPr="00A908D4" w:rsidRDefault="00B1033B" w:rsidP="00E92C96">
      <w:pPr>
        <w:pStyle w:val="Nadpis2"/>
      </w:pPr>
      <w:r w:rsidRPr="00A908D4">
        <w:t xml:space="preserve">Záruční doba počíná běžet </w:t>
      </w:r>
      <w:r w:rsidRPr="00890B2A">
        <w:t>předáním</w:t>
      </w:r>
      <w:r w:rsidR="00EE57D6" w:rsidRPr="00890B2A">
        <w:t xml:space="preserve"> příslušných</w:t>
      </w:r>
      <w:r w:rsidRPr="00890B2A">
        <w:t xml:space="preserve"> </w:t>
      </w:r>
      <w:r w:rsidRPr="00A908D4">
        <w:t>základních investičních opatření, nestanoví-li smlouva jinak.</w:t>
      </w:r>
    </w:p>
    <w:p w14:paraId="3E3B1ED7" w14:textId="3A18B6E7" w:rsidR="00B1033B" w:rsidRDefault="00B1033B" w:rsidP="00E92C96">
      <w:pPr>
        <w:pStyle w:val="Nadpis2"/>
      </w:pPr>
      <w:r w:rsidRPr="00A908D4">
        <w:t>V případě, že se kdykoliv v průběhu záruční doby objeví nějaká vada, za kterou odpovídá ESCO, prodlužuje se záruční doba příslušného základního investičního opatření a/nebo jeho části o</w:t>
      </w:r>
      <w:r w:rsidR="00610114">
        <w:t> </w:t>
      </w:r>
      <w:r w:rsidRPr="00A908D4">
        <w:t>dobu řádně uplatněné reklamace a dobu, po kterou nemohlo být příslušné základní investiční opatření a/nebo jeho část užíváno.</w:t>
      </w:r>
    </w:p>
    <w:p w14:paraId="6D0CAAE5" w14:textId="5B47F01E" w:rsidR="009C3DDB" w:rsidRPr="00890B2A" w:rsidRDefault="00B1033B" w:rsidP="00890B2A">
      <w:pPr>
        <w:pStyle w:val="Nadpis2"/>
      </w:pPr>
      <w:r w:rsidRPr="00A908D4">
        <w:t xml:space="preserve">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w:t>
      </w:r>
      <w:r w:rsidRPr="00890B2A">
        <w:t>části</w:t>
      </w:r>
      <w:r w:rsidR="0079227E" w:rsidRPr="00890B2A">
        <w:t>,</w:t>
      </w:r>
      <w:r w:rsidR="007B636A" w:rsidRPr="00890B2A">
        <w:t xml:space="preserve"> </w:t>
      </w:r>
      <w:r w:rsidR="0079227E" w:rsidRPr="00890B2A">
        <w:t>nejdéle však po dobu trvání garance</w:t>
      </w:r>
      <w:r w:rsidR="006C258C" w:rsidRPr="00890B2A">
        <w:rPr>
          <w:b/>
          <w:bCs w:val="0"/>
        </w:rPr>
        <w:t>.</w:t>
      </w:r>
    </w:p>
    <w:p w14:paraId="10925A79" w14:textId="71D3A0DD" w:rsidR="00B1033B" w:rsidRPr="00A908D4" w:rsidRDefault="00B1033B" w:rsidP="00090B4D">
      <w:pPr>
        <w:pStyle w:val="Nadpis2"/>
      </w:pPr>
      <w:r w:rsidRPr="00A908D4">
        <w:t>Odpovědnost ESCO za vady základních investičních opatření, na něž se vztahuje záruka, nevzniká,</w:t>
      </w:r>
    </w:p>
    <w:p w14:paraId="59A59F42" w14:textId="4739A23F" w:rsidR="00B1033B" w:rsidRPr="00A908D4" w:rsidRDefault="00B1033B" w:rsidP="006B74CE">
      <w:pPr>
        <w:pStyle w:val="Nadpis5"/>
        <w:numPr>
          <w:ilvl w:val="0"/>
          <w:numId w:val="19"/>
        </w:numPr>
        <w:ind w:left="964" w:hanging="567"/>
      </w:pPr>
      <w:r w:rsidRPr="00A908D4">
        <w:lastRenderedPageBreak/>
        <w:t>jestliže tyto vady byly způsobeny po přechodu nebezpečí škody</w:t>
      </w:r>
      <w:r w:rsidR="00247E22">
        <w:t xml:space="preserve"> na Klienta</w:t>
      </w:r>
      <w:r w:rsidRPr="00A908D4">
        <w:t xml:space="preserve"> vnějšími událostmi a nezpůsobila je ESCO, nebo</w:t>
      </w:r>
    </w:p>
    <w:p w14:paraId="41DB95DF" w14:textId="389DF1DC" w:rsidR="00B1033B" w:rsidRPr="00A908D4" w:rsidRDefault="00B1033B" w:rsidP="006B74CE">
      <w:pPr>
        <w:pStyle w:val="Nadpis5"/>
        <w:numPr>
          <w:ilvl w:val="0"/>
          <w:numId w:val="19"/>
        </w:numPr>
        <w:ind w:left="964" w:hanging="567"/>
      </w:pPr>
      <w:r w:rsidRPr="00A908D4">
        <w:t>jestliže Klient porušil povinnosti stanovené mu touto smlouvou ve vztahu k</w:t>
      </w:r>
      <w:r w:rsidR="001625CD">
        <w:t> </w:t>
      </w:r>
      <w:r w:rsidRPr="00A908D4">
        <w:t>základnímu investičnímu opatření, jehož se záruka za jakost týká, nebo</w:t>
      </w:r>
    </w:p>
    <w:p w14:paraId="20115F42" w14:textId="4BF95E28" w:rsidR="00B1033B" w:rsidRPr="00A908D4" w:rsidRDefault="00B1033B" w:rsidP="006B74CE">
      <w:pPr>
        <w:pStyle w:val="Nadpis5"/>
        <w:numPr>
          <w:ilvl w:val="0"/>
          <w:numId w:val="19"/>
        </w:numPr>
        <w:ind w:left="964" w:hanging="567"/>
      </w:pPr>
      <w:r w:rsidRPr="00A908D4">
        <w:t>jestliže vada byla způsobena nedodržením pokynu ze strany ESCO nebo neodborným zásahem třetí osobou nebo Klient</w:t>
      </w:r>
      <w:r w:rsidR="00247E22">
        <w:t>em</w:t>
      </w:r>
      <w:r w:rsidRPr="00A908D4">
        <w:t>.</w:t>
      </w:r>
    </w:p>
    <w:p w14:paraId="5580393F" w14:textId="77777777" w:rsidR="00B1033B" w:rsidRPr="00A908D4" w:rsidRDefault="00B1033B" w:rsidP="00E92C96">
      <w:pPr>
        <w:pStyle w:val="Nadpis2"/>
      </w:pPr>
      <w:r w:rsidRPr="00A908D4">
        <w:t>Vady, na něž se vztahuje záruka, je Klient povinen ESCO oznámit bez zbytečného odkladu poté, co je zjistí, formou písemné reklamace, v níž je povinen danou vadu přesně popsat, např. uvedením způsobu, jak se projevuje.</w:t>
      </w:r>
    </w:p>
    <w:p w14:paraId="332110A9" w14:textId="748B4EC0" w:rsidR="00B1033B" w:rsidRPr="00A908D4" w:rsidRDefault="00B1033B" w:rsidP="00E92C96">
      <w:pPr>
        <w:pStyle w:val="Nadpis2"/>
      </w:pPr>
      <w:bookmarkStart w:id="53" w:name="_Ref473102800"/>
      <w:r w:rsidRPr="00A908D4">
        <w:t>V případě existence reklamované vady základních investičních opatření (ať již uznané nebo neuznané reklamované vady) bránící provozu objektu, nebo areálu,</w:t>
      </w:r>
      <w:r w:rsidR="00F76AC2" w:rsidRPr="00A908D4">
        <w:t xml:space="preserve"> je ESCO povinna </w:t>
      </w:r>
      <w:r w:rsidRPr="00A908D4">
        <w:t xml:space="preserve">dle charakteru vady základních investičních opatření zprovoznit objekt nebo areál do [24] hodin od doby, kdy byla vada oznámena ESCO, pokud to technické </w:t>
      </w:r>
      <w:r w:rsidR="000B7606" w:rsidRPr="00A908D4">
        <w:t>podmín</w:t>
      </w:r>
      <w:r w:rsidR="000B7606">
        <w:t>ky</w:t>
      </w:r>
      <w:r w:rsidR="000B7606" w:rsidRPr="00A908D4">
        <w:t xml:space="preserve"> </w:t>
      </w:r>
      <w:r w:rsidRPr="00A908D4">
        <w:t>objektivně umožňují. Práce na odstranění ostatních reklamovaných vad základních investičních opatření je ESCO povinna zahájit nejpozději do [2] pracovních dnů od doby, kdy jí byly písemně oznámeny. O odstranění vad bude sepsán reklamační protokol.</w:t>
      </w:r>
      <w:bookmarkEnd w:id="53"/>
      <w:r w:rsidRPr="00A908D4">
        <w:t xml:space="preserve"> </w:t>
      </w:r>
    </w:p>
    <w:p w14:paraId="1688F704" w14:textId="31B148C9" w:rsidR="00B1033B" w:rsidRPr="00A908D4" w:rsidRDefault="00B1033B" w:rsidP="00E92C96">
      <w:pPr>
        <w:pStyle w:val="Nadpis2"/>
      </w:pPr>
      <w:r w:rsidRPr="00A908D4">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w:t>
      </w:r>
      <w:r w:rsidR="0059111D" w:rsidRPr="00A908D4">
        <w:t xml:space="preserve">písemným </w:t>
      </w:r>
      <w:r w:rsidRPr="00A908D4">
        <w:t xml:space="preserve">oznámením adresovaným </w:t>
      </w:r>
      <w:r w:rsidR="00707C96">
        <w:t>ESCO</w:t>
      </w:r>
      <w:r w:rsidR="00707C96" w:rsidRPr="00A908D4">
        <w:t xml:space="preserve"> </w:t>
      </w:r>
      <w:r w:rsidRPr="00A908D4">
        <w:t xml:space="preserve">nejpozději do 30 dnů ode dne doručení oznámení o neuznání reklamované vady ze strany ESCO iniciovat mechanismus řešení sporů dle </w:t>
      </w:r>
      <w:r w:rsidR="000E161F" w:rsidRPr="00A908D4">
        <w:fldChar w:fldCharType="begin"/>
      </w:r>
      <w:r w:rsidR="00467956" w:rsidRPr="00A908D4">
        <w:instrText xml:space="preserve"> REF _Ref468895774 \w \h </w:instrText>
      </w:r>
      <w:r w:rsidR="000E161F" w:rsidRPr="00A908D4">
        <w:fldChar w:fldCharType="separate"/>
      </w:r>
      <w:r w:rsidR="00A908D4">
        <w:t>Článek 39.2</w:t>
      </w:r>
      <w:r w:rsidR="000E161F" w:rsidRPr="00A908D4">
        <w:fldChar w:fldCharType="end"/>
      </w:r>
      <w:r w:rsidR="00467956" w:rsidRPr="00A908D4">
        <w:t xml:space="preserve"> </w:t>
      </w:r>
      <w:r w:rsidRPr="00A908D4">
        <w:t xml:space="preserve">až </w:t>
      </w:r>
      <w:r w:rsidR="000E161F" w:rsidRPr="00A908D4">
        <w:fldChar w:fldCharType="begin"/>
      </w:r>
      <w:r w:rsidR="00467956" w:rsidRPr="00A908D4">
        <w:instrText xml:space="preserve"> REF _Ref468895815 \w \h </w:instrText>
      </w:r>
      <w:r w:rsidR="000E161F" w:rsidRPr="00A908D4">
        <w:fldChar w:fldCharType="separate"/>
      </w:r>
      <w:r w:rsidR="00A908D4">
        <w:t>Článek 39.4</w:t>
      </w:r>
      <w:r w:rsidR="000E161F" w:rsidRPr="00A908D4">
        <w:fldChar w:fldCharType="end"/>
      </w:r>
      <w:r w:rsidRPr="00A908D4">
        <w:t xml:space="preserve">, jehož předmětem bude posouzení důvodnosti reklamované vady dle podmínek stanovených ve Smlouvě. V případě, že nedojde ze strany Klienta k zahájení řešení sporu dle </w:t>
      </w:r>
      <w:r w:rsidR="000E161F" w:rsidRPr="00A908D4">
        <w:fldChar w:fldCharType="begin"/>
      </w:r>
      <w:r w:rsidR="00467956" w:rsidRPr="00A908D4">
        <w:instrText xml:space="preserve"> REF _Ref468895774 \w \h </w:instrText>
      </w:r>
      <w:r w:rsidR="000E161F" w:rsidRPr="00A908D4">
        <w:fldChar w:fldCharType="separate"/>
      </w:r>
      <w:r w:rsidR="00A908D4">
        <w:t>Článek 39.2</w:t>
      </w:r>
      <w:r w:rsidR="000E161F" w:rsidRPr="00A908D4">
        <w:fldChar w:fldCharType="end"/>
      </w:r>
      <w:r w:rsidR="00467956" w:rsidRPr="00A908D4">
        <w:t xml:space="preserve"> až </w:t>
      </w:r>
      <w:r w:rsidR="000E161F" w:rsidRPr="00A908D4">
        <w:fldChar w:fldCharType="begin"/>
      </w:r>
      <w:r w:rsidR="00467956" w:rsidRPr="00A908D4">
        <w:instrText xml:space="preserve"> REF _Ref468895815 \w \h </w:instrText>
      </w:r>
      <w:r w:rsidR="000E161F" w:rsidRPr="00A908D4">
        <w:fldChar w:fldCharType="separate"/>
      </w:r>
      <w:r w:rsidR="00A908D4">
        <w:t>Článek 39.4</w:t>
      </w:r>
      <w:r w:rsidR="000E161F" w:rsidRPr="00A908D4">
        <w:fldChar w:fldCharType="end"/>
      </w:r>
      <w:r w:rsidRPr="00A908D4">
        <w:t xml:space="preserve"> ve lhůtě stanovené v předchozí větě tohoto odstavce písemným oznámením ESCO, má se za to, že Klient stanovisko ESCO o posouzen</w:t>
      </w:r>
      <w:r w:rsidR="00F76AC2" w:rsidRPr="00A908D4">
        <w:t>í reklamovaných vad uznal.</w:t>
      </w:r>
    </w:p>
    <w:p w14:paraId="1F792334" w14:textId="736E72D2" w:rsidR="00B1033B" w:rsidRPr="005C13CD" w:rsidRDefault="00B1033B" w:rsidP="00E92C96">
      <w:pPr>
        <w:pStyle w:val="Nadpis2"/>
      </w:pPr>
      <w:r w:rsidRPr="005C13CD">
        <w:t xml:space="preserve">ESCO se zavazuje vady, na něž se vztahuje záruka a jejichž existenci uznal a/nebo tak bylo stanoveno postupem dle </w:t>
      </w:r>
      <w:r w:rsidR="003E4E27">
        <w:t>Článek 39.2</w:t>
      </w:r>
      <w:r w:rsidR="002508AF">
        <w:t xml:space="preserve"> </w:t>
      </w:r>
      <w:r w:rsidR="00467956" w:rsidRPr="005C13CD">
        <w:t xml:space="preserve">až </w:t>
      </w:r>
      <w:r w:rsidR="000E161F" w:rsidRPr="005C13CD">
        <w:fldChar w:fldCharType="begin"/>
      </w:r>
      <w:r w:rsidR="00467956" w:rsidRPr="005C13CD">
        <w:instrText xml:space="preserve"> REF _Ref468895815 \w \h </w:instrText>
      </w:r>
      <w:r w:rsidR="002863CD" w:rsidRPr="002508AF">
        <w:instrText xml:space="preserve"> \* MERGEFORMAT </w:instrText>
      </w:r>
      <w:r w:rsidR="000E161F" w:rsidRPr="005C13CD">
        <w:fldChar w:fldCharType="separate"/>
      </w:r>
      <w:r w:rsidR="00A908D4" w:rsidRPr="005C13CD">
        <w:t>Článek 39.4</w:t>
      </w:r>
      <w:r w:rsidR="000E161F" w:rsidRPr="005C13CD">
        <w:fldChar w:fldCharType="end"/>
      </w:r>
      <w:r w:rsidRPr="005C13CD">
        <w:t>, odstranit na své vlastní náklady. Při zjištění, že základní investiční opatření vykazují vady a/nebo vadu, má Klient vůči ESCO právo požadovat odstranění vady opravou a pokud to není objektivně možné poskytnutím bezvadného plnění v</w:t>
      </w:r>
      <w:r w:rsidR="00610114" w:rsidRPr="005C13CD">
        <w:t> </w:t>
      </w:r>
      <w:r w:rsidRPr="005C13CD">
        <w:t>rozsahu vadné části; v případě, že oprava, ani nové plnění není možné, tak slevu z ceny.</w:t>
      </w:r>
    </w:p>
    <w:p w14:paraId="05485810" w14:textId="1C9BCD93" w:rsidR="00B1033B" w:rsidRPr="00A908D4" w:rsidRDefault="00B1033B" w:rsidP="00E92C96">
      <w:pPr>
        <w:pStyle w:val="Nadpis2"/>
      </w:pPr>
      <w:r w:rsidRPr="00A908D4">
        <w:t>ESCO se zavazuje odstranit neuznané reklamované vady investičních základních opatření, tj. reklamované vady, kter</w:t>
      </w:r>
      <w:r w:rsidR="00707C96">
        <w:t>é</w:t>
      </w:r>
      <w:r w:rsidRPr="00A908D4">
        <w:t xml:space="preserve"> ESCO neuznala a/nebo tak bylo stanoveno postupem dle </w:t>
      </w:r>
      <w:r w:rsidR="000E161F" w:rsidRPr="00A908D4">
        <w:fldChar w:fldCharType="begin"/>
      </w:r>
      <w:r w:rsidR="00467956" w:rsidRPr="00A908D4">
        <w:instrText xml:space="preserve"> REF _Ref468895774 \w \h </w:instrText>
      </w:r>
      <w:r w:rsidR="000E161F" w:rsidRPr="00A908D4">
        <w:fldChar w:fldCharType="separate"/>
      </w:r>
      <w:r w:rsidR="00A908D4">
        <w:t>Článek 39.2</w:t>
      </w:r>
      <w:r w:rsidR="000E161F" w:rsidRPr="00A908D4">
        <w:fldChar w:fldCharType="end"/>
      </w:r>
      <w:r w:rsidR="00467956" w:rsidRPr="00A908D4">
        <w:t xml:space="preserve"> až </w:t>
      </w:r>
      <w:r w:rsidR="000E161F" w:rsidRPr="00A908D4">
        <w:fldChar w:fldCharType="begin"/>
      </w:r>
      <w:r w:rsidR="00467956" w:rsidRPr="00A908D4">
        <w:instrText xml:space="preserve"> REF _Ref468895815 \w \h </w:instrText>
      </w:r>
      <w:r w:rsidR="000E161F" w:rsidRPr="00A908D4">
        <w:fldChar w:fldCharType="separate"/>
      </w:r>
      <w:r w:rsidR="00A908D4">
        <w:t>Článek 39.4</w:t>
      </w:r>
      <w:r w:rsidR="000E161F" w:rsidRPr="00A908D4">
        <w:fldChar w:fldCharType="end"/>
      </w:r>
      <w:r w:rsidRPr="00A908D4">
        <w:t>, a na náklady Klienta. Klient je povinen v takové</w:t>
      </w:r>
      <w:r w:rsidR="00707C96">
        <w:t>m</w:t>
      </w:r>
      <w:r w:rsidRPr="00A908D4">
        <w:t xml:space="preserve"> případě uhradit ESCO účelně vynaložené náklady nejpozději do 30 dnů ode dne provedeného vyúčtování. </w:t>
      </w:r>
    </w:p>
    <w:bookmarkEnd w:id="51"/>
    <w:bookmarkEnd w:id="52"/>
    <w:p w14:paraId="43670CF1" w14:textId="77777777" w:rsidR="009B0FAA" w:rsidRPr="00A908D4" w:rsidRDefault="00F81353" w:rsidP="005456F4">
      <w:pPr>
        <w:pStyle w:val="Nadpis1"/>
        <w:ind w:left="0"/>
      </w:pPr>
      <w:r w:rsidRPr="00A908D4">
        <w:rPr>
          <w:b w:val="0"/>
        </w:rPr>
        <w:lastRenderedPageBreak/>
        <w:br/>
      </w:r>
      <w:bookmarkStart w:id="54" w:name="_Toc326522968"/>
      <w:bookmarkStart w:id="55" w:name="_Toc152262125"/>
      <w:r w:rsidRPr="00A908D4">
        <w:t>Základní prostá opatření</w:t>
      </w:r>
      <w:bookmarkEnd w:id="54"/>
      <w:bookmarkEnd w:id="55"/>
    </w:p>
    <w:p w14:paraId="63685D0E" w14:textId="17622560" w:rsidR="00EB6DE1" w:rsidRPr="00A908D4" w:rsidRDefault="00EB6DE1" w:rsidP="00E92C96">
      <w:pPr>
        <w:pStyle w:val="Nadpis2"/>
      </w:pPr>
      <w:r w:rsidRPr="00A908D4">
        <w:t>ESCO</w:t>
      </w:r>
      <w:r w:rsidR="00636049" w:rsidRPr="00A908D4">
        <w:t xml:space="preserve"> se zavazuje blíže</w:t>
      </w:r>
      <w:r w:rsidR="00D76829" w:rsidRPr="00A908D4">
        <w:t xml:space="preserve"> specifikovat</w:t>
      </w:r>
      <w:r w:rsidRPr="00A908D4">
        <w:t xml:space="preserve"> </w:t>
      </w:r>
      <w:r w:rsidR="00D76829" w:rsidRPr="00A908D4">
        <w:t xml:space="preserve">základní prostá opatření </w:t>
      </w:r>
      <w:r w:rsidR="00101729" w:rsidRPr="00A908D4">
        <w:t xml:space="preserve">v Příloze č. 2 </w:t>
      </w:r>
      <w:r w:rsidR="00D76829" w:rsidRPr="00A908D4">
        <w:t>a předat</w:t>
      </w:r>
      <w:r w:rsidRPr="00A908D4">
        <w:t xml:space="preserve"> písemný návod Klientovi, jakým způsobem mají být taková opatření provedena v termínu stanoveném v harmonogramu. Není-li takový termín stanoven, </w:t>
      </w:r>
      <w:r w:rsidR="00FA724B" w:rsidRPr="00A908D4">
        <w:t>ESCO je povinn</w:t>
      </w:r>
      <w:r w:rsidR="00C33A43" w:rsidRPr="00A908D4">
        <w:t>a</w:t>
      </w:r>
      <w:r w:rsidR="00FA724B" w:rsidRPr="00A908D4">
        <w:t xml:space="preserve"> </w:t>
      </w:r>
      <w:r w:rsidR="00D753EE" w:rsidRPr="00A908D4">
        <w:t>předat</w:t>
      </w:r>
      <w:r w:rsidRPr="00A908D4">
        <w:t xml:space="preserve"> písemný návod v dostatečném předstihu před skončením období </w:t>
      </w:r>
      <w:r w:rsidR="0015244F">
        <w:t>provádění</w:t>
      </w:r>
      <w:r w:rsidR="0015244F" w:rsidRPr="00A908D4">
        <w:t xml:space="preserve"> </w:t>
      </w:r>
      <w:r w:rsidR="00AF2EFA" w:rsidRPr="00A908D4">
        <w:t xml:space="preserve">základních opatření </w:t>
      </w:r>
      <w:r w:rsidRPr="00A908D4">
        <w:t xml:space="preserve">tak, aby Klient mohl dané prosté opatření do skončení období </w:t>
      </w:r>
      <w:r w:rsidR="00C73E7D" w:rsidRPr="00A908D4">
        <w:t xml:space="preserve">provádění </w:t>
      </w:r>
      <w:r w:rsidR="00F65DF0" w:rsidRPr="00A908D4">
        <w:t xml:space="preserve">základních opatření </w:t>
      </w:r>
      <w:r w:rsidRPr="00A908D4">
        <w:t>provést.</w:t>
      </w:r>
    </w:p>
    <w:p w14:paraId="35C6C451" w14:textId="77777777" w:rsidR="00F81353" w:rsidRPr="00A908D4" w:rsidRDefault="00F81353" w:rsidP="00E92C96">
      <w:pPr>
        <w:pStyle w:val="Nadpis2"/>
      </w:pPr>
      <w:r w:rsidRPr="00A908D4">
        <w:t xml:space="preserve">Vlastní provedení </w:t>
      </w:r>
      <w:r w:rsidR="00B60857" w:rsidRPr="00A908D4">
        <w:t xml:space="preserve">základních </w:t>
      </w:r>
      <w:r w:rsidRPr="00A908D4">
        <w:t>pr</w:t>
      </w:r>
      <w:r w:rsidR="00D33219" w:rsidRPr="00A908D4">
        <w:t>ostých opatření je na Klientovi.</w:t>
      </w:r>
      <w:r w:rsidRPr="00A908D4">
        <w:t xml:space="preserve"> Klient se zavazuje základní prostá opatření provést do skončení období</w:t>
      </w:r>
      <w:r w:rsidR="00C73E7D" w:rsidRPr="00A908D4">
        <w:t xml:space="preserve"> provádění základních opatření</w:t>
      </w:r>
      <w:r w:rsidR="005E3523" w:rsidRPr="00A908D4">
        <w:t>. O </w:t>
      </w:r>
      <w:r w:rsidR="00D33219" w:rsidRPr="00A908D4">
        <w:t>provedení základních prostých opatřeních</w:t>
      </w:r>
      <w:r w:rsidR="00E137C3" w:rsidRPr="00A908D4">
        <w:t xml:space="preserve"> je Klient </w:t>
      </w:r>
      <w:r w:rsidRPr="00A908D4">
        <w:t xml:space="preserve">povinen ESCO informovat. </w:t>
      </w:r>
    </w:p>
    <w:p w14:paraId="25663649" w14:textId="77777777" w:rsidR="00F81353" w:rsidRPr="00A908D4" w:rsidRDefault="00C33A43" w:rsidP="00E92C96">
      <w:pPr>
        <w:pStyle w:val="Nadpis2"/>
      </w:pPr>
      <w:r w:rsidRPr="00A908D4">
        <w:t>ESCO je povinna</w:t>
      </w:r>
      <w:r w:rsidR="004D47A9" w:rsidRPr="00A908D4">
        <w:t xml:space="preserve"> </w:t>
      </w:r>
      <w:r w:rsidR="00F81353" w:rsidRPr="00A908D4">
        <w:t>při provedení</w:t>
      </w:r>
      <w:r w:rsidR="004D47A9" w:rsidRPr="00A908D4">
        <w:t xml:space="preserve"> základních prostých opatření </w:t>
      </w:r>
      <w:r w:rsidR="00F81353" w:rsidRPr="00A908D4">
        <w:t>poskytnout Klientovi potřebnou součinnost, zejména odborné poradenství.</w:t>
      </w:r>
    </w:p>
    <w:p w14:paraId="5D3D66B5" w14:textId="1E4220B6" w:rsidR="00F81353" w:rsidRPr="00A908D4" w:rsidRDefault="00461C1A" w:rsidP="00E92C96">
      <w:pPr>
        <w:pStyle w:val="Nadpis2"/>
      </w:pPr>
      <w:r w:rsidRPr="00A908D4">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A908D4">
        <w:t>6</w:t>
      </w:r>
      <w:r w:rsidR="00F81353" w:rsidRPr="00A908D4">
        <w:t>.</w:t>
      </w:r>
    </w:p>
    <w:p w14:paraId="179A25F1" w14:textId="77777777" w:rsidR="00E903B0" w:rsidRPr="00A908D4" w:rsidRDefault="00F81353" w:rsidP="00E903B0">
      <w:pPr>
        <w:pStyle w:val="Nzev"/>
        <w:keepNext/>
        <w:pageBreakBefore/>
        <w:spacing w:before="0" w:after="0" w:line="240" w:lineRule="auto"/>
        <w:rPr>
          <w:rStyle w:val="StylNzevTunPodtrenChar"/>
          <w:rFonts w:asciiTheme="minorHAnsi" w:hAnsiTheme="minorHAnsi" w:cstheme="minorHAnsi"/>
          <w:b w:val="0"/>
        </w:rPr>
      </w:pPr>
      <w:bookmarkStart w:id="56" w:name="_Toc326522969"/>
      <w:r w:rsidRPr="00A908D4">
        <w:rPr>
          <w:rFonts w:asciiTheme="minorHAnsi" w:hAnsiTheme="minorHAnsi" w:cstheme="minorHAnsi"/>
        </w:rPr>
        <w:lastRenderedPageBreak/>
        <w:t xml:space="preserve">Část čtvrtá: </w:t>
      </w:r>
      <w:r w:rsidR="00067534" w:rsidRPr="00A908D4">
        <w:rPr>
          <w:rStyle w:val="StylNzevTunPodtrenChar"/>
          <w:rFonts w:asciiTheme="minorHAnsi" w:hAnsiTheme="minorHAnsi" w:cstheme="minorHAnsi"/>
        </w:rPr>
        <w:t>Plnění poskytovaná po dobu trvání</w:t>
      </w:r>
      <w:r w:rsidR="00B47C41" w:rsidRPr="00A908D4">
        <w:rPr>
          <w:rStyle w:val="StylNzevTunPodtrenChar"/>
          <w:rFonts w:asciiTheme="minorHAnsi" w:hAnsiTheme="minorHAnsi" w:cstheme="minorHAnsi"/>
        </w:rPr>
        <w:t xml:space="preserve"> </w:t>
      </w:r>
      <w:r w:rsidRPr="00A908D4">
        <w:rPr>
          <w:rStyle w:val="StylNzevTunPodtrenChar"/>
          <w:rFonts w:asciiTheme="minorHAnsi" w:hAnsiTheme="minorHAnsi" w:cstheme="minorHAnsi"/>
        </w:rPr>
        <w:t>garance</w:t>
      </w:r>
      <w:bookmarkStart w:id="57" w:name="_Ref152647926"/>
      <w:bookmarkEnd w:id="56"/>
    </w:p>
    <w:p w14:paraId="0FAE4F84" w14:textId="77777777" w:rsidR="00057EDC" w:rsidRPr="00A908D4" w:rsidRDefault="00E903B0" w:rsidP="009F1486">
      <w:pPr>
        <w:pStyle w:val="Nadpis1"/>
        <w:ind w:left="0"/>
      </w:pPr>
      <w:r w:rsidRPr="00A908D4">
        <w:br/>
      </w:r>
      <w:bookmarkStart w:id="58" w:name="_Toc152262126"/>
      <w:bookmarkStart w:id="59" w:name="_Ref157760013"/>
      <w:r w:rsidR="00057EDC" w:rsidRPr="00A908D4">
        <w:t>Energetický management a související služby</w:t>
      </w:r>
      <w:bookmarkEnd w:id="58"/>
      <w:bookmarkEnd w:id="59"/>
      <w:r w:rsidR="00057EDC" w:rsidRPr="00A908D4">
        <w:t xml:space="preserve"> </w:t>
      </w:r>
    </w:p>
    <w:p w14:paraId="2D2D40F0" w14:textId="77777777" w:rsidR="00057EDC" w:rsidRPr="00A908D4" w:rsidRDefault="00057EDC" w:rsidP="00E92C96">
      <w:pPr>
        <w:pStyle w:val="Nadpis2"/>
      </w:pPr>
      <w:bookmarkStart w:id="60" w:name="_Ref330840887"/>
      <w:r w:rsidRPr="00A908D4">
        <w:t>Klient se zavazuje, že po dobu poskytování garance:</w:t>
      </w:r>
      <w:bookmarkEnd w:id="60"/>
    </w:p>
    <w:p w14:paraId="3C2103B1" w14:textId="77777777" w:rsidR="00057EDC" w:rsidRPr="00A908D4" w:rsidRDefault="00057EDC" w:rsidP="006B74CE">
      <w:pPr>
        <w:pStyle w:val="Nadpis5"/>
        <w:numPr>
          <w:ilvl w:val="0"/>
          <w:numId w:val="20"/>
        </w:numPr>
        <w:ind w:left="964" w:hanging="567"/>
      </w:pPr>
      <w:bookmarkStart w:id="61" w:name="_Ref330840903"/>
      <w:r w:rsidRPr="00A908D4">
        <w:t>bude provádět obsluhu energetického systému, včetně předmětů opatření svým jménem a na svůj účet;</w:t>
      </w:r>
      <w:bookmarkEnd w:id="61"/>
    </w:p>
    <w:p w14:paraId="5997623C" w14:textId="77777777" w:rsidR="00057EDC" w:rsidRPr="00A908D4" w:rsidRDefault="00057EDC" w:rsidP="006B74CE">
      <w:pPr>
        <w:pStyle w:val="Nadpis5"/>
        <w:numPr>
          <w:ilvl w:val="0"/>
          <w:numId w:val="20"/>
        </w:numPr>
        <w:ind w:left="964" w:hanging="567"/>
      </w:pPr>
      <w:r w:rsidRPr="00A908D4">
        <w:t>bude dodržovat pokyny ESCO týkající se provozu areálů a v nich umístěných objektů, pokud nebudou v rozporu s účelem této smlouvy;</w:t>
      </w:r>
    </w:p>
    <w:p w14:paraId="1FA075D6" w14:textId="77777777" w:rsidR="00057EDC" w:rsidRPr="00A908D4" w:rsidRDefault="00057EDC" w:rsidP="006B74CE">
      <w:pPr>
        <w:pStyle w:val="Nadpis5"/>
        <w:numPr>
          <w:ilvl w:val="0"/>
          <w:numId w:val="20"/>
        </w:numPr>
        <w:ind w:left="964" w:hanging="567"/>
      </w:pPr>
      <w:r w:rsidRPr="00A908D4">
        <w:t>bude udržovat energetický systém, včetně předmětů opatření, svým jménem a na svůj účet funkčním a v souladu se standardními provozními podmí</w:t>
      </w:r>
      <w:r w:rsidR="00B24712" w:rsidRPr="00A908D4">
        <w:t>nkami popsanými v příloze č. 7</w:t>
      </w:r>
      <w:r w:rsidRPr="00A908D4">
        <w:t>;</w:t>
      </w:r>
    </w:p>
    <w:p w14:paraId="69D544A4" w14:textId="77777777" w:rsidR="00057EDC" w:rsidRPr="00A908D4" w:rsidRDefault="00057EDC" w:rsidP="006B74CE">
      <w:pPr>
        <w:pStyle w:val="Nadpis5"/>
        <w:numPr>
          <w:ilvl w:val="0"/>
          <w:numId w:val="20"/>
        </w:numPr>
        <w:ind w:left="964" w:hanging="567"/>
      </w:pPr>
      <w:r w:rsidRPr="00A908D4">
        <w:t>bude chránit obvyklým způsobem energetický systém, včetně technických zařízení, před poškozením, ztrátou, odcizením nebo zneužitím třetí osobou;</w:t>
      </w:r>
    </w:p>
    <w:p w14:paraId="35B746BB" w14:textId="77777777" w:rsidR="00057EDC" w:rsidRPr="00A908D4" w:rsidRDefault="00057EDC" w:rsidP="006B74CE">
      <w:pPr>
        <w:pStyle w:val="Nadpis5"/>
        <w:numPr>
          <w:ilvl w:val="0"/>
          <w:numId w:val="20"/>
        </w:numPr>
        <w:ind w:left="964" w:hanging="567"/>
      </w:pPr>
      <w:r w:rsidRPr="00A908D4">
        <w:t>nebude předměty opatření jakkoli upravovat či do nich zasahovat bez souhlasu ESCO a zabrání tomu, aby tak činila nebo mohla činit třetí osoba;</w:t>
      </w:r>
    </w:p>
    <w:p w14:paraId="53215723" w14:textId="77777777" w:rsidR="00057EDC" w:rsidRPr="00A908D4" w:rsidRDefault="00057EDC" w:rsidP="006B74CE">
      <w:pPr>
        <w:pStyle w:val="Nadpis5"/>
        <w:numPr>
          <w:ilvl w:val="0"/>
          <w:numId w:val="20"/>
        </w:numPr>
        <w:ind w:left="964" w:hanging="567"/>
      </w:pPr>
      <w:r w:rsidRPr="00A908D4">
        <w:t>bude bez zbytečného odkladu předávat ESCO účetní a jiné doklady potřebné pro činnost ESCO v této fázi;</w:t>
      </w:r>
    </w:p>
    <w:p w14:paraId="4118C670" w14:textId="77777777" w:rsidR="00057EDC" w:rsidRPr="00A908D4" w:rsidRDefault="00057EDC" w:rsidP="006B74CE">
      <w:pPr>
        <w:pStyle w:val="Nadpis5"/>
        <w:numPr>
          <w:ilvl w:val="0"/>
          <w:numId w:val="20"/>
        </w:numPr>
        <w:ind w:left="964" w:hanging="567"/>
      </w:pPr>
      <w:bookmarkStart w:id="62" w:name="_Ref330840916"/>
      <w:r w:rsidRPr="00A908D4">
        <w:t>bude plnit ostatní povinnosti stanovené v příloze č. </w:t>
      </w:r>
      <w:r w:rsidR="00B24712" w:rsidRPr="00A908D4">
        <w:t>7</w:t>
      </w:r>
      <w:r w:rsidRPr="00A908D4">
        <w:t>.</w:t>
      </w:r>
      <w:bookmarkEnd w:id="62"/>
    </w:p>
    <w:p w14:paraId="6E817FAA" w14:textId="197EC8E0" w:rsidR="00057EDC" w:rsidRPr="00A908D4" w:rsidRDefault="00057EDC" w:rsidP="00E92C96">
      <w:pPr>
        <w:pStyle w:val="Nadpis2"/>
      </w:pPr>
      <w:bookmarkStart w:id="63" w:name="_Ref153727453"/>
      <w:bookmarkStart w:id="64" w:name="_Ref152601175"/>
      <w:r w:rsidRPr="00A908D4">
        <w:t>Klient se zavazuje dodržovat povinnosti uvedené v </w:t>
      </w:r>
      <w:r w:rsidR="008E6B6A" w:rsidRPr="00A908D4">
        <w:fldChar w:fldCharType="begin"/>
      </w:r>
      <w:r w:rsidR="008E6B6A" w:rsidRPr="00A908D4">
        <w:instrText xml:space="preserve"> REF _Ref330840887 \w \h  \* MERGEFORMAT </w:instrText>
      </w:r>
      <w:r w:rsidR="008E6B6A" w:rsidRPr="00A908D4">
        <w:fldChar w:fldCharType="separate"/>
      </w:r>
      <w:r w:rsidR="00A908D4">
        <w:t>Článek 11.1</w:t>
      </w:r>
      <w:r w:rsidR="008E6B6A" w:rsidRPr="00A908D4">
        <w:fldChar w:fldCharType="end"/>
      </w:r>
      <w:r w:rsidRPr="00A908D4">
        <w:t xml:space="preserve"> písm. </w:t>
      </w:r>
      <w:r w:rsidR="008E6B6A" w:rsidRPr="00A908D4">
        <w:fldChar w:fldCharType="begin"/>
      </w:r>
      <w:r w:rsidR="008E6B6A" w:rsidRPr="00A908D4">
        <w:instrText xml:space="preserve"> REF _Ref330840903 \w \h  \* MERGEFORMAT </w:instrText>
      </w:r>
      <w:r w:rsidR="008E6B6A" w:rsidRPr="00A908D4">
        <w:fldChar w:fldCharType="separate"/>
      </w:r>
      <w:r w:rsidR="00A908D4">
        <w:t>a)</w:t>
      </w:r>
      <w:r w:rsidR="008E6B6A" w:rsidRPr="00A908D4">
        <w:fldChar w:fldCharType="end"/>
      </w:r>
      <w:r w:rsidRPr="00A908D4">
        <w:t xml:space="preserve"> až </w:t>
      </w:r>
      <w:r w:rsidR="008E6B6A" w:rsidRPr="00A908D4">
        <w:fldChar w:fldCharType="begin"/>
      </w:r>
      <w:r w:rsidR="008E6B6A" w:rsidRPr="00A908D4">
        <w:instrText xml:space="preserve"> REF _Ref330840916 \w \h  \* MERGEFORMAT </w:instrText>
      </w:r>
      <w:r w:rsidR="008E6B6A" w:rsidRPr="00A908D4">
        <w:fldChar w:fldCharType="separate"/>
      </w:r>
      <w:r w:rsidR="00A908D4">
        <w:t>g)</w:t>
      </w:r>
      <w:r w:rsidR="008E6B6A" w:rsidRPr="00A908D4">
        <w:fldChar w:fldCharType="end"/>
      </w:r>
      <w:r w:rsidRPr="00A908D4">
        <w:t xml:space="preserve"> i po záruční dobu.</w:t>
      </w:r>
      <w:bookmarkEnd w:id="63"/>
    </w:p>
    <w:p w14:paraId="790B99CF" w14:textId="77777777" w:rsidR="00057EDC" w:rsidRPr="00A908D4" w:rsidRDefault="00057EDC" w:rsidP="00E92C96">
      <w:pPr>
        <w:pStyle w:val="Nadpis2"/>
      </w:pPr>
      <w:r w:rsidRPr="00A908D4">
        <w:t xml:space="preserve">ESCO se zavazuje do </w:t>
      </w:r>
      <w:r w:rsidR="00D0603C" w:rsidRPr="00A908D4">
        <w:t>[60]</w:t>
      </w:r>
      <w:r w:rsidRPr="00A908D4">
        <w:t xml:space="preserve"> dnů od předání zpracovat a předat Klientovi souhrnnou zprávu, </w:t>
      </w:r>
      <w:bookmarkEnd w:id="64"/>
      <w:r w:rsidRPr="00A908D4">
        <w:t xml:space="preserve">jež musí minimálně obsahovat soupis opatření provedených v období </w:t>
      </w:r>
      <w:r w:rsidR="00384BEA" w:rsidRPr="00A908D4">
        <w:t xml:space="preserve">provádění </w:t>
      </w:r>
      <w:r w:rsidR="00607B86" w:rsidRPr="00A908D4">
        <w:t>základních opatření</w:t>
      </w:r>
      <w:r w:rsidRPr="00A908D4">
        <w:t>.</w:t>
      </w:r>
    </w:p>
    <w:p w14:paraId="4D18A08C" w14:textId="77777777" w:rsidR="00057EDC" w:rsidRPr="00A908D4" w:rsidRDefault="00057EDC" w:rsidP="00E92C96">
      <w:pPr>
        <w:pStyle w:val="Nadpis2"/>
      </w:pPr>
      <w:bookmarkStart w:id="65" w:name="_Ref157760027"/>
      <w:r w:rsidRPr="00A908D4">
        <w:t>ESCO se zavazuje po dobu poskytování garance pro Klienta provádět energetický management, tj. zejména:</w:t>
      </w:r>
      <w:bookmarkEnd w:id="65"/>
    </w:p>
    <w:p w14:paraId="44D3E88F" w14:textId="77777777" w:rsidR="00057EDC" w:rsidRPr="00A908D4" w:rsidRDefault="00057EDC" w:rsidP="006B74CE">
      <w:pPr>
        <w:pStyle w:val="Nadpis5"/>
        <w:numPr>
          <w:ilvl w:val="0"/>
          <w:numId w:val="21"/>
        </w:numPr>
        <w:ind w:left="964" w:hanging="567"/>
      </w:pPr>
      <w:r w:rsidRPr="00A908D4">
        <w:t>sledovat hospodaření s energií v jednotlivých areálech a objektech v rozsahu a způsobem uvedeném v příloze č. </w:t>
      </w:r>
      <w:r w:rsidR="00B24712" w:rsidRPr="00A908D4">
        <w:t>7</w:t>
      </w:r>
      <w:r w:rsidRPr="00A908D4">
        <w:t>;</w:t>
      </w:r>
    </w:p>
    <w:p w14:paraId="108D9DA7" w14:textId="77777777" w:rsidR="00057EDC" w:rsidRPr="00A908D4" w:rsidRDefault="00057EDC" w:rsidP="006B74CE">
      <w:pPr>
        <w:pStyle w:val="Nadpis5"/>
        <w:numPr>
          <w:ilvl w:val="0"/>
          <w:numId w:val="21"/>
        </w:numPr>
        <w:ind w:left="964" w:hanging="567"/>
      </w:pPr>
      <w:r w:rsidRPr="00A908D4">
        <w:t>vyhodnocovat hospodaření s energií v jednotlivých areálech a objektech v rozsahu a </w:t>
      </w:r>
      <w:r w:rsidR="00B24712" w:rsidRPr="00A908D4">
        <w:t>způsobem uvedeném v příloze č. </w:t>
      </w:r>
      <w:r w:rsidR="0071045B" w:rsidRPr="00A908D4">
        <w:t>6</w:t>
      </w:r>
      <w:r w:rsidRPr="00A908D4">
        <w:t>;</w:t>
      </w:r>
    </w:p>
    <w:p w14:paraId="23E5D222" w14:textId="77777777" w:rsidR="00057EDC" w:rsidRPr="00A908D4" w:rsidRDefault="00057EDC" w:rsidP="006B74CE">
      <w:pPr>
        <w:pStyle w:val="Nadpis5"/>
        <w:numPr>
          <w:ilvl w:val="0"/>
          <w:numId w:val="21"/>
        </w:numPr>
        <w:ind w:left="964" w:hanging="567"/>
      </w:pPr>
      <w:r w:rsidRPr="00A908D4">
        <w:t>počítat měsíčně, čtvrtletně a ročně úspory nákladů</w:t>
      </w:r>
      <w:r w:rsidR="0071045B" w:rsidRPr="00A908D4">
        <w:t xml:space="preserve"> v souladu s</w:t>
      </w:r>
      <w:r w:rsidR="00A27764" w:rsidRPr="00A908D4">
        <w:t> </w:t>
      </w:r>
      <w:r w:rsidR="0071045B" w:rsidRPr="00A908D4">
        <w:t>přílohou</w:t>
      </w:r>
      <w:r w:rsidR="00A27764" w:rsidRPr="00A908D4">
        <w:t> </w:t>
      </w:r>
      <w:r w:rsidR="0071045B" w:rsidRPr="00A908D4">
        <w:t>č.</w:t>
      </w:r>
      <w:r w:rsidR="00A27764" w:rsidRPr="00A908D4">
        <w:t> </w:t>
      </w:r>
      <w:r w:rsidR="0071045B" w:rsidRPr="00A908D4">
        <w:t>6</w:t>
      </w:r>
      <w:r w:rsidRPr="00A908D4">
        <w:t>;</w:t>
      </w:r>
    </w:p>
    <w:p w14:paraId="42BB1A40" w14:textId="77777777" w:rsidR="00057EDC" w:rsidRPr="00A908D4" w:rsidRDefault="00057EDC" w:rsidP="006B74CE">
      <w:pPr>
        <w:pStyle w:val="Nadpis5"/>
        <w:numPr>
          <w:ilvl w:val="0"/>
          <w:numId w:val="21"/>
        </w:numPr>
        <w:ind w:left="964" w:hanging="567"/>
      </w:pPr>
      <w:r w:rsidRPr="00A908D4">
        <w:t>doporučovat další možnosti a opatření, jak zlepšit hospodaření s energií, zejména prostřednictvím prostých opatření;</w:t>
      </w:r>
    </w:p>
    <w:p w14:paraId="1EEAD00F" w14:textId="77777777" w:rsidR="00057EDC" w:rsidRPr="00A908D4" w:rsidRDefault="00057EDC" w:rsidP="006B74CE">
      <w:pPr>
        <w:pStyle w:val="Nadpis5"/>
        <w:numPr>
          <w:ilvl w:val="0"/>
          <w:numId w:val="21"/>
        </w:numPr>
        <w:ind w:left="964" w:hanging="567"/>
      </w:pPr>
      <w:r w:rsidRPr="00A908D4">
        <w:t xml:space="preserve">pořádat roční porady </w:t>
      </w:r>
      <w:r w:rsidR="0071045B" w:rsidRPr="00A908D4">
        <w:t xml:space="preserve">za účasti </w:t>
      </w:r>
      <w:r w:rsidR="00A27764" w:rsidRPr="00A908D4">
        <w:t xml:space="preserve">Klienta </w:t>
      </w:r>
      <w:r w:rsidR="0071045B" w:rsidRPr="00A908D4">
        <w:t xml:space="preserve">a jím pověřených osob </w:t>
      </w:r>
      <w:r w:rsidRPr="00A908D4">
        <w:t>dle této smlouvy;</w:t>
      </w:r>
      <w:bookmarkStart w:id="66" w:name="_Ref152048657"/>
    </w:p>
    <w:p w14:paraId="313C9BE1" w14:textId="77777777" w:rsidR="00057EDC" w:rsidRPr="00A908D4" w:rsidRDefault="00057EDC" w:rsidP="006B74CE">
      <w:pPr>
        <w:pStyle w:val="Nadpis5"/>
        <w:numPr>
          <w:ilvl w:val="0"/>
          <w:numId w:val="21"/>
        </w:numPr>
        <w:ind w:left="964" w:hanging="567"/>
      </w:pPr>
      <w:r w:rsidRPr="00A908D4">
        <w:t xml:space="preserve">zpracovat písemně do </w:t>
      </w:r>
      <w:r w:rsidR="00D0603C" w:rsidRPr="00A908D4">
        <w:t>[60]</w:t>
      </w:r>
      <w:r w:rsidRPr="00A908D4">
        <w:t xml:space="preserve"> dnů po ukončení zúčtovacího období průběžnou zprávu za uplynulé zúčtovací období, jež musí minimálně obsahovat:</w:t>
      </w:r>
      <w:bookmarkEnd w:id="66"/>
    </w:p>
    <w:p w14:paraId="7D34C4B3" w14:textId="77777777" w:rsidR="00057EDC" w:rsidRPr="00A908D4" w:rsidRDefault="00057EDC" w:rsidP="00057EDC">
      <w:pPr>
        <w:pStyle w:val="Bullet2"/>
        <w:ind w:left="1248" w:hanging="284"/>
      </w:pPr>
      <w:r w:rsidRPr="00A908D4">
        <w:t>popis provozu energetického systému během zúčtovacího období; včetně popisu odchylek od standardního provozu energetického systému během zúčtovacího období;</w:t>
      </w:r>
    </w:p>
    <w:p w14:paraId="6C6B0F8B" w14:textId="77777777" w:rsidR="00057EDC" w:rsidRPr="00A908D4" w:rsidRDefault="00057EDC" w:rsidP="00057EDC">
      <w:pPr>
        <w:pStyle w:val="Bullet2"/>
        <w:ind w:left="1248" w:hanging="284"/>
      </w:pPr>
      <w:r w:rsidRPr="00A908D4">
        <w:lastRenderedPageBreak/>
        <w:t>specifikaci provedených dodatečných opatření;</w:t>
      </w:r>
    </w:p>
    <w:p w14:paraId="624045E6" w14:textId="77777777" w:rsidR="00057EDC" w:rsidRPr="00A908D4" w:rsidRDefault="00057EDC" w:rsidP="00057EDC">
      <w:pPr>
        <w:pStyle w:val="Bullet2"/>
        <w:ind w:left="1248" w:hanging="284"/>
      </w:pPr>
      <w:r w:rsidRPr="00A908D4">
        <w:t>výši dosažených úspor nákladů;</w:t>
      </w:r>
    </w:p>
    <w:p w14:paraId="56C672E0" w14:textId="77777777" w:rsidR="00057EDC" w:rsidRPr="00A908D4" w:rsidRDefault="00057EDC" w:rsidP="00057EDC">
      <w:pPr>
        <w:pStyle w:val="Bullet2"/>
        <w:ind w:left="1248" w:hanging="284"/>
      </w:pPr>
      <w:r w:rsidRPr="00A908D4">
        <w:t>výši dosažených úspor energií;</w:t>
      </w:r>
    </w:p>
    <w:p w14:paraId="1631F1EA" w14:textId="77777777" w:rsidR="00057EDC" w:rsidRPr="00A908D4" w:rsidRDefault="00057EDC" w:rsidP="00057EDC">
      <w:pPr>
        <w:pStyle w:val="Bullet2"/>
        <w:ind w:left="1248" w:hanging="284"/>
      </w:pPr>
      <w:r w:rsidRPr="00A908D4">
        <w:t>výši garantované úspory;</w:t>
      </w:r>
    </w:p>
    <w:p w14:paraId="151A5F20" w14:textId="77777777" w:rsidR="00057EDC" w:rsidRPr="00A908D4" w:rsidRDefault="00057EDC" w:rsidP="00057EDC">
      <w:pPr>
        <w:pStyle w:val="Bullet2"/>
        <w:ind w:left="1248" w:hanging="284"/>
      </w:pPr>
      <w:r w:rsidRPr="00A908D4">
        <w:t>závěr, zda garantované úspory bylo dosaženo či ne, příp. zda Klientovi vzniklo právo na sankci nebo ESCO vzniklo právo na prémii.</w:t>
      </w:r>
    </w:p>
    <w:p w14:paraId="2FBFFC2F" w14:textId="2FF0D13D" w:rsidR="00057EDC" w:rsidRPr="00A908D4" w:rsidRDefault="00057EDC" w:rsidP="006B74CE">
      <w:pPr>
        <w:pStyle w:val="Nadpis5"/>
        <w:numPr>
          <w:ilvl w:val="0"/>
          <w:numId w:val="21"/>
        </w:numPr>
        <w:ind w:left="964" w:hanging="567"/>
      </w:pPr>
      <w:r w:rsidRPr="00A908D4">
        <w:t xml:space="preserve">zpracovat závěrečnou zprávu podle ustanovení </w:t>
      </w:r>
      <w:r w:rsidR="008E6B6A" w:rsidRPr="00A908D4">
        <w:fldChar w:fldCharType="begin"/>
      </w:r>
      <w:r w:rsidR="008E6B6A" w:rsidRPr="00A908D4">
        <w:instrText xml:space="preserve"> REF _Ref152309206 \w \h  \* MERGEFORMAT </w:instrText>
      </w:r>
      <w:r w:rsidR="008E6B6A" w:rsidRPr="00A908D4">
        <w:fldChar w:fldCharType="separate"/>
      </w:r>
      <w:r w:rsidR="00A908D4">
        <w:t>Článek 16</w:t>
      </w:r>
      <w:r w:rsidR="008E6B6A" w:rsidRPr="00A908D4">
        <w:fldChar w:fldCharType="end"/>
      </w:r>
      <w:r w:rsidRPr="00A908D4">
        <w:t>;</w:t>
      </w:r>
    </w:p>
    <w:p w14:paraId="733A5B55" w14:textId="77777777" w:rsidR="00057EDC" w:rsidRDefault="00057EDC" w:rsidP="006B74CE">
      <w:pPr>
        <w:pStyle w:val="Nadpis5"/>
        <w:numPr>
          <w:ilvl w:val="0"/>
          <w:numId w:val="21"/>
        </w:numPr>
        <w:ind w:left="964" w:hanging="567"/>
      </w:pPr>
      <w:r w:rsidRPr="00A908D4">
        <w:t>provádět další činnosti v r</w:t>
      </w:r>
      <w:r w:rsidR="00B24712" w:rsidRPr="00A908D4">
        <w:t>ozsahu stanoveném v příloze č. 7</w:t>
      </w:r>
      <w:r w:rsidRPr="00A908D4">
        <w:t>.</w:t>
      </w:r>
    </w:p>
    <w:p w14:paraId="46FE6BD9" w14:textId="1958CA2D" w:rsidR="00A464A0" w:rsidRDefault="00A464A0" w:rsidP="00A464A0">
      <w:pPr>
        <w:pStyle w:val="Nadpis5"/>
        <w:numPr>
          <w:ilvl w:val="0"/>
          <w:numId w:val="21"/>
        </w:numPr>
        <w:ind w:left="964" w:hanging="567"/>
      </w:pPr>
      <w:r>
        <w:t>neprodleně upozorňovat klienta na situaci, která ovlivňuje dosažení</w:t>
      </w:r>
      <w:r w:rsidRPr="00A908D4">
        <w:t xml:space="preserve"> nižších úspor nákladů, než činí garantovaná úspora</w:t>
      </w:r>
      <w:r>
        <w:t xml:space="preserve"> s uvedením:</w:t>
      </w:r>
    </w:p>
    <w:p w14:paraId="7E50E74D" w14:textId="465563A3" w:rsidR="00A464A0" w:rsidRDefault="00A464A0" w:rsidP="00E15A49">
      <w:pPr>
        <w:ind w:left="255" w:firstLine="709"/>
      </w:pPr>
      <w:r>
        <w:t>– popisu situace</w:t>
      </w:r>
    </w:p>
    <w:p w14:paraId="0952BE26" w14:textId="0F6A7E48" w:rsidR="00A464A0" w:rsidRDefault="00A464A0" w:rsidP="00E15A49">
      <w:pPr>
        <w:ind w:left="255" w:firstLine="709"/>
      </w:pPr>
      <w:r>
        <w:t>– osoby zavinění situace</w:t>
      </w:r>
    </w:p>
    <w:p w14:paraId="13250CD8" w14:textId="1F326FA6" w:rsidR="00A464A0" w:rsidRDefault="00A464A0" w:rsidP="00E15A49">
      <w:pPr>
        <w:ind w:left="255" w:firstLine="709"/>
      </w:pPr>
      <w:r>
        <w:t>– vyčíslení rozdílu oproti plánovanému stavu</w:t>
      </w:r>
    </w:p>
    <w:p w14:paraId="14ABD5B6" w14:textId="178D13FE" w:rsidR="00A464A0" w:rsidRDefault="00D9710B" w:rsidP="00E15A49">
      <w:pPr>
        <w:ind w:left="255" w:firstLine="709"/>
      </w:pPr>
      <w:r>
        <w:t>–</w:t>
      </w:r>
      <w:r w:rsidR="00A464A0">
        <w:t xml:space="preserve"> doby zjištění stavu</w:t>
      </w:r>
    </w:p>
    <w:p w14:paraId="32FBC9B2" w14:textId="21CB8F32" w:rsidR="00A464A0" w:rsidRPr="00A464A0" w:rsidRDefault="00F61B4E" w:rsidP="00E15A49">
      <w:pPr>
        <w:ind w:left="255" w:firstLine="709"/>
      </w:pPr>
      <w:r>
        <w:t xml:space="preserve">– </w:t>
      </w:r>
      <w:r w:rsidR="00A464A0">
        <w:t xml:space="preserve">návrhu opatření sjednání nápravy </w:t>
      </w:r>
    </w:p>
    <w:p w14:paraId="20CEB7EE" w14:textId="77777777" w:rsidR="00057EDC" w:rsidRPr="00A908D4" w:rsidRDefault="00057EDC" w:rsidP="00E92C96">
      <w:pPr>
        <w:pStyle w:val="Nadpis2"/>
      </w:pPr>
      <w:r w:rsidRPr="00A908D4">
        <w:t>Klient tímto uděluje souhlas se zpracováním a uchováváním údajů a dat, které souvisejí s plněním předmětu dle této smlouvy, pokud k této činnosti bude docházet ze strany jiného subjektu než ESCO.</w:t>
      </w:r>
    </w:p>
    <w:p w14:paraId="3572D63D" w14:textId="77777777" w:rsidR="00400988" w:rsidRPr="00A908D4" w:rsidRDefault="00400988" w:rsidP="009F1486">
      <w:pPr>
        <w:pStyle w:val="Nadpis1"/>
        <w:ind w:left="0"/>
      </w:pPr>
      <w:r w:rsidRPr="00A908D4">
        <w:rPr>
          <w:b w:val="0"/>
        </w:rPr>
        <w:br/>
      </w:r>
      <w:bookmarkStart w:id="67" w:name="_Ref324607429"/>
      <w:bookmarkStart w:id="68" w:name="_Toc326522972"/>
      <w:bookmarkStart w:id="69" w:name="_Toc152262127"/>
      <w:r w:rsidRPr="00A908D4">
        <w:t>Záruka za dosažení garantované úspory</w:t>
      </w:r>
      <w:bookmarkEnd w:id="57"/>
      <w:bookmarkEnd w:id="67"/>
      <w:bookmarkEnd w:id="68"/>
      <w:bookmarkEnd w:id="69"/>
    </w:p>
    <w:p w14:paraId="360F6402" w14:textId="77777777" w:rsidR="0087052D" w:rsidRPr="00A908D4" w:rsidRDefault="0087052D" w:rsidP="0087052D">
      <w:pPr>
        <w:pStyle w:val="Nadpis2"/>
      </w:pPr>
      <w:bookmarkStart w:id="70" w:name="_Ref152048140"/>
      <w:r w:rsidRPr="00A908D4">
        <w:t>ESCO tímto na sebe přejímá závazek, že v důsledku provedených opatření budou po dobu poskytování garance v jednotlivých zúčtovacích obdobích dosaženy garantované úspory specifikované v příloze č. 5.</w:t>
      </w:r>
      <w:bookmarkEnd w:id="70"/>
    </w:p>
    <w:p w14:paraId="077C6C7C" w14:textId="77777777" w:rsidR="0087052D" w:rsidRPr="00A908D4" w:rsidRDefault="0087052D" w:rsidP="0087052D">
      <w:pPr>
        <w:pStyle w:val="Nadpis2"/>
      </w:pPr>
      <w:r w:rsidRPr="00A908D4">
        <w:t>Smluvní strany se dohodly, že není-li v zúčtovacím období garantované úspory dosaženo z důvodů na straně ESCO, vzniká Klientovi právo na sankci ESCO stanovenou v souladu s </w:t>
      </w:r>
      <w:r w:rsidRPr="00A908D4">
        <w:fldChar w:fldCharType="begin"/>
      </w:r>
      <w:r w:rsidRPr="00A908D4">
        <w:instrText xml:space="preserve"> REF _Ref207460075 \w \h  \* MERGEFORMAT </w:instrText>
      </w:r>
      <w:r w:rsidRPr="00A908D4">
        <w:fldChar w:fldCharType="separate"/>
      </w:r>
      <w:r>
        <w:t>Článek 20</w:t>
      </w:r>
      <w:r w:rsidRPr="00A908D4">
        <w:fldChar w:fldCharType="end"/>
      </w:r>
      <w:r w:rsidRPr="00A908D4">
        <w:t>.</w:t>
      </w:r>
    </w:p>
    <w:p w14:paraId="00AF62A5" w14:textId="77777777" w:rsidR="00F81353" w:rsidRPr="00A908D4" w:rsidRDefault="00737E8C" w:rsidP="009F1486">
      <w:pPr>
        <w:pStyle w:val="Nadpis1"/>
        <w:ind w:left="0"/>
      </w:pPr>
      <w:r w:rsidRPr="00A908D4">
        <w:rPr>
          <w:b w:val="0"/>
        </w:rPr>
        <w:br/>
      </w:r>
      <w:bookmarkStart w:id="71" w:name="_Toc326522973"/>
      <w:bookmarkStart w:id="72" w:name="_Toc152262128"/>
      <w:r w:rsidRPr="00A908D4">
        <w:t>Dodatečná opatření</w:t>
      </w:r>
      <w:bookmarkEnd w:id="71"/>
      <w:bookmarkEnd w:id="72"/>
    </w:p>
    <w:p w14:paraId="636800BF" w14:textId="19FDC5E4" w:rsidR="006A1569" w:rsidRPr="00A908D4" w:rsidRDefault="00737E8C" w:rsidP="00E92C96">
      <w:pPr>
        <w:pStyle w:val="Nadpis2"/>
      </w:pPr>
      <w:bookmarkStart w:id="73" w:name="_Ref296346567"/>
      <w:bookmarkStart w:id="74" w:name="_Ref330840372"/>
      <w:r w:rsidRPr="00A908D4">
        <w:t xml:space="preserve">V případě, že ESCO nedosáhne v příslušném zúčtovacím období garantované úspory, je oprávněna předložit Klientovi návrh na provedení </w:t>
      </w:r>
      <w:r w:rsidR="009F4BBF">
        <w:t xml:space="preserve">nápravných </w:t>
      </w:r>
      <w:r w:rsidRPr="00A908D4">
        <w:t>dodatečných opatření, která provede ESCO na své náklady (dále jen „</w:t>
      </w:r>
      <w:r w:rsidRPr="00A908D4">
        <w:rPr>
          <w:b/>
        </w:rPr>
        <w:t>nápravná</w:t>
      </w:r>
      <w:r w:rsidRPr="00A908D4">
        <w:t xml:space="preserve"> </w:t>
      </w:r>
      <w:r w:rsidRPr="00A908D4">
        <w:rPr>
          <w:b/>
        </w:rPr>
        <w:t>dodatečná opatření</w:t>
      </w:r>
      <w:r w:rsidRPr="00A908D4">
        <w:t>“</w:t>
      </w:r>
      <w:bookmarkEnd w:id="73"/>
      <w:r w:rsidRPr="00A908D4">
        <w:t>).</w:t>
      </w:r>
      <w:bookmarkEnd w:id="74"/>
    </w:p>
    <w:p w14:paraId="27F1910E" w14:textId="77777777" w:rsidR="006A1569" w:rsidRPr="00A908D4" w:rsidRDefault="00737E8C" w:rsidP="00E92C96">
      <w:pPr>
        <w:pStyle w:val="Nadpis2"/>
      </w:pPr>
      <w:r w:rsidRPr="00A908D4">
        <w:t>Návrh nápravných dodatečných opatření bude minimálně obsahovat:</w:t>
      </w:r>
    </w:p>
    <w:p w14:paraId="79569A14" w14:textId="379D6F4E" w:rsidR="006A1569" w:rsidRPr="00A908D4" w:rsidRDefault="00737E8C" w:rsidP="006B74CE">
      <w:pPr>
        <w:pStyle w:val="Nadpis5"/>
        <w:numPr>
          <w:ilvl w:val="0"/>
          <w:numId w:val="22"/>
        </w:numPr>
        <w:ind w:left="964" w:hanging="567"/>
      </w:pPr>
      <w:r w:rsidRPr="00A908D4">
        <w:lastRenderedPageBreak/>
        <w:t xml:space="preserve">popis stavu využívání energie v objektech, jichž se mají týkat </w:t>
      </w:r>
      <w:r w:rsidR="009F4BBF">
        <w:t xml:space="preserve">nápravná </w:t>
      </w:r>
      <w:r w:rsidRPr="00A908D4">
        <w:t>dodatečná opatření, a jeho hodnocení;</w:t>
      </w:r>
    </w:p>
    <w:p w14:paraId="0A61E2DC" w14:textId="2DC3D502" w:rsidR="006A1569" w:rsidRPr="00A908D4" w:rsidRDefault="00737E8C" w:rsidP="006B74CE">
      <w:pPr>
        <w:pStyle w:val="Nadpis5"/>
        <w:numPr>
          <w:ilvl w:val="0"/>
          <w:numId w:val="22"/>
        </w:numPr>
        <w:ind w:left="964" w:hanging="567"/>
      </w:pPr>
      <w:r w:rsidRPr="00A908D4">
        <w:t xml:space="preserve">popis navrhovaných </w:t>
      </w:r>
      <w:r w:rsidR="009F4BBF">
        <w:t xml:space="preserve">nápravných </w:t>
      </w:r>
      <w:r w:rsidRPr="00A908D4">
        <w:t>dodatečných opatření, včetně zdůvodnění;</w:t>
      </w:r>
    </w:p>
    <w:p w14:paraId="6848D37B" w14:textId="4CCF871E" w:rsidR="00DA065B" w:rsidRPr="00A908D4" w:rsidRDefault="00737E8C" w:rsidP="006B74CE">
      <w:pPr>
        <w:pStyle w:val="Nadpis5"/>
        <w:numPr>
          <w:ilvl w:val="0"/>
          <w:numId w:val="22"/>
        </w:numPr>
        <w:ind w:left="964" w:hanging="567"/>
      </w:pPr>
      <w:r w:rsidRPr="00A908D4">
        <w:t xml:space="preserve">cena jednotlivých </w:t>
      </w:r>
      <w:r w:rsidR="009F4BBF">
        <w:t xml:space="preserve">nápravných </w:t>
      </w:r>
      <w:r w:rsidRPr="00A908D4">
        <w:t>dodatečných opatření;</w:t>
      </w:r>
    </w:p>
    <w:p w14:paraId="4CE6136A" w14:textId="507F581F" w:rsidR="006A1569" w:rsidRPr="00A908D4" w:rsidRDefault="00737E8C" w:rsidP="006B74CE">
      <w:pPr>
        <w:pStyle w:val="Nadpis5"/>
        <w:numPr>
          <w:ilvl w:val="0"/>
          <w:numId w:val="22"/>
        </w:numPr>
        <w:ind w:left="964" w:hanging="567"/>
      </w:pPr>
      <w:r w:rsidRPr="00A908D4">
        <w:t xml:space="preserve">způsob realizace navrhovaných </w:t>
      </w:r>
      <w:r w:rsidR="009F4BBF">
        <w:t xml:space="preserve">nápravných </w:t>
      </w:r>
      <w:r w:rsidRPr="00A908D4">
        <w:t>dodatečných opatření, včetně harmonogramu realizace;</w:t>
      </w:r>
    </w:p>
    <w:p w14:paraId="31839B68" w14:textId="40648F61" w:rsidR="006A1569" w:rsidRPr="00A908D4" w:rsidRDefault="00737E8C" w:rsidP="006B74CE">
      <w:pPr>
        <w:pStyle w:val="Nadpis5"/>
        <w:numPr>
          <w:ilvl w:val="0"/>
          <w:numId w:val="22"/>
        </w:numPr>
        <w:ind w:left="964" w:hanging="567"/>
      </w:pPr>
      <w:r w:rsidRPr="00A908D4">
        <w:t xml:space="preserve">vyčíslení a rozbor úspory nákladů a úspory energií dosažitelných provedením </w:t>
      </w:r>
      <w:r w:rsidR="009F4BBF">
        <w:t xml:space="preserve">nápravných </w:t>
      </w:r>
      <w:r w:rsidRPr="00A908D4">
        <w:t>dodatečných opatření, včetně odůvodnění.</w:t>
      </w:r>
    </w:p>
    <w:p w14:paraId="20EDACB7" w14:textId="1A22A897" w:rsidR="00737E8C" w:rsidRPr="00A908D4" w:rsidRDefault="00737E8C" w:rsidP="00E92C96">
      <w:pPr>
        <w:pStyle w:val="Nadpis2"/>
      </w:pPr>
      <w:bookmarkStart w:id="75" w:name="_Ref330840390"/>
      <w:r w:rsidRPr="00A908D4">
        <w:t>Klient se zavazuje zaslat připomínky k předloženému návrhu nápravných dodatečných opatření do [</w:t>
      </w:r>
      <w:r w:rsidR="00FC40AA">
        <w:t>21</w:t>
      </w:r>
      <w:r w:rsidRPr="00A908D4">
        <w:t>] dnů od doručení návrhu písemně ESCO. ESCO je povinna připomínky Klienta vypořádat. Klient se zavazuje bez závažného důvodu nebránit realizaci nápravných dodatečných opatření a při jejich realizaci</w:t>
      </w:r>
      <w:r w:rsidR="00F959E8" w:rsidRPr="00A908D4">
        <w:t xml:space="preserve"> </w:t>
      </w:r>
      <w:r w:rsidR="00704490" w:rsidRPr="00A908D4">
        <w:t xml:space="preserve">poskytnout </w:t>
      </w:r>
      <w:r w:rsidR="009513DC" w:rsidRPr="00A908D4">
        <w:t xml:space="preserve">potřebnou </w:t>
      </w:r>
      <w:r w:rsidR="006F70CE" w:rsidRPr="00A908D4">
        <w:t>součinnost.</w:t>
      </w:r>
      <w:r w:rsidR="003A6BCB" w:rsidRPr="00A908D4">
        <w:t xml:space="preserve"> </w:t>
      </w:r>
    </w:p>
    <w:p w14:paraId="5907AA57" w14:textId="77777777" w:rsidR="006A1569" w:rsidRPr="00A908D4" w:rsidRDefault="003A6BCB" w:rsidP="00E92C96">
      <w:pPr>
        <w:pStyle w:val="Nadpis2"/>
      </w:pPr>
      <w:r w:rsidRPr="00A908D4">
        <w:t>Základním cílem projektu je dosažení zvýšení energetické účinnosti na objektech</w:t>
      </w:r>
      <w:r w:rsidR="00737E8C" w:rsidRPr="00A908D4">
        <w:t>.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A908D4">
        <w:rPr>
          <w:b/>
        </w:rPr>
        <w:t>doporučená</w:t>
      </w:r>
      <w:r w:rsidR="00737E8C" w:rsidRPr="00A908D4">
        <w:t xml:space="preserve"> </w:t>
      </w:r>
      <w:r w:rsidR="00737E8C" w:rsidRPr="00A908D4">
        <w:rPr>
          <w:b/>
        </w:rPr>
        <w:t>dodatečná opatření</w:t>
      </w:r>
      <w:r w:rsidR="00737E8C" w:rsidRPr="00A908D4">
        <w:t xml:space="preserve">“). Je na uvážení Klienta, zda možnosti realizace doporučení dodatečných opatření využije či nikoliv. </w:t>
      </w:r>
      <w:r w:rsidR="00745A55" w:rsidRPr="00A908D4">
        <w:t xml:space="preserve">  </w:t>
      </w:r>
      <w:bookmarkEnd w:id="75"/>
    </w:p>
    <w:p w14:paraId="161EBED9" w14:textId="77777777" w:rsidR="006A1569" w:rsidRPr="00A908D4" w:rsidRDefault="00737E8C" w:rsidP="00E92C96">
      <w:pPr>
        <w:pStyle w:val="Nadpis2"/>
      </w:pPr>
      <w:r w:rsidRPr="00A908D4">
        <w:t>Návrh doporučených dodatečných opatření bude minimálně obsahovat:</w:t>
      </w:r>
    </w:p>
    <w:p w14:paraId="348C4C3F" w14:textId="77777777" w:rsidR="006A1569" w:rsidRPr="00A908D4" w:rsidRDefault="00737E8C" w:rsidP="006B74CE">
      <w:pPr>
        <w:pStyle w:val="Nadpis5"/>
        <w:numPr>
          <w:ilvl w:val="0"/>
          <w:numId w:val="23"/>
        </w:numPr>
        <w:ind w:left="964" w:hanging="567"/>
      </w:pPr>
      <w:r w:rsidRPr="00A908D4">
        <w:t>popis stavu využívání energie v objektech, jichž se mají týkat dodatečná opatření, a jeho hodnocení;</w:t>
      </w:r>
    </w:p>
    <w:p w14:paraId="0555D652" w14:textId="77777777" w:rsidR="006A1569" w:rsidRPr="00A908D4" w:rsidRDefault="00737E8C" w:rsidP="006B74CE">
      <w:pPr>
        <w:pStyle w:val="Nadpis5"/>
        <w:numPr>
          <w:ilvl w:val="0"/>
          <w:numId w:val="23"/>
        </w:numPr>
        <w:ind w:left="964" w:hanging="567"/>
      </w:pPr>
      <w:r w:rsidRPr="00A908D4">
        <w:t>popis navrhovaných dodatečných opatření, včetně zdůvodnění;</w:t>
      </w:r>
    </w:p>
    <w:p w14:paraId="490BBB90" w14:textId="77777777" w:rsidR="006A1569" w:rsidRPr="00A908D4" w:rsidRDefault="00737E8C" w:rsidP="006B74CE">
      <w:pPr>
        <w:pStyle w:val="Nadpis5"/>
        <w:numPr>
          <w:ilvl w:val="0"/>
          <w:numId w:val="23"/>
        </w:numPr>
        <w:ind w:left="964" w:hanging="567"/>
      </w:pPr>
      <w:r w:rsidRPr="00A908D4">
        <w:t>cena jednotlivých dodatečných opatření, včetně její kalkulace;</w:t>
      </w:r>
    </w:p>
    <w:p w14:paraId="622770DB" w14:textId="5BD8B24F" w:rsidR="006A1569" w:rsidRPr="00A908D4" w:rsidRDefault="00737E8C" w:rsidP="006B74CE">
      <w:pPr>
        <w:pStyle w:val="Nadpis5"/>
        <w:numPr>
          <w:ilvl w:val="0"/>
          <w:numId w:val="23"/>
        </w:numPr>
        <w:ind w:left="964" w:hanging="567"/>
      </w:pPr>
      <w:r w:rsidRPr="00A908D4">
        <w:t xml:space="preserve">způsob </w:t>
      </w:r>
      <w:r w:rsidR="007C252D">
        <w:t xml:space="preserve">a dobu </w:t>
      </w:r>
      <w:r w:rsidRPr="00A908D4">
        <w:t>realizace navrhovaných dodatečných opatření;</w:t>
      </w:r>
    </w:p>
    <w:p w14:paraId="1E2170D4" w14:textId="77777777" w:rsidR="006A1569" w:rsidRPr="00A908D4" w:rsidRDefault="00737E8C" w:rsidP="006B74CE">
      <w:pPr>
        <w:pStyle w:val="Nadpis5"/>
        <w:numPr>
          <w:ilvl w:val="0"/>
          <w:numId w:val="23"/>
        </w:numPr>
        <w:ind w:left="964" w:hanging="567"/>
      </w:pPr>
      <w:r w:rsidRPr="00A908D4">
        <w:t>vyčíslení a rozbor úspory nákladů a úspory energií dosažitelných provedením dodatečných opatření, včetně odůvodnění;</w:t>
      </w:r>
    </w:p>
    <w:p w14:paraId="704883D8" w14:textId="3B4EF4E3" w:rsidR="009B38E2" w:rsidRPr="009B5C2A" w:rsidRDefault="009B38E2" w:rsidP="006B74CE">
      <w:pPr>
        <w:pStyle w:val="Nadpis5"/>
        <w:numPr>
          <w:ilvl w:val="0"/>
          <w:numId w:val="23"/>
        </w:numPr>
        <w:ind w:left="964" w:hanging="567"/>
      </w:pPr>
      <w:r w:rsidRPr="009B5C2A">
        <w:t xml:space="preserve">návrh dodatku ke smlouvě – pokud není realizován postup dle </w:t>
      </w:r>
      <w:r w:rsidRPr="009B5C2A">
        <w:fldChar w:fldCharType="begin"/>
      </w:r>
      <w:r w:rsidRPr="009B5C2A">
        <w:instrText xml:space="preserve"> REF _Ref468895895 \w \h </w:instrText>
      </w:r>
      <w:r w:rsidR="004001BA" w:rsidRPr="009B5C2A">
        <w:instrText xml:space="preserve"> \* MERGEFORMAT </w:instrText>
      </w:r>
      <w:r w:rsidRPr="009B5C2A">
        <w:fldChar w:fldCharType="separate"/>
      </w:r>
      <w:r w:rsidRPr="009B5C2A">
        <w:t>Článek 13.8</w:t>
      </w:r>
      <w:r w:rsidRPr="009B5C2A">
        <w:fldChar w:fldCharType="end"/>
      </w:r>
      <w:r w:rsidR="004001BA" w:rsidRPr="009B5C2A">
        <w:t>.</w:t>
      </w:r>
    </w:p>
    <w:p w14:paraId="0043EAB2" w14:textId="78EB6D25" w:rsidR="006A1569" w:rsidRPr="00A908D4" w:rsidRDefault="00737E8C" w:rsidP="00E92C96">
      <w:pPr>
        <w:pStyle w:val="Nadpis2"/>
      </w:pPr>
      <w:r w:rsidRPr="00A908D4">
        <w:t>Není-li dohodnuto písemně jinak, použijí se ustanovení Části třetí – Období provádění základních opatření – provádění základních opatření této smlouvy na realizaci dodatečných opatření obdobně, a to včetně počátku a doby trvání záruční doby</w:t>
      </w:r>
      <w:r w:rsidR="0031376E">
        <w:t>.</w:t>
      </w:r>
    </w:p>
    <w:p w14:paraId="488F4E95" w14:textId="77777777" w:rsidR="00FB40ED" w:rsidRPr="00A908D4" w:rsidRDefault="00737E8C" w:rsidP="00E92C96">
      <w:pPr>
        <w:pStyle w:val="Nadpis2"/>
      </w:pPr>
      <w:r w:rsidRPr="00A908D4">
        <w:t xml:space="preserve">Pro vyloučení jakýchkoliv pochybností smluvní strany potvrzují, že budou postupovat při realizaci nápravných dodatečných opatření a/nebo doporučených dodatečných opatření v souladu se ZZVZ. </w:t>
      </w:r>
    </w:p>
    <w:p w14:paraId="28EF4810" w14:textId="4CB1087D" w:rsidR="00737E8C" w:rsidRPr="00A908D4" w:rsidRDefault="00737E8C" w:rsidP="009B5C2A">
      <w:pPr>
        <w:pStyle w:val="Nadpis2"/>
      </w:pPr>
      <w:bookmarkStart w:id="76" w:name="_Ref468895895"/>
      <w:bookmarkStart w:id="77" w:name="_Hlk48912795"/>
      <w:r w:rsidRPr="00A908D4">
        <w:t xml:space="preserve">Smluvní strany se tímto dohodly, že si tímto sjednávají opční právo ve smyslu § 66 a § 100 odst. 3 ZZVZ pro případ, že Klient využije možnosti realizace doporučených dodatečných opatření při </w:t>
      </w:r>
      <w:r w:rsidRPr="00A908D4">
        <w:lastRenderedPageBreak/>
        <w:t>splnění podmínek stanovených v § 66 a § 100 odst. 3 ZZVZ, v rozsahu až do výše 30</w:t>
      </w:r>
      <w:r w:rsidR="009B5C2A">
        <w:t xml:space="preserve"> </w:t>
      </w:r>
      <w:r w:rsidRPr="00A908D4">
        <w:t>% ceny základních investičních opatření</w:t>
      </w:r>
      <w:r w:rsidR="005D2F8B" w:rsidRPr="00A908D4">
        <w:t>.</w:t>
      </w:r>
      <w:bookmarkEnd w:id="76"/>
    </w:p>
    <w:bookmarkEnd w:id="77"/>
    <w:p w14:paraId="7EAC688C" w14:textId="77777777" w:rsidR="00F81353" w:rsidRPr="00A908D4" w:rsidRDefault="007623CD" w:rsidP="009F1486">
      <w:pPr>
        <w:pStyle w:val="Nadpis1"/>
        <w:ind w:left="0"/>
      </w:pPr>
      <w:r w:rsidRPr="00A908D4">
        <w:rPr>
          <w:b w:val="0"/>
        </w:rPr>
        <w:br/>
      </w:r>
      <w:bookmarkStart w:id="78" w:name="_Ref152602485"/>
      <w:bookmarkStart w:id="79" w:name="_Toc326522974"/>
      <w:bookmarkStart w:id="80" w:name="_Toc152262129"/>
      <w:r w:rsidR="00F81353" w:rsidRPr="00A908D4">
        <w:t>Změna okolností</w:t>
      </w:r>
      <w:bookmarkEnd w:id="78"/>
      <w:bookmarkEnd w:id="79"/>
      <w:bookmarkEnd w:id="80"/>
    </w:p>
    <w:p w14:paraId="3733C1CA" w14:textId="77777777" w:rsidR="00F81353" w:rsidRPr="00A908D4" w:rsidRDefault="00737E8C" w:rsidP="00E92C96">
      <w:pPr>
        <w:pStyle w:val="Nadpis2"/>
      </w:pPr>
      <w:bookmarkStart w:id="81" w:name="_Ref330840857"/>
      <w:bookmarkStart w:id="82" w:name="_Toc314028663"/>
      <w:r w:rsidRPr="00A908D4">
        <w:t>Dojde-li během doby poskytování garance nikoli z důvodů na straně ESCO k některému z níže uvedených případů (nebyla-li ESCO před uzavřením smlouvy o nich ze strany Klienta písemně informována, že nastanou):</w:t>
      </w:r>
      <w:bookmarkEnd w:id="81"/>
      <w:r w:rsidRPr="00A908D4">
        <w:t xml:space="preserve"> </w:t>
      </w:r>
      <w:bookmarkEnd w:id="82"/>
    </w:p>
    <w:p w14:paraId="579E30D5" w14:textId="77777777" w:rsidR="00F81353" w:rsidRPr="00A908D4" w:rsidRDefault="00737E8C" w:rsidP="006B74CE">
      <w:pPr>
        <w:pStyle w:val="Nadpis5"/>
        <w:numPr>
          <w:ilvl w:val="0"/>
          <w:numId w:val="24"/>
        </w:numPr>
        <w:ind w:left="964" w:hanging="567"/>
      </w:pPr>
      <w:bookmarkStart w:id="83" w:name="_Toc341155317"/>
      <w:bookmarkStart w:id="84" w:name="_Toc326749477"/>
      <w:bookmarkStart w:id="85" w:name="_Toc319928874"/>
      <w:bookmarkStart w:id="86" w:name="_Toc317395012"/>
      <w:r w:rsidRPr="00A908D4">
        <w:t xml:space="preserve">uzavření </w:t>
      </w:r>
      <w:bookmarkEnd w:id="83"/>
      <w:bookmarkEnd w:id="84"/>
      <w:bookmarkEnd w:id="85"/>
      <w:bookmarkEnd w:id="86"/>
      <w:r w:rsidRPr="00A908D4">
        <w:t>objektu nebo areálu či jeho části;</w:t>
      </w:r>
    </w:p>
    <w:p w14:paraId="6AC43C09" w14:textId="77777777" w:rsidR="00F81353" w:rsidRPr="00A908D4" w:rsidRDefault="00737E8C" w:rsidP="006B74CE">
      <w:pPr>
        <w:pStyle w:val="Nadpis5"/>
        <w:numPr>
          <w:ilvl w:val="0"/>
          <w:numId w:val="24"/>
        </w:numPr>
        <w:ind w:left="964" w:hanging="567"/>
      </w:pPr>
      <w:r w:rsidRPr="00A908D4">
        <w:t>ukončení provozování předmětu opatření nebo jeho části;</w:t>
      </w:r>
    </w:p>
    <w:p w14:paraId="05400B40" w14:textId="77777777" w:rsidR="00F81353" w:rsidRPr="00A908D4" w:rsidRDefault="00737E8C" w:rsidP="006B74CE">
      <w:pPr>
        <w:pStyle w:val="Nadpis5"/>
        <w:numPr>
          <w:ilvl w:val="0"/>
          <w:numId w:val="24"/>
        </w:numPr>
        <w:ind w:left="964" w:hanging="567"/>
      </w:pPr>
      <w:r w:rsidRPr="00A908D4">
        <w:t>ztrátě, poškození nebo zničení předmětu opatření;</w:t>
      </w:r>
    </w:p>
    <w:p w14:paraId="04FC51F9" w14:textId="77777777" w:rsidR="00F81353" w:rsidRPr="00A908D4" w:rsidRDefault="00737E8C" w:rsidP="006B74CE">
      <w:pPr>
        <w:pStyle w:val="Nadpis5"/>
        <w:numPr>
          <w:ilvl w:val="0"/>
          <w:numId w:val="24"/>
        </w:numPr>
        <w:ind w:left="964" w:hanging="567"/>
      </w:pPr>
      <w:bookmarkStart w:id="87" w:name="_Ref380398476"/>
      <w:r w:rsidRPr="00A908D4">
        <w:t>instalaci nebo odstranění zařízení, spotřebičů nebo dalších přístrojů v objektech způsobujících zvýšení nebo snížení spotřeby energie;</w:t>
      </w:r>
      <w:bookmarkEnd w:id="87"/>
    </w:p>
    <w:p w14:paraId="5EE16804" w14:textId="77777777" w:rsidR="00F81353" w:rsidRPr="00A908D4" w:rsidRDefault="00737E8C" w:rsidP="006B74CE">
      <w:pPr>
        <w:pStyle w:val="Nadpis5"/>
        <w:numPr>
          <w:ilvl w:val="0"/>
          <w:numId w:val="24"/>
        </w:numPr>
        <w:ind w:left="964" w:hanging="567"/>
      </w:pPr>
      <w:bookmarkStart w:id="88" w:name="_Ref380398194"/>
      <w:r w:rsidRPr="00A908D4">
        <w:t>změně způsobu užívání objektů nebo areálu či jejich částí, včetně změn tepelného komfortu nebo časového využití;</w:t>
      </w:r>
      <w:bookmarkEnd w:id="88"/>
    </w:p>
    <w:p w14:paraId="086041E4" w14:textId="77777777" w:rsidR="00D76BCC" w:rsidRPr="00A908D4" w:rsidRDefault="00737E8C" w:rsidP="006B74CE">
      <w:pPr>
        <w:pStyle w:val="Nadpis5"/>
        <w:numPr>
          <w:ilvl w:val="0"/>
          <w:numId w:val="24"/>
        </w:numPr>
        <w:ind w:left="964" w:hanging="567"/>
      </w:pPr>
      <w:r w:rsidRPr="00A908D4">
        <w:t>změně právních předpisů, hygienických předpisů nebo technických norem s vlivem na provoz objektů;</w:t>
      </w:r>
    </w:p>
    <w:p w14:paraId="6FCC7289" w14:textId="1E9644E0" w:rsidR="00AC63E7" w:rsidRPr="00A908D4" w:rsidRDefault="00737E8C" w:rsidP="006B74CE">
      <w:pPr>
        <w:pStyle w:val="Nadpis5"/>
        <w:numPr>
          <w:ilvl w:val="0"/>
          <w:numId w:val="24"/>
        </w:numPr>
        <w:ind w:left="964" w:hanging="567"/>
      </w:pPr>
      <w:bookmarkStart w:id="89" w:name="_Ref380398485"/>
      <w:r w:rsidRPr="00A908D4">
        <w:t>provedení investičního(ch) opatření (např. zateplení objektu apod.) Klientem a/nebo třetí osobou, majících vliv na spotřebu energie</w:t>
      </w:r>
      <w:bookmarkEnd w:id="89"/>
    </w:p>
    <w:p w14:paraId="1152E024" w14:textId="77777777" w:rsidR="00F81353" w:rsidRPr="00A908D4" w:rsidRDefault="00737E8C" w:rsidP="00AA4A53">
      <w:pPr>
        <w:ind w:left="426"/>
      </w:pPr>
      <w:r w:rsidRPr="00A908D4">
        <w:t>(dále jen „</w:t>
      </w:r>
      <w:r w:rsidRPr="00A908D4">
        <w:rPr>
          <w:b/>
        </w:rPr>
        <w:t>změna okolností</w:t>
      </w:r>
      <w:r w:rsidRPr="00A908D4">
        <w:t>“)</w:t>
      </w:r>
    </w:p>
    <w:p w14:paraId="336D8DFC" w14:textId="77777777" w:rsidR="00F81353" w:rsidRPr="00A908D4" w:rsidRDefault="00737E8C" w:rsidP="00E92C96">
      <w:pPr>
        <w:pStyle w:val="Nadpis2"/>
        <w:numPr>
          <w:ilvl w:val="0"/>
          <w:numId w:val="0"/>
        </w:numPr>
        <w:ind w:left="426"/>
      </w:pPr>
      <w:r w:rsidRPr="00A908D4">
        <w:t>je každá ze smluvních stran povinna, zjistí-li že nastala změna okolností, na to druhou smluvní stranu písemně upozornit.</w:t>
      </w:r>
    </w:p>
    <w:p w14:paraId="0CECCC46" w14:textId="1839D01B" w:rsidR="00F81353" w:rsidRPr="00A908D4" w:rsidRDefault="00737E8C" w:rsidP="00E92C96">
      <w:pPr>
        <w:pStyle w:val="Nadpis2"/>
      </w:pPr>
      <w:r w:rsidRPr="00A908D4">
        <w:t xml:space="preserve">O dočasnou změnu okolností se jedná v případě, že tato změna trvá méně než </w:t>
      </w:r>
      <w:r w:rsidR="009D1B5F">
        <w:t>6</w:t>
      </w:r>
      <w:r w:rsidRPr="00A908D4">
        <w:t xml:space="preserve"> měsíců.</w:t>
      </w:r>
      <w:r w:rsidR="009D1B5F">
        <w:t xml:space="preserve"> </w:t>
      </w:r>
      <w:r w:rsidRPr="00A908D4">
        <w:t>V ostatních případech se jedná o změnu trvalou.</w:t>
      </w:r>
    </w:p>
    <w:p w14:paraId="73655718" w14:textId="29706AC8" w:rsidR="00F81353" w:rsidRPr="00A908D4" w:rsidRDefault="00737E8C" w:rsidP="00E92C96">
      <w:pPr>
        <w:pStyle w:val="Nadpis2"/>
      </w:pPr>
      <w:bookmarkStart w:id="90" w:name="_Ref377984231"/>
      <w:bookmarkStart w:id="91" w:name="_Ref380398230"/>
      <w:r w:rsidRPr="00A908D4">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w:t>
      </w:r>
      <w:r w:rsidRPr="009F1486">
        <w:t>příloze č. 6 smlouvy.</w:t>
      </w:r>
      <w:bookmarkEnd w:id="90"/>
      <w:r w:rsidRPr="009F1486">
        <w:t xml:space="preserve"> Tyto </w:t>
      </w:r>
      <w:r w:rsidRPr="00A908D4">
        <w:t xml:space="preserve">skutečnosti budou zohledněny v průběžné zprávě projednané a schválené oběma smluvními stranami postupem dle </w:t>
      </w:r>
      <w:r w:rsidR="000E161F" w:rsidRPr="00A908D4">
        <w:fldChar w:fldCharType="begin"/>
      </w:r>
      <w:r w:rsidRPr="00A908D4">
        <w:instrText xml:space="preserve"> REF _Ref380398172 \w \h  \* MERGEFORMAT </w:instrText>
      </w:r>
      <w:r w:rsidR="000E161F" w:rsidRPr="00A908D4">
        <w:fldChar w:fldCharType="separate"/>
      </w:r>
      <w:r w:rsidR="00A908D4">
        <w:t>Článek 15</w:t>
      </w:r>
      <w:r w:rsidR="000E161F" w:rsidRPr="00A908D4">
        <w:fldChar w:fldCharType="end"/>
      </w:r>
      <w:r w:rsidRPr="00A908D4">
        <w:t xml:space="preserve"> smlouvy.</w:t>
      </w:r>
      <w:bookmarkEnd w:id="91"/>
    </w:p>
    <w:p w14:paraId="11CB205E" w14:textId="73EEA9AC" w:rsidR="00F81353" w:rsidRPr="00A908D4" w:rsidRDefault="00737E8C" w:rsidP="00E92C96">
      <w:pPr>
        <w:pStyle w:val="Nadpis2"/>
      </w:pPr>
      <w:r w:rsidRPr="00A908D4">
        <w:t xml:space="preserve">Jedná-li se o trvalou změnu okolností dle </w:t>
      </w:r>
      <w:r w:rsidR="008E6B6A" w:rsidRPr="00A908D4">
        <w:fldChar w:fldCharType="begin"/>
      </w:r>
      <w:r w:rsidR="008E6B6A" w:rsidRPr="00A908D4">
        <w:instrText xml:space="preserve"> REF _Ref330840857 \w \h  \* MERGEFORMAT </w:instrText>
      </w:r>
      <w:r w:rsidR="008E6B6A" w:rsidRPr="00A908D4">
        <w:fldChar w:fldCharType="separate"/>
      </w:r>
      <w:r w:rsidR="00A908D4">
        <w:t>Článek 14.1</w:t>
      </w:r>
      <w:r w:rsidR="008E6B6A" w:rsidRPr="00A908D4">
        <w:fldChar w:fldCharType="end"/>
      </w:r>
      <w:r w:rsidRPr="00A908D4">
        <w:t xml:space="preserve"> písm. </w:t>
      </w:r>
      <w:r w:rsidR="008E6B6A" w:rsidRPr="00A908D4">
        <w:fldChar w:fldCharType="begin"/>
      </w:r>
      <w:r w:rsidR="008E6B6A" w:rsidRPr="00A908D4">
        <w:instrText xml:space="preserve"> REF _Ref380398476 \w \h  \* MERGEFORMAT </w:instrText>
      </w:r>
      <w:r w:rsidR="008E6B6A" w:rsidRPr="00A908D4">
        <w:fldChar w:fldCharType="separate"/>
      </w:r>
      <w:r w:rsidR="00A908D4">
        <w:t>d)</w:t>
      </w:r>
      <w:r w:rsidR="008E6B6A" w:rsidRPr="00A908D4">
        <w:fldChar w:fldCharType="end"/>
      </w:r>
      <w:r w:rsidRPr="00A908D4">
        <w:t xml:space="preserve">, </w:t>
      </w:r>
      <w:r w:rsidR="008E6B6A" w:rsidRPr="00A908D4">
        <w:fldChar w:fldCharType="begin"/>
      </w:r>
      <w:r w:rsidR="008E6B6A" w:rsidRPr="00A908D4">
        <w:instrText xml:space="preserve"> REF _Ref380398194 \w \h  \* MERGEFORMAT </w:instrText>
      </w:r>
      <w:r w:rsidR="008E6B6A" w:rsidRPr="00A908D4">
        <w:fldChar w:fldCharType="separate"/>
      </w:r>
      <w:r w:rsidR="00A908D4">
        <w:t>e)</w:t>
      </w:r>
      <w:r w:rsidR="008E6B6A" w:rsidRPr="00A908D4">
        <w:fldChar w:fldCharType="end"/>
      </w:r>
      <w:r w:rsidRPr="00A908D4">
        <w:t xml:space="preserve"> a </w:t>
      </w:r>
      <w:r w:rsidR="008E6B6A" w:rsidRPr="00A908D4">
        <w:fldChar w:fldCharType="begin"/>
      </w:r>
      <w:r w:rsidR="008E6B6A" w:rsidRPr="00A908D4">
        <w:instrText xml:space="preserve"> REF _Ref380398485 \w \h  \* MERGEFORMAT </w:instrText>
      </w:r>
      <w:r w:rsidR="008E6B6A" w:rsidRPr="00A908D4">
        <w:fldChar w:fldCharType="separate"/>
      </w:r>
      <w:r w:rsidR="00A908D4">
        <w:t>g)</w:t>
      </w:r>
      <w:r w:rsidR="008E6B6A" w:rsidRPr="00A908D4">
        <w:fldChar w:fldCharType="end"/>
      </w:r>
      <w:r w:rsidRPr="00A908D4">
        <w:t xml:space="preserve"> smlouvy bude postupováno </w:t>
      </w:r>
      <w:r w:rsidR="004B5372" w:rsidRPr="00A908D4">
        <w:t>obdobně, jako</w:t>
      </w:r>
      <w:r w:rsidRPr="00A908D4">
        <w:t xml:space="preserve"> v případě dočasné změny okolností viz. </w:t>
      </w:r>
      <w:r w:rsidR="008E6B6A" w:rsidRPr="00A908D4">
        <w:fldChar w:fldCharType="begin"/>
      </w:r>
      <w:r w:rsidR="008E6B6A" w:rsidRPr="00A908D4">
        <w:instrText xml:space="preserve"> REF _Ref380398230 \w \h  \* MERGEFORMAT </w:instrText>
      </w:r>
      <w:r w:rsidR="008E6B6A" w:rsidRPr="00A908D4">
        <w:fldChar w:fldCharType="separate"/>
      </w:r>
      <w:r w:rsidR="00A908D4">
        <w:t>Článek 14.3</w:t>
      </w:r>
      <w:r w:rsidR="008E6B6A" w:rsidRPr="00A908D4">
        <w:fldChar w:fldCharType="end"/>
      </w:r>
      <w:r w:rsidRPr="00A908D4">
        <w:t xml:space="preserve"> smlouvy. Tyto skutečnosti budou zohledněny v průběžné zprávě projednané a schválené oběma smluvními stranami postupem dle </w:t>
      </w:r>
      <w:r w:rsidR="000E161F" w:rsidRPr="00A908D4">
        <w:fldChar w:fldCharType="begin"/>
      </w:r>
      <w:r w:rsidRPr="00A908D4">
        <w:instrText xml:space="preserve"> REF _Ref380398243 \w \h  \* MERGEFORMAT </w:instrText>
      </w:r>
      <w:r w:rsidR="000E161F" w:rsidRPr="00A908D4">
        <w:fldChar w:fldCharType="separate"/>
      </w:r>
      <w:r w:rsidR="00A908D4">
        <w:t>Článek 15</w:t>
      </w:r>
      <w:r w:rsidR="000E161F" w:rsidRPr="00A908D4">
        <w:fldChar w:fldCharType="end"/>
      </w:r>
      <w:r w:rsidRPr="00A908D4">
        <w:t xml:space="preserve"> smlouvy. Jedná-li se o jakoukoliv jinou trvalou změnu okolností, smluvní strany </w:t>
      </w:r>
      <w:r w:rsidR="00C24F83">
        <w:t xml:space="preserve">se </w:t>
      </w:r>
      <w:r w:rsidRPr="00A908D4">
        <w:t xml:space="preserve">zavazují uzavřít dodatek k této smlouvě, v němž odpovídajícím způsobem upraví </w:t>
      </w:r>
      <w:r w:rsidRPr="00A908D4">
        <w:lastRenderedPageBreak/>
        <w:t>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 </w:t>
      </w:r>
      <w:r w:rsidR="008E6B6A" w:rsidRPr="00A908D4">
        <w:fldChar w:fldCharType="begin"/>
      </w:r>
      <w:r w:rsidR="008E6B6A" w:rsidRPr="00A908D4">
        <w:instrText xml:space="preserve"> REF _Ref333918836 \r \h  \* MERGEFORMAT </w:instrText>
      </w:r>
      <w:r w:rsidR="008E6B6A" w:rsidRPr="00A908D4">
        <w:fldChar w:fldCharType="separate"/>
      </w:r>
      <w:r w:rsidR="00A908D4">
        <w:t>Článek 39.4</w:t>
      </w:r>
      <w:r w:rsidR="008E6B6A" w:rsidRPr="00A908D4">
        <w:fldChar w:fldCharType="end"/>
      </w:r>
      <w:r w:rsidRPr="00A908D4">
        <w:t>, a to v souladu s obecně závaznými předpisy, včetně ZZVZ.</w:t>
      </w:r>
    </w:p>
    <w:p w14:paraId="38A57850" w14:textId="25F01330" w:rsidR="00FA556F" w:rsidRPr="00A908D4" w:rsidRDefault="00737E8C" w:rsidP="00E92C96">
      <w:pPr>
        <w:pStyle w:val="Nadpis2"/>
      </w:pPr>
      <w:r w:rsidRPr="00A908D4">
        <w:t>Pro vyloučení jakýchkoliv pochybností smluvní strany potvrzují, že budou postupovat v souladu se ZZVZ.</w:t>
      </w:r>
    </w:p>
    <w:p w14:paraId="3F055773" w14:textId="77777777" w:rsidR="007623CD" w:rsidRPr="00A908D4" w:rsidRDefault="007623CD" w:rsidP="009F1486">
      <w:pPr>
        <w:pStyle w:val="Nadpis1"/>
        <w:ind w:left="0"/>
      </w:pPr>
      <w:r w:rsidRPr="00A908D4">
        <w:rPr>
          <w:b w:val="0"/>
        </w:rPr>
        <w:br/>
      </w:r>
      <w:bookmarkStart w:id="92" w:name="_Toc326522975"/>
      <w:bookmarkStart w:id="93" w:name="_Ref380398172"/>
      <w:bookmarkStart w:id="94" w:name="_Ref380398243"/>
      <w:bookmarkStart w:id="95" w:name="_Toc152262130"/>
      <w:r w:rsidRPr="00A908D4">
        <w:t>Roční porady</w:t>
      </w:r>
      <w:bookmarkEnd w:id="92"/>
      <w:r w:rsidR="00434BFC" w:rsidRPr="00A908D4">
        <w:t>/zprávy</w:t>
      </w:r>
      <w:bookmarkEnd w:id="93"/>
      <w:bookmarkEnd w:id="94"/>
      <w:bookmarkEnd w:id="95"/>
    </w:p>
    <w:p w14:paraId="4AF8AE12" w14:textId="36D51B0E" w:rsidR="007623CD" w:rsidRPr="00A908D4" w:rsidRDefault="007623CD" w:rsidP="00E92C96">
      <w:pPr>
        <w:pStyle w:val="Nadpis2"/>
      </w:pPr>
      <w:bookmarkStart w:id="96" w:name="_Ref331687032"/>
      <w:r w:rsidRPr="00A908D4">
        <w:t xml:space="preserve">Roční porady ESCO s Klientem o průběhu III. </w:t>
      </w:r>
      <w:r w:rsidR="00366D2A">
        <w:t>e</w:t>
      </w:r>
      <w:r w:rsidR="0052447B">
        <w:t xml:space="preserve">tapy </w:t>
      </w:r>
      <w:r w:rsidRPr="00A908D4">
        <w:t xml:space="preserve">se budou konat vždy po </w:t>
      </w:r>
      <w:r w:rsidR="00246965" w:rsidRPr="00A908D4">
        <w:t xml:space="preserve">předložení </w:t>
      </w:r>
      <w:r w:rsidR="00F64B31" w:rsidRPr="00A908D4">
        <w:t>návrhu</w:t>
      </w:r>
      <w:r w:rsidRPr="00A908D4">
        <w:t xml:space="preserve"> průběžné zprávy</w:t>
      </w:r>
      <w:r w:rsidR="00F64B31" w:rsidRPr="00A908D4">
        <w:t xml:space="preserve"> připravené ze strany ESCO</w:t>
      </w:r>
      <w:r w:rsidRPr="00A908D4">
        <w:t xml:space="preserve"> hodnotící uplynulé zúčtovací období v sídle Klienta, nedohodnou-li se v konkrétním případě smluvní strany jinak. Na programu roční porady bude vždy</w:t>
      </w:r>
      <w:r w:rsidR="005C741B" w:rsidRPr="00A908D4">
        <w:t xml:space="preserve"> nejméně:</w:t>
      </w:r>
      <w:bookmarkEnd w:id="96"/>
    </w:p>
    <w:p w14:paraId="413AB378" w14:textId="77777777" w:rsidR="007623CD" w:rsidRPr="00A908D4" w:rsidRDefault="007623CD" w:rsidP="006B74CE">
      <w:pPr>
        <w:pStyle w:val="Nadpis5"/>
        <w:numPr>
          <w:ilvl w:val="0"/>
          <w:numId w:val="25"/>
        </w:numPr>
        <w:ind w:left="964" w:hanging="567"/>
      </w:pPr>
      <w:r w:rsidRPr="00A908D4">
        <w:t>záležitosti provozního charakteru;</w:t>
      </w:r>
    </w:p>
    <w:p w14:paraId="0403CEA6" w14:textId="77777777" w:rsidR="007623CD" w:rsidRPr="00A908D4" w:rsidRDefault="007623CD" w:rsidP="006B74CE">
      <w:pPr>
        <w:pStyle w:val="Nadpis5"/>
        <w:numPr>
          <w:ilvl w:val="0"/>
          <w:numId w:val="25"/>
        </w:numPr>
        <w:ind w:left="964" w:hanging="567"/>
      </w:pPr>
      <w:r w:rsidRPr="00A908D4">
        <w:t>vyhodnocení energetického managementu za uplynulé zúčtovací období;</w:t>
      </w:r>
    </w:p>
    <w:p w14:paraId="211B77CB" w14:textId="77777777" w:rsidR="007623CD" w:rsidRPr="00A908D4" w:rsidRDefault="007623CD" w:rsidP="006B74CE">
      <w:pPr>
        <w:pStyle w:val="Nadpis5"/>
        <w:numPr>
          <w:ilvl w:val="0"/>
          <w:numId w:val="25"/>
        </w:numPr>
        <w:ind w:left="964" w:hanging="567"/>
      </w:pPr>
      <w:r w:rsidRPr="00A908D4">
        <w:t>vyhodnocení součinnosti Klienta za uplynulé zúčtovací období;</w:t>
      </w:r>
    </w:p>
    <w:p w14:paraId="35CF7725" w14:textId="77777777" w:rsidR="007623CD" w:rsidRPr="00A908D4" w:rsidRDefault="007623CD" w:rsidP="006B74CE">
      <w:pPr>
        <w:pStyle w:val="Nadpis5"/>
        <w:numPr>
          <w:ilvl w:val="0"/>
          <w:numId w:val="25"/>
        </w:numPr>
        <w:ind w:left="964" w:hanging="567"/>
      </w:pPr>
      <w:r w:rsidRPr="00A908D4">
        <w:t>informace o provedení dodatečných opatření;</w:t>
      </w:r>
    </w:p>
    <w:p w14:paraId="731A9C75" w14:textId="77777777" w:rsidR="007623CD" w:rsidRPr="00A908D4" w:rsidRDefault="007623CD" w:rsidP="006B74CE">
      <w:pPr>
        <w:pStyle w:val="Nadpis5"/>
        <w:numPr>
          <w:ilvl w:val="0"/>
          <w:numId w:val="25"/>
        </w:numPr>
        <w:ind w:left="964" w:hanging="567"/>
      </w:pPr>
      <w:r w:rsidRPr="00A908D4">
        <w:t>informace o úspoře energií a úspoře nákla</w:t>
      </w:r>
      <w:r w:rsidR="0092453C" w:rsidRPr="00A908D4">
        <w:t>dů za uplynulé zúčtovací období</w:t>
      </w:r>
      <w:r w:rsidR="00070015" w:rsidRPr="00A908D4">
        <w:t xml:space="preserve"> včetně jejího zdůvodnění</w:t>
      </w:r>
      <w:r w:rsidR="0092453C" w:rsidRPr="00A908D4">
        <w:t>;</w:t>
      </w:r>
    </w:p>
    <w:p w14:paraId="5EF1226C" w14:textId="77777777" w:rsidR="0092453C" w:rsidRPr="00A908D4" w:rsidRDefault="00DA5ADE" w:rsidP="006B74CE">
      <w:pPr>
        <w:pStyle w:val="Nadpis5"/>
        <w:numPr>
          <w:ilvl w:val="0"/>
          <w:numId w:val="25"/>
        </w:numPr>
        <w:ind w:left="964" w:hanging="567"/>
      </w:pPr>
      <w:r w:rsidRPr="00A908D4">
        <w:t xml:space="preserve">projednání a </w:t>
      </w:r>
      <w:r w:rsidR="0092453C" w:rsidRPr="00A908D4">
        <w:t>schválení průběžné zprávy.</w:t>
      </w:r>
    </w:p>
    <w:p w14:paraId="63C2750E" w14:textId="77777777" w:rsidR="00705D03" w:rsidRPr="00A908D4" w:rsidRDefault="00F156E9" w:rsidP="00E92C96">
      <w:pPr>
        <w:pStyle w:val="Nadpis2"/>
      </w:pPr>
      <w:bookmarkStart w:id="97" w:name="_Ref331687093"/>
      <w:r w:rsidRPr="00A908D4">
        <w:t>Výsledkem roční porady je podpis protokolu</w:t>
      </w:r>
      <w:r w:rsidR="00A9354D" w:rsidRPr="00A908D4">
        <w:t xml:space="preserve"> za příslušné zúčtovací období</w:t>
      </w:r>
      <w:r w:rsidRPr="00A908D4">
        <w:t xml:space="preserve">, který připraví </w:t>
      </w:r>
      <w:r w:rsidR="007623CD" w:rsidRPr="00A908D4">
        <w:t xml:space="preserve">ESCO </w:t>
      </w:r>
      <w:r w:rsidRPr="00A908D4">
        <w:t>v souladu s </w:t>
      </w:r>
      <w:r w:rsidR="00D647F8" w:rsidRPr="00A908D4">
        <w:t xml:space="preserve">přílohou </w:t>
      </w:r>
      <w:r w:rsidR="00454D0A" w:rsidRPr="00A908D4">
        <w:t>č</w:t>
      </w:r>
      <w:r w:rsidR="00B24712" w:rsidRPr="00A908D4">
        <w:t xml:space="preserve">. 6 </w:t>
      </w:r>
      <w:r w:rsidR="007623CD" w:rsidRPr="00A908D4">
        <w:t xml:space="preserve">do </w:t>
      </w:r>
      <w:r w:rsidR="00A9354D" w:rsidRPr="00A908D4">
        <w:t>[</w:t>
      </w:r>
      <w:r w:rsidR="005B36A9" w:rsidRPr="00A908D4">
        <w:t>10</w:t>
      </w:r>
      <w:r w:rsidR="00A9354D" w:rsidRPr="00A908D4">
        <w:t>]</w:t>
      </w:r>
      <w:r w:rsidR="007623CD" w:rsidRPr="00A908D4">
        <w:t xml:space="preserve"> dnů od jejího konání.</w:t>
      </w:r>
      <w:r w:rsidR="000F7756" w:rsidRPr="00A908D4">
        <w:t xml:space="preserve"> Povinnou náležitostí</w:t>
      </w:r>
      <w:r w:rsidR="00CC32DE" w:rsidRPr="00A908D4">
        <w:t xml:space="preserve"> </w:t>
      </w:r>
      <w:r w:rsidRPr="00A908D4">
        <w:t>protokolu</w:t>
      </w:r>
      <w:r w:rsidR="00A9354D" w:rsidRPr="00A908D4">
        <w:t xml:space="preserve"> je</w:t>
      </w:r>
      <w:r w:rsidR="006A13CE" w:rsidRPr="00A908D4">
        <w:t xml:space="preserve"> </w:t>
      </w:r>
      <w:r w:rsidR="00070015" w:rsidRPr="00A908D4">
        <w:t xml:space="preserve">schválená </w:t>
      </w:r>
      <w:r w:rsidR="00F62C02" w:rsidRPr="00A908D4">
        <w:t xml:space="preserve">průběžná zpráva s </w:t>
      </w:r>
      <w:r w:rsidR="00A9354D" w:rsidRPr="00A908D4">
        <w:t>vyhodnocení</w:t>
      </w:r>
      <w:r w:rsidR="00F311F7" w:rsidRPr="00A908D4">
        <w:t>m</w:t>
      </w:r>
      <w:r w:rsidR="00A9354D" w:rsidRPr="00A908D4">
        <w:t xml:space="preserve"> dosažených úspor za příslušné zúčtovací období</w:t>
      </w:r>
      <w:r w:rsidR="006A13CE" w:rsidRPr="00A908D4">
        <w:t>, zahr</w:t>
      </w:r>
      <w:r w:rsidR="00A9354D" w:rsidRPr="00A908D4">
        <w:t>nující případně připomínky k ní</w:t>
      </w:r>
      <w:r w:rsidR="00AA1D84" w:rsidRPr="00A908D4">
        <w:t>.</w:t>
      </w:r>
      <w:r w:rsidR="005B36A9" w:rsidRPr="00A908D4">
        <w:t xml:space="preserve"> </w:t>
      </w:r>
      <w:r w:rsidR="00E97526" w:rsidRPr="00A908D4">
        <w:t xml:space="preserve">Nedílnou součástí </w:t>
      </w:r>
      <w:r w:rsidR="00A9354D" w:rsidRPr="00A908D4">
        <w:t>protokolu</w:t>
      </w:r>
      <w:r w:rsidR="005B36A9" w:rsidRPr="00A908D4">
        <w:t xml:space="preserve"> jsou </w:t>
      </w:r>
      <w:r w:rsidR="007623CD" w:rsidRPr="00A908D4">
        <w:t>veškeré podkladové materiály.</w:t>
      </w:r>
      <w:r w:rsidR="00A2523A" w:rsidRPr="00A908D4">
        <w:t xml:space="preserve"> </w:t>
      </w:r>
      <w:r w:rsidR="00705D03" w:rsidRPr="00A908D4">
        <w:t xml:space="preserve">ESCO se zavazuje provádět </w:t>
      </w:r>
      <w:r w:rsidR="00A2523A" w:rsidRPr="00A908D4">
        <w:rPr>
          <w:szCs w:val="22"/>
        </w:rPr>
        <w:t>m</w:t>
      </w:r>
      <w:r w:rsidR="00A2523A" w:rsidRPr="00A908D4">
        <w:rPr>
          <w:rFonts w:ascii="Arial,Bold" w:hAnsi="Arial,Bold" w:cs="Arial,Bold"/>
          <w:szCs w:val="22"/>
        </w:rPr>
        <w:t>ěř</w:t>
      </w:r>
      <w:r w:rsidR="00A2523A" w:rsidRPr="00A908D4">
        <w:rPr>
          <w:szCs w:val="22"/>
        </w:rPr>
        <w:t>ení a verifikaci, vyhodnocování dosažených úspor</w:t>
      </w:r>
      <w:r w:rsidR="00705D03" w:rsidRPr="00A908D4">
        <w:rPr>
          <w:szCs w:val="22"/>
        </w:rPr>
        <w:t xml:space="preserve"> v souladu se standardem</w:t>
      </w:r>
      <w:r w:rsidR="005C4996" w:rsidRPr="00A908D4">
        <w:rPr>
          <w:szCs w:val="22"/>
        </w:rPr>
        <w:t xml:space="preserve"> </w:t>
      </w:r>
      <w:r w:rsidR="005C4996" w:rsidRPr="00A908D4">
        <w:t>IPMVP</w:t>
      </w:r>
      <w:r w:rsidR="0023376C" w:rsidRPr="00A908D4">
        <w:rPr>
          <w:szCs w:val="22"/>
        </w:rPr>
        <w:t xml:space="preserve">. </w:t>
      </w:r>
      <w:r w:rsidR="00A9354D" w:rsidRPr="00A908D4">
        <w:t xml:space="preserve">Protokol </w:t>
      </w:r>
      <w:r w:rsidR="007623CD" w:rsidRPr="00A908D4">
        <w:t>podepisují obě smluvní strany, příp. na základě žádosti některé ze smluvních stran i další přítomné osoby.</w:t>
      </w:r>
      <w:bookmarkEnd w:id="97"/>
      <w:r w:rsidR="007623CD" w:rsidRPr="00A908D4">
        <w:t xml:space="preserve"> </w:t>
      </w:r>
    </w:p>
    <w:p w14:paraId="36118289" w14:textId="77777777" w:rsidR="00F81353" w:rsidRPr="00A908D4" w:rsidRDefault="00F81353" w:rsidP="009F1486">
      <w:pPr>
        <w:pStyle w:val="Nadpis1"/>
        <w:ind w:left="0"/>
      </w:pPr>
      <w:r w:rsidRPr="00A908D4">
        <w:br/>
      </w:r>
      <w:bookmarkStart w:id="98" w:name="_Ref152309206"/>
      <w:bookmarkStart w:id="99" w:name="_Toc326522976"/>
      <w:bookmarkStart w:id="100" w:name="_Toc152262131"/>
      <w:r w:rsidRPr="00A908D4">
        <w:t>Závěrečná zpráva</w:t>
      </w:r>
      <w:bookmarkEnd w:id="98"/>
      <w:bookmarkEnd w:id="99"/>
      <w:bookmarkEnd w:id="100"/>
    </w:p>
    <w:p w14:paraId="58C9A38D" w14:textId="2BC01F05" w:rsidR="00F81353" w:rsidRPr="00A908D4" w:rsidRDefault="00F81353" w:rsidP="00E92C96">
      <w:pPr>
        <w:pStyle w:val="Nadpis2"/>
      </w:pPr>
      <w:bookmarkStart w:id="101" w:name="_Ref152602683"/>
      <w:bookmarkStart w:id="102" w:name="_Ref152603095"/>
      <w:r w:rsidRPr="00A908D4">
        <w:t xml:space="preserve">ESCO se zavazuje </w:t>
      </w:r>
      <w:r w:rsidR="00D0603C" w:rsidRPr="00A908D4">
        <w:t>[60]</w:t>
      </w:r>
      <w:r w:rsidR="00461C1A" w:rsidRPr="00A908D4">
        <w:t xml:space="preserve"> dnů</w:t>
      </w:r>
      <w:r w:rsidRPr="00A908D4">
        <w:t xml:space="preserve"> před skončením doby poskytování garance ověřit funkčnost všech investičních opatření.</w:t>
      </w:r>
      <w:bookmarkEnd w:id="101"/>
    </w:p>
    <w:p w14:paraId="4A9433A3" w14:textId="77777777" w:rsidR="00613873" w:rsidRPr="00A908D4" w:rsidRDefault="00F81353" w:rsidP="00E92C96">
      <w:pPr>
        <w:pStyle w:val="Nadpis2"/>
      </w:pPr>
      <w:r w:rsidRPr="00A908D4">
        <w:t xml:space="preserve">Ve lhůtě </w:t>
      </w:r>
      <w:r w:rsidR="00D647F8" w:rsidRPr="00A908D4">
        <w:t>[</w:t>
      </w:r>
      <w:r w:rsidR="00911EA0" w:rsidRPr="00A908D4">
        <w:t>30</w:t>
      </w:r>
      <w:r w:rsidR="00D647F8" w:rsidRPr="00A908D4">
        <w:t>]</w:t>
      </w:r>
      <w:r w:rsidRPr="00A908D4">
        <w:t xml:space="preserve"> dnů po skončení doby poskytování garance se zavazuje ESCO zpracovat a Klientovi předat závěrečnou zprávu</w:t>
      </w:r>
      <w:r w:rsidR="004A776E" w:rsidRPr="00A908D4">
        <w:t xml:space="preserve"> (dále jen „</w:t>
      </w:r>
      <w:r w:rsidR="004A776E" w:rsidRPr="00A908D4">
        <w:rPr>
          <w:b/>
        </w:rPr>
        <w:t>závěrečná zpráva</w:t>
      </w:r>
      <w:r w:rsidR="004A776E" w:rsidRPr="00A908D4">
        <w:t>“)</w:t>
      </w:r>
      <w:r w:rsidRPr="00A908D4">
        <w:t>, jež musí minimálně obsahovat:</w:t>
      </w:r>
      <w:bookmarkStart w:id="103" w:name="_Ref153729098"/>
      <w:bookmarkEnd w:id="102"/>
    </w:p>
    <w:p w14:paraId="328DBEC5" w14:textId="559E74D5" w:rsidR="00272371" w:rsidRPr="00A908D4" w:rsidRDefault="00F81353" w:rsidP="006B74CE">
      <w:pPr>
        <w:pStyle w:val="Nadpis5"/>
        <w:numPr>
          <w:ilvl w:val="0"/>
          <w:numId w:val="26"/>
        </w:numPr>
        <w:ind w:left="964" w:hanging="567"/>
      </w:pPr>
      <w:bookmarkStart w:id="104" w:name="_Ref153729096"/>
      <w:r w:rsidRPr="00A908D4">
        <w:t xml:space="preserve">výsledky ověření podle </w:t>
      </w:r>
      <w:r w:rsidR="008E6B6A" w:rsidRPr="00A908D4">
        <w:fldChar w:fldCharType="begin"/>
      </w:r>
      <w:r w:rsidR="008E6B6A" w:rsidRPr="00A908D4">
        <w:instrText xml:space="preserve"> REF _Ref152602683 \w \h  \* MERGEFORMAT </w:instrText>
      </w:r>
      <w:r w:rsidR="008E6B6A" w:rsidRPr="00A908D4">
        <w:fldChar w:fldCharType="separate"/>
      </w:r>
      <w:r w:rsidR="00A908D4">
        <w:t>Článek 16.1</w:t>
      </w:r>
      <w:r w:rsidR="008E6B6A" w:rsidRPr="00A908D4">
        <w:fldChar w:fldCharType="end"/>
      </w:r>
      <w:r w:rsidRPr="00A908D4">
        <w:t>;</w:t>
      </w:r>
      <w:bookmarkEnd w:id="104"/>
    </w:p>
    <w:p w14:paraId="02DC5B25" w14:textId="77777777" w:rsidR="00613873" w:rsidRPr="00A908D4" w:rsidRDefault="00613873" w:rsidP="006B74CE">
      <w:pPr>
        <w:pStyle w:val="Nadpis5"/>
        <w:numPr>
          <w:ilvl w:val="0"/>
          <w:numId w:val="26"/>
        </w:numPr>
        <w:ind w:left="964" w:hanging="567"/>
      </w:pPr>
      <w:bookmarkStart w:id="105" w:name="_Ref230681810"/>
      <w:r w:rsidRPr="00A908D4">
        <w:lastRenderedPageBreak/>
        <w:t>doporučení ohledně provozování energetického systému po skončení doby poskytování garance;</w:t>
      </w:r>
      <w:bookmarkEnd w:id="105"/>
    </w:p>
    <w:bookmarkEnd w:id="103"/>
    <w:p w14:paraId="5AA14A2B" w14:textId="77777777" w:rsidR="00F81353" w:rsidRPr="00A908D4" w:rsidRDefault="00461C1A" w:rsidP="006B74CE">
      <w:pPr>
        <w:pStyle w:val="Nadpis5"/>
        <w:numPr>
          <w:ilvl w:val="0"/>
          <w:numId w:val="26"/>
        </w:numPr>
        <w:ind w:left="964" w:hanging="567"/>
      </w:pPr>
      <w:r w:rsidRPr="00A908D4">
        <w:t>celkovou výši úspor nákladů dosažených za dobu poskytování garance;</w:t>
      </w:r>
    </w:p>
    <w:p w14:paraId="78A74882" w14:textId="77777777" w:rsidR="00F81353" w:rsidRPr="00AB21DA" w:rsidRDefault="00F81353" w:rsidP="006B74CE">
      <w:pPr>
        <w:pStyle w:val="Nadpis5"/>
        <w:numPr>
          <w:ilvl w:val="0"/>
          <w:numId w:val="26"/>
        </w:numPr>
        <w:ind w:left="964" w:hanging="567"/>
      </w:pPr>
      <w:r w:rsidRPr="00AB21DA">
        <w:t>celkovou výši garantovaných úspor za dobu poskytování garance;</w:t>
      </w:r>
    </w:p>
    <w:p w14:paraId="4495A1DB" w14:textId="0E5C6CDE" w:rsidR="00613873" w:rsidRPr="00AB21DA" w:rsidRDefault="00613873" w:rsidP="006B74CE">
      <w:pPr>
        <w:pStyle w:val="Nadpis5"/>
        <w:numPr>
          <w:ilvl w:val="0"/>
          <w:numId w:val="26"/>
        </w:numPr>
        <w:ind w:left="964" w:hanging="567"/>
      </w:pPr>
      <w:r w:rsidRPr="00AB21DA">
        <w:t>celkovou výši sankce, na kterou vznikl Klientovi nárok za dobu poskytování garance</w:t>
      </w:r>
      <w:r w:rsidR="00974F58" w:rsidRPr="00AB21DA">
        <w:t>;</w:t>
      </w:r>
      <w:r w:rsidRPr="00AB21DA">
        <w:t xml:space="preserve"> </w:t>
      </w:r>
    </w:p>
    <w:p w14:paraId="3B6F2780" w14:textId="77777777" w:rsidR="00291420" w:rsidRPr="00AB21DA" w:rsidRDefault="00F81353" w:rsidP="006B74CE">
      <w:pPr>
        <w:pStyle w:val="Nadpis5"/>
        <w:numPr>
          <w:ilvl w:val="0"/>
          <w:numId w:val="26"/>
        </w:numPr>
        <w:ind w:left="964" w:hanging="567"/>
      </w:pPr>
      <w:r w:rsidRPr="00AB21DA">
        <w:t>celkovou výši prémie požadované ESCO za dobu poskytování garanc</w:t>
      </w:r>
      <w:r w:rsidR="00291420" w:rsidRPr="00AB21DA">
        <w:t>e</w:t>
      </w:r>
      <w:r w:rsidR="008602A2" w:rsidRPr="00AB21DA">
        <w:t>;</w:t>
      </w:r>
    </w:p>
    <w:p w14:paraId="324B2448" w14:textId="77777777" w:rsidR="00291420" w:rsidRPr="00A908D4" w:rsidRDefault="00291420" w:rsidP="006B74CE">
      <w:pPr>
        <w:pStyle w:val="Nadpis5"/>
        <w:numPr>
          <w:ilvl w:val="0"/>
          <w:numId w:val="26"/>
        </w:numPr>
        <w:ind w:left="964" w:hanging="567"/>
      </w:pPr>
      <w:r w:rsidRPr="00A908D4">
        <w:t>údaj o tom, z</w:t>
      </w:r>
      <w:r w:rsidR="00AC731C" w:rsidRPr="00A908D4">
        <w:t>da byla splněna celková garance.</w:t>
      </w:r>
    </w:p>
    <w:p w14:paraId="07BB9C47" w14:textId="77777777" w:rsidR="00F81353" w:rsidRPr="00A908D4" w:rsidRDefault="00F81353" w:rsidP="005237CA">
      <w:pPr>
        <w:pStyle w:val="Nzev"/>
        <w:keepNext/>
        <w:pageBreakBefore/>
        <w:spacing w:before="480"/>
        <w:rPr>
          <w:rStyle w:val="StylNzevTunPodtrenChar"/>
          <w:rFonts w:asciiTheme="minorHAnsi" w:hAnsiTheme="minorHAnsi" w:cstheme="minorHAnsi"/>
          <w:b w:val="0"/>
        </w:rPr>
      </w:pPr>
      <w:bookmarkStart w:id="106" w:name="_Toc326522977"/>
      <w:r w:rsidRPr="00A908D4">
        <w:rPr>
          <w:rFonts w:asciiTheme="minorHAnsi" w:hAnsiTheme="minorHAnsi" w:cstheme="minorHAnsi"/>
        </w:rPr>
        <w:lastRenderedPageBreak/>
        <w:t xml:space="preserve">Část pátá: </w:t>
      </w:r>
      <w:r w:rsidRPr="00A908D4">
        <w:rPr>
          <w:rStyle w:val="StylNzevTunPodtrenChar"/>
          <w:rFonts w:asciiTheme="minorHAnsi" w:hAnsiTheme="minorHAnsi" w:cstheme="minorHAnsi"/>
        </w:rPr>
        <w:t>Společná ustanovení</w:t>
      </w:r>
      <w:bookmarkEnd w:id="106"/>
    </w:p>
    <w:p w14:paraId="4366F329" w14:textId="77777777" w:rsidR="00F81353" w:rsidRPr="00A908D4" w:rsidRDefault="00F81353">
      <w:pPr>
        <w:pStyle w:val="Nzev"/>
        <w:keepNext/>
        <w:rPr>
          <w:rFonts w:asciiTheme="minorHAnsi" w:hAnsiTheme="minorHAnsi" w:cstheme="minorHAnsi"/>
          <w:b/>
          <w:sz w:val="28"/>
          <w:szCs w:val="28"/>
        </w:rPr>
      </w:pPr>
      <w:bookmarkStart w:id="107" w:name="_Toc326522978"/>
      <w:r w:rsidRPr="00A908D4">
        <w:rPr>
          <w:rFonts w:asciiTheme="minorHAnsi" w:hAnsiTheme="minorHAnsi" w:cstheme="minorHAnsi"/>
          <w:b/>
          <w:sz w:val="28"/>
          <w:szCs w:val="28"/>
        </w:rPr>
        <w:t>Oddíl I: Cena a platební podmínky</w:t>
      </w:r>
      <w:bookmarkEnd w:id="107"/>
    </w:p>
    <w:p w14:paraId="5F8B3B8B" w14:textId="77777777" w:rsidR="00F81353" w:rsidRPr="00A908D4" w:rsidRDefault="00F81353" w:rsidP="009F1486">
      <w:pPr>
        <w:pStyle w:val="Nadpis1"/>
        <w:ind w:left="0"/>
      </w:pPr>
      <w:r w:rsidRPr="00A908D4">
        <w:rPr>
          <w:b w:val="0"/>
        </w:rPr>
        <w:br/>
      </w:r>
      <w:bookmarkStart w:id="108" w:name="_Ref75165804"/>
      <w:bookmarkStart w:id="109" w:name="_Toc326522979"/>
      <w:bookmarkStart w:id="110" w:name="_Toc152262132"/>
      <w:r w:rsidRPr="00A908D4">
        <w:t>Cena</w:t>
      </w:r>
      <w:bookmarkEnd w:id="108"/>
      <w:r w:rsidRPr="00A908D4">
        <w:t xml:space="preserve"> za provedení opatření</w:t>
      </w:r>
      <w:bookmarkEnd w:id="109"/>
      <w:bookmarkEnd w:id="110"/>
    </w:p>
    <w:p w14:paraId="55111A6E" w14:textId="7E5C1129" w:rsidR="00E11324" w:rsidRPr="00AB21DA" w:rsidRDefault="00106A72" w:rsidP="00E11324">
      <w:pPr>
        <w:pStyle w:val="Nadpis2"/>
      </w:pPr>
      <w:r w:rsidRPr="00A908D4">
        <w:t xml:space="preserve">Smluvní strany se dohodly, že cena za provedení základních opatření činí </w:t>
      </w:r>
      <w:r w:rsidR="00CD705B" w:rsidRPr="00CD705B">
        <w:t>[</w:t>
      </w:r>
      <w:r w:rsidR="00CD705B" w:rsidRPr="0024701B">
        <w:rPr>
          <w:szCs w:val="22"/>
          <w:highlight w:val="yellow"/>
        </w:rPr>
        <w:t>DOPLNÍ ESCO</w:t>
      </w:r>
      <w:r w:rsidR="00CD705B">
        <w:rPr>
          <w:szCs w:val="22"/>
        </w:rPr>
        <w:t>]</w:t>
      </w:r>
      <w:r w:rsidRPr="00A908D4">
        <w:t xml:space="preserve"> Kč (slovy </w:t>
      </w:r>
      <w:r w:rsidR="00CD705B" w:rsidRPr="00033C37">
        <w:t>[</w:t>
      </w:r>
      <w:r w:rsidR="00CD705B" w:rsidRPr="0024701B">
        <w:rPr>
          <w:szCs w:val="22"/>
          <w:highlight w:val="yellow"/>
        </w:rPr>
        <w:t>DOPLNÍ ESCO</w:t>
      </w:r>
      <w:r w:rsidR="00CD705B">
        <w:rPr>
          <w:szCs w:val="22"/>
        </w:rPr>
        <w:t>]</w:t>
      </w:r>
      <w:r w:rsidRPr="00A908D4">
        <w:t xml:space="preserve"> korun českých). </w:t>
      </w:r>
      <w:r w:rsidRPr="00AB21DA">
        <w:t>Cena je uvedena bez DPH.</w:t>
      </w:r>
    </w:p>
    <w:p w14:paraId="08412606" w14:textId="0DE3A762" w:rsidR="001043F0" w:rsidRPr="00AB21DA" w:rsidRDefault="001043F0" w:rsidP="00E11324">
      <w:pPr>
        <w:pStyle w:val="Nadpis2"/>
        <w:numPr>
          <w:ilvl w:val="0"/>
          <w:numId w:val="0"/>
        </w:numPr>
        <w:ind w:left="397"/>
      </w:pPr>
      <w:r w:rsidRPr="00AB21DA">
        <w:t xml:space="preserve">ESCO je povinna při fakturaci ceny za provedení </w:t>
      </w:r>
      <w:r w:rsidR="00173AA0" w:rsidRPr="00AB21DA">
        <w:t xml:space="preserve">základních </w:t>
      </w:r>
      <w:r w:rsidRPr="00AB21DA">
        <w:t xml:space="preserve">opatření uplatnit režim daně z přidané hodnoty v souladu se zákonem </w:t>
      </w:r>
      <w:r w:rsidR="00173AA0" w:rsidRPr="00AB21DA">
        <w:t>o DPH</w:t>
      </w:r>
      <w:r w:rsidRPr="00AB21DA">
        <w:t>. Obsahem provádění základních opatření jsou stavební a montážní práce podléhající dle §92e režimu přenesené daňové povinnosti / běžnému režimu DPH. ESCO při fakturaci provedených základních opatření použije tento režim a naplní všechny související povinnosti dané zákonem o DPH.</w:t>
      </w:r>
    </w:p>
    <w:p w14:paraId="4A85D85A" w14:textId="77777777" w:rsidR="00F81353" w:rsidRPr="00AB21DA" w:rsidRDefault="00F81353" w:rsidP="00E92C96">
      <w:pPr>
        <w:pStyle w:val="Nadpis2"/>
      </w:pPr>
      <w:r w:rsidRPr="00AB21DA">
        <w:t>Cena za provedení základních opatření je uvedena v příloze č.</w:t>
      </w:r>
      <w:r w:rsidR="005237CA" w:rsidRPr="00AB21DA">
        <w:t> </w:t>
      </w:r>
      <w:r w:rsidR="00B24712" w:rsidRPr="00AB21DA">
        <w:t>3</w:t>
      </w:r>
      <w:r w:rsidR="00481369" w:rsidRPr="00AB21DA">
        <w:t xml:space="preserve">. Jedná se o cenu konečnou. Cena </w:t>
      </w:r>
      <w:r w:rsidRPr="00AB21DA">
        <w:t xml:space="preserve">za provedení základních opatření </w:t>
      </w:r>
      <w:r w:rsidR="00481369" w:rsidRPr="00AB21DA">
        <w:t xml:space="preserve">je uvedena </w:t>
      </w:r>
      <w:r w:rsidRPr="00AB21DA">
        <w:t>v členění po jednotlivých objektech</w:t>
      </w:r>
      <w:r w:rsidR="005237CA" w:rsidRPr="00AB21DA">
        <w:t xml:space="preserve"> a </w:t>
      </w:r>
      <w:r w:rsidR="00AE330C" w:rsidRPr="00AB21DA">
        <w:t>opatřeních</w:t>
      </w:r>
      <w:r w:rsidRPr="00AB21DA">
        <w:t xml:space="preserve">. </w:t>
      </w:r>
    </w:p>
    <w:p w14:paraId="2C24BBDA" w14:textId="1362F7C1" w:rsidR="004355FD" w:rsidRPr="00AB21DA" w:rsidRDefault="004355FD" w:rsidP="004355FD">
      <w:pPr>
        <w:pStyle w:val="Nadpis2"/>
        <w:numPr>
          <w:ilvl w:val="0"/>
          <w:numId w:val="0"/>
        </w:numPr>
        <w:ind w:left="397"/>
      </w:pPr>
      <w:r w:rsidRPr="00AB21DA">
        <w:t>V ceně nejsou zahrnuty náklady ESCO, které jí vzniknou v souvislosti s provedením archeologického nebo geologického průzkumu, (příp. s likvidací azbestu, pokud bude jeho přítomnost zjištěna v I. etapě nebo II. etapě trvání smlouvy</w:t>
      </w:r>
      <w:proofErr w:type="gramStart"/>
      <w:r w:rsidRPr="00AB21DA">
        <w:t>),</w:t>
      </w:r>
      <w:r w:rsidR="00871F8D" w:rsidRPr="00AB21DA">
        <w:t>.</w:t>
      </w:r>
      <w:proofErr w:type="gramEnd"/>
      <w:r w:rsidRPr="00AB21DA">
        <w:t xml:space="preserve"> Na potřebu provést archeologický a geologický průzkum je ESCO povinna Klienta předem upozornit.</w:t>
      </w:r>
    </w:p>
    <w:p w14:paraId="5A2756DE" w14:textId="50EBFAAD" w:rsidR="00966302" w:rsidRDefault="00966302" w:rsidP="00E92C96">
      <w:pPr>
        <w:pStyle w:val="Nadpis2"/>
      </w:pPr>
      <w:r w:rsidRPr="00A908D4">
        <w:t>Objeví-li se při provádění základních opatření potřeba provést činnosti nezahrnuté ve specifikaci základních opatření uvedených v příloze č. </w:t>
      </w:r>
      <w:r w:rsidR="00B24712" w:rsidRPr="00A908D4">
        <w:t>2</w:t>
      </w:r>
      <w:r w:rsidRPr="00A908D4">
        <w:t>, je ESCO oprávněna na Klientovi požadovat přiměřené zvýšení ceny za provedení základních opatření, ale pouze tehdy, pokud tyto činnosti nebyly předvídatelné v době uzavření smlouvy</w:t>
      </w:r>
      <w:r w:rsidR="0048665D">
        <w:t xml:space="preserve"> nejpozději však po ukončení I. etapy</w:t>
      </w:r>
      <w:r w:rsidRPr="00A908D4">
        <w:t>. Na zvýšení ceny se musí smluvní strany dohodnout, jinak je každá z nich oprávněna od smlouvy odstoupit.</w:t>
      </w:r>
    </w:p>
    <w:p w14:paraId="38AF7014" w14:textId="68D34BB7" w:rsidR="00876AEE" w:rsidRDefault="00876AEE" w:rsidP="00E92C96">
      <w:pPr>
        <w:pStyle w:val="Nadpis2"/>
      </w:pPr>
      <w:r w:rsidRPr="00876AEE">
        <w:t xml:space="preserve">Překročí-li dle Českého statistického úřadu meziroční </w:t>
      </w:r>
      <w:r w:rsidRPr="008D6348">
        <w:t xml:space="preserve">míra inflace 5 %, je ESCO oprávněno navýšit cenu za provedení základních opatření automaticky o míru inflace stanovenou dle výpočtového vzorce specifikovaného v příloze č. 11 smlouvy. ESCO je povinna předložit samostatné vyúčtování změny ceny za provedení základních opatření jako přílohu faktury, a to v členění na jednotlivá opatření, pro která je zvýšení ceny prováděno. Smluvní strany této smlouvy sjednávají, že maximální navýšení ceny díla dle přílohy č. </w:t>
      </w:r>
      <w:r w:rsidR="00CE13E4" w:rsidRPr="008D6348">
        <w:t>3</w:t>
      </w:r>
      <w:r w:rsidRPr="008D6348">
        <w:t xml:space="preserve"> této smlouvy činí 10 % z</w:t>
      </w:r>
      <w:r w:rsidRPr="00876AEE">
        <w:t xml:space="preserve"> ceny za provedení základních opatření bez DPH dle článku 17.1 této smlouvy</w:t>
      </w:r>
      <w:r>
        <w:t>.</w:t>
      </w:r>
    </w:p>
    <w:p w14:paraId="323C72AB" w14:textId="77777777" w:rsidR="00F81353" w:rsidRPr="00A908D4" w:rsidRDefault="00F81353" w:rsidP="009F1486">
      <w:pPr>
        <w:pStyle w:val="Nadpis1"/>
        <w:ind w:left="0"/>
      </w:pPr>
      <w:r w:rsidRPr="00A908D4">
        <w:br/>
      </w:r>
      <w:bookmarkStart w:id="111" w:name="_Toc152262133"/>
      <w:r w:rsidR="00502E44" w:rsidRPr="00A908D4">
        <w:t>Finanční náklady</w:t>
      </w:r>
      <w:bookmarkEnd w:id="111"/>
    </w:p>
    <w:p w14:paraId="5407D2CD" w14:textId="2D5BB4A8" w:rsidR="00F81353" w:rsidRPr="00A908D4" w:rsidRDefault="00AF0A27" w:rsidP="00E92C96">
      <w:pPr>
        <w:pStyle w:val="Nadpis2"/>
      </w:pPr>
      <w:r w:rsidRPr="00A908D4">
        <w:t xml:space="preserve">Smluvní strany se dohodly na </w:t>
      </w:r>
      <w:r w:rsidR="00E71654" w:rsidRPr="00A908D4">
        <w:t xml:space="preserve">odložené </w:t>
      </w:r>
      <w:r w:rsidRPr="00A908D4">
        <w:t xml:space="preserve">postupné úhradě </w:t>
      </w:r>
      <w:r w:rsidR="00F81353" w:rsidRPr="00A908D4">
        <w:t xml:space="preserve">ceny za provedení </w:t>
      </w:r>
      <w:r w:rsidR="00CD705B">
        <w:t xml:space="preserve">základních </w:t>
      </w:r>
      <w:r w:rsidR="00F81353" w:rsidRPr="00A908D4">
        <w:t>opatření ve splátkách</w:t>
      </w:r>
      <w:r w:rsidR="009A6069" w:rsidRPr="00A908D4">
        <w:t>, jejichž vý</w:t>
      </w:r>
      <w:r w:rsidR="00D85A51" w:rsidRPr="00A908D4">
        <w:t>še a termíny jsou</w:t>
      </w:r>
      <w:r w:rsidR="009A6069" w:rsidRPr="00A908D4">
        <w:t xml:space="preserve"> speci</w:t>
      </w:r>
      <w:r w:rsidR="00D85A51" w:rsidRPr="00A908D4">
        <w:t>fi</w:t>
      </w:r>
      <w:r w:rsidR="009A6069" w:rsidRPr="00A908D4">
        <w:t>kov</w:t>
      </w:r>
      <w:r w:rsidR="00D85A51" w:rsidRPr="00A908D4">
        <w:t>ány</w:t>
      </w:r>
      <w:r w:rsidR="00B24712" w:rsidRPr="00A908D4">
        <w:t xml:space="preserve"> v příloze č. 3</w:t>
      </w:r>
      <w:r w:rsidR="00434BFC" w:rsidRPr="00A908D4">
        <w:t xml:space="preserve">. Klient se </w:t>
      </w:r>
      <w:r w:rsidR="00822CB8" w:rsidRPr="00A908D4">
        <w:t>zavazuje hrad</w:t>
      </w:r>
      <w:r w:rsidR="00D85A51" w:rsidRPr="00A908D4">
        <w:t xml:space="preserve">it </w:t>
      </w:r>
      <w:r w:rsidR="0092003D" w:rsidRPr="00A908D4">
        <w:t xml:space="preserve">za odložení splatnosti ceny </w:t>
      </w:r>
      <w:r w:rsidR="00D85A51" w:rsidRPr="00A908D4">
        <w:t>k</w:t>
      </w:r>
      <w:r w:rsidR="00822CB8" w:rsidRPr="00A908D4">
        <w:t> jednotliv</w:t>
      </w:r>
      <w:r w:rsidR="00D85A51" w:rsidRPr="00A908D4">
        <w:t>ým</w:t>
      </w:r>
      <w:r w:rsidR="00822CB8" w:rsidRPr="00A908D4">
        <w:t xml:space="preserve"> spl</w:t>
      </w:r>
      <w:r w:rsidR="00FA6C18" w:rsidRPr="00A908D4">
        <w:t>át</w:t>
      </w:r>
      <w:r w:rsidR="00822CB8" w:rsidRPr="00A908D4">
        <w:t>k</w:t>
      </w:r>
      <w:r w:rsidR="00FA6C18" w:rsidRPr="00A908D4">
        <w:t>ám</w:t>
      </w:r>
      <w:r w:rsidR="00822CB8" w:rsidRPr="00A908D4">
        <w:t xml:space="preserve"> ceny úroky ve výši </w:t>
      </w:r>
      <w:r w:rsidR="00CD705B" w:rsidRPr="00CD705B">
        <w:t>[</w:t>
      </w:r>
      <w:r w:rsidR="00CD705B" w:rsidRPr="0024701B">
        <w:rPr>
          <w:szCs w:val="22"/>
          <w:highlight w:val="yellow"/>
        </w:rPr>
        <w:t>DOPLNÍ ESCO</w:t>
      </w:r>
      <w:r w:rsidR="00CD705B">
        <w:rPr>
          <w:szCs w:val="22"/>
        </w:rPr>
        <w:t xml:space="preserve">] </w:t>
      </w:r>
      <w:r w:rsidR="00822CB8" w:rsidRPr="00A908D4">
        <w:t xml:space="preserve">% ročně </w:t>
      </w:r>
      <w:r w:rsidRPr="00A908D4">
        <w:t xml:space="preserve">v rozsahu </w:t>
      </w:r>
      <w:r w:rsidR="00B037AB" w:rsidRPr="00A908D4">
        <w:t>podle přílohy č.</w:t>
      </w:r>
      <w:r w:rsidR="00B24712" w:rsidRPr="00A908D4">
        <w:t> 3</w:t>
      </w:r>
      <w:r w:rsidR="00932CEB" w:rsidRPr="00A908D4">
        <w:t>.</w:t>
      </w:r>
    </w:p>
    <w:p w14:paraId="4B2EE3A7" w14:textId="77777777" w:rsidR="00F81353" w:rsidRPr="00A908D4" w:rsidRDefault="00F81353" w:rsidP="009F1486">
      <w:pPr>
        <w:pStyle w:val="Nadpis1"/>
        <w:ind w:left="0"/>
      </w:pPr>
      <w:r w:rsidRPr="00A908D4">
        <w:rPr>
          <w:b w:val="0"/>
        </w:rPr>
        <w:lastRenderedPageBreak/>
        <w:br/>
      </w:r>
      <w:bookmarkStart w:id="112" w:name="_Toc326522981"/>
      <w:bookmarkStart w:id="113" w:name="_Toc152262134"/>
      <w:r w:rsidRPr="00A908D4">
        <w:t>Cena energetického managementu</w:t>
      </w:r>
      <w:bookmarkEnd w:id="112"/>
      <w:r w:rsidR="00E41B31" w:rsidRPr="00A908D4">
        <w:t xml:space="preserve"> a souvisejících </w:t>
      </w:r>
      <w:r w:rsidR="00BF446F" w:rsidRPr="00A908D4">
        <w:t>služeb</w:t>
      </w:r>
      <w:bookmarkEnd w:id="113"/>
    </w:p>
    <w:p w14:paraId="60E06E0F" w14:textId="1D17EC4E" w:rsidR="00F81353" w:rsidRPr="00AB21DA" w:rsidRDefault="006A1569" w:rsidP="00E92C96">
      <w:pPr>
        <w:pStyle w:val="Nadpis2"/>
      </w:pPr>
      <w:r w:rsidRPr="00A908D4">
        <w:t xml:space="preserve">Smluvní strany se dohodly, že cena za </w:t>
      </w:r>
      <w:r w:rsidR="005237CA" w:rsidRPr="00A908D4">
        <w:t>[</w:t>
      </w:r>
      <w:r w:rsidRPr="00A908D4">
        <w:t>roční</w:t>
      </w:r>
      <w:r w:rsidR="005237CA" w:rsidRPr="00A908D4">
        <w:t>]</w:t>
      </w:r>
      <w:r w:rsidRPr="00A908D4">
        <w:t xml:space="preserve"> provádění energetického managementu činí </w:t>
      </w:r>
      <w:r w:rsidR="00D927F0" w:rsidRPr="00D927F0">
        <w:t>[</w:t>
      </w:r>
      <w:r w:rsidR="00D927F0" w:rsidRPr="0024701B">
        <w:rPr>
          <w:szCs w:val="22"/>
          <w:highlight w:val="yellow"/>
        </w:rPr>
        <w:t>DOPLNÍ ESCO</w:t>
      </w:r>
      <w:r w:rsidR="00D927F0">
        <w:rPr>
          <w:szCs w:val="22"/>
        </w:rPr>
        <w:t>]</w:t>
      </w:r>
      <w:r w:rsidRPr="00A908D4">
        <w:rPr>
          <w:rFonts w:cs="Tahoma"/>
          <w:szCs w:val="22"/>
        </w:rPr>
        <w:t xml:space="preserve"> </w:t>
      </w:r>
      <w:r w:rsidRPr="00A908D4">
        <w:t xml:space="preserve">Kč (slovy </w:t>
      </w:r>
      <w:r w:rsidR="00D927F0" w:rsidRPr="00C101C3">
        <w:t>[</w:t>
      </w:r>
      <w:r w:rsidR="00D927F0" w:rsidRPr="0024701B">
        <w:rPr>
          <w:szCs w:val="22"/>
          <w:highlight w:val="yellow"/>
        </w:rPr>
        <w:t>DOPLNÍ ESCO</w:t>
      </w:r>
      <w:r w:rsidR="00D927F0">
        <w:rPr>
          <w:szCs w:val="22"/>
        </w:rPr>
        <w:t>]</w:t>
      </w:r>
      <w:r w:rsidRPr="00A908D4">
        <w:t xml:space="preserve"> korun českých). Cena je </w:t>
      </w:r>
      <w:r w:rsidRPr="00AB21DA">
        <w:t>uvedena bez DPH.</w:t>
      </w:r>
      <w:r w:rsidR="00DD3EC9" w:rsidRPr="00AB21DA">
        <w:t xml:space="preserve"> </w:t>
      </w:r>
      <w:r w:rsidR="004F1E37" w:rsidRPr="00AB21DA">
        <w:t xml:space="preserve">Případná DPH </w:t>
      </w:r>
      <w:r w:rsidR="00DD3EC9" w:rsidRPr="00AB21DA">
        <w:t>je k ceně účtována, pokud tak stanoví zákon o DPH.</w:t>
      </w:r>
    </w:p>
    <w:p w14:paraId="1CEB20F9" w14:textId="56C76B86" w:rsidR="005678C6" w:rsidRPr="00A908D4" w:rsidRDefault="00502E44" w:rsidP="00E92C96">
      <w:pPr>
        <w:pStyle w:val="Nadpis2"/>
        <w:rPr>
          <w:b/>
        </w:rPr>
      </w:pPr>
      <w:r w:rsidRPr="00A908D4">
        <w:t>Smluvní strany se dohodly, že ESCO je oprávněna vždy k 1. lednu zvýšit cenu za provádění energetického managementu, pokud</w:t>
      </w:r>
      <w:r w:rsidR="00C637DC" w:rsidRPr="00A908D4">
        <w:t xml:space="preserve"> míra inflace, vyjádřená přírůstkem průměrného indexu spotřebitelských cen, </w:t>
      </w:r>
      <w:r w:rsidRPr="00A908D4">
        <w:t>publikovan</w:t>
      </w:r>
      <w:r w:rsidR="00C637DC" w:rsidRPr="00A908D4">
        <w:t>á</w:t>
      </w:r>
      <w:r w:rsidR="007745EF" w:rsidRPr="00A908D4">
        <w:t xml:space="preserve"> </w:t>
      </w:r>
      <w:r w:rsidRPr="00A908D4">
        <w:t xml:space="preserve">Českým statistickým úřadem za období posledních 12 měsíců k říjnu předchozího roku vzroste o více jak </w:t>
      </w:r>
      <w:r w:rsidR="004D7D81">
        <w:t>5</w:t>
      </w:r>
      <w:r w:rsidRPr="00A908D4">
        <w:t xml:space="preserve"> %. Zvýšení ceny je možné jen o tolik procent, o kolik průměr indexů přesáhl procenta stanovená v předchozí větě. Neuplatní-li ESCO právo zvýšit cenu za energetický management podle tohoto </w:t>
      </w:r>
      <w:r w:rsidR="00D0603C" w:rsidRPr="00A908D4">
        <w:t>ustanovení do 15. </w:t>
      </w:r>
      <w:r w:rsidR="00705D03" w:rsidRPr="00A908D4">
        <w:t xml:space="preserve">prosince před začátkem následujícího kalendářního roku, jehož </w:t>
      </w:r>
      <w:r w:rsidR="00705D03" w:rsidRPr="008D6348">
        <w:t>se má zvýšení týkat, toto právo ESCO pro konkrétní rok zaniká.</w:t>
      </w:r>
      <w:r w:rsidR="00A464A0" w:rsidRPr="008D6348">
        <w:t xml:space="preserve"> Smluvní strany této smlouvy sjednávají, že maximální navýšení ceny z důvodu inflace činí 10 % z ceny za provedení energetického managementu.</w:t>
      </w:r>
    </w:p>
    <w:p w14:paraId="035CBD0A" w14:textId="77777777" w:rsidR="00F81353" w:rsidRPr="00A908D4" w:rsidRDefault="00F81353" w:rsidP="009F1486">
      <w:pPr>
        <w:pStyle w:val="Nadpis1"/>
        <w:ind w:left="0"/>
      </w:pPr>
      <w:r w:rsidRPr="00A908D4">
        <w:br/>
      </w:r>
      <w:bookmarkStart w:id="114" w:name="_Ref207460075"/>
      <w:bookmarkStart w:id="115" w:name="_Ref207462748"/>
      <w:bookmarkStart w:id="116" w:name="_Ref207462792"/>
      <w:bookmarkStart w:id="117" w:name="_Toc326522982"/>
      <w:bookmarkStart w:id="118" w:name="_Toc152262135"/>
      <w:r w:rsidRPr="00A908D4">
        <w:t>Sankce za nedosažení garantované úspory</w:t>
      </w:r>
      <w:bookmarkEnd w:id="114"/>
      <w:bookmarkEnd w:id="115"/>
      <w:bookmarkEnd w:id="116"/>
      <w:bookmarkEnd w:id="117"/>
      <w:bookmarkEnd w:id="118"/>
    </w:p>
    <w:p w14:paraId="270E47E6" w14:textId="3D295B75" w:rsidR="001565F7" w:rsidRPr="00A908D4" w:rsidRDefault="001565F7" w:rsidP="00AB21DA">
      <w:pPr>
        <w:pStyle w:val="Nadpis2"/>
        <w:tabs>
          <w:tab w:val="clear" w:pos="539"/>
        </w:tabs>
        <w:ind w:left="397"/>
      </w:pPr>
      <w:bookmarkStart w:id="119" w:name="_Ref324604289"/>
      <w:bookmarkStart w:id="120" w:name="_Ref152687700"/>
      <w:r w:rsidRPr="00A908D4">
        <w:t>Smluvní strany se dohodly, že v případě, že z důvodů výlučně na straně ESCO nebo osob, s jejichž</w:t>
      </w:r>
      <w:r w:rsidR="00837630" w:rsidRPr="00A908D4">
        <w:t xml:space="preserve"> pomocí ESCO svůj závazek plnil</w:t>
      </w:r>
      <w:r w:rsidR="00C33A43" w:rsidRPr="00A908D4">
        <w:t>a</w:t>
      </w:r>
      <w:r w:rsidRPr="00A908D4">
        <w:t>, bude za konkrétní zúčtovací období v průběhu doby poskytování garance dosaženo nižších úspor nákladů, než činí garantovaná úspora</w:t>
      </w:r>
      <w:r w:rsidR="00065158" w:rsidRPr="00A908D4">
        <w:t xml:space="preserve"> za toto zúčtovací období</w:t>
      </w:r>
      <w:r w:rsidRPr="00A908D4">
        <w:t xml:space="preserve">, zavazuje se ESCO uhradit Klientovi </w:t>
      </w:r>
      <w:r w:rsidR="00EE78C2" w:rsidRPr="00A908D4">
        <w:t>zálohovou platbu pro úče</w:t>
      </w:r>
      <w:r w:rsidR="00277FCD" w:rsidRPr="00A908D4">
        <w:t>ly vypořádání celkové</w:t>
      </w:r>
      <w:r w:rsidR="00EE78C2" w:rsidRPr="00A908D4">
        <w:t xml:space="preserve"> sankce, a to v rozsahu specifikovaném v </w:t>
      </w:r>
      <w:r w:rsidR="00D647F8" w:rsidRPr="00A908D4">
        <w:t xml:space="preserve">příloze </w:t>
      </w:r>
      <w:r w:rsidR="00B24712" w:rsidRPr="00A908D4">
        <w:t>č. 5</w:t>
      </w:r>
      <w:r w:rsidR="00434BFC" w:rsidRPr="00A908D4">
        <w:t xml:space="preserve"> </w:t>
      </w:r>
      <w:r w:rsidR="00C2228B" w:rsidRPr="00A908D4">
        <w:t>(dále jen „</w:t>
      </w:r>
      <w:r w:rsidR="00CD0483" w:rsidRPr="00A908D4">
        <w:rPr>
          <w:b/>
        </w:rPr>
        <w:t xml:space="preserve">zálohová </w:t>
      </w:r>
      <w:r w:rsidR="00EE78C2" w:rsidRPr="00A908D4">
        <w:rPr>
          <w:b/>
        </w:rPr>
        <w:t xml:space="preserve">sankční </w:t>
      </w:r>
      <w:r w:rsidR="0071799E" w:rsidRPr="00A908D4">
        <w:rPr>
          <w:b/>
        </w:rPr>
        <w:t>platba</w:t>
      </w:r>
      <w:r w:rsidR="00C2228B" w:rsidRPr="00A908D4">
        <w:t>“)</w:t>
      </w:r>
      <w:r w:rsidRPr="00A908D4">
        <w:t>.</w:t>
      </w:r>
      <w:r w:rsidR="00C2228B" w:rsidRPr="00A908D4">
        <w:t xml:space="preserve"> </w:t>
      </w:r>
    </w:p>
    <w:p w14:paraId="69E91B31" w14:textId="7193B127" w:rsidR="00537389" w:rsidRPr="00A908D4" w:rsidRDefault="00C45022" w:rsidP="003D02C5">
      <w:pPr>
        <w:pStyle w:val="Nadpis2"/>
        <w:tabs>
          <w:tab w:val="clear" w:pos="539"/>
        </w:tabs>
        <w:ind w:left="397"/>
      </w:pPr>
      <w:bookmarkStart w:id="121" w:name="_Ref330840133"/>
      <w:bookmarkEnd w:id="119"/>
      <w:bookmarkEnd w:id="120"/>
      <w:r w:rsidRPr="00A908D4">
        <w:t>Smluvní strany se dohodly, že v případě, že z důvodů výlučně na straně ESCO nebo osob, s jejichž pomocí ESCO svůj závazek plnil</w:t>
      </w:r>
      <w:r w:rsidR="004F1E6B" w:rsidRPr="00A908D4">
        <w:t>a</w:t>
      </w:r>
      <w:r w:rsidRPr="00A908D4">
        <w:t xml:space="preserve">, bude za dobu poskytování garance dosaženo nižších úspor nákladů, než činí celková garance za tuto dobu, vzniká Klientovi právo na </w:t>
      </w:r>
      <w:r w:rsidR="00AA20E9" w:rsidRPr="00A908D4">
        <w:t>celkovou</w:t>
      </w:r>
      <w:r w:rsidRPr="00A908D4">
        <w:t xml:space="preserve"> sankci ESCO stanovenou ve výši a způsobem specifikovaným v příloze č.</w:t>
      </w:r>
      <w:r w:rsidR="00B24712" w:rsidRPr="00A908D4">
        <w:t> 5</w:t>
      </w:r>
      <w:r w:rsidRPr="00A908D4">
        <w:t xml:space="preserve"> </w:t>
      </w:r>
      <w:r w:rsidR="00AA20E9" w:rsidRPr="00A908D4">
        <w:t>(dále jen „</w:t>
      </w:r>
      <w:r w:rsidR="00AA20E9" w:rsidRPr="00A908D4">
        <w:rPr>
          <w:b/>
        </w:rPr>
        <w:t>celková sankce</w:t>
      </w:r>
      <w:r w:rsidR="00AA20E9" w:rsidRPr="00A908D4">
        <w:t>“)</w:t>
      </w:r>
      <w:r w:rsidRPr="00A908D4">
        <w:t>.</w:t>
      </w:r>
      <w:bookmarkEnd w:id="121"/>
      <w:r w:rsidR="009C6C0C" w:rsidRPr="00A908D4">
        <w:t xml:space="preserve"> </w:t>
      </w:r>
      <w:proofErr w:type="spellStart"/>
      <w:r w:rsidR="000541D5">
        <w:t>Dúvodem</w:t>
      </w:r>
      <w:proofErr w:type="spellEnd"/>
      <w:r w:rsidR="000541D5">
        <w:t xml:space="preserve"> výlučně na straně ESCO je považována </w:t>
      </w:r>
      <w:r w:rsidR="006D367F">
        <w:t xml:space="preserve">také </w:t>
      </w:r>
      <w:r w:rsidR="000541D5">
        <w:t>situace která byl</w:t>
      </w:r>
      <w:r w:rsidR="006D367F">
        <w:t>a</w:t>
      </w:r>
      <w:r w:rsidR="000541D5">
        <w:t xml:space="preserve"> zapříčiněna klientem</w:t>
      </w:r>
      <w:r w:rsidR="006D367F">
        <w:t>,</w:t>
      </w:r>
      <w:r w:rsidR="000541D5">
        <w:t xml:space="preserve"> </w:t>
      </w:r>
      <w:r w:rsidR="006D367F">
        <w:t>přičemž taková situace nastala</w:t>
      </w:r>
      <w:r w:rsidR="00B503F5">
        <w:t xml:space="preserve"> </w:t>
      </w:r>
      <w:r w:rsidR="000541D5">
        <w:t>z důvod</w:t>
      </w:r>
      <w:r w:rsidR="006D367F">
        <w:t>u</w:t>
      </w:r>
      <w:r w:rsidR="000541D5">
        <w:t xml:space="preserve"> nesplnění povinnosti ze strany ESCO uvedené v </w:t>
      </w:r>
      <w:fldSimple w:instr=" REF _Ref157760027 \w ">
        <w:r w:rsidR="000541D5">
          <w:t>Článek 11.4</w:t>
        </w:r>
      </w:fldSimple>
      <w:r w:rsidR="000541D5">
        <w:t>.</w:t>
      </w:r>
    </w:p>
    <w:p w14:paraId="2EC5226F" w14:textId="3FA8AC4B" w:rsidR="002C60D5" w:rsidRPr="00A908D4" w:rsidRDefault="009C6C0C" w:rsidP="00170539">
      <w:pPr>
        <w:pStyle w:val="Nadpis2"/>
        <w:tabs>
          <w:tab w:val="clear" w:pos="539"/>
        </w:tabs>
        <w:ind w:left="397"/>
      </w:pPr>
      <w:r w:rsidRPr="00A908D4">
        <w:t>Jednotliv</w:t>
      </w:r>
      <w:r w:rsidR="003D5C95" w:rsidRPr="00A908D4">
        <w:t xml:space="preserve">é </w:t>
      </w:r>
      <w:r w:rsidR="001A3386" w:rsidRPr="00A908D4">
        <w:t xml:space="preserve">sankční </w:t>
      </w:r>
      <w:r w:rsidR="00EE78C2" w:rsidRPr="00A908D4">
        <w:t>zálohové platby provedené ze strany E</w:t>
      </w:r>
      <w:r w:rsidR="003C78A5" w:rsidRPr="00A908D4">
        <w:t>SCO pro účely vypořádání celkové</w:t>
      </w:r>
      <w:r w:rsidR="00EE78C2" w:rsidRPr="00A908D4">
        <w:t xml:space="preserve"> sankce</w:t>
      </w:r>
      <w:r w:rsidR="0098173F" w:rsidRPr="00A908D4">
        <w:t xml:space="preserve"> dle </w:t>
      </w:r>
      <w:r w:rsidR="000E161F" w:rsidRPr="00A908D4">
        <w:fldChar w:fldCharType="begin"/>
      </w:r>
      <w:r w:rsidR="008973B0" w:rsidRPr="00A908D4">
        <w:instrText xml:space="preserve"> REF _Ref330840763 \w \h  \* MERGEFORMAT </w:instrText>
      </w:r>
      <w:r w:rsidR="000E161F" w:rsidRPr="00A908D4">
        <w:fldChar w:fldCharType="separate"/>
      </w:r>
      <w:r w:rsidR="00A908D4">
        <w:t>Článek 20.1</w:t>
      </w:r>
      <w:r w:rsidR="000E161F" w:rsidRPr="00A908D4">
        <w:fldChar w:fldCharType="end"/>
      </w:r>
      <w:r w:rsidR="00444C73" w:rsidRPr="00A908D4">
        <w:t>,</w:t>
      </w:r>
      <w:r w:rsidR="00537389" w:rsidRPr="00A908D4">
        <w:t xml:space="preserve"> budou dle výsledků </w:t>
      </w:r>
      <w:r w:rsidR="00542682" w:rsidRPr="00A908D4">
        <w:t xml:space="preserve">závěrečného </w:t>
      </w:r>
      <w:r w:rsidR="00537389" w:rsidRPr="00A908D4">
        <w:t>vypořádání použity k</w:t>
      </w:r>
      <w:r w:rsidR="002D6B68" w:rsidRPr="00A908D4">
        <w:t> </w:t>
      </w:r>
      <w:r w:rsidR="00537389" w:rsidRPr="00A908D4">
        <w:t>vypořádání</w:t>
      </w:r>
      <w:r w:rsidR="000D5E4C" w:rsidRPr="00A908D4">
        <w:t xml:space="preserve"> a úhradě celkové</w:t>
      </w:r>
      <w:r w:rsidR="002D6B68" w:rsidRPr="00A908D4">
        <w:t xml:space="preserve"> sankce a/nebo její části, nebo vráceny</w:t>
      </w:r>
      <w:r w:rsidR="00283D23" w:rsidRPr="00A908D4">
        <w:t xml:space="preserve"> celé a/nebo v části</w:t>
      </w:r>
      <w:r w:rsidR="002D6B68" w:rsidRPr="00A908D4">
        <w:t xml:space="preserve"> ESCO. </w:t>
      </w:r>
      <w:r w:rsidR="00C2228B" w:rsidRPr="00A908D4">
        <w:t>Případné úroky na poskytnutých zálohách nále</w:t>
      </w:r>
      <w:r w:rsidR="002D6B68" w:rsidRPr="00A908D4">
        <w:t>ží vždy Klientovi.</w:t>
      </w:r>
    </w:p>
    <w:p w14:paraId="5BC6CAEC" w14:textId="61C8667D" w:rsidR="00F81353" w:rsidRDefault="00F81353" w:rsidP="009F1486">
      <w:pPr>
        <w:pStyle w:val="Nadpis1"/>
        <w:ind w:left="0"/>
      </w:pPr>
      <w:r w:rsidRPr="00A908D4">
        <w:rPr>
          <w:b w:val="0"/>
        </w:rPr>
        <w:br/>
      </w:r>
      <w:bookmarkStart w:id="122" w:name="_Ref152047168"/>
      <w:bookmarkStart w:id="123" w:name="_Toc326522983"/>
      <w:bookmarkStart w:id="124" w:name="_Ref330839781"/>
      <w:bookmarkStart w:id="125" w:name="_Ref330839783"/>
      <w:bookmarkStart w:id="126" w:name="_Ref330841042"/>
      <w:bookmarkStart w:id="127" w:name="_Toc152262136"/>
      <w:r w:rsidRPr="00A908D4">
        <w:t>Prémie</w:t>
      </w:r>
      <w:bookmarkEnd w:id="122"/>
      <w:bookmarkEnd w:id="123"/>
      <w:r w:rsidR="00AC731C" w:rsidRPr="00A908D4">
        <w:t xml:space="preserve"> za překročení garantované úspory</w:t>
      </w:r>
      <w:bookmarkEnd w:id="124"/>
      <w:bookmarkEnd w:id="125"/>
      <w:bookmarkEnd w:id="126"/>
      <w:bookmarkEnd w:id="127"/>
    </w:p>
    <w:p w14:paraId="2F23AA41" w14:textId="6E5AC7BA" w:rsidR="00065158" w:rsidRPr="00A908D4" w:rsidRDefault="00865E35" w:rsidP="00170539">
      <w:pPr>
        <w:pStyle w:val="Nadpis2"/>
      </w:pPr>
      <w:r w:rsidRPr="00A908D4">
        <w:t>Smluvní strany se dohodly, že bude-li v</w:t>
      </w:r>
      <w:r w:rsidR="008F73D7">
        <w:t> </w:t>
      </w:r>
      <w:r w:rsidRPr="00AB21DA">
        <w:t>konkrétním zúčtovacím období dosaženo vyšší úspory nákladů</w:t>
      </w:r>
      <w:r w:rsidR="00D27BAF" w:rsidRPr="00AB21DA">
        <w:t>,</w:t>
      </w:r>
      <w:r w:rsidRPr="00AB21DA">
        <w:t xml:space="preserve"> než činí garantovaná úspora</w:t>
      </w:r>
      <w:r w:rsidR="00DB2677" w:rsidRPr="00AB21DA">
        <w:t xml:space="preserve"> za toto zúčtovací období</w:t>
      </w:r>
      <w:r w:rsidR="00A6110B" w:rsidRPr="00AB21DA">
        <w:t xml:space="preserve"> (dále jen „</w:t>
      </w:r>
      <w:r w:rsidR="00A6110B" w:rsidRPr="00AB21DA">
        <w:rPr>
          <w:b/>
          <w:bCs w:val="0"/>
        </w:rPr>
        <w:t xml:space="preserve">dílčí </w:t>
      </w:r>
      <w:proofErr w:type="spellStart"/>
      <w:r w:rsidR="00A6110B" w:rsidRPr="00AB21DA">
        <w:rPr>
          <w:b/>
          <w:bCs w:val="0"/>
        </w:rPr>
        <w:t>nadúspora</w:t>
      </w:r>
      <w:proofErr w:type="spellEnd"/>
      <w:r w:rsidR="00A6110B" w:rsidRPr="00AB21DA">
        <w:t>“)</w:t>
      </w:r>
      <w:r w:rsidRPr="00AB21DA">
        <w:t>, vzniká ESCO vůči Klientovi právo na zaplacení z</w:t>
      </w:r>
      <w:r w:rsidR="00B92F50" w:rsidRPr="00AB21DA">
        <w:t xml:space="preserve">álohové platby </w:t>
      </w:r>
      <w:r w:rsidR="00DB2677" w:rsidRPr="00AB21DA">
        <w:t xml:space="preserve">za toto období pro účely </w:t>
      </w:r>
      <w:r w:rsidR="00DB2677" w:rsidRPr="00AB21DA">
        <w:lastRenderedPageBreak/>
        <w:t>vypořádání celkové prémie</w:t>
      </w:r>
      <w:r w:rsidR="00317472" w:rsidRPr="00AB21DA">
        <w:t xml:space="preserve"> ve výši </w:t>
      </w:r>
      <w:r w:rsidR="001160FA">
        <w:t>[</w:t>
      </w:r>
      <w:r w:rsidR="001160FA" w:rsidRPr="001160FA">
        <w:rPr>
          <w:highlight w:val="yellow"/>
        </w:rPr>
        <w:t xml:space="preserve">DOPLNÍ </w:t>
      </w:r>
      <w:r w:rsidR="001160FA" w:rsidRPr="00F05F53">
        <w:rPr>
          <w:highlight w:val="yellow"/>
        </w:rPr>
        <w:t>ESCO</w:t>
      </w:r>
      <w:r w:rsidR="001160FA">
        <w:t>]</w:t>
      </w:r>
      <w:r w:rsidR="00D91E5D" w:rsidRPr="00AB21DA">
        <w:t xml:space="preserve"> z dílčí </w:t>
      </w:r>
      <w:proofErr w:type="spellStart"/>
      <w:r w:rsidR="00D91E5D" w:rsidRPr="00AB21DA">
        <w:t>nadúspory</w:t>
      </w:r>
      <w:proofErr w:type="spellEnd"/>
      <w:r w:rsidR="00D91E5D" w:rsidRPr="00AB21DA">
        <w:t>.</w:t>
      </w:r>
      <w:r w:rsidRPr="00AB21DA">
        <w:t xml:space="preserve"> Způsob výpočtu z</w:t>
      </w:r>
      <w:r w:rsidR="004C679B" w:rsidRPr="00AB21DA">
        <w:t>álohové platby</w:t>
      </w:r>
      <w:r w:rsidRPr="00AB21DA">
        <w:t xml:space="preserve"> na </w:t>
      </w:r>
      <w:r w:rsidR="00F1765E" w:rsidRPr="00AB21DA">
        <w:t xml:space="preserve">celkovou </w:t>
      </w:r>
      <w:r w:rsidRPr="00AB21DA">
        <w:t xml:space="preserve">prémii je stanoven v </w:t>
      </w:r>
      <w:r w:rsidR="00AA1053" w:rsidRPr="00AB21DA">
        <w:t xml:space="preserve">příloze </w:t>
      </w:r>
      <w:r w:rsidRPr="00AB21DA">
        <w:t>č.</w:t>
      </w:r>
      <w:r w:rsidR="00B24712" w:rsidRPr="00AB21DA">
        <w:t> 5</w:t>
      </w:r>
      <w:r w:rsidRPr="00AB21DA">
        <w:t>.</w:t>
      </w:r>
      <w:r w:rsidR="005678C6" w:rsidRPr="00AB21DA">
        <w:t xml:space="preserve"> </w:t>
      </w:r>
      <w:r w:rsidR="00502E44" w:rsidRPr="00AB21DA">
        <w:t xml:space="preserve">Pro vyloučení jakýchkoliv </w:t>
      </w:r>
      <w:r w:rsidR="00502E44" w:rsidRPr="00A908D4">
        <w:t>pochybností smluvní strany potvrzují, že prémie</w:t>
      </w:r>
      <w:r w:rsidR="00EF242B" w:rsidRPr="00A908D4">
        <w:t xml:space="preserve"> představuje odměnu za poskytová</w:t>
      </w:r>
      <w:r w:rsidR="00502E44" w:rsidRPr="00A908D4">
        <w:t xml:space="preserve">ní energetického managementu a související služby po dobu trvání garance. </w:t>
      </w:r>
      <w:r w:rsidR="008F73D7" w:rsidRPr="008F73D7">
        <w:t>V prémii</w:t>
      </w:r>
      <w:r w:rsidR="008F73D7" w:rsidRPr="00170539">
        <w:t xml:space="preserve"> není zahrnuta DPH</w:t>
      </w:r>
      <w:r w:rsidR="00CA1348">
        <w:t>.</w:t>
      </w:r>
    </w:p>
    <w:p w14:paraId="2C402F3D" w14:textId="5607A988" w:rsidR="003D799A" w:rsidRPr="003D799A" w:rsidRDefault="003D799A" w:rsidP="00170539">
      <w:pPr>
        <w:pStyle w:val="Nadpis2"/>
      </w:pPr>
      <w:bookmarkStart w:id="128" w:name="_Ref330840114"/>
      <w:r w:rsidRPr="00A908D4">
        <w:t xml:space="preserve">Smluvní strany se dohodly, že </w:t>
      </w:r>
      <w:r w:rsidRPr="00AB21DA">
        <w:t xml:space="preserve">bude-li po dobu trvání garance dosaženo vyšších úspor nákladů, než činí celková garantovaná úspora po dobu trvání garance, vzniká ESCO vůči Klientovi právo na zaplacení celkové prémie. Způsob výpočtu celkové prémie je stanoven </w:t>
      </w:r>
      <w:r w:rsidRPr="00A908D4">
        <w:t>v příloze č. 5. (dále jen „</w:t>
      </w:r>
      <w:r w:rsidRPr="003D799A">
        <w:rPr>
          <w:b/>
        </w:rPr>
        <w:t>celková prémie</w:t>
      </w:r>
      <w:r w:rsidRPr="00A908D4">
        <w:t>“).</w:t>
      </w:r>
    </w:p>
    <w:p w14:paraId="75D8BB81" w14:textId="7EFF9959" w:rsidR="00DA1527" w:rsidRPr="00A908D4" w:rsidRDefault="00DA1527" w:rsidP="00170539">
      <w:pPr>
        <w:pStyle w:val="Nadpis2"/>
      </w:pPr>
      <w:r w:rsidRPr="00A908D4">
        <w:t>Jednotlivé</w:t>
      </w:r>
      <w:r w:rsidR="00B92F50" w:rsidRPr="00A908D4">
        <w:t xml:space="preserve"> z</w:t>
      </w:r>
      <w:r w:rsidR="00052D2F" w:rsidRPr="00A908D4">
        <w:t>álohové platby</w:t>
      </w:r>
      <w:r w:rsidR="00B92F50" w:rsidRPr="00A908D4">
        <w:t xml:space="preserve"> na </w:t>
      </w:r>
      <w:r w:rsidR="008C2C3B" w:rsidRPr="00A908D4">
        <w:t xml:space="preserve">celkovou </w:t>
      </w:r>
      <w:r w:rsidR="00B92F50" w:rsidRPr="00A908D4">
        <w:t>prémii uhrazen</w:t>
      </w:r>
      <w:r w:rsidR="00551E8E" w:rsidRPr="00A908D4">
        <w:t>é</w:t>
      </w:r>
      <w:r w:rsidR="00B92F50" w:rsidRPr="00A908D4">
        <w:t xml:space="preserve"> ze strany Klienta </w:t>
      </w:r>
      <w:r w:rsidRPr="00A908D4">
        <w:t xml:space="preserve">budou dle výsledků </w:t>
      </w:r>
      <w:r w:rsidR="005470ED" w:rsidRPr="00A908D4">
        <w:t xml:space="preserve">závěrečného </w:t>
      </w:r>
      <w:r w:rsidRPr="00A908D4">
        <w:t>vypořádání použity k vypořádání a úhradě</w:t>
      </w:r>
      <w:r w:rsidR="00C074EF" w:rsidRPr="00A908D4">
        <w:t xml:space="preserve"> celkové prémie</w:t>
      </w:r>
      <w:r w:rsidRPr="00A908D4">
        <w:t xml:space="preserve"> a/nebo jeho její části, nebo vráceny</w:t>
      </w:r>
      <w:r w:rsidR="00F06497" w:rsidRPr="00A908D4">
        <w:t xml:space="preserve"> celé a/nebo v části</w:t>
      </w:r>
      <w:r w:rsidRPr="00A908D4">
        <w:t xml:space="preserve"> </w:t>
      </w:r>
      <w:r w:rsidR="00551E8E" w:rsidRPr="00A908D4">
        <w:t>Klientovi</w:t>
      </w:r>
      <w:r w:rsidRPr="00A908D4">
        <w:t xml:space="preserve">. </w:t>
      </w:r>
      <w:r w:rsidR="00502E44" w:rsidRPr="00A908D4">
        <w:t>Případné úroky na poskytnutých zálohových platbách na celkovou prémii náleží vždy ESCO.</w:t>
      </w:r>
      <w:bookmarkEnd w:id="128"/>
    </w:p>
    <w:p w14:paraId="169E47D1" w14:textId="77777777" w:rsidR="00F81353" w:rsidRPr="00A908D4" w:rsidRDefault="00F81353" w:rsidP="009F1486">
      <w:pPr>
        <w:pStyle w:val="Nadpis1"/>
        <w:ind w:left="0"/>
      </w:pPr>
      <w:r w:rsidRPr="00A908D4">
        <w:rPr>
          <w:b w:val="0"/>
        </w:rPr>
        <w:br/>
      </w:r>
      <w:bookmarkStart w:id="129" w:name="_Ref207462600"/>
      <w:bookmarkStart w:id="130" w:name="_Toc326522984"/>
      <w:bookmarkStart w:id="131" w:name="_Toc152262137"/>
      <w:r w:rsidRPr="00A908D4">
        <w:t>Závěrečné vypořádání</w:t>
      </w:r>
      <w:bookmarkEnd w:id="129"/>
      <w:bookmarkEnd w:id="130"/>
      <w:bookmarkEnd w:id="131"/>
    </w:p>
    <w:p w14:paraId="5135CB75" w14:textId="2EAAEE75" w:rsidR="00D247F0" w:rsidRPr="00A908D4" w:rsidRDefault="00F81353" w:rsidP="00E92C96">
      <w:pPr>
        <w:pStyle w:val="Nadpis2"/>
      </w:pPr>
      <w:bookmarkStart w:id="132" w:name="_Ref330840821"/>
      <w:bookmarkStart w:id="133" w:name="_Ref153729771"/>
      <w:r w:rsidRPr="00A908D4">
        <w:t>Závěrečné vypořádání bude provedeno po ukončení posledního zúčtovacího období, tj. po uplynutí doby poskytování garance</w:t>
      </w:r>
      <w:r w:rsidR="005470ED" w:rsidRPr="00A908D4">
        <w:t>,</w:t>
      </w:r>
      <w:r w:rsidRPr="00A908D4">
        <w:t xml:space="preserve"> v souladu s</w:t>
      </w:r>
      <w:r w:rsidR="009804F9" w:rsidRPr="00A908D4">
        <w:t xml:space="preserve"> touto smlouvou, zejména pak </w:t>
      </w:r>
      <w:r w:rsidR="000A0754" w:rsidRPr="00A908D4">
        <w:t xml:space="preserve">ustanovením </w:t>
      </w:r>
      <w:r w:rsidR="008E6B6A" w:rsidRPr="00A908D4">
        <w:fldChar w:fldCharType="begin"/>
      </w:r>
      <w:r w:rsidR="008E6B6A" w:rsidRPr="00A908D4">
        <w:instrText xml:space="preserve"> REF _Ref324607429 \w \h  \* MERGEFORMAT </w:instrText>
      </w:r>
      <w:r w:rsidR="008E6B6A" w:rsidRPr="00A908D4">
        <w:fldChar w:fldCharType="separate"/>
      </w:r>
      <w:r w:rsidR="00A908D4">
        <w:t>Článek 12</w:t>
      </w:r>
      <w:r w:rsidR="008E6B6A" w:rsidRPr="00A908D4">
        <w:fldChar w:fldCharType="end"/>
      </w:r>
      <w:r w:rsidR="00BF28D1" w:rsidRPr="00A908D4">
        <w:t xml:space="preserve">, </w:t>
      </w:r>
      <w:r w:rsidR="008E6B6A" w:rsidRPr="00A908D4">
        <w:fldChar w:fldCharType="begin"/>
      </w:r>
      <w:r w:rsidR="008E6B6A" w:rsidRPr="00A908D4">
        <w:instrText xml:space="preserve"> REF _Ref152309206 \w \h  \* MERGEFORMAT </w:instrText>
      </w:r>
      <w:r w:rsidR="008E6B6A" w:rsidRPr="00A908D4">
        <w:fldChar w:fldCharType="separate"/>
      </w:r>
      <w:r w:rsidR="00A908D4">
        <w:t>Článek 16</w:t>
      </w:r>
      <w:r w:rsidR="008E6B6A" w:rsidRPr="00A908D4">
        <w:fldChar w:fldCharType="end"/>
      </w:r>
      <w:r w:rsidR="00BF28D1" w:rsidRPr="00A908D4">
        <w:t xml:space="preserve">, </w:t>
      </w:r>
      <w:r w:rsidR="008E6B6A" w:rsidRPr="00A908D4">
        <w:fldChar w:fldCharType="begin"/>
      </w:r>
      <w:r w:rsidR="008E6B6A" w:rsidRPr="00A908D4">
        <w:instrText xml:space="preserve"> REF _Ref207460075 \w \h  \* MERGEFORMAT </w:instrText>
      </w:r>
      <w:r w:rsidR="008E6B6A" w:rsidRPr="00A908D4">
        <w:fldChar w:fldCharType="separate"/>
      </w:r>
      <w:r w:rsidR="00A908D4">
        <w:t>Článek 20</w:t>
      </w:r>
      <w:r w:rsidR="008E6B6A" w:rsidRPr="00A908D4">
        <w:fldChar w:fldCharType="end"/>
      </w:r>
      <w:r w:rsidR="00BF28D1" w:rsidRPr="00A908D4">
        <w:t xml:space="preserve"> a </w:t>
      </w:r>
      <w:r w:rsidR="008E6B6A" w:rsidRPr="00A908D4">
        <w:fldChar w:fldCharType="begin"/>
      </w:r>
      <w:r w:rsidR="008E6B6A" w:rsidRPr="00A908D4">
        <w:instrText xml:space="preserve"> REF _Ref330841042 \w \h  \* MERGEFORMAT </w:instrText>
      </w:r>
      <w:r w:rsidR="008E6B6A" w:rsidRPr="00A908D4">
        <w:fldChar w:fldCharType="separate"/>
      </w:r>
      <w:r w:rsidR="00A908D4">
        <w:t>Článek 21</w:t>
      </w:r>
      <w:r w:rsidR="008E6B6A" w:rsidRPr="00A908D4">
        <w:fldChar w:fldCharType="end"/>
      </w:r>
      <w:r w:rsidR="00AA1053" w:rsidRPr="00A908D4">
        <w:t xml:space="preserve"> </w:t>
      </w:r>
      <w:r w:rsidR="0055386C" w:rsidRPr="00A908D4">
        <w:t>a</w:t>
      </w:r>
      <w:r w:rsidR="000A0754" w:rsidRPr="00A908D4">
        <w:t xml:space="preserve"> </w:t>
      </w:r>
      <w:r w:rsidRPr="00A908D4">
        <w:t>přílohou č.</w:t>
      </w:r>
      <w:r w:rsidR="00B24712" w:rsidRPr="00A908D4">
        <w:t xml:space="preserve"> 5</w:t>
      </w:r>
      <w:r w:rsidR="001234AD" w:rsidRPr="00A908D4">
        <w:t xml:space="preserve"> </w:t>
      </w:r>
      <w:r w:rsidR="00F6649D" w:rsidRPr="00A908D4">
        <w:t>(dále jen „</w:t>
      </w:r>
      <w:r w:rsidR="00EE78C2" w:rsidRPr="00A908D4">
        <w:rPr>
          <w:b/>
        </w:rPr>
        <w:t>závěrečn</w:t>
      </w:r>
      <w:r w:rsidR="00534337" w:rsidRPr="00A908D4">
        <w:rPr>
          <w:b/>
        </w:rPr>
        <w:t>é</w:t>
      </w:r>
      <w:r w:rsidR="00EE78C2" w:rsidRPr="00A908D4">
        <w:rPr>
          <w:b/>
        </w:rPr>
        <w:t xml:space="preserve"> vypo</w:t>
      </w:r>
      <w:r w:rsidR="003E19DC" w:rsidRPr="00A908D4">
        <w:rPr>
          <w:b/>
        </w:rPr>
        <w:t>ř</w:t>
      </w:r>
      <w:r w:rsidR="00EE78C2" w:rsidRPr="00A908D4">
        <w:rPr>
          <w:b/>
        </w:rPr>
        <w:t>ádání</w:t>
      </w:r>
      <w:r w:rsidR="00F6649D" w:rsidRPr="00A908D4">
        <w:t>“</w:t>
      </w:r>
      <w:r w:rsidR="00534337" w:rsidRPr="00A908D4">
        <w:t>)</w:t>
      </w:r>
      <w:r w:rsidR="005678C6" w:rsidRPr="00A908D4">
        <w:t>.</w:t>
      </w:r>
      <w:bookmarkEnd w:id="132"/>
    </w:p>
    <w:p w14:paraId="17CB19A1" w14:textId="3AAE9144" w:rsidR="00D247F0" w:rsidRPr="00A908D4" w:rsidRDefault="00D247F0" w:rsidP="000C2C00">
      <w:pPr>
        <w:pStyle w:val="Nadpis2"/>
      </w:pPr>
      <w:r w:rsidRPr="00A908D4">
        <w:t>Na základě výsledků závěrečného vypořádání dojde také k vzájemnému vypořádání poskytnutých zálohových sankčních plateb a/nebo zálohových plateb na celkovou prémii</w:t>
      </w:r>
      <w:bookmarkEnd w:id="133"/>
      <w:r w:rsidR="00227C25" w:rsidRPr="00A908D4">
        <w:t xml:space="preserve"> a/nebo celkovou</w:t>
      </w:r>
      <w:r w:rsidR="001C42FC" w:rsidRPr="00A908D4">
        <w:t xml:space="preserve"> sankci. </w:t>
      </w:r>
    </w:p>
    <w:p w14:paraId="65A2EBF6" w14:textId="77777777" w:rsidR="00F81353" w:rsidRPr="00A908D4" w:rsidRDefault="00F81353" w:rsidP="009F1486">
      <w:pPr>
        <w:pStyle w:val="Nadpis1"/>
        <w:ind w:left="0"/>
      </w:pPr>
      <w:r w:rsidRPr="00A908D4">
        <w:rPr>
          <w:b w:val="0"/>
        </w:rPr>
        <w:br/>
      </w:r>
      <w:bookmarkStart w:id="134" w:name="_Toc326522985"/>
      <w:bookmarkStart w:id="135" w:name="_Toc152262138"/>
      <w:r w:rsidRPr="00A908D4">
        <w:t>Fakturace</w:t>
      </w:r>
      <w:bookmarkEnd w:id="134"/>
      <w:bookmarkEnd w:id="135"/>
    </w:p>
    <w:p w14:paraId="3643183B" w14:textId="31E40F3A" w:rsidR="00204722" w:rsidRPr="00A908D4" w:rsidRDefault="00C33A43" w:rsidP="00E92C96">
      <w:pPr>
        <w:pStyle w:val="Nadpis2"/>
      </w:pPr>
      <w:bookmarkStart w:id="136" w:name="_Ref152133706"/>
      <w:r w:rsidRPr="00A908D4">
        <w:t xml:space="preserve">ESCO je </w:t>
      </w:r>
      <w:r w:rsidRPr="00AB21DA">
        <w:t>oprávněna</w:t>
      </w:r>
      <w:r w:rsidR="00204722" w:rsidRPr="00AB21DA">
        <w:t xml:space="preserve"> vystavit </w:t>
      </w:r>
      <w:r w:rsidR="00502E44" w:rsidRPr="00AB21DA">
        <w:t>daňový doklad (fakturu)</w:t>
      </w:r>
      <w:r w:rsidR="00204722" w:rsidRPr="00AB21DA">
        <w:t xml:space="preserve"> na zaplacení ceny za proveden</w:t>
      </w:r>
      <w:r w:rsidR="00D817D8" w:rsidRPr="00AB21DA">
        <w:t>á</w:t>
      </w:r>
      <w:r w:rsidR="00204722" w:rsidRPr="00AB21DA">
        <w:t xml:space="preserve"> základní opatření,</w:t>
      </w:r>
      <w:r w:rsidR="00BA6D08" w:rsidRPr="00AB21DA">
        <w:t xml:space="preserve"> případně za zaplacení části ceny za provedená základní opatření v případě dílčího předání dle Článku 8.1</w:t>
      </w:r>
      <w:r w:rsidR="006D133E" w:rsidRPr="00AB21DA">
        <w:t>,</w:t>
      </w:r>
      <w:r w:rsidR="00BA6D08" w:rsidRPr="00AB21DA">
        <w:t xml:space="preserve"> </w:t>
      </w:r>
      <w:r w:rsidR="00204722" w:rsidRPr="00AB21DA">
        <w:t xml:space="preserve">nebo ceny za provedení </w:t>
      </w:r>
      <w:r w:rsidR="000541D5">
        <w:t xml:space="preserve">doporučených </w:t>
      </w:r>
      <w:r w:rsidR="00204722" w:rsidRPr="00AB21DA">
        <w:t>dodatečných opatření</w:t>
      </w:r>
      <w:r w:rsidR="00BA6D08" w:rsidRPr="00AB21DA">
        <w:t xml:space="preserve"> </w:t>
      </w:r>
      <w:r w:rsidR="00204722" w:rsidRPr="00AB21DA">
        <w:t>nejprve v den předání</w:t>
      </w:r>
      <w:r w:rsidR="00820A67" w:rsidRPr="00AB21DA">
        <w:t>,</w:t>
      </w:r>
      <w:r w:rsidR="00204722" w:rsidRPr="00AB21DA">
        <w:t xml:space="preserve"> není-li ve smlouvě stanoveno jinak. Tento den </w:t>
      </w:r>
      <w:r w:rsidR="00204722" w:rsidRPr="00A908D4">
        <w:t xml:space="preserve">je dnem </w:t>
      </w:r>
      <w:r w:rsidR="00697805" w:rsidRPr="00A908D4">
        <w:t>uskutečnění</w:t>
      </w:r>
      <w:r w:rsidR="00523C5D" w:rsidRPr="00A908D4">
        <w:t xml:space="preserve"> </w:t>
      </w:r>
      <w:r w:rsidR="00204722" w:rsidRPr="00A908D4">
        <w:t>zdanitelného plnění z hlediska daně z přidané hodnoty.</w:t>
      </w:r>
      <w:bookmarkEnd w:id="136"/>
    </w:p>
    <w:p w14:paraId="47055D6F" w14:textId="0821B631" w:rsidR="00204722" w:rsidRPr="00A908D4" w:rsidRDefault="00C33A43" w:rsidP="00E92C96">
      <w:pPr>
        <w:pStyle w:val="Nadpis2"/>
      </w:pPr>
      <w:r w:rsidRPr="00A908D4">
        <w:t>ESCO je oprávněna</w:t>
      </w:r>
      <w:r w:rsidR="00204722" w:rsidRPr="00A908D4">
        <w:t xml:space="preserve"> vystavit fakturu na zaplacení ceny energetického managementu každé </w:t>
      </w:r>
      <w:r w:rsidR="00A22D7F">
        <w:t>čtvrtletí</w:t>
      </w:r>
      <w:r w:rsidR="00204722" w:rsidRPr="00A908D4">
        <w:t xml:space="preserve"> k 1. dni </w:t>
      </w:r>
      <w:r w:rsidR="00A22D7F">
        <w:t>měsíce</w:t>
      </w:r>
      <w:r w:rsidR="00204722" w:rsidRPr="00A908D4">
        <w:t xml:space="preserve"> následujícího po </w:t>
      </w:r>
      <w:r w:rsidR="00A22D7F">
        <w:t>posledním měsíci čtvrtletí</w:t>
      </w:r>
      <w:r w:rsidR="00204722" w:rsidRPr="00A908D4">
        <w:t xml:space="preserve">, ohledně něhož se cena vyúčtovává. Dnem zdanitelného plnění z hlediska daně z přidané hodnoty je poslední den </w:t>
      </w:r>
      <w:r w:rsidR="00A22D7F">
        <w:t>posledního měsíce čtvrtletí</w:t>
      </w:r>
      <w:r w:rsidR="00204722" w:rsidRPr="00A908D4">
        <w:t>, ohledně něhož se cena vyúčtovává. Přehled plateb za energetický management je uveden v </w:t>
      </w:r>
      <w:r w:rsidR="00AA1053" w:rsidRPr="00A908D4">
        <w:t xml:space="preserve">příloze </w:t>
      </w:r>
      <w:r w:rsidR="00204722" w:rsidRPr="00A908D4">
        <w:t>č.</w:t>
      </w:r>
      <w:r w:rsidR="00B24712" w:rsidRPr="00A908D4">
        <w:t> 3</w:t>
      </w:r>
      <w:r w:rsidR="00204722" w:rsidRPr="00A908D4">
        <w:t>.</w:t>
      </w:r>
    </w:p>
    <w:p w14:paraId="33DE4889" w14:textId="5B34EAD7" w:rsidR="00204722" w:rsidRPr="00AB21DA" w:rsidRDefault="00C33A43" w:rsidP="00E92C96">
      <w:pPr>
        <w:pStyle w:val="Nadpis2"/>
      </w:pPr>
      <w:r w:rsidRPr="00A908D4">
        <w:t xml:space="preserve">ESCO je </w:t>
      </w:r>
      <w:r w:rsidRPr="00AB21DA">
        <w:t>oprávněna</w:t>
      </w:r>
      <w:r w:rsidR="00204722" w:rsidRPr="00AB21DA">
        <w:t xml:space="preserve"> vyúčtovat prémii Klientovi do </w:t>
      </w:r>
      <w:r w:rsidR="00AA1053" w:rsidRPr="00AB21DA">
        <w:t>[3</w:t>
      </w:r>
      <w:r w:rsidR="00204722" w:rsidRPr="00AB21DA">
        <w:t>0</w:t>
      </w:r>
      <w:r w:rsidR="00AA1053" w:rsidRPr="00AB21DA">
        <w:t>]</w:t>
      </w:r>
      <w:r w:rsidR="00204722" w:rsidRPr="00AB21DA">
        <w:t xml:space="preserve"> dnů od </w:t>
      </w:r>
      <w:r w:rsidR="00502E44" w:rsidRPr="00AB21DA">
        <w:t xml:space="preserve">podpisu protokolu dle </w:t>
      </w:r>
      <w:r w:rsidR="000E161F" w:rsidRPr="00AB21DA">
        <w:fldChar w:fldCharType="begin"/>
      </w:r>
      <w:r w:rsidR="008973B0" w:rsidRPr="00AB21DA">
        <w:instrText xml:space="preserve"> REF _Ref331687093 \r \h  \* MERGEFORMAT </w:instrText>
      </w:r>
      <w:r w:rsidR="000E161F" w:rsidRPr="00AB21DA">
        <w:fldChar w:fldCharType="separate"/>
      </w:r>
      <w:r w:rsidR="00A908D4" w:rsidRPr="00AB21DA">
        <w:t>Článek 15.2</w:t>
      </w:r>
      <w:r w:rsidR="000E161F" w:rsidRPr="00AB21DA">
        <w:fldChar w:fldCharType="end"/>
      </w:r>
      <w:r w:rsidR="00204722" w:rsidRPr="00AB21DA">
        <w:t>. Dnem zdanitelného plnění z hlediska daně z přidané hodnoty je den zaslání vyúčtování.</w:t>
      </w:r>
    </w:p>
    <w:p w14:paraId="7191881B" w14:textId="7001E9F6" w:rsidR="00204722" w:rsidRPr="00AB21DA" w:rsidRDefault="00204722" w:rsidP="00E92C96">
      <w:pPr>
        <w:pStyle w:val="Nadpis2"/>
      </w:pPr>
      <w:bookmarkStart w:id="137" w:name="_Ref207424911"/>
      <w:r w:rsidRPr="00AB21DA">
        <w:t xml:space="preserve">Klient je oprávněn vyúčtovat ESCO sankci do </w:t>
      </w:r>
      <w:r w:rsidR="00AA1053" w:rsidRPr="00AB21DA">
        <w:t>[</w:t>
      </w:r>
      <w:r w:rsidRPr="00AB21DA">
        <w:t>30</w:t>
      </w:r>
      <w:r w:rsidR="00AA1053" w:rsidRPr="00AB21DA">
        <w:t>]</w:t>
      </w:r>
      <w:r w:rsidRPr="00AB21DA">
        <w:t xml:space="preserve"> dnů od </w:t>
      </w:r>
      <w:r w:rsidR="00502E44" w:rsidRPr="00AB21DA">
        <w:t xml:space="preserve">podpisu protokolu dle </w:t>
      </w:r>
      <w:r w:rsidR="000E161F" w:rsidRPr="00AB21DA">
        <w:fldChar w:fldCharType="begin"/>
      </w:r>
      <w:r w:rsidR="008973B0" w:rsidRPr="00AB21DA">
        <w:instrText xml:space="preserve"> REF _Ref331687093 \r \h  \* MERGEFORMAT </w:instrText>
      </w:r>
      <w:r w:rsidR="000E161F" w:rsidRPr="00AB21DA">
        <w:fldChar w:fldCharType="separate"/>
      </w:r>
      <w:r w:rsidR="00A908D4" w:rsidRPr="00AB21DA">
        <w:t>Článek 15.2</w:t>
      </w:r>
      <w:r w:rsidR="000E161F" w:rsidRPr="00AB21DA">
        <w:fldChar w:fldCharType="end"/>
      </w:r>
      <w:r w:rsidRPr="00AB21DA">
        <w:t>.</w:t>
      </w:r>
    </w:p>
    <w:p w14:paraId="771F79ED" w14:textId="0D24A1F0" w:rsidR="00F81353" w:rsidRDefault="00502E44" w:rsidP="00E92C96">
      <w:pPr>
        <w:pStyle w:val="Nadpis2"/>
      </w:pPr>
      <w:bookmarkStart w:id="138" w:name="_Hlk48913381"/>
      <w:bookmarkEnd w:id="137"/>
      <w:r w:rsidRPr="00AB21DA">
        <w:lastRenderedPageBreak/>
        <w:t xml:space="preserve">Faktury musí obsahovat údaje v souladu se zákonem </w:t>
      </w:r>
      <w:r w:rsidR="008554FB" w:rsidRPr="00AB21DA">
        <w:t xml:space="preserve">o DPH </w:t>
      </w:r>
      <w:r w:rsidRPr="00AB21DA">
        <w:t xml:space="preserve">a zákonem č. 563/1991 Sb., o účetnictví, ve znění pozdějších předpisů. </w:t>
      </w:r>
    </w:p>
    <w:p w14:paraId="569538E7" w14:textId="77777777" w:rsidR="00522529" w:rsidRPr="00E81376" w:rsidRDefault="00522529" w:rsidP="00F05F53">
      <w:pPr>
        <w:pStyle w:val="Nadpis2"/>
      </w:pPr>
      <w:r w:rsidRPr="00915779">
        <w:t xml:space="preserve">V souvislosti s reprodukcí majetku (viz např. Vyhláška č. 410/2009 Sb., kterou se provádějí některá ustanovení zákona č. 563/1991 Sb., o účetnictví, ve znění pozdějších předpisů, pro některé vybrané účetní jednotky) budou položky rozčleněné dle příslušnosti k jednotlivým objektům dále rozděleny (zatříděny) na položky spadající do kategorie TECHNICKÉ ZHODNOCENÍ (popř. OPRAVY), DLOUHODOBÝ HMOTNÝ MAJETEK a DLOUHODOBÝ DROBNÝ HMOTNÝ MAJETEK. Cena za rozdělení (zatřídění) fakturovaných položek do kategorie TECHNICKÉ ZHODNOCENÍ (popř. OPRAVY), DLOUHODOBÝ HMOTNÝ MAJETEK a DLOUHODOBÝ DROBNÝ HMOTNÝ MAJETEK, </w:t>
      </w:r>
      <w:r w:rsidRPr="00E81376">
        <w:t>je součástí celkové ceny za splnění předmětu smlouvy a je v plném rozsahu zahrnuta do položky uvedené v části Vedlejší rozpočtové náklady Soupisu.</w:t>
      </w:r>
    </w:p>
    <w:p w14:paraId="00BA44A0" w14:textId="77777777" w:rsidR="00522529" w:rsidRPr="00AB21DA" w:rsidRDefault="00522529" w:rsidP="00F05F53">
      <w:pPr>
        <w:pStyle w:val="Nadpis2"/>
        <w:numPr>
          <w:ilvl w:val="0"/>
          <w:numId w:val="0"/>
        </w:numPr>
        <w:ind w:left="142"/>
      </w:pPr>
    </w:p>
    <w:bookmarkEnd w:id="138"/>
    <w:p w14:paraId="4C0B6DB5" w14:textId="77777777" w:rsidR="00F81353" w:rsidRPr="00A908D4" w:rsidRDefault="00F81353" w:rsidP="00E92C96">
      <w:pPr>
        <w:pStyle w:val="Nadpis2"/>
      </w:pPr>
      <w:r w:rsidRPr="00AB21DA">
        <w:t xml:space="preserve">Nebude-li faktura obsahovat stanovené náležitosti, nebo v ní nebudou správně uvedené údaje, je Klient oprávněn ji vrátit ESCO ve lhůtě </w:t>
      </w:r>
      <w:r w:rsidR="00D0603C" w:rsidRPr="00AB21DA">
        <w:t>[7]</w:t>
      </w:r>
      <w:r w:rsidRPr="00AB21DA">
        <w:t xml:space="preserve"> dnů od jejího </w:t>
      </w:r>
      <w:r w:rsidRPr="00A908D4">
        <w:t xml:space="preserve">obdržení. V takovém případě </w:t>
      </w:r>
      <w:r w:rsidR="002B1FDB" w:rsidRPr="00A908D4">
        <w:t xml:space="preserve">končí </w:t>
      </w:r>
      <w:r w:rsidRPr="00A908D4">
        <w:t>běh lhůty splatnosti a nová lhůta splatnosti počne běžet doručením opravené faktury.</w:t>
      </w:r>
    </w:p>
    <w:p w14:paraId="6D7C93DD" w14:textId="77777777" w:rsidR="00F81353" w:rsidRPr="00A908D4" w:rsidRDefault="00F81353" w:rsidP="009F1486">
      <w:pPr>
        <w:pStyle w:val="Nadpis1"/>
        <w:ind w:left="0"/>
      </w:pPr>
      <w:r w:rsidRPr="00A908D4">
        <w:rPr>
          <w:b w:val="0"/>
        </w:rPr>
        <w:br/>
      </w:r>
      <w:bookmarkStart w:id="139" w:name="_Toc326522986"/>
      <w:bookmarkStart w:id="140" w:name="_Toc152262139"/>
      <w:r w:rsidR="006940C2" w:rsidRPr="00A908D4">
        <w:t>Splatnost</w:t>
      </w:r>
      <w:bookmarkEnd w:id="139"/>
      <w:bookmarkEnd w:id="140"/>
    </w:p>
    <w:p w14:paraId="5F4180B1" w14:textId="5D7EA83B" w:rsidR="00F81353" w:rsidRPr="00A908D4" w:rsidRDefault="00F81353" w:rsidP="00E92C96">
      <w:pPr>
        <w:pStyle w:val="Nadpis2"/>
      </w:pPr>
      <w:bookmarkStart w:id="141" w:name="_Ref152687572"/>
      <w:r w:rsidRPr="00A908D4">
        <w:t>Splatnost vyúčtované ceny za provedení základních opatření je dohodnuta takto:</w:t>
      </w:r>
      <w:bookmarkEnd w:id="141"/>
      <w:r w:rsidRPr="00A908D4">
        <w:t xml:space="preserve"> cena</w:t>
      </w:r>
      <w:r w:rsidR="00257F3F">
        <w:t xml:space="preserve"> </w:t>
      </w:r>
      <w:r w:rsidRPr="00A908D4">
        <w:t xml:space="preserve">bude splácena spolu s úroky v pevných splátkách ve výších a termínech uvedených v příloze </w:t>
      </w:r>
      <w:r w:rsidR="00754A37" w:rsidRPr="00A908D4">
        <w:t>č.</w:t>
      </w:r>
      <w:r w:rsidR="00B24712" w:rsidRPr="00A908D4">
        <w:t> 3</w:t>
      </w:r>
      <w:r w:rsidRPr="00A908D4">
        <w:t>.</w:t>
      </w:r>
    </w:p>
    <w:p w14:paraId="6EF2E66E" w14:textId="27E68ABC" w:rsidR="00204722" w:rsidRPr="00A908D4" w:rsidRDefault="00204722" w:rsidP="00E92C96">
      <w:pPr>
        <w:pStyle w:val="Nadpis2"/>
      </w:pPr>
      <w:r w:rsidRPr="00A908D4">
        <w:t xml:space="preserve">Splatnost vyúčtované ceny energetického managementu se sjednává v délce </w:t>
      </w:r>
      <w:r w:rsidR="005678C6" w:rsidRPr="00A908D4">
        <w:t>[</w:t>
      </w:r>
      <w:r w:rsidR="00FC40AA">
        <w:t>30</w:t>
      </w:r>
      <w:r w:rsidR="005678C6" w:rsidRPr="00A908D4">
        <w:t>]</w:t>
      </w:r>
      <w:r w:rsidRPr="00A908D4">
        <w:t xml:space="preserve"> dnů ode dne doručení příslušné faktury.</w:t>
      </w:r>
    </w:p>
    <w:p w14:paraId="777F0BE2" w14:textId="77777777" w:rsidR="00F81353" w:rsidRPr="00A908D4" w:rsidRDefault="00F81353" w:rsidP="00E92C96">
      <w:pPr>
        <w:pStyle w:val="Nadpis2"/>
      </w:pPr>
      <w:bookmarkStart w:id="142" w:name="_Ref152687578"/>
      <w:r w:rsidRPr="00A908D4">
        <w:t xml:space="preserve">Splatnost úroků se sjednává tak, že v den splatnosti každé splátky ceny za provedení základních opatření je splatný i příslušný úrok ze zbytku nesplacené </w:t>
      </w:r>
      <w:r w:rsidR="00434BFC" w:rsidRPr="00A908D4">
        <w:t xml:space="preserve">ceny za provedení základních opatření </w:t>
      </w:r>
      <w:r w:rsidRPr="00A908D4">
        <w:t xml:space="preserve">k tomuto dni. Výše splátek úroků splatných spolu se splátkami ceny za provedení základních opatření je uvedena v příloze </w:t>
      </w:r>
      <w:r w:rsidR="00754A37" w:rsidRPr="00A908D4">
        <w:t>č.</w:t>
      </w:r>
      <w:r w:rsidR="00B24712" w:rsidRPr="00A908D4">
        <w:t> 3</w:t>
      </w:r>
      <w:r w:rsidRPr="00A908D4">
        <w:t>.</w:t>
      </w:r>
      <w:bookmarkEnd w:id="142"/>
    </w:p>
    <w:p w14:paraId="5FF7DC1A" w14:textId="526526F0" w:rsidR="00F81353" w:rsidRPr="00A908D4" w:rsidRDefault="00F81353" w:rsidP="00E92C96">
      <w:pPr>
        <w:pStyle w:val="Nadpis2"/>
      </w:pPr>
      <w:r w:rsidRPr="00A908D4">
        <w:t xml:space="preserve">Splatnost vyúčtované </w:t>
      </w:r>
      <w:r w:rsidR="00434BFC" w:rsidRPr="00A908D4">
        <w:t>zálohy na prémii/</w:t>
      </w:r>
      <w:r w:rsidRPr="00A908D4">
        <w:t xml:space="preserve">prémie anebo </w:t>
      </w:r>
      <w:r w:rsidR="00434BFC" w:rsidRPr="00A908D4">
        <w:t>zálohy na sankci/</w:t>
      </w:r>
      <w:r w:rsidRPr="00A908D4">
        <w:t xml:space="preserve">sankce se sjednává v délce </w:t>
      </w:r>
      <w:r w:rsidR="005678C6" w:rsidRPr="00A908D4">
        <w:t>[</w:t>
      </w:r>
      <w:r w:rsidR="00FC40AA">
        <w:t>30</w:t>
      </w:r>
      <w:r w:rsidR="005678C6" w:rsidRPr="00A908D4">
        <w:t>]</w:t>
      </w:r>
      <w:r w:rsidRPr="00A908D4">
        <w:t xml:space="preserve"> dnů ode dne doručení příslušné faktury.</w:t>
      </w:r>
    </w:p>
    <w:p w14:paraId="42C3CD27" w14:textId="1528F838" w:rsidR="00F81353" w:rsidRPr="00A908D4" w:rsidRDefault="00F81353" w:rsidP="00E92C96">
      <w:pPr>
        <w:pStyle w:val="Nadpis2"/>
      </w:pPr>
      <w:r w:rsidRPr="00A908D4">
        <w:t xml:space="preserve">Na splatnost vyúčtované ceny za provedení </w:t>
      </w:r>
      <w:r w:rsidR="000541D5">
        <w:t xml:space="preserve">doporučených </w:t>
      </w:r>
      <w:r w:rsidRPr="00A908D4">
        <w:t xml:space="preserve">dodatečných opatření se přiměřeně použijí odst. </w:t>
      </w:r>
      <w:r w:rsidR="008E6B6A" w:rsidRPr="00A908D4">
        <w:fldChar w:fldCharType="begin"/>
      </w:r>
      <w:r w:rsidR="008E6B6A" w:rsidRPr="00A908D4">
        <w:instrText xml:space="preserve"> REF _Ref152687572 \r \h  \* MERGEFORMAT </w:instrText>
      </w:r>
      <w:r w:rsidR="008E6B6A" w:rsidRPr="00A908D4">
        <w:fldChar w:fldCharType="separate"/>
      </w:r>
      <w:r w:rsidR="00A908D4">
        <w:t>1</w:t>
      </w:r>
      <w:r w:rsidR="008E6B6A" w:rsidRPr="00A908D4">
        <w:fldChar w:fldCharType="end"/>
      </w:r>
      <w:r w:rsidRPr="00A908D4">
        <w:t xml:space="preserve"> a </w:t>
      </w:r>
      <w:r w:rsidR="008E6B6A" w:rsidRPr="00A908D4">
        <w:fldChar w:fldCharType="begin"/>
      </w:r>
      <w:r w:rsidR="008E6B6A" w:rsidRPr="00A908D4">
        <w:instrText xml:space="preserve"> REF _Ref152687578 \r \h  \* MERGEFORMAT </w:instrText>
      </w:r>
      <w:r w:rsidR="008E6B6A" w:rsidRPr="00A908D4">
        <w:fldChar w:fldCharType="separate"/>
      </w:r>
      <w:r w:rsidR="00A908D4">
        <w:t>3</w:t>
      </w:r>
      <w:r w:rsidR="008E6B6A" w:rsidRPr="00A908D4">
        <w:fldChar w:fldCharType="end"/>
      </w:r>
      <w:r w:rsidR="002B1FDB" w:rsidRPr="00A908D4">
        <w:t xml:space="preserve"> tohoto Článku</w:t>
      </w:r>
      <w:r w:rsidRPr="00A908D4">
        <w:t xml:space="preserve">; termíny a výši pevných splátek </w:t>
      </w:r>
      <w:r w:rsidR="005678C6" w:rsidRPr="00A908D4">
        <w:t xml:space="preserve">po dohodě s Klientem </w:t>
      </w:r>
      <w:r w:rsidRPr="00A908D4">
        <w:t xml:space="preserve">určí ESCO ve splátkovém kalendáři, který musí být připojen k příslušné faktuře. </w:t>
      </w:r>
    </w:p>
    <w:p w14:paraId="6CA226BC" w14:textId="77777777" w:rsidR="00F81353" w:rsidRPr="00A908D4" w:rsidRDefault="00F81353" w:rsidP="00E92C96">
      <w:pPr>
        <w:pStyle w:val="Nadpis2"/>
      </w:pPr>
      <w:r w:rsidRPr="00A908D4">
        <w:t>Klient je povinen platby podle této smlouvy platit bankovním převodem na účet ESCO uvedený ve faktuře. Za den zaplacení se považuje den, kdy je příslušná částka připsána na účet ESCO.</w:t>
      </w:r>
    </w:p>
    <w:p w14:paraId="23B4E4C6" w14:textId="77777777" w:rsidR="00A02333" w:rsidRPr="00A908D4" w:rsidRDefault="00A02333" w:rsidP="009F1486">
      <w:pPr>
        <w:pStyle w:val="Nadpis1"/>
        <w:ind w:left="0"/>
      </w:pPr>
      <w:r w:rsidRPr="00A908D4">
        <w:rPr>
          <w:b w:val="0"/>
        </w:rPr>
        <w:lastRenderedPageBreak/>
        <w:br/>
      </w:r>
      <w:bookmarkStart w:id="143" w:name="_Ref172276489"/>
      <w:bookmarkStart w:id="144" w:name="_Toc264472733"/>
      <w:bookmarkStart w:id="145" w:name="_Toc326522987"/>
      <w:bookmarkStart w:id="146" w:name="_Toc152262140"/>
      <w:r w:rsidRPr="00A908D4">
        <w:t>Předčasné splacení</w:t>
      </w:r>
      <w:bookmarkEnd w:id="143"/>
      <w:bookmarkEnd w:id="144"/>
      <w:bookmarkEnd w:id="145"/>
      <w:bookmarkEnd w:id="146"/>
    </w:p>
    <w:p w14:paraId="6DB937C0" w14:textId="77777777" w:rsidR="00A02333" w:rsidRPr="00A908D4" w:rsidRDefault="00A02333" w:rsidP="00E92C96">
      <w:pPr>
        <w:pStyle w:val="Nadpis2"/>
      </w:pPr>
      <w:bookmarkStart w:id="147" w:name="_Ref334175892"/>
      <w:r w:rsidRPr="00A908D4">
        <w:t>Nedohodnou-li se smluvní strany písemně jinak, je Klient oprávněn splatit cenu za provedení opatření před uplynutím doby splácení, ale jen tehdy, jsou-li splněny společně tyto podmínky:</w:t>
      </w:r>
      <w:bookmarkEnd w:id="147"/>
    </w:p>
    <w:p w14:paraId="759CA6F3" w14:textId="77777777" w:rsidR="00EB486B" w:rsidRPr="00A908D4" w:rsidRDefault="00A02333" w:rsidP="006B74CE">
      <w:pPr>
        <w:pStyle w:val="Nadpis5"/>
        <w:numPr>
          <w:ilvl w:val="0"/>
          <w:numId w:val="27"/>
        </w:numPr>
        <w:ind w:left="964" w:hanging="567"/>
      </w:pPr>
      <w:r w:rsidRPr="00A908D4">
        <w:t>ze strany Klienta jsou zaplaceny veškeré úroky z prodlení, vyúčtované prémie a vyúčtované ceny</w:t>
      </w:r>
      <w:r w:rsidR="009E7E30" w:rsidRPr="00A908D4">
        <w:t xml:space="preserve"> provedeného</w:t>
      </w:r>
      <w:r w:rsidRPr="00A908D4">
        <w:t xml:space="preserve"> energetického managementu;</w:t>
      </w:r>
    </w:p>
    <w:p w14:paraId="15BDAF31" w14:textId="03C049C2" w:rsidR="00A02333" w:rsidRPr="00A908D4" w:rsidRDefault="00A02333" w:rsidP="006B74CE">
      <w:pPr>
        <w:pStyle w:val="Nadpis5"/>
        <w:numPr>
          <w:ilvl w:val="0"/>
          <w:numId w:val="27"/>
        </w:numPr>
        <w:ind w:left="964" w:hanging="567"/>
      </w:pPr>
      <w:bookmarkStart w:id="148" w:name="_Ref337650811"/>
      <w:r w:rsidRPr="00A908D4">
        <w:t>při předčasném splacení ze strany Klienta bude zaplacen celý nesplacený zbytek ceny za provedení opatření spolu s</w:t>
      </w:r>
      <w:r w:rsidR="001527A5" w:rsidRPr="00A908D4">
        <w:t xml:space="preserve"> prokazatelnými</w:t>
      </w:r>
      <w:r w:rsidR="00845DE8" w:rsidRPr="00A908D4">
        <w:t xml:space="preserve"> </w:t>
      </w:r>
      <w:r w:rsidR="00434BFC" w:rsidRPr="00A908D4">
        <w:t>náklady</w:t>
      </w:r>
      <w:r w:rsidR="00697E6F" w:rsidRPr="00A908D4">
        <w:t xml:space="preserve"> na straně ESCO spojenými </w:t>
      </w:r>
      <w:r w:rsidR="008408CC" w:rsidRPr="00A908D4">
        <w:t>s</w:t>
      </w:r>
      <w:r w:rsidR="00FA3D26">
        <w:t> </w:t>
      </w:r>
      <w:r w:rsidR="008408CC" w:rsidRPr="00A908D4">
        <w:t>předčasným</w:t>
      </w:r>
      <w:r w:rsidR="00434BFC" w:rsidRPr="00A908D4">
        <w:t xml:space="preserve"> splacení</w:t>
      </w:r>
      <w:r w:rsidR="008408CC" w:rsidRPr="00A908D4">
        <w:t>m</w:t>
      </w:r>
      <w:r w:rsidR="00BE793D" w:rsidRPr="00A908D4">
        <w:t>;</w:t>
      </w:r>
      <w:bookmarkEnd w:id="148"/>
      <w:r w:rsidRPr="00A908D4">
        <w:t xml:space="preserve"> </w:t>
      </w:r>
    </w:p>
    <w:p w14:paraId="28F6A878" w14:textId="77777777" w:rsidR="00A02333" w:rsidRPr="00A908D4" w:rsidRDefault="00A02333" w:rsidP="006B74CE">
      <w:pPr>
        <w:pStyle w:val="Nadpis5"/>
        <w:numPr>
          <w:ilvl w:val="0"/>
          <w:numId w:val="27"/>
        </w:numPr>
        <w:ind w:left="964" w:hanging="567"/>
      </w:pPr>
      <w:r w:rsidRPr="00A908D4">
        <w:t>předčasné splacení bude provedeno k některému ze dnů splatnosti splátek ceny za proved</w:t>
      </w:r>
      <w:r w:rsidR="00554F89" w:rsidRPr="00A908D4">
        <w:t>ení opatření podle přílohy č. </w:t>
      </w:r>
      <w:r w:rsidR="00B24712" w:rsidRPr="00A908D4">
        <w:t>3</w:t>
      </w:r>
      <w:r w:rsidR="00554F89" w:rsidRPr="00A908D4">
        <w:t>;</w:t>
      </w:r>
    </w:p>
    <w:p w14:paraId="19A9C9E1" w14:textId="77777777" w:rsidR="00A02333" w:rsidRPr="00A908D4" w:rsidRDefault="00A02333" w:rsidP="006B74CE">
      <w:pPr>
        <w:pStyle w:val="Nadpis5"/>
        <w:numPr>
          <w:ilvl w:val="0"/>
          <w:numId w:val="27"/>
        </w:numPr>
        <w:ind w:left="964" w:hanging="567"/>
      </w:pPr>
      <w:bookmarkStart w:id="149" w:name="_Ref152687894"/>
      <w:r w:rsidRPr="00A908D4">
        <w:t xml:space="preserve">úmysl splatit předčasně cenu za provedení opatření oznámí </w:t>
      </w:r>
      <w:r w:rsidR="005678C6" w:rsidRPr="00A908D4">
        <w:t>Klient ESCO písemně nejméně [3</w:t>
      </w:r>
      <w:r w:rsidRPr="00A908D4">
        <w:t>] měsíc</w:t>
      </w:r>
      <w:r w:rsidR="00554F89" w:rsidRPr="00A908D4">
        <w:t>e</w:t>
      </w:r>
      <w:r w:rsidRPr="00A908D4">
        <w:t xml:space="preserve"> přede dnem zamýšleného předčasného splacení spolu s vyčíslením částky, která má být zaplacena, s rozdělením na jistinu a úroky;</w:t>
      </w:r>
      <w:bookmarkEnd w:id="149"/>
    </w:p>
    <w:p w14:paraId="21B27EC1" w14:textId="0D939A76" w:rsidR="00A02333" w:rsidRPr="00A908D4" w:rsidRDefault="00A02333" w:rsidP="006B74CE">
      <w:pPr>
        <w:pStyle w:val="Nadpis5"/>
        <w:numPr>
          <w:ilvl w:val="0"/>
          <w:numId w:val="27"/>
        </w:numPr>
        <w:ind w:left="964" w:hanging="567"/>
      </w:pPr>
      <w:r w:rsidRPr="00A908D4">
        <w:t xml:space="preserve">ESCO nesdělí Klientovi nejpozději </w:t>
      </w:r>
      <w:r w:rsidR="00A90EF5" w:rsidRPr="00A908D4">
        <w:t>[30</w:t>
      </w:r>
      <w:r w:rsidR="002B1FDB" w:rsidRPr="00A908D4">
        <w:t>]</w:t>
      </w:r>
      <w:r w:rsidRPr="00A908D4">
        <w:t xml:space="preserve"> pracovních dnů přede dnem zamýšleného předčasného splacení, že s vyčíslením částky podle písm. </w:t>
      </w:r>
      <w:r w:rsidR="008E6B6A" w:rsidRPr="00A908D4">
        <w:fldChar w:fldCharType="begin"/>
      </w:r>
      <w:r w:rsidR="008E6B6A" w:rsidRPr="00A908D4">
        <w:instrText xml:space="preserve"> REF _Ref152687894 \r \h  \* MERGEFORMAT </w:instrText>
      </w:r>
      <w:r w:rsidR="008E6B6A" w:rsidRPr="00A908D4">
        <w:fldChar w:fldCharType="separate"/>
      </w:r>
      <w:r w:rsidR="00A908D4">
        <w:t>d)</w:t>
      </w:r>
      <w:r w:rsidR="008E6B6A" w:rsidRPr="00A908D4">
        <w:fldChar w:fldCharType="end"/>
      </w:r>
      <w:r w:rsidRPr="00A908D4">
        <w:t xml:space="preserve"> </w:t>
      </w:r>
      <w:r w:rsidR="005E10B2" w:rsidRPr="00A908D4">
        <w:t xml:space="preserve">odst. </w:t>
      </w:r>
      <w:r w:rsidR="008E6B6A" w:rsidRPr="00A908D4">
        <w:fldChar w:fldCharType="begin"/>
      </w:r>
      <w:r w:rsidR="008E6B6A" w:rsidRPr="00A908D4">
        <w:instrText xml:space="preserve"> REF _Ref334175892 \n \h  \* MERGEFORMAT </w:instrText>
      </w:r>
      <w:r w:rsidR="008E6B6A" w:rsidRPr="00A908D4">
        <w:fldChar w:fldCharType="separate"/>
      </w:r>
      <w:r w:rsidR="00A908D4">
        <w:t>1</w:t>
      </w:r>
      <w:r w:rsidR="008E6B6A" w:rsidRPr="00A908D4">
        <w:fldChar w:fldCharType="end"/>
      </w:r>
      <w:r w:rsidR="005E10B2" w:rsidRPr="00A908D4">
        <w:t xml:space="preserve"> </w:t>
      </w:r>
      <w:r w:rsidR="002B1FDB" w:rsidRPr="00A908D4">
        <w:t xml:space="preserve">tohoto Článku </w:t>
      </w:r>
      <w:r w:rsidRPr="00A908D4">
        <w:t>nesouhlasí a rozpor nebude mezi stranami během</w:t>
      </w:r>
      <w:r w:rsidR="00554F89" w:rsidRPr="00A908D4">
        <w:t xml:space="preserve"> </w:t>
      </w:r>
      <w:r w:rsidR="002B1FDB" w:rsidRPr="00A908D4">
        <w:t>[</w:t>
      </w:r>
      <w:r w:rsidR="00FC40AA">
        <w:t>21</w:t>
      </w:r>
      <w:r w:rsidR="002B1FDB" w:rsidRPr="00A908D4">
        <w:t>]</w:t>
      </w:r>
      <w:r w:rsidRPr="00A908D4">
        <w:t xml:space="preserve"> pracovních dnů vyřešen.</w:t>
      </w:r>
    </w:p>
    <w:p w14:paraId="57B56690" w14:textId="77777777" w:rsidR="00A02333" w:rsidRPr="00A908D4" w:rsidRDefault="00A02333" w:rsidP="00E92C96">
      <w:pPr>
        <w:pStyle w:val="Nadpis2"/>
      </w:pPr>
      <w:r w:rsidRPr="00A908D4">
        <w:t>Při předčasném splacení je Klient povinen platit úroky jen za dobu ode dne doručení faktury na zaplacení ceny za provedení opatření do zaplacení celkové ceny za provedení opatření.</w:t>
      </w:r>
    </w:p>
    <w:p w14:paraId="652C81D8" w14:textId="77777777" w:rsidR="000207A9" w:rsidRPr="00A908D4" w:rsidRDefault="00C43B25" w:rsidP="00E92C96">
      <w:pPr>
        <w:pStyle w:val="Nadpis2"/>
      </w:pPr>
      <w:r w:rsidRPr="00A908D4">
        <w:t xml:space="preserve">ESCO se zavazuje </w:t>
      </w:r>
      <w:r w:rsidR="00230F01" w:rsidRPr="00A908D4">
        <w:t>Klientovi</w:t>
      </w:r>
      <w:r w:rsidRPr="00A908D4">
        <w:t xml:space="preserve"> kdykoliv na požádání</w:t>
      </w:r>
      <w:r w:rsidR="00230F01" w:rsidRPr="00A908D4">
        <w:t xml:space="preserve"> sdělit </w:t>
      </w:r>
      <w:r w:rsidR="001527A5" w:rsidRPr="00A908D4">
        <w:t>výši skutečných nákladů na stran</w:t>
      </w:r>
      <w:r w:rsidR="005E7F14" w:rsidRPr="00A908D4">
        <w:t xml:space="preserve">ě ESCO spojených s předčasným splacením dle tohoto </w:t>
      </w:r>
      <w:r w:rsidR="00AD5C5C" w:rsidRPr="00A908D4">
        <w:t>Článku</w:t>
      </w:r>
      <w:r w:rsidR="005E7F14" w:rsidRPr="00A908D4">
        <w:t xml:space="preserve">. </w:t>
      </w:r>
    </w:p>
    <w:p w14:paraId="777E2C02" w14:textId="77777777" w:rsidR="00F81353" w:rsidRPr="00A908D4" w:rsidRDefault="00F81353" w:rsidP="009F1486">
      <w:pPr>
        <w:pStyle w:val="Nadpis1"/>
        <w:ind w:left="0"/>
      </w:pPr>
      <w:r w:rsidRPr="00A908D4">
        <w:rPr>
          <w:b w:val="0"/>
        </w:rPr>
        <w:br/>
      </w:r>
      <w:bookmarkStart w:id="150" w:name="_Toc326522988"/>
      <w:bookmarkStart w:id="151" w:name="_Toc152262141"/>
      <w:r w:rsidRPr="00A908D4">
        <w:t>Ostatní platební podmínky</w:t>
      </w:r>
      <w:bookmarkEnd w:id="150"/>
      <w:bookmarkEnd w:id="151"/>
    </w:p>
    <w:p w14:paraId="3E6B4230" w14:textId="44521926" w:rsidR="00944F38" w:rsidRPr="00A908D4" w:rsidRDefault="00F81353" w:rsidP="00E92C96">
      <w:pPr>
        <w:pStyle w:val="Nadpis2"/>
      </w:pPr>
      <w:bookmarkStart w:id="152" w:name="_Ref330840471"/>
      <w:bookmarkStart w:id="153" w:name="_Ref152688224"/>
      <w:bookmarkStart w:id="154" w:name="_Ref207427896"/>
      <w:r w:rsidRPr="00A908D4">
        <w:t>V případě prodlení Klienta s</w:t>
      </w:r>
      <w:r w:rsidR="001F6A88" w:rsidRPr="00A908D4">
        <w:t> </w:t>
      </w:r>
      <w:r w:rsidR="00C03255" w:rsidRPr="00A908D4">
        <w:t>úhradou</w:t>
      </w:r>
      <w:r w:rsidR="001F6A88" w:rsidRPr="00A908D4">
        <w:t xml:space="preserve"> splatné </w:t>
      </w:r>
      <w:r w:rsidRPr="00A908D4">
        <w:t>části ceny</w:t>
      </w:r>
      <w:r w:rsidR="001F6A88" w:rsidRPr="00A908D4">
        <w:t xml:space="preserve"> </w:t>
      </w:r>
      <w:r w:rsidRPr="00A908D4">
        <w:t>za proveden</w:t>
      </w:r>
      <w:r w:rsidR="008C241D">
        <w:t>á</w:t>
      </w:r>
      <w:r w:rsidRPr="00A908D4">
        <w:t xml:space="preserve"> opatření spolu s</w:t>
      </w:r>
      <w:r w:rsidR="003D1965" w:rsidRPr="00A908D4">
        <w:t> </w:t>
      </w:r>
      <w:r w:rsidRPr="00A908D4">
        <w:t>úroky</w:t>
      </w:r>
      <w:r w:rsidR="003D1965" w:rsidRPr="00A908D4">
        <w:t xml:space="preserve"> dle harmonogram</w:t>
      </w:r>
      <w:r w:rsidR="007448BE" w:rsidRPr="00A908D4">
        <w:t>u specifikovaného v příloze č.</w:t>
      </w:r>
      <w:r w:rsidR="00B24712" w:rsidRPr="00A908D4">
        <w:t> 3</w:t>
      </w:r>
      <w:r w:rsidR="003D1965" w:rsidRPr="00A908D4">
        <w:t xml:space="preserve"> </w:t>
      </w:r>
      <w:r w:rsidR="00DD259E" w:rsidRPr="00A908D4">
        <w:t>po dobu delší ne</w:t>
      </w:r>
      <w:r w:rsidR="006552E2" w:rsidRPr="00A908D4">
        <w:t xml:space="preserve">ž </w:t>
      </w:r>
      <w:r w:rsidR="00434BFC" w:rsidRPr="00A908D4">
        <w:t>[</w:t>
      </w:r>
      <w:r w:rsidR="009E6CB4" w:rsidRPr="00A908D4">
        <w:t>9</w:t>
      </w:r>
      <w:r w:rsidR="00DD259E" w:rsidRPr="00A908D4">
        <w:t>0</w:t>
      </w:r>
      <w:r w:rsidR="00434BFC" w:rsidRPr="00A908D4">
        <w:t>]</w:t>
      </w:r>
      <w:r w:rsidR="00DD259E" w:rsidRPr="00A908D4">
        <w:t xml:space="preserve"> dnů</w:t>
      </w:r>
      <w:r w:rsidR="00FA3347" w:rsidRPr="00A908D4">
        <w:t>,</w:t>
      </w:r>
      <w:r w:rsidR="00C33A43" w:rsidRPr="00A908D4">
        <w:t xml:space="preserve"> je ESCO oprávněna</w:t>
      </w:r>
      <w:r w:rsidR="00504F75" w:rsidRPr="00A908D4">
        <w:t xml:space="preserve"> písemným oznámením</w:t>
      </w:r>
      <w:r w:rsidR="008611A5" w:rsidRPr="00A908D4">
        <w:t xml:space="preserve"> </w:t>
      </w:r>
      <w:r w:rsidR="00504F75" w:rsidRPr="00A908D4">
        <w:t>vyzvat Klienta ke sjednání nápravy a uhrazení splatné</w:t>
      </w:r>
      <w:r w:rsidR="00FA3347" w:rsidRPr="00A908D4">
        <w:t xml:space="preserve"> části</w:t>
      </w:r>
      <w:r w:rsidR="00504F75" w:rsidRPr="00A908D4">
        <w:t xml:space="preserve"> ceny za provedená opatření spolu s úroky </w:t>
      </w:r>
      <w:r w:rsidR="00FA3347" w:rsidRPr="00A908D4">
        <w:t xml:space="preserve">do </w:t>
      </w:r>
      <w:r w:rsidR="00434BFC" w:rsidRPr="00A908D4">
        <w:t>[</w:t>
      </w:r>
      <w:r w:rsidR="00504F75" w:rsidRPr="00A908D4">
        <w:t>30</w:t>
      </w:r>
      <w:r w:rsidR="00434BFC" w:rsidRPr="00A908D4">
        <w:t>]</w:t>
      </w:r>
      <w:r w:rsidR="00504F75" w:rsidRPr="00A908D4">
        <w:t xml:space="preserve"> dnů ode dne doručení </w:t>
      </w:r>
      <w:r w:rsidR="00504F75" w:rsidRPr="00AB21DA">
        <w:t>oznámení</w:t>
      </w:r>
      <w:r w:rsidR="00FA3347" w:rsidRPr="00AB21DA">
        <w:t xml:space="preserve"> Klientovi</w:t>
      </w:r>
      <w:r w:rsidR="007F0CB3" w:rsidRPr="00AB21DA">
        <w:t xml:space="preserve">, ve </w:t>
      </w:r>
      <w:r w:rsidR="009672C6" w:rsidRPr="00AB21DA">
        <w:t>kterém</w:t>
      </w:r>
      <w:r w:rsidR="00622F1A" w:rsidRPr="00AB21DA">
        <w:t xml:space="preserve"> upozorní Klienta na rizika spojen</w:t>
      </w:r>
      <w:r w:rsidR="003F2778" w:rsidRPr="00AB21DA">
        <w:t>á s neplněním smluvních povinností dle této smlouvy</w:t>
      </w:r>
      <w:r w:rsidR="00662D41" w:rsidRPr="00AB21DA">
        <w:t xml:space="preserve"> dle</w:t>
      </w:r>
      <w:r w:rsidR="00197BDE" w:rsidRPr="00AB21DA">
        <w:t xml:space="preserve"> tohoto</w:t>
      </w:r>
      <w:r w:rsidR="00662D41" w:rsidRPr="00AB21DA">
        <w:t xml:space="preserve"> </w:t>
      </w:r>
      <w:r w:rsidR="000E161F" w:rsidRPr="00AB21DA">
        <w:fldChar w:fldCharType="begin"/>
      </w:r>
      <w:r w:rsidR="008973B0" w:rsidRPr="00AB21DA">
        <w:instrText xml:space="preserve"> REF _Ref330840471 \w \h  \* MERGEFORMAT </w:instrText>
      </w:r>
      <w:r w:rsidR="000E161F" w:rsidRPr="00AB21DA">
        <w:fldChar w:fldCharType="separate"/>
      </w:r>
      <w:r w:rsidR="00A908D4" w:rsidRPr="00AB21DA">
        <w:t>Článek 26.1</w:t>
      </w:r>
      <w:r w:rsidR="000E161F" w:rsidRPr="00AB21DA">
        <w:fldChar w:fldCharType="end"/>
      </w:r>
      <w:r w:rsidR="00504F75" w:rsidRPr="00AB21DA">
        <w:t>.</w:t>
      </w:r>
      <w:r w:rsidR="00D655DF" w:rsidRPr="00AB21DA">
        <w:t xml:space="preserve"> V případě, </w:t>
      </w:r>
      <w:r w:rsidR="00423500" w:rsidRPr="00AB21DA">
        <w:t>že nebudou</w:t>
      </w:r>
      <w:r w:rsidR="00D655DF" w:rsidRPr="00AB21DA">
        <w:t xml:space="preserve"> </w:t>
      </w:r>
      <w:r w:rsidR="00423500" w:rsidRPr="00AB21DA">
        <w:t xml:space="preserve">uhrazeny splatné závazky </w:t>
      </w:r>
      <w:r w:rsidR="00410B57" w:rsidRPr="00AB21DA">
        <w:t>Klienta v</w:t>
      </w:r>
      <w:r w:rsidR="00026C16" w:rsidRPr="00AB21DA">
        <w:t>e</w:t>
      </w:r>
      <w:r w:rsidR="00410B57" w:rsidRPr="00AB21DA">
        <w:t> lhůtě k</w:t>
      </w:r>
      <w:r w:rsidR="001734E0" w:rsidRPr="00AB21DA">
        <w:t> </w:t>
      </w:r>
      <w:r w:rsidR="00410B57" w:rsidRPr="00AB21DA">
        <w:t>nápravě</w:t>
      </w:r>
      <w:r w:rsidR="001734E0" w:rsidRPr="00AB21DA">
        <w:t xml:space="preserve"> dle předchozí věty tohoto </w:t>
      </w:r>
      <w:r w:rsidR="00AD5C5C" w:rsidRPr="00AB21DA">
        <w:t>Článku</w:t>
      </w:r>
      <w:r w:rsidR="00410B57" w:rsidRPr="00AB21DA">
        <w:t xml:space="preserve">, </w:t>
      </w:r>
      <w:r w:rsidR="00820124" w:rsidRPr="00AB21DA">
        <w:t>stává</w:t>
      </w:r>
      <w:r w:rsidR="00E0316A" w:rsidRPr="00AB21DA">
        <w:t xml:space="preserve"> se</w:t>
      </w:r>
      <w:r w:rsidR="00820124" w:rsidRPr="00AB21DA">
        <w:t xml:space="preserve"> automaticky splatnou </w:t>
      </w:r>
      <w:r w:rsidR="00410B57" w:rsidRPr="00AB21DA">
        <w:t xml:space="preserve">celá </w:t>
      </w:r>
      <w:r w:rsidR="00820124" w:rsidRPr="00AB21DA">
        <w:t>dosud neuhrazen</w:t>
      </w:r>
      <w:r w:rsidR="00E87768" w:rsidRPr="00AB21DA">
        <w:t>á</w:t>
      </w:r>
      <w:r w:rsidR="00820124" w:rsidRPr="00AB21DA">
        <w:t xml:space="preserve"> </w:t>
      </w:r>
      <w:r w:rsidR="00820124" w:rsidRPr="00A908D4">
        <w:t>č</w:t>
      </w:r>
      <w:r w:rsidR="00E87768" w:rsidRPr="00A908D4">
        <w:t>ást</w:t>
      </w:r>
      <w:r w:rsidR="00820124" w:rsidRPr="00A908D4">
        <w:t xml:space="preserve"> ceny za provedená opatření spolu s</w:t>
      </w:r>
      <w:r w:rsidR="00127BA4" w:rsidRPr="00A908D4">
        <w:t> </w:t>
      </w:r>
      <w:r w:rsidR="00820124" w:rsidRPr="00A908D4">
        <w:t>úroky</w:t>
      </w:r>
      <w:r w:rsidR="00127BA4" w:rsidRPr="00A908D4">
        <w:t>.</w:t>
      </w:r>
      <w:bookmarkEnd w:id="152"/>
    </w:p>
    <w:p w14:paraId="33D6EFD9" w14:textId="2FBDB8C5" w:rsidR="009E6CB4" w:rsidRPr="00A908D4" w:rsidRDefault="009E6CB4" w:rsidP="00E92C96">
      <w:pPr>
        <w:pStyle w:val="Nadpis2"/>
      </w:pPr>
      <w:r w:rsidRPr="00A908D4">
        <w:t xml:space="preserve">Marným uplynutím lhůty k nápravě podle </w:t>
      </w:r>
      <w:r w:rsidR="008E6B6A" w:rsidRPr="00A908D4">
        <w:fldChar w:fldCharType="begin"/>
      </w:r>
      <w:r w:rsidR="008E6B6A" w:rsidRPr="00A908D4">
        <w:instrText xml:space="preserve"> REF _Ref330840471 \w \h  \* MERGEFORMAT </w:instrText>
      </w:r>
      <w:r w:rsidR="008E6B6A" w:rsidRPr="00A908D4">
        <w:fldChar w:fldCharType="separate"/>
      </w:r>
      <w:r w:rsidR="00A908D4">
        <w:t>Článek 26.1</w:t>
      </w:r>
      <w:r w:rsidR="008E6B6A" w:rsidRPr="00A908D4">
        <w:fldChar w:fldCharType="end"/>
      </w:r>
      <w:r w:rsidRPr="00A908D4">
        <w:t>:</w:t>
      </w:r>
    </w:p>
    <w:p w14:paraId="57BC2B73" w14:textId="77777777" w:rsidR="009E6CB4" w:rsidRPr="00A908D4" w:rsidRDefault="009E6CB4" w:rsidP="006B74CE">
      <w:pPr>
        <w:pStyle w:val="Nadpis5"/>
        <w:numPr>
          <w:ilvl w:val="0"/>
          <w:numId w:val="6"/>
        </w:numPr>
        <w:ind w:left="964" w:hanging="567"/>
      </w:pPr>
      <w:r w:rsidRPr="00A908D4">
        <w:t>zaniká závazek ESCO poskytovat Klientovi energetický management a Klientovi zaniká závazek jí za to platit cenu;</w:t>
      </w:r>
    </w:p>
    <w:p w14:paraId="68DBCFE3" w14:textId="77777777" w:rsidR="009E6CB4" w:rsidRPr="00A908D4" w:rsidRDefault="009E6CB4" w:rsidP="006B74CE">
      <w:pPr>
        <w:pStyle w:val="Nadpis5"/>
        <w:numPr>
          <w:ilvl w:val="0"/>
          <w:numId w:val="6"/>
        </w:numPr>
        <w:ind w:left="964" w:hanging="567"/>
      </w:pPr>
      <w:r w:rsidRPr="00A908D4">
        <w:t>zaniká garance poskytovaná ze strany ESCO</w:t>
      </w:r>
      <w:r w:rsidR="00F2462F" w:rsidRPr="00A908D4">
        <w:t>, ledaže se smluvní strany dohodnou písemným dodatkem k této smlouvě jinak</w:t>
      </w:r>
      <w:r w:rsidR="00A36530" w:rsidRPr="00A908D4">
        <w:t>.</w:t>
      </w:r>
    </w:p>
    <w:p w14:paraId="53C333FF" w14:textId="77777777" w:rsidR="00F81353" w:rsidRPr="00A908D4" w:rsidRDefault="00F81353" w:rsidP="00805D06">
      <w:pPr>
        <w:pStyle w:val="Nzev"/>
        <w:keepNext/>
        <w:pageBreakBefore/>
        <w:spacing w:before="600"/>
        <w:rPr>
          <w:rFonts w:asciiTheme="minorHAnsi" w:hAnsiTheme="minorHAnsi" w:cstheme="minorHAnsi"/>
          <w:b/>
          <w:sz w:val="28"/>
          <w:szCs w:val="28"/>
        </w:rPr>
      </w:pPr>
      <w:bookmarkStart w:id="155" w:name="_Toc326522989"/>
      <w:bookmarkEnd w:id="153"/>
      <w:bookmarkEnd w:id="154"/>
      <w:r w:rsidRPr="00A908D4">
        <w:rPr>
          <w:rFonts w:asciiTheme="minorHAnsi" w:hAnsiTheme="minorHAnsi" w:cstheme="minorHAnsi"/>
          <w:b/>
          <w:sz w:val="28"/>
          <w:szCs w:val="28"/>
        </w:rPr>
        <w:lastRenderedPageBreak/>
        <w:t>Oddíl II: Ostatní ujednání</w:t>
      </w:r>
      <w:bookmarkEnd w:id="155"/>
    </w:p>
    <w:p w14:paraId="02AE9322" w14:textId="77777777" w:rsidR="00272371" w:rsidRPr="00A908D4" w:rsidRDefault="00F81353" w:rsidP="009F1486">
      <w:pPr>
        <w:pStyle w:val="Nadpis1"/>
        <w:ind w:left="0"/>
      </w:pPr>
      <w:r w:rsidRPr="00A908D4">
        <w:rPr>
          <w:b w:val="0"/>
        </w:rPr>
        <w:br/>
      </w:r>
      <w:bookmarkStart w:id="156" w:name="_Toc326522990"/>
      <w:bookmarkStart w:id="157" w:name="_Toc152262142"/>
      <w:r w:rsidRPr="00A908D4">
        <w:t>Vzájemná informační povinnost</w:t>
      </w:r>
      <w:bookmarkEnd w:id="156"/>
      <w:bookmarkEnd w:id="157"/>
    </w:p>
    <w:p w14:paraId="7E4F3C7D" w14:textId="77777777" w:rsidR="00D1096E" w:rsidRPr="00A908D4" w:rsidRDefault="00D1096E" w:rsidP="00E92C96">
      <w:pPr>
        <w:pStyle w:val="Nadpis2"/>
      </w:pPr>
      <w:r w:rsidRPr="00A908D4">
        <w:t>Smluvní strany se zavazují si bez zbytečného odkladu sdělovat informace potřebné pro plnění této smlouvy.</w:t>
      </w:r>
      <w:r w:rsidR="00D975AA" w:rsidRPr="00A908D4">
        <w:t xml:space="preserve"> </w:t>
      </w:r>
      <w:r w:rsidRPr="00A908D4">
        <w:t xml:space="preserve">Klient bude ESCO nejméně </w:t>
      </w:r>
      <w:r w:rsidR="00D0603C" w:rsidRPr="00A908D4">
        <w:t>[30]</w:t>
      </w:r>
      <w:r w:rsidRPr="00A908D4">
        <w:t xml:space="preserve"> dní předem písemně informovat o všech záměrech, které by mohly vést ke změně okolností.</w:t>
      </w:r>
    </w:p>
    <w:p w14:paraId="40D09002" w14:textId="77777777" w:rsidR="00F81353" w:rsidRPr="00A908D4" w:rsidRDefault="00F81353" w:rsidP="00E92C96">
      <w:pPr>
        <w:pStyle w:val="Nadpis2"/>
      </w:pPr>
      <w:r w:rsidRPr="00A908D4">
        <w:t>ESCO</w:t>
      </w:r>
      <w:r w:rsidR="00F46AC8" w:rsidRPr="00A908D4">
        <w:t xml:space="preserve"> je</w:t>
      </w:r>
      <w:r w:rsidR="00336107" w:rsidRPr="00A908D4">
        <w:t xml:space="preserve"> oprávněna</w:t>
      </w:r>
    </w:p>
    <w:p w14:paraId="1C316C3A" w14:textId="77777777" w:rsidR="00EB486B" w:rsidRPr="00A908D4" w:rsidRDefault="00F81353" w:rsidP="006B74CE">
      <w:pPr>
        <w:pStyle w:val="Nadpis5"/>
        <w:numPr>
          <w:ilvl w:val="0"/>
          <w:numId w:val="28"/>
        </w:numPr>
        <w:ind w:left="964" w:hanging="567"/>
      </w:pPr>
      <w:r w:rsidRPr="00A908D4">
        <w:t xml:space="preserve">vyžadovat </w:t>
      </w:r>
      <w:r w:rsidR="009F73DD" w:rsidRPr="00A908D4">
        <w:t xml:space="preserve">od </w:t>
      </w:r>
      <w:r w:rsidRPr="00A908D4">
        <w:t>Klienta, příp. jeho</w:t>
      </w:r>
      <w:r w:rsidR="009F73DD" w:rsidRPr="00A908D4">
        <w:t xml:space="preserve"> zaměstnanců,</w:t>
      </w:r>
      <w:r w:rsidRPr="00A908D4">
        <w:t xml:space="preserve"> smluvních partnerů</w:t>
      </w:r>
      <w:r w:rsidR="002B1FDB" w:rsidRPr="00A908D4">
        <w:t xml:space="preserve"> nebo zástupců</w:t>
      </w:r>
      <w:r w:rsidRPr="00A908D4">
        <w:t>, je-li to třeba, informace a vysvětlení</w:t>
      </w:r>
      <w:r w:rsidR="00EA738A" w:rsidRPr="00A908D4">
        <w:t xml:space="preserve"> související s předmětem plnění dle této smlouvy</w:t>
      </w:r>
      <w:r w:rsidRPr="00A908D4">
        <w:t>;</w:t>
      </w:r>
    </w:p>
    <w:p w14:paraId="2F11BC32" w14:textId="77777777" w:rsidR="001F2E16" w:rsidRPr="00A908D4" w:rsidRDefault="001F2E16" w:rsidP="006B74CE">
      <w:pPr>
        <w:pStyle w:val="Nadpis5"/>
        <w:numPr>
          <w:ilvl w:val="0"/>
          <w:numId w:val="28"/>
        </w:numPr>
        <w:ind w:left="964" w:hanging="567"/>
      </w:pPr>
      <w:r w:rsidRPr="00A908D4">
        <w:t xml:space="preserve">požádat Klienta o </w:t>
      </w:r>
      <w:r w:rsidR="00756347" w:rsidRPr="00A908D4">
        <w:t>potvrzení/dokumenty/</w:t>
      </w:r>
      <w:r w:rsidRPr="00A908D4">
        <w:t xml:space="preserve">informace v rozsahu nezbytném </w:t>
      </w:r>
      <w:r w:rsidR="00D0603C" w:rsidRPr="00A908D4">
        <w:t xml:space="preserve">pro </w:t>
      </w:r>
      <w:r w:rsidRPr="00A908D4">
        <w:t>zajištění financování realizace opatření dle této smlouvy;</w:t>
      </w:r>
    </w:p>
    <w:p w14:paraId="566D9CCF" w14:textId="77777777" w:rsidR="00EB486B" w:rsidRPr="00A908D4" w:rsidRDefault="00F81353" w:rsidP="006B74CE">
      <w:pPr>
        <w:pStyle w:val="Nadpis5"/>
        <w:numPr>
          <w:ilvl w:val="0"/>
          <w:numId w:val="28"/>
        </w:numPr>
        <w:ind w:left="964" w:hanging="567"/>
      </w:pPr>
      <w:r w:rsidRPr="00A908D4">
        <w:t xml:space="preserve">vyžadovat předložení </w:t>
      </w:r>
      <w:r w:rsidR="00D1096E" w:rsidRPr="00A908D4">
        <w:t>dokumentů souvisejících s předmětem plnění dle této smlouvy</w:t>
      </w:r>
      <w:r w:rsidRPr="00A908D4">
        <w:t>.</w:t>
      </w:r>
    </w:p>
    <w:p w14:paraId="46259873" w14:textId="77777777" w:rsidR="00F81353" w:rsidRPr="00A908D4" w:rsidRDefault="00F81353" w:rsidP="00E92C96">
      <w:pPr>
        <w:pStyle w:val="Nadpis2"/>
        <w:numPr>
          <w:ilvl w:val="0"/>
          <w:numId w:val="0"/>
        </w:numPr>
        <w:ind w:left="426"/>
      </w:pPr>
      <w:r w:rsidRPr="00A908D4">
        <w:t xml:space="preserve">Na žádost Klienta je ESCO povinna mu sdělit důvody, které ji k žádosti o jejich poskytnutí vedly. Klient je povinen součinnost podle tohoto odstavce ESCO poskytnout neprodleně, nejpozději do </w:t>
      </w:r>
      <w:r w:rsidR="001E4171" w:rsidRPr="00A908D4">
        <w:t>[</w:t>
      </w:r>
      <w:r w:rsidRPr="00A908D4">
        <w:t>14</w:t>
      </w:r>
      <w:r w:rsidR="001E4171" w:rsidRPr="00A908D4">
        <w:t>]</w:t>
      </w:r>
      <w:r w:rsidRPr="00A908D4">
        <w:t xml:space="preserve"> dnů od vyžádání</w:t>
      </w:r>
      <w:r w:rsidR="004828AC" w:rsidRPr="00A908D4">
        <w:t>, pokud vznesené požadavky nejsou v rozporu obecně závaznými právními p</w:t>
      </w:r>
      <w:r w:rsidR="009F73DD" w:rsidRPr="00A908D4">
        <w:t xml:space="preserve">ředpisy a/nebo touto smlouvou. </w:t>
      </w:r>
    </w:p>
    <w:p w14:paraId="2B565928" w14:textId="77777777" w:rsidR="00F81353" w:rsidRPr="00A908D4" w:rsidRDefault="00E451C5" w:rsidP="00E92C96">
      <w:pPr>
        <w:pStyle w:val="Nadpis2"/>
      </w:pPr>
      <w:r w:rsidRPr="00A908D4">
        <w:t xml:space="preserve">Smluvní strany </w:t>
      </w:r>
      <w:r w:rsidR="00F81353" w:rsidRPr="00A908D4">
        <w:t>se zavazuj</w:t>
      </w:r>
      <w:r w:rsidRPr="00A908D4">
        <w:t>í</w:t>
      </w:r>
      <w:r w:rsidR="00F81353" w:rsidRPr="00A908D4">
        <w:t xml:space="preserve"> po dobu trvání této smlouvy předávat každoročně </w:t>
      </w:r>
      <w:r w:rsidRPr="00A908D4">
        <w:t xml:space="preserve">druhé smluvní straně </w:t>
      </w:r>
      <w:r w:rsidR="00F81353" w:rsidRPr="00A908D4">
        <w:t xml:space="preserve">finanční výkazy za uplynulý kalendářní rok (rozvahu v plném rozsahu, výkaz zisků a ztrát v plném rozsahu a přehled o peněžních tocích v plném rozsahu, zpracovávají-li se), a to do </w:t>
      </w:r>
      <w:r w:rsidR="005F20DE" w:rsidRPr="00A908D4">
        <w:t>[10]</w:t>
      </w:r>
      <w:r w:rsidR="00F81353" w:rsidRPr="00A908D4">
        <w:t xml:space="preserve"> dnů od jejich vyhotovení, nejpozději však v den povinnosti</w:t>
      </w:r>
      <w:r w:rsidR="00E02934" w:rsidRPr="00A908D4">
        <w:t xml:space="preserve"> </w:t>
      </w:r>
      <w:r w:rsidR="00F81353" w:rsidRPr="00A908D4">
        <w:t>podat přiznání daně z příjmů právnických osob.</w:t>
      </w:r>
    </w:p>
    <w:p w14:paraId="2AA72428" w14:textId="77777777" w:rsidR="00F81353" w:rsidRPr="00A908D4" w:rsidRDefault="00F81353" w:rsidP="009F1486">
      <w:pPr>
        <w:pStyle w:val="Nadpis1"/>
        <w:ind w:left="0"/>
      </w:pPr>
      <w:r w:rsidRPr="00A908D4">
        <w:rPr>
          <w:b w:val="0"/>
        </w:rPr>
        <w:br/>
      </w:r>
      <w:bookmarkStart w:id="158" w:name="_Toc152262143"/>
      <w:bookmarkStart w:id="159" w:name="_Toc326522991"/>
      <w:r w:rsidR="00961E3D" w:rsidRPr="00A908D4">
        <w:t>Ochrana informací a o</w:t>
      </w:r>
      <w:r w:rsidR="008558DD" w:rsidRPr="00A908D4">
        <w:t>bchodní tajemství</w:t>
      </w:r>
      <w:bookmarkEnd w:id="158"/>
      <w:r w:rsidR="008558DD" w:rsidRPr="00A908D4">
        <w:t xml:space="preserve"> </w:t>
      </w:r>
      <w:bookmarkEnd w:id="159"/>
    </w:p>
    <w:p w14:paraId="6922D717" w14:textId="77777777" w:rsidR="00272371" w:rsidRPr="00A908D4" w:rsidRDefault="00737E8C" w:rsidP="00E92C96">
      <w:pPr>
        <w:pStyle w:val="Nadpis2"/>
      </w:pPr>
      <w:r w:rsidRPr="00A908D4">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w:t>
      </w:r>
      <w:r w:rsidR="00034D5D" w:rsidRPr="00A908D4">
        <w:t>)</w:t>
      </w:r>
      <w:r w:rsidRPr="00A908D4">
        <w:t xml:space="preserve">. </w:t>
      </w:r>
    </w:p>
    <w:p w14:paraId="78A26EE9" w14:textId="77777777" w:rsidR="00272371" w:rsidRPr="00A908D4" w:rsidRDefault="00961E3D" w:rsidP="00E92C96">
      <w:pPr>
        <w:pStyle w:val="Nadpis2"/>
      </w:pPr>
      <w:r w:rsidRPr="00A908D4">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rsidRPr="00A908D4">
        <w:t>přiměřenou</w:t>
      </w:r>
      <w:r w:rsidR="004B5372" w:rsidRPr="00A908D4">
        <w:t xml:space="preserve"> </w:t>
      </w:r>
      <w:r w:rsidRPr="00A908D4">
        <w:t>součinnost.</w:t>
      </w:r>
      <w:r w:rsidR="00894B39" w:rsidRPr="00A908D4">
        <w:t xml:space="preserve"> ESCO se</w:t>
      </w:r>
      <w:r w:rsidR="00C8667A" w:rsidRPr="00A908D4">
        <w:t xml:space="preserve"> v této souvislosti</w:t>
      </w:r>
      <w:r w:rsidR="00894B39" w:rsidRPr="00A908D4">
        <w:t xml:space="preserve"> zavazuje </w:t>
      </w:r>
      <w:r w:rsidR="00AC3DA3" w:rsidRPr="00A908D4">
        <w:t>umožnit provedení kontroly všech dokladů, zejména pak účetních dokladů, souvisejících s realizací projektu, a to po dobu stanovenou právními předpisy ČR k její archivaci.</w:t>
      </w:r>
    </w:p>
    <w:p w14:paraId="0A85CD85" w14:textId="6E8AD38C" w:rsidR="00272371" w:rsidRPr="00A908D4" w:rsidRDefault="00461C1A" w:rsidP="00E92C96">
      <w:pPr>
        <w:pStyle w:val="Nadpis2"/>
      </w:pPr>
      <w:bookmarkStart w:id="160" w:name="_Ref330840494"/>
      <w:r w:rsidRPr="00A908D4">
        <w:lastRenderedPageBreak/>
        <w:t>Smluvní strany tímto výslovně potvrzují a zavazují se, že veškeré skutečnosti uvedené v příloze č.</w:t>
      </w:r>
      <w:r w:rsidR="002B1FDB" w:rsidRPr="00A908D4">
        <w:t> </w:t>
      </w:r>
      <w:r w:rsidR="00B24712" w:rsidRPr="00A908D4">
        <w:t>2</w:t>
      </w:r>
      <w:r w:rsidR="00F430C0" w:rsidRPr="00A908D4">
        <w:t xml:space="preserve"> a 6</w:t>
      </w:r>
      <w:r w:rsidRPr="00A908D4">
        <w:t xml:space="preserve"> představující zejména popisy nebo části popisů technologických procesů a vzorců, technických vzorců a technického know-how, </w:t>
      </w:r>
      <w:r w:rsidR="00F430C0" w:rsidRPr="00A908D4">
        <w:t xml:space="preserve">individuální údaje, </w:t>
      </w:r>
      <w:r w:rsidRPr="00A908D4">
        <w:t>informace o provozních metodách, procedurách a pracovních postupech tvoří součást obchodního tajemství ESCO (dále jen „</w:t>
      </w:r>
      <w:r w:rsidRPr="00A908D4">
        <w:rPr>
          <w:b/>
        </w:rPr>
        <w:t>obchodní tajemství ESCO</w:t>
      </w:r>
      <w:r w:rsidRPr="00A908D4">
        <w:t xml:space="preserve">“) a podléhá ochraně příslušných ustanovení </w:t>
      </w:r>
      <w:r w:rsidR="000E41C4" w:rsidRPr="00A908D4">
        <w:t>ob</w:t>
      </w:r>
      <w:r w:rsidR="00557199" w:rsidRPr="00A908D4">
        <w:t>čanského</w:t>
      </w:r>
      <w:r w:rsidR="00F40874" w:rsidRPr="00A908D4">
        <w:t xml:space="preserve"> </w:t>
      </w:r>
      <w:r w:rsidR="000E41C4" w:rsidRPr="00A908D4">
        <w:t xml:space="preserve">zákoníku, </w:t>
      </w:r>
      <w:r w:rsidRPr="00A908D4">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A908D4">
        <w:t xml:space="preserve">ze strany </w:t>
      </w:r>
      <w:r w:rsidRPr="00A908D4">
        <w:t xml:space="preserve">ESCO není Klient </w:t>
      </w:r>
      <w:proofErr w:type="gramStart"/>
      <w:r w:rsidRPr="00A908D4">
        <w:t>oprávněn</w:t>
      </w:r>
      <w:proofErr w:type="gramEnd"/>
      <w:r w:rsidRPr="00A908D4">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A908D4">
        <w:t xml:space="preserve"> či zveřejnit</w:t>
      </w:r>
      <w:r w:rsidRPr="00A908D4">
        <w:t>. Klient se zavazuje zajistit po dobu trvání této smlouvy, aby se obchodní tajemství a/nebo její část a/nebo informace v něm obsažená nedostala do dispoziční sféry třetí osoby</w:t>
      </w:r>
      <w:r w:rsidR="00593BE4" w:rsidRPr="00A908D4">
        <w:t xml:space="preserve"> či osob</w:t>
      </w:r>
      <w:r w:rsidRPr="00A908D4">
        <w:t xml:space="preserve"> bez předchozího souhlasu ESCO.</w:t>
      </w:r>
      <w:bookmarkEnd w:id="160"/>
    </w:p>
    <w:p w14:paraId="02F1A87A" w14:textId="5B10ACA3" w:rsidR="00663FB3" w:rsidRPr="00A908D4" w:rsidRDefault="00F81353" w:rsidP="008D6348">
      <w:pPr>
        <w:pStyle w:val="Nadpis2"/>
      </w:pPr>
      <w:r w:rsidRPr="00A908D4">
        <w:t xml:space="preserve">Smluvní strany se dohodly, že tímto </w:t>
      </w:r>
      <w:r w:rsidR="00BF28D1" w:rsidRPr="00A908D4">
        <w:t xml:space="preserve">Článkem </w:t>
      </w:r>
      <w:r w:rsidRPr="00A908D4">
        <w:t>není dotčeno právo ESCO zveřejnit výsledky dosažených úspor s nezbytnými údaji o Klientovi, výchozím stavu a provedených opatření při své prezentaci</w:t>
      </w:r>
      <w:r w:rsidR="00D975AA" w:rsidRPr="00A908D4">
        <w:t>/</w:t>
      </w:r>
      <w:r w:rsidR="00C76078" w:rsidRPr="00A908D4">
        <w:t>r</w:t>
      </w:r>
      <w:r w:rsidR="00286238" w:rsidRPr="00A908D4">
        <w:t>e</w:t>
      </w:r>
      <w:r w:rsidR="00C76078" w:rsidRPr="00A908D4">
        <w:t>klamě</w:t>
      </w:r>
      <w:r w:rsidRPr="00A908D4">
        <w:t xml:space="preserve"> (tiskové konference, prezentační materiály, výroční zprávy, odborné publikace, reklama apod.) a při propagaci meto</w:t>
      </w:r>
      <w:r w:rsidR="00AE79F3" w:rsidRPr="00A908D4">
        <w:t>dy EPC.</w:t>
      </w:r>
      <w:r w:rsidR="00336107" w:rsidRPr="00A908D4">
        <w:t xml:space="preserve"> ESCO je rovněž oprávněna</w:t>
      </w:r>
      <w:r w:rsidRPr="00A908D4">
        <w:t xml:space="preserve"> umožnit zveřejnění těchto údajů za stejným účelem svým </w:t>
      </w:r>
      <w:r w:rsidR="00331BEF">
        <w:t>poddodavatelům.</w:t>
      </w:r>
    </w:p>
    <w:p w14:paraId="4BE57455" w14:textId="77777777" w:rsidR="00F81353" w:rsidRPr="00A908D4" w:rsidRDefault="00F81353" w:rsidP="009F1486">
      <w:pPr>
        <w:pStyle w:val="Nadpis1"/>
        <w:ind w:left="0"/>
      </w:pPr>
      <w:r w:rsidRPr="00A908D4">
        <w:rPr>
          <w:b w:val="0"/>
        </w:rPr>
        <w:br/>
      </w:r>
      <w:bookmarkStart w:id="161" w:name="_Toc326522992"/>
      <w:bookmarkStart w:id="162" w:name="_Toc152262144"/>
      <w:r w:rsidRPr="00A908D4">
        <w:t>Komunikace</w:t>
      </w:r>
      <w:bookmarkEnd w:id="161"/>
      <w:bookmarkEnd w:id="162"/>
    </w:p>
    <w:p w14:paraId="3CACBD6A" w14:textId="16FB52E1" w:rsidR="00F81353" w:rsidRPr="00A908D4" w:rsidRDefault="00F81353" w:rsidP="00E92C96">
      <w:pPr>
        <w:pStyle w:val="Nadpis2"/>
      </w:pPr>
      <w:r w:rsidRPr="00A908D4">
        <w:t xml:space="preserve">Všechna oznámení mezi smluvními stranami musí být učiněna v písemné podobě a druhé </w:t>
      </w:r>
      <w:r w:rsidR="00502E44" w:rsidRPr="00A908D4">
        <w:t>smluvní</w:t>
      </w:r>
      <w:r w:rsidR="00185994" w:rsidRPr="00A908D4">
        <w:t xml:space="preserve"> </w:t>
      </w:r>
      <w:r w:rsidRPr="00A908D4">
        <w:t>straně doručena dle</w:t>
      </w:r>
      <w:r w:rsidR="00FA44A1" w:rsidRPr="00A908D4">
        <w:t xml:space="preserve"> </w:t>
      </w:r>
      <w:r w:rsidR="000E161F" w:rsidRPr="00A908D4">
        <w:fldChar w:fldCharType="begin"/>
      </w:r>
      <w:r w:rsidR="008973B0" w:rsidRPr="00A908D4">
        <w:instrText xml:space="preserve"> REF _Ref73948445 \w \h  \* MERGEFORMAT </w:instrText>
      </w:r>
      <w:r w:rsidR="000E161F" w:rsidRPr="00A908D4">
        <w:fldChar w:fldCharType="separate"/>
      </w:r>
      <w:r w:rsidR="00A908D4">
        <w:t>Článek 29.2</w:t>
      </w:r>
      <w:r w:rsidR="000E161F" w:rsidRPr="00A908D4">
        <w:fldChar w:fldCharType="end"/>
      </w:r>
      <w:r w:rsidR="00D82C92" w:rsidRPr="00A908D4">
        <w:t xml:space="preserve"> a násl. Smluvní strany si sjednávají, že je možné činit oznámení taktéž v elektronické podobě, není-li ve smlouvě vyžadována písemná podoba nebo se tak smluvní strany dohodnou.</w:t>
      </w:r>
    </w:p>
    <w:p w14:paraId="49EB71DC" w14:textId="7CC42D8D" w:rsidR="00F81353" w:rsidRPr="00AB21DA" w:rsidRDefault="00D82C92" w:rsidP="00E92C96">
      <w:pPr>
        <w:pStyle w:val="Nadpis2"/>
      </w:pPr>
      <w:bookmarkStart w:id="163" w:name="_Ref73948445"/>
      <w:r w:rsidRPr="00A908D4">
        <w:t xml:space="preserve">Písemnost se považuje za </w:t>
      </w:r>
      <w:r w:rsidRPr="00AB21DA">
        <w:t xml:space="preserve">doručenou také dnem, kdy </w:t>
      </w:r>
      <w:r w:rsidR="00502E44" w:rsidRPr="00AB21DA">
        <w:t>ji druhá smluvní strana</w:t>
      </w:r>
      <w:r w:rsidR="00C76078" w:rsidRPr="00AB21DA">
        <w:t xml:space="preserve"> odmítne převzít nebo dnem, kdy se vrátí zpět </w:t>
      </w:r>
      <w:r w:rsidR="001D3FDC" w:rsidRPr="00AB21DA">
        <w:t xml:space="preserve">smluvní </w:t>
      </w:r>
      <w:r w:rsidR="00C76078" w:rsidRPr="00AB21DA">
        <w:t>straně, kter</w:t>
      </w:r>
      <w:r w:rsidR="00185994" w:rsidRPr="00AB21DA">
        <w:t>á</w:t>
      </w:r>
      <w:r w:rsidR="00C76078" w:rsidRPr="00AB21DA">
        <w:t xml:space="preserve"> jej odeslala, jako nedoručená.</w:t>
      </w:r>
      <w:bookmarkEnd w:id="163"/>
      <w:r w:rsidR="00C76078" w:rsidRPr="00AB21DA">
        <w:t xml:space="preserve"> </w:t>
      </w:r>
    </w:p>
    <w:p w14:paraId="687BE368" w14:textId="77777777" w:rsidR="00F81353" w:rsidRPr="00A908D4" w:rsidRDefault="00F81353" w:rsidP="00E92C96">
      <w:pPr>
        <w:pStyle w:val="Nadpis2"/>
      </w:pPr>
      <w:r w:rsidRPr="00AB21DA">
        <w:t xml:space="preserve">Smluvní strany se zavazují, že v případě změny adresy svého </w:t>
      </w:r>
      <w:r w:rsidRPr="00A908D4">
        <w:t xml:space="preserve">sídla nebo své korespondenční adresy uvedené v záhlaví této smlouvy budou o této změně druhou smluvní stranu informovat nejpozději do </w:t>
      </w:r>
      <w:r w:rsidR="00D0603C" w:rsidRPr="00A908D4">
        <w:t>[3]</w:t>
      </w:r>
      <w:r w:rsidRPr="00A908D4">
        <w:t xml:space="preserve"> pracovních dnů.</w:t>
      </w:r>
    </w:p>
    <w:p w14:paraId="73CFE87E" w14:textId="77777777" w:rsidR="00F81353" w:rsidRPr="00A908D4" w:rsidRDefault="00F81353" w:rsidP="009F1486">
      <w:pPr>
        <w:pStyle w:val="Nadpis1"/>
        <w:ind w:left="0"/>
      </w:pPr>
      <w:r w:rsidRPr="00A908D4">
        <w:br/>
      </w:r>
      <w:bookmarkStart w:id="164" w:name="_Toc326522993"/>
      <w:bookmarkStart w:id="165" w:name="_Toc152262145"/>
      <w:r w:rsidRPr="00A908D4">
        <w:t>Oprávněné osoby</w:t>
      </w:r>
      <w:bookmarkEnd w:id="164"/>
      <w:bookmarkEnd w:id="165"/>
    </w:p>
    <w:p w14:paraId="0A171034" w14:textId="77777777" w:rsidR="00F81353" w:rsidRPr="00A908D4" w:rsidRDefault="00F81353" w:rsidP="00E92C96">
      <w:pPr>
        <w:pStyle w:val="Nadpis2"/>
      </w:pPr>
      <w:bookmarkStart w:id="166" w:name="_Ref330840514"/>
      <w:r w:rsidRPr="00A908D4">
        <w:t>Každá ze smluvních stran se zavazuje jmenovat osoby oprávněné ji zastupovat ve (i) smluvních a obchodních záležitostech, (</w:t>
      </w:r>
      <w:proofErr w:type="spellStart"/>
      <w:r w:rsidRPr="00A908D4">
        <w:t>ii</w:t>
      </w:r>
      <w:proofErr w:type="spellEnd"/>
      <w:r w:rsidRPr="00A908D4">
        <w:t>) technických a provozních záležitostech</w:t>
      </w:r>
      <w:r w:rsidR="008351D9" w:rsidRPr="00A908D4">
        <w:t xml:space="preserve"> (vedoucí projektu, stavbyvedoucí atd.)</w:t>
      </w:r>
      <w:r w:rsidRPr="00A908D4">
        <w:t xml:space="preserve"> a (</w:t>
      </w:r>
      <w:proofErr w:type="spellStart"/>
      <w:r w:rsidRPr="00A908D4">
        <w:t>iii</w:t>
      </w:r>
      <w:proofErr w:type="spellEnd"/>
      <w:r w:rsidRPr="00A908D4">
        <w:t>) fakturačních věcech (dále jen „</w:t>
      </w:r>
      <w:r w:rsidRPr="00A908D4">
        <w:rPr>
          <w:b/>
        </w:rPr>
        <w:t>oprávněné osoby</w:t>
      </w:r>
      <w:r w:rsidRPr="00A908D4">
        <w:t>“).</w:t>
      </w:r>
      <w:bookmarkEnd w:id="166"/>
      <w:r w:rsidRPr="00A908D4">
        <w:t xml:space="preserve"> </w:t>
      </w:r>
    </w:p>
    <w:p w14:paraId="31D55A0E" w14:textId="77777777" w:rsidR="00F81353" w:rsidRPr="00A908D4" w:rsidRDefault="00F81353" w:rsidP="00E92C96">
      <w:pPr>
        <w:pStyle w:val="Nadpis2"/>
      </w:pPr>
      <w:r w:rsidRPr="00A908D4">
        <w:t xml:space="preserve">Jména prvních oprávněných osob jsou uvedena v příloze </w:t>
      </w:r>
      <w:hyperlink w:anchor="appendix3" w:history="1">
        <w:r w:rsidRPr="00A908D4">
          <w:t>č.</w:t>
        </w:r>
      </w:hyperlink>
      <w:r w:rsidR="001E4171" w:rsidRPr="00A908D4">
        <w:t> </w:t>
      </w:r>
      <w:r w:rsidR="00B24712" w:rsidRPr="00A908D4">
        <w:t>8</w:t>
      </w:r>
      <w:r w:rsidRPr="00A908D4">
        <w:t xml:space="preserve">. Smluvní strany jsou oprávněny provést změnu v oprávněných osobách; vůči druhé smluvní straně je taková změna účinná ode dne, kdy je jí písemně oznámena. </w:t>
      </w:r>
    </w:p>
    <w:p w14:paraId="60ECA9A5" w14:textId="77777777" w:rsidR="00F81353" w:rsidRPr="00A908D4" w:rsidRDefault="00F81353" w:rsidP="009F1486">
      <w:pPr>
        <w:pStyle w:val="Nadpis1"/>
        <w:ind w:left="0"/>
      </w:pPr>
      <w:r w:rsidRPr="00A908D4">
        <w:rPr>
          <w:b w:val="0"/>
        </w:rPr>
        <w:lastRenderedPageBreak/>
        <w:br/>
      </w:r>
      <w:bookmarkStart w:id="167" w:name="_Toc326522994"/>
      <w:bookmarkStart w:id="168" w:name="_Toc152262146"/>
      <w:r w:rsidRPr="00A908D4">
        <w:t>Právo užití</w:t>
      </w:r>
      <w:bookmarkEnd w:id="167"/>
      <w:bookmarkEnd w:id="168"/>
    </w:p>
    <w:p w14:paraId="7235019F" w14:textId="12E1A2FB" w:rsidR="000E4778" w:rsidRPr="00AB21DA" w:rsidRDefault="00F81353" w:rsidP="00E92C96">
      <w:pPr>
        <w:pStyle w:val="Nadpis2"/>
      </w:pPr>
      <w:r w:rsidRPr="00A908D4">
        <w:t xml:space="preserve">V případě, že je výsledkem činnosti ESCO dle této smlouvy dílo, které podléhá ochraně podle autorského zákona, má Klient k takto vytvořenému dílu jako celku i k jeho jednotlivým částem nevýlučné přenosné právo užití. Klient je </w:t>
      </w:r>
      <w:r w:rsidRPr="00AB21DA">
        <w:t xml:space="preserve">oprávněn užívat takto vytvořené dílo pouze v souladu s jeho určením. To se </w:t>
      </w:r>
      <w:r w:rsidR="009B2A03">
        <w:t>týká</w:t>
      </w:r>
      <w:r w:rsidR="009B2A03" w:rsidRPr="00AB21DA">
        <w:t xml:space="preserve"> </w:t>
      </w:r>
      <w:r w:rsidRPr="00AB21DA">
        <w:t xml:space="preserve">případně </w:t>
      </w:r>
      <w:r w:rsidR="009B2A03">
        <w:t>i</w:t>
      </w:r>
      <w:r w:rsidR="009B2A03" w:rsidRPr="00AB21DA">
        <w:t xml:space="preserve"> </w:t>
      </w:r>
      <w:r w:rsidRPr="00AB21DA">
        <w:t xml:space="preserve">software, ohledně </w:t>
      </w:r>
      <w:r w:rsidR="00AF353B" w:rsidRPr="00AB21DA">
        <w:t xml:space="preserve">něhož </w:t>
      </w:r>
      <w:r w:rsidRPr="00AB21DA">
        <w:t xml:space="preserve">by byly podmínky stanoveny v licenční smlouvě. </w:t>
      </w:r>
      <w:r w:rsidR="000E4778" w:rsidRPr="00AB21DA">
        <w:t>O případných omezeních je</w:t>
      </w:r>
      <w:r w:rsidR="00AC1251" w:rsidRPr="00AB21DA">
        <w:t xml:space="preserve"> </w:t>
      </w:r>
      <w:r w:rsidR="009B2A03">
        <w:t>ESCO</w:t>
      </w:r>
      <w:r w:rsidR="009B2A03" w:rsidRPr="00AB21DA">
        <w:t xml:space="preserve"> </w:t>
      </w:r>
      <w:r w:rsidR="009B2A03">
        <w:t>povinna</w:t>
      </w:r>
      <w:r w:rsidR="009B2A03" w:rsidRPr="00AB21DA">
        <w:t xml:space="preserve"> </w:t>
      </w:r>
      <w:r w:rsidR="00AC1251" w:rsidRPr="00AB21DA">
        <w:t xml:space="preserve">informovat </w:t>
      </w:r>
      <w:r w:rsidR="009B2A03">
        <w:t>Klienta</w:t>
      </w:r>
      <w:r w:rsidR="009B2A03" w:rsidRPr="00AB21DA">
        <w:t xml:space="preserve"> </w:t>
      </w:r>
      <w:r w:rsidR="00AC1251" w:rsidRPr="00AB21DA">
        <w:t xml:space="preserve">bez zbytečného odkladu. </w:t>
      </w:r>
    </w:p>
    <w:p w14:paraId="768C1311" w14:textId="77777777" w:rsidR="00F81353" w:rsidRPr="00A908D4" w:rsidRDefault="00F81353" w:rsidP="009F1486">
      <w:pPr>
        <w:pStyle w:val="Nadpis1"/>
        <w:ind w:left="0"/>
      </w:pPr>
      <w:r w:rsidRPr="00A908D4">
        <w:rPr>
          <w:b w:val="0"/>
        </w:rPr>
        <w:br/>
      </w:r>
      <w:bookmarkStart w:id="169" w:name="_Toc326522995"/>
      <w:bookmarkStart w:id="170" w:name="_Toc152262147"/>
      <w:r w:rsidRPr="00A908D4">
        <w:t>Pojištění</w:t>
      </w:r>
      <w:bookmarkEnd w:id="169"/>
      <w:bookmarkEnd w:id="170"/>
    </w:p>
    <w:p w14:paraId="76C45900" w14:textId="6A5085AE" w:rsidR="00F81353" w:rsidRPr="00A908D4" w:rsidRDefault="00F81353" w:rsidP="00E92C96">
      <w:pPr>
        <w:pStyle w:val="Nadpis2"/>
      </w:pPr>
      <w:r w:rsidRPr="00A908D4">
        <w:t xml:space="preserve">Klient prohlašuje, že objekty a v nich umístěná </w:t>
      </w:r>
      <w:r w:rsidRPr="00E81376">
        <w:t>zařízení jsou řádně pojištěny proti živeln</w:t>
      </w:r>
      <w:r w:rsidR="00854C80" w:rsidRPr="00E81376">
        <w:t>í</w:t>
      </w:r>
      <w:r w:rsidRPr="00E81376">
        <w:t>m</w:t>
      </w:r>
      <w:r w:rsidRPr="00A908D4">
        <w:t xml:space="preserve"> pohromám. Klient se zavazuje po předání změnit pojištění způsobem odpovídajícím změnám provedeným v objektech či zařízení</w:t>
      </w:r>
      <w:r w:rsidR="00D975AA" w:rsidRPr="00A908D4">
        <w:t>ch</w:t>
      </w:r>
      <w:r w:rsidRPr="00A908D4">
        <w:t xml:space="preserve"> nebo energetickém systému. Klient se zavazuje pojištění udržovat po celou dobu trvání této smlouvy a v případě pojistné události pojistné plnění po dohodě s ESCO použít k obnově poškozených nebo zničených věcí. </w:t>
      </w:r>
    </w:p>
    <w:p w14:paraId="65974F81" w14:textId="19B80860" w:rsidR="00E451C5" w:rsidRPr="00A908D4" w:rsidRDefault="00F81353" w:rsidP="00E92C96">
      <w:pPr>
        <w:pStyle w:val="Nadpis2"/>
      </w:pPr>
      <w:bookmarkStart w:id="171" w:name="_Ref20157027"/>
      <w:r w:rsidRPr="00A908D4">
        <w:t>ESCO je povinn</w:t>
      </w:r>
      <w:r w:rsidR="00336107" w:rsidRPr="00A908D4">
        <w:t>a</w:t>
      </w:r>
      <w:r w:rsidRPr="00A908D4">
        <w:t xml:space="preserve"> </w:t>
      </w:r>
      <w:r w:rsidR="00185994" w:rsidRPr="00A908D4">
        <w:t>mít sjednané pojištění</w:t>
      </w:r>
      <w:r w:rsidRPr="00A908D4">
        <w:t xml:space="preserve"> pro případ odpovědnosti za škodu způsobenou prováděním </w:t>
      </w:r>
      <w:r w:rsidR="00BD5514">
        <w:t>všech</w:t>
      </w:r>
      <w:r w:rsidR="00BD5514" w:rsidRPr="00A908D4">
        <w:t xml:space="preserve"> </w:t>
      </w:r>
      <w:r w:rsidRPr="00A908D4">
        <w:t>opatření v rozsahu</w:t>
      </w:r>
      <w:r w:rsidR="00915779">
        <w:t xml:space="preserve"> alespoň 100 milionů Kč </w:t>
      </w:r>
      <w:r w:rsidRPr="00A908D4">
        <w:t>a toto pojištění ve stanovené výši a rozsahu udržovat</w:t>
      </w:r>
      <w:bookmarkEnd w:id="171"/>
      <w:r w:rsidRPr="00A908D4">
        <w:t xml:space="preserve"> po dobu </w:t>
      </w:r>
      <w:r w:rsidR="00865073" w:rsidRPr="00A908D4">
        <w:t xml:space="preserve">provádění </w:t>
      </w:r>
      <w:r w:rsidR="00BD5514">
        <w:t>všech</w:t>
      </w:r>
      <w:r w:rsidR="00BD5514" w:rsidRPr="00A908D4">
        <w:t xml:space="preserve"> </w:t>
      </w:r>
      <w:r w:rsidR="00865073" w:rsidRPr="00A908D4">
        <w:t>opatření</w:t>
      </w:r>
      <w:r w:rsidRPr="00A908D4">
        <w:t>.</w:t>
      </w:r>
    </w:p>
    <w:p w14:paraId="78D20777" w14:textId="133D8031" w:rsidR="00F81353" w:rsidRPr="00A908D4" w:rsidRDefault="00185994" w:rsidP="00E92C96">
      <w:pPr>
        <w:pStyle w:val="Nadpis2"/>
      </w:pPr>
      <w:bookmarkStart w:id="172" w:name="_Ref34895491"/>
      <w:r w:rsidRPr="00A908D4">
        <w:t xml:space="preserve">Každá ze smluvních stran je povinna na základě žádosti druhé smluvní strany doložit do </w:t>
      </w:r>
      <w:r w:rsidR="0031153B">
        <w:t xml:space="preserve">14 </w:t>
      </w:r>
      <w:r w:rsidRPr="00A908D4">
        <w:t>pracovních dnů od doručení této žádosti, že splnila povinnost pojistit se v rozsahu stanoveném v</w:t>
      </w:r>
      <w:r w:rsidR="00663FB3">
        <w:t> </w:t>
      </w:r>
      <w:r w:rsidRPr="00A908D4">
        <w:t>tomto</w:t>
      </w:r>
      <w:bookmarkEnd w:id="172"/>
      <w:r w:rsidRPr="00A908D4">
        <w:t xml:space="preserve"> </w:t>
      </w:r>
      <w:r w:rsidR="00AD5C5C" w:rsidRPr="00A908D4">
        <w:t>Článku</w:t>
      </w:r>
      <w:r w:rsidRPr="00A908D4">
        <w:t>.</w:t>
      </w:r>
    </w:p>
    <w:p w14:paraId="2C7546E2" w14:textId="77777777" w:rsidR="00F81353" w:rsidRPr="00A908D4" w:rsidRDefault="00F81353" w:rsidP="009F1486">
      <w:pPr>
        <w:pStyle w:val="Nadpis1"/>
        <w:ind w:left="0"/>
      </w:pPr>
      <w:bookmarkStart w:id="173" w:name="_Toc176162555"/>
      <w:r w:rsidRPr="00A908D4">
        <w:rPr>
          <w:b w:val="0"/>
        </w:rPr>
        <w:br/>
      </w:r>
      <w:bookmarkStart w:id="174" w:name="_Toc326522996"/>
      <w:bookmarkStart w:id="175" w:name="_Toc152262148"/>
      <w:r w:rsidRPr="00A908D4">
        <w:t>Postoupení pohledávek</w:t>
      </w:r>
      <w:bookmarkEnd w:id="173"/>
      <w:bookmarkEnd w:id="174"/>
      <w:bookmarkEnd w:id="175"/>
    </w:p>
    <w:p w14:paraId="762E5544" w14:textId="35218E72" w:rsidR="0014002A" w:rsidRPr="0014002A" w:rsidRDefault="0014002A" w:rsidP="0014002A">
      <w:pPr>
        <w:pStyle w:val="Nadpis2"/>
        <w:numPr>
          <w:ilvl w:val="0"/>
          <w:numId w:val="0"/>
        </w:numPr>
        <w:ind w:left="397"/>
        <w:rPr>
          <w:szCs w:val="22"/>
        </w:rPr>
      </w:pPr>
      <w:bookmarkStart w:id="176" w:name="_Hlk77227385"/>
      <w:r w:rsidRPr="0014002A">
        <w:rPr>
          <w:color w:val="C00000"/>
        </w:rPr>
        <w:t xml:space="preserve">Smluvní strany potvrzují, že je projekt spolufinancován z programu NPŽP, popř. půjčkou SFŽP, a to až do výše </w:t>
      </w:r>
      <w:r w:rsidRPr="0014002A">
        <w:rPr>
          <w:color w:val="C00000"/>
          <w:szCs w:val="22"/>
        </w:rPr>
        <w:t>[</w:t>
      </w:r>
      <w:r w:rsidR="00EA46B9" w:rsidRPr="00EA46B9">
        <w:rPr>
          <w:color w:val="C00000"/>
          <w:szCs w:val="22"/>
          <w:highlight w:val="yellow"/>
        </w:rPr>
        <w:t>doplní Klient</w:t>
      </w:r>
      <w:r w:rsidRPr="0014002A">
        <w:rPr>
          <w:color w:val="C00000"/>
          <w:szCs w:val="22"/>
        </w:rPr>
        <w:t>] [k vypořádání tomu odpovídající části ceny základních opatření</w:t>
      </w:r>
      <w:ins w:id="177" w:author="Radim Kohoutek" w:date="2025-01-17T16:34:00Z" w16du:dateUtc="2025-01-17T15:34:00Z">
        <w:r w:rsidR="00EA46B9">
          <w:rPr>
            <w:color w:val="C00000"/>
            <w:szCs w:val="22"/>
          </w:rPr>
          <w:t xml:space="preserve"> </w:t>
        </w:r>
      </w:ins>
      <w:r w:rsidRPr="0014002A">
        <w:rPr>
          <w:color w:val="C00000"/>
          <w:szCs w:val="22"/>
        </w:rPr>
        <w:t>(dále jen „</w:t>
      </w:r>
      <w:r w:rsidRPr="0014002A">
        <w:rPr>
          <w:b/>
          <w:color w:val="C00000"/>
          <w:szCs w:val="22"/>
        </w:rPr>
        <w:t>dotace</w:t>
      </w:r>
      <w:r w:rsidRPr="0014002A">
        <w:rPr>
          <w:color w:val="C00000"/>
          <w:szCs w:val="22"/>
        </w:rPr>
        <w:t>“).</w:t>
      </w:r>
    </w:p>
    <w:p w14:paraId="6A8A070A" w14:textId="68B81550" w:rsidR="0014002A" w:rsidRPr="0014002A" w:rsidRDefault="0014002A" w:rsidP="0014002A">
      <w:pPr>
        <w:pStyle w:val="Nadpis2"/>
        <w:numPr>
          <w:ilvl w:val="0"/>
          <w:numId w:val="0"/>
        </w:numPr>
        <w:ind w:left="397"/>
        <w:rPr>
          <w:color w:val="C00000"/>
          <w:szCs w:val="22"/>
        </w:rPr>
      </w:pPr>
      <w:bookmarkStart w:id="178" w:name="_Hlk101235960"/>
      <w:r w:rsidRPr="0014002A">
        <w:rPr>
          <w:color w:val="C00000"/>
          <w:szCs w:val="22"/>
        </w:rPr>
        <w:t xml:space="preserve">Klient výslovně souhlasí s tím, že ESCO je oprávněna postoupit pohledávku za Klientem na zaplacení části ceny za provedení příslušných opatření spolu s příslušenstvím dle Článku 17 smlouvy, finančních nákladů dle Článku 18 smlouvy, ceny doporučených dodatečných opatření dle Článku 13, nepokrytých/nehrazených dotací </w:t>
      </w:r>
      <w:bookmarkEnd w:id="178"/>
      <w:r w:rsidRPr="0014002A">
        <w:rPr>
          <w:color w:val="C00000"/>
          <w:szCs w:val="22"/>
        </w:rPr>
        <w:t>na subjekt odlišný od smluvních stran, který má bankovní licenci ve smyslu zákona č. 21/1992 Sb., o bankách, ve znění pozdějších předpisů, splňující požadavky českého právního řádu kladené na bankovní instituci, nebo společnosti, kterou ze 100 % vlastní banka (dále souhrnně jen „</w:t>
      </w:r>
      <w:r w:rsidRPr="0014002A">
        <w:rPr>
          <w:b/>
          <w:bCs w:val="0"/>
          <w:color w:val="C00000"/>
          <w:szCs w:val="22"/>
        </w:rPr>
        <w:t>banka</w:t>
      </w:r>
      <w:r w:rsidRPr="0014002A">
        <w:rPr>
          <w:color w:val="C00000"/>
          <w:szCs w:val="22"/>
        </w:rPr>
        <w:t xml:space="preserve">“) s tím, že s takto postoupenou pohledávkou nebude postupník (banka) dále oprávněna postoupit, a to nejdříve poté, co dojde k provedení příslušných opatření za podmínek dle této smlouvy potvrzeného předáním příslušných investičních opatření dle Článku 8.1. </w:t>
      </w:r>
    </w:p>
    <w:p w14:paraId="4C3CF5DB" w14:textId="09B2D32D" w:rsidR="0014002A" w:rsidRPr="0014002A" w:rsidRDefault="0014002A" w:rsidP="0014002A">
      <w:pPr>
        <w:pStyle w:val="Nadpis2"/>
        <w:numPr>
          <w:ilvl w:val="0"/>
          <w:numId w:val="0"/>
        </w:numPr>
        <w:ind w:left="397"/>
        <w:rPr>
          <w:color w:val="C00000"/>
          <w:szCs w:val="22"/>
        </w:rPr>
      </w:pPr>
      <w:r w:rsidRPr="0014002A">
        <w:rPr>
          <w:color w:val="C00000"/>
          <w:szCs w:val="22"/>
        </w:rPr>
        <w:lastRenderedPageBreak/>
        <w:t xml:space="preserve">Klient se dále zavazuje poskytnout ESCO v souvislosti s postoupením pohledávek dle tohoto článku smlouvy nezbytnou součinnost, spočívající zejména v poskytnutí písemného uznání závazku (dluhu) Klienta na zaplacení ceny základních opatření dle Článek 17, souvisejících finančních nákladů dle Článek 18, </w:t>
      </w:r>
      <w:bookmarkStart w:id="179" w:name="_Hlk101239882"/>
      <w:r w:rsidRPr="0014002A">
        <w:rPr>
          <w:color w:val="C00000"/>
          <w:szCs w:val="22"/>
        </w:rPr>
        <w:t>ceny doporučených dodatečných opatření dle Článek 13</w:t>
      </w:r>
      <w:bookmarkEnd w:id="179"/>
      <w:r w:rsidRPr="0014002A">
        <w:rPr>
          <w:color w:val="C00000"/>
          <w:szCs w:val="22"/>
        </w:rPr>
        <w:t>, a dále v  povinnosti uzavřít „</w:t>
      </w:r>
      <w:r w:rsidRPr="0014002A">
        <w:rPr>
          <w:i/>
          <w:iCs w:val="0"/>
          <w:color w:val="C00000"/>
        </w:rPr>
        <w:t>Dohodu o společném postupu stran</w:t>
      </w:r>
      <w:r w:rsidRPr="0014002A">
        <w:rPr>
          <w:color w:val="C00000"/>
        </w:rPr>
        <w:t>“</w:t>
      </w:r>
      <w:ins w:id="180" w:author="Radim Kohoutek" w:date="2025-01-17T16:35:00Z" w16du:dateUtc="2025-01-17T15:35:00Z">
        <w:r w:rsidR="00EA46B9">
          <w:rPr>
            <w:color w:val="C00000"/>
          </w:rPr>
          <w:t xml:space="preserve"> (dále také jen Troj</w:t>
        </w:r>
      </w:ins>
      <w:ins w:id="181" w:author="Radim Kohoutek" w:date="2025-01-17T16:36:00Z" w16du:dateUtc="2025-01-17T15:36:00Z">
        <w:r w:rsidR="00EA46B9">
          <w:rPr>
            <w:color w:val="C00000"/>
          </w:rPr>
          <w:t>dohodu)</w:t>
        </w:r>
      </w:ins>
      <w:r w:rsidRPr="0014002A">
        <w:rPr>
          <w:color w:val="C00000"/>
        </w:rPr>
        <w:t>, jejíž vzorové znění tvoří přílohu č. 12, uzavíranou mezi Klientem, ESCO a bankou (postupitelem) odkupující pohledávku vzniklou na základě realizace základních opatření a/nebo</w:t>
      </w:r>
      <w:r w:rsidRPr="0014002A">
        <w:t xml:space="preserve"> </w:t>
      </w:r>
      <w:r w:rsidRPr="0014002A">
        <w:rPr>
          <w:color w:val="C00000"/>
          <w:szCs w:val="22"/>
        </w:rPr>
        <w:t>doporučených dodatečných opatření, a to vše do 10 dnů od obdržení písemné výzvy ESCO za předpokladu, že dojde k provedení příslušných opatření za podmínek dle této smlouvy potvrzeného předáním příslušných investičních opatření dle Článku 8.1.</w:t>
      </w:r>
    </w:p>
    <w:p w14:paraId="59B0A9A0" w14:textId="2CE7416A" w:rsidR="0014002A" w:rsidRDefault="0014002A" w:rsidP="0014002A">
      <w:pPr>
        <w:pStyle w:val="Nadpis2"/>
        <w:numPr>
          <w:ilvl w:val="0"/>
          <w:numId w:val="0"/>
        </w:numPr>
        <w:ind w:left="397"/>
        <w:rPr>
          <w:b/>
          <w:bCs w:val="0"/>
          <w:szCs w:val="22"/>
        </w:rPr>
      </w:pPr>
      <w:del w:id="182" w:author="Radim Kohoutek" w:date="2025-01-17T16:36:00Z" w16du:dateUtc="2025-01-17T15:36:00Z">
        <w:r w:rsidRPr="0014002A" w:rsidDel="00EA46B9">
          <w:rPr>
            <w:b/>
            <w:bCs w:val="0"/>
            <w:szCs w:val="22"/>
          </w:rPr>
          <w:delText>POVINNOST UZAVŘÍT TROJDOHODU – BUDE UPRAVENO DLE AKTUÁLNÍCH PODMÍNEK OPŽP nebo jiného dotačního programu.</w:delText>
        </w:r>
      </w:del>
    </w:p>
    <w:p w14:paraId="25B5B204" w14:textId="17F2FFF7" w:rsidR="00B827B7" w:rsidRPr="00AB21DA" w:rsidDel="0014002A" w:rsidRDefault="00B827B7" w:rsidP="00B827B7">
      <w:pPr>
        <w:pStyle w:val="Nadpis2"/>
        <w:rPr>
          <w:del w:id="183" w:author="Radim Kohoutek" w:date="2025-01-17T16:22:00Z" w16du:dateUtc="2025-01-17T15:22:00Z"/>
          <w:szCs w:val="22"/>
        </w:rPr>
      </w:pPr>
      <w:del w:id="184" w:author="Radim Kohoutek" w:date="2025-01-17T16:22:00Z" w16du:dateUtc="2025-01-17T15:22:00Z">
        <w:r w:rsidRPr="00AB21DA" w:rsidDel="0014002A">
          <w:rPr>
            <w:szCs w:val="22"/>
          </w:rPr>
          <w:delText>Klient výslovně souhlasí s tím, že ESCO je oprávněna postoupit pohledávku za Klientem na zaplacení části ceny za provedení příslušných opatření spolu s příslušenstvím dle Článek 17 smlouvy, finančních nákladů dle Článek 18 smlouvy, ceny doporučených dodatečných opatření dle Článek 13, na subjekt odlišný od smluvních stran, který má bankovní licenci ve smyslu zákona č. 21/1992 Sb., o bankách, ve znění pozdějších předpisů, splňující požadavky českého právního řádu kladené na bankovní instituci, nebo společnosti, kterou ze 100 % vlastní banka (dále souhrnně jen „</w:delText>
        </w:r>
        <w:r w:rsidRPr="00B827B7" w:rsidDel="0014002A">
          <w:rPr>
            <w:b/>
            <w:bCs w:val="0"/>
            <w:szCs w:val="22"/>
          </w:rPr>
          <w:delText>banka</w:delText>
        </w:r>
        <w:r w:rsidRPr="00AB21DA" w:rsidDel="0014002A">
          <w:rPr>
            <w:szCs w:val="22"/>
          </w:rPr>
          <w:delText xml:space="preserve">“) s tím, že s takto postoupenou pohledávkou nebude postupník (banka) dále oprávněna postoupit, a to nejdříve poté, co dojde k provedení příslušných opatření za podmínek dle této smlouvy potvrzeného předáním příslušných investičních opatření dle Článek 8.1. </w:delText>
        </w:r>
      </w:del>
    </w:p>
    <w:p w14:paraId="399FCB43" w14:textId="526134AB" w:rsidR="00D85AA7" w:rsidRPr="00B827B7" w:rsidRDefault="00B827B7" w:rsidP="00B827B7">
      <w:pPr>
        <w:pStyle w:val="Nadpis2"/>
        <w:numPr>
          <w:ilvl w:val="0"/>
          <w:numId w:val="0"/>
        </w:numPr>
        <w:ind w:left="567"/>
        <w:rPr>
          <w:szCs w:val="22"/>
        </w:rPr>
      </w:pPr>
      <w:del w:id="185" w:author="Radim Kohoutek" w:date="2025-01-17T16:22:00Z" w16du:dateUtc="2025-01-17T15:22:00Z">
        <w:r w:rsidRPr="00AB21DA" w:rsidDel="0014002A">
          <w:rPr>
            <w:szCs w:val="22"/>
          </w:rPr>
          <w:delText>Klient se dále zavazuje poskytnout ESCO v souvislosti s postoupením pohledávek dle tohoto článku smlouvy nezbytnou součinnost, spočívající zejména v poskytnutí písemného uznání závazku (dluhu) Klienta na zaplacení ceny základních opatření dle Článek 17, souvisejících finančních nákladů dle Článek 18, ceny doporučených dodatečných opatření dle Článek 13, do 10 dnů od obdržení písemné výzvy ESCO, a to za předpokladu, že dojde k provedení příslušných opatření za podmínek dle této smlouvy potvrzeného předáním příslušných investičních opatření dle Článek 8.1.</w:delText>
        </w:r>
      </w:del>
    </w:p>
    <w:bookmarkEnd w:id="176"/>
    <w:p w14:paraId="203AEA0E" w14:textId="77777777" w:rsidR="00F81353" w:rsidRPr="00A908D4" w:rsidRDefault="00F81353" w:rsidP="009F1486">
      <w:pPr>
        <w:pStyle w:val="Nadpis1"/>
        <w:ind w:left="0"/>
      </w:pPr>
      <w:r w:rsidRPr="00A908D4">
        <w:rPr>
          <w:b w:val="0"/>
        </w:rPr>
        <w:br/>
      </w:r>
      <w:bookmarkStart w:id="186" w:name="_Toc326522997"/>
      <w:bookmarkStart w:id="187" w:name="_Toc152262149"/>
      <w:r w:rsidRPr="00A908D4">
        <w:t>Vyšší moc</w:t>
      </w:r>
      <w:bookmarkEnd w:id="186"/>
      <w:bookmarkEnd w:id="187"/>
    </w:p>
    <w:p w14:paraId="0F31D469" w14:textId="77777777" w:rsidR="00F81353" w:rsidRPr="00A908D4" w:rsidRDefault="00F81353" w:rsidP="00E92C96">
      <w:pPr>
        <w:pStyle w:val="Nadpis2"/>
      </w:pPr>
      <w:r w:rsidRPr="00A908D4">
        <w:rPr>
          <w:szCs w:val="20"/>
        </w:rPr>
        <w:t>Žádná</w:t>
      </w:r>
      <w:r w:rsidRPr="00A908D4">
        <w:t xml:space="preserve"> ze smluvních stran není odpovědna za prodlení s plněním závazků stanovených touto smlouvou, pokud bylo způsobeno okolnostmi vylučujícími odpovědnost (dále jen „</w:t>
      </w:r>
      <w:r w:rsidRPr="00A908D4">
        <w:rPr>
          <w:b/>
        </w:rPr>
        <w:t>vyšší moc</w:t>
      </w:r>
      <w:r w:rsidRPr="00A908D4">
        <w:t>“).</w:t>
      </w:r>
    </w:p>
    <w:p w14:paraId="05AE71E7" w14:textId="65C63B8E" w:rsidR="00185994" w:rsidRPr="00A908D4" w:rsidRDefault="00185994" w:rsidP="00E92C96">
      <w:pPr>
        <w:pStyle w:val="Nadpis2"/>
      </w:pPr>
      <w:r w:rsidRPr="00A908D4">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10544F69" w14:textId="77777777" w:rsidR="00F81353" w:rsidRPr="00A908D4" w:rsidRDefault="00F81353" w:rsidP="00E92C96">
      <w:pPr>
        <w:pStyle w:val="Nadpis2"/>
      </w:pPr>
      <w:r w:rsidRPr="00A908D4">
        <w:t xml:space="preserve">Za vyšší moc se však nepokládají okolnosti, jež vyplývají z osobních, zejména hospodářských poměrů povinné strany, a dále překážky plnění, které byla tato strana povinna překonat nebo </w:t>
      </w:r>
      <w:r w:rsidRPr="00A908D4">
        <w:lastRenderedPageBreak/>
        <w:t>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D77343B" w14:textId="77777777" w:rsidR="00F81353" w:rsidRPr="00A908D4" w:rsidRDefault="00F81353" w:rsidP="00E92C96">
      <w:pPr>
        <w:pStyle w:val="Nadpis2"/>
      </w:pPr>
      <w:r w:rsidRPr="00A908D4">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311B810B" w14:textId="77777777" w:rsidR="00F81353" w:rsidRPr="00A908D4" w:rsidRDefault="00F81353" w:rsidP="009F1486">
      <w:pPr>
        <w:pStyle w:val="Nadpis1"/>
        <w:ind w:left="0"/>
      </w:pPr>
      <w:r w:rsidRPr="00A908D4">
        <w:rPr>
          <w:b w:val="0"/>
        </w:rPr>
        <w:br/>
      </w:r>
      <w:bookmarkStart w:id="188" w:name="_Toc326522998"/>
      <w:bookmarkStart w:id="189" w:name="_Toc152262150"/>
      <w:r w:rsidRPr="00A908D4">
        <w:t>Náhrada škody</w:t>
      </w:r>
      <w:bookmarkEnd w:id="188"/>
      <w:bookmarkEnd w:id="189"/>
    </w:p>
    <w:p w14:paraId="07325306" w14:textId="77777777" w:rsidR="00F81353" w:rsidRPr="00A908D4" w:rsidRDefault="00F81353" w:rsidP="00E92C96">
      <w:pPr>
        <w:pStyle w:val="Nadpis2"/>
      </w:pPr>
      <w:r w:rsidRPr="00A908D4">
        <w:t>Smluvní strany odpov</w:t>
      </w:r>
      <w:r w:rsidR="00185994" w:rsidRPr="00A908D4">
        <w:t>ídají</w:t>
      </w:r>
      <w:r w:rsidRPr="00A908D4">
        <w:t xml:space="preserve"> za škodu způsobenou druhé smluvní straně porušením smluvních nebo zákonných povinnosti. </w:t>
      </w:r>
    </w:p>
    <w:p w14:paraId="30A7C05B" w14:textId="77777777" w:rsidR="00F81353" w:rsidRPr="00A908D4" w:rsidRDefault="00F81353" w:rsidP="00E92C96">
      <w:pPr>
        <w:pStyle w:val="Nadpis2"/>
      </w:pPr>
      <w:r w:rsidRPr="00A908D4">
        <w:t>Smluvní strany se zavazují předcházet škodám a minimalizovat vzniklé škody.</w:t>
      </w:r>
    </w:p>
    <w:p w14:paraId="2E8B3F39" w14:textId="77777777" w:rsidR="00F81353" w:rsidRPr="00A908D4" w:rsidRDefault="00F81353" w:rsidP="00E92C96">
      <w:pPr>
        <w:pStyle w:val="Nadpis2"/>
      </w:pPr>
      <w:r w:rsidRPr="00A908D4">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2F053138" w14:textId="77777777" w:rsidR="00E451C5" w:rsidRPr="00A908D4" w:rsidRDefault="00E451C5" w:rsidP="00E92C96">
      <w:pPr>
        <w:pStyle w:val="Nadpis2"/>
      </w:pPr>
      <w:r w:rsidRPr="00A908D4">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753DFE11" w14:textId="77777777" w:rsidR="00F81353" w:rsidRPr="00A908D4" w:rsidRDefault="00F81353" w:rsidP="00E92C96">
      <w:pPr>
        <w:pStyle w:val="Nadpis2"/>
      </w:pPr>
      <w:r w:rsidRPr="00A908D4">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14:paraId="6648D260" w14:textId="77777777" w:rsidR="00AC63E7" w:rsidRPr="00A908D4" w:rsidRDefault="003C2DDE" w:rsidP="00E92C96">
      <w:pPr>
        <w:pStyle w:val="Nadpis2"/>
      </w:pPr>
      <w:r w:rsidRPr="00A908D4">
        <w:t>Smluvní strany se dohodly, že se ustanovení § 1971 občanského zákoníku nepoužije.</w:t>
      </w:r>
    </w:p>
    <w:p w14:paraId="12BBA4FD" w14:textId="77777777" w:rsidR="00F81353" w:rsidRPr="00A908D4" w:rsidRDefault="00F81353" w:rsidP="009F1486">
      <w:pPr>
        <w:pStyle w:val="Nadpis1"/>
        <w:ind w:left="0"/>
      </w:pPr>
      <w:r w:rsidRPr="00A908D4">
        <w:rPr>
          <w:b w:val="0"/>
        </w:rPr>
        <w:br/>
      </w:r>
      <w:bookmarkStart w:id="190" w:name="_Toc326522999"/>
      <w:bookmarkStart w:id="191" w:name="_Toc152262151"/>
      <w:r w:rsidR="008C612A" w:rsidRPr="00A908D4">
        <w:t>Pod</w:t>
      </w:r>
      <w:r w:rsidR="00E27556" w:rsidRPr="00A908D4">
        <w:t>dodávky</w:t>
      </w:r>
      <w:bookmarkEnd w:id="190"/>
      <w:bookmarkEnd w:id="191"/>
    </w:p>
    <w:p w14:paraId="43B537E8" w14:textId="4138454E" w:rsidR="00C91B24" w:rsidRPr="00A908D4" w:rsidRDefault="00737E8C" w:rsidP="00E92C96">
      <w:pPr>
        <w:pStyle w:val="Nadpis2"/>
      </w:pPr>
      <w:r w:rsidRPr="00A908D4">
        <w:t xml:space="preserve">ESCO je oprávněna k plnění této smlouvy používat třetí osoby. Seznam </w:t>
      </w:r>
      <w:r w:rsidR="008E0EEA" w:rsidRPr="00A908D4">
        <w:t>pod</w:t>
      </w:r>
      <w:r w:rsidRPr="00A908D4">
        <w:t xml:space="preserve">dodavatelů, jejichž podíl na ceně za provedení opatření přesahuje 10 % je uveden v příloze č. 9. Změny v tomto seznamu je ESCO povinna předložit Klientovi k odsouhlasení. ESCO plně odpovídá za plnění prováděná </w:t>
      </w:r>
      <w:r w:rsidR="008E0EEA" w:rsidRPr="00A908D4">
        <w:t>pod</w:t>
      </w:r>
      <w:r w:rsidRPr="00A908D4">
        <w:t xml:space="preserve">dodavateli, jako by je prováděla ona sama. ESCO bere na vědomí existenci povinnosti stanovené v § 105 odst. 3 ZZVZ, dle kterého byla ESCO povinna nejpozději do 10 pracovních dnů od doručení oznámení o výběru dodavatele předložit Klientovi identifikační údaje </w:t>
      </w:r>
      <w:r w:rsidR="008E0EEA" w:rsidRPr="00A908D4">
        <w:t>pod</w:t>
      </w:r>
      <w:r w:rsidRPr="00A908D4">
        <w:t xml:space="preserve">dodavatelů veškerých stavebních prací, pokud jí byli známi. ESCO se zavazuje identifikovat </w:t>
      </w:r>
      <w:r w:rsidR="008E0EEA" w:rsidRPr="00A908D4">
        <w:t>pod</w:t>
      </w:r>
      <w:r w:rsidRPr="00A908D4">
        <w:t>dodavatele, kteří nebyli identifikováni podle předchozí věty tohoto odstavce ani nebyli uvedeni v příloze č. 9 smlouvy</w:t>
      </w:r>
      <w:r w:rsidRPr="00A908D4">
        <w:rPr>
          <w:smallCaps/>
        </w:rPr>
        <w:t>,</w:t>
      </w:r>
      <w:r w:rsidRPr="00A908D4">
        <w:t xml:space="preserve"> a kteří se následně zapojí do plnění dle této smlouvy</w:t>
      </w:r>
      <w:r w:rsidRPr="00A908D4">
        <w:rPr>
          <w:smallCaps/>
        </w:rPr>
        <w:t>,</w:t>
      </w:r>
      <w:r w:rsidRPr="00A908D4">
        <w:t xml:space="preserve"> a to před zahájením plnění </w:t>
      </w:r>
      <w:r w:rsidR="008E0EEA" w:rsidRPr="00A908D4">
        <w:t>pod</w:t>
      </w:r>
      <w:r w:rsidRPr="00A908D4">
        <w:t>dodavatele (pro splnění této povinnosti je dle § 105 odst. 5 ZZVZ dostačující zápis v požadovaném rozsahu do stavebního deníku).</w:t>
      </w:r>
    </w:p>
    <w:p w14:paraId="1A2E8963" w14:textId="77777777" w:rsidR="00561718" w:rsidRPr="00A908D4" w:rsidRDefault="00737E8C" w:rsidP="00E92C96">
      <w:pPr>
        <w:pStyle w:val="Nadpis2"/>
      </w:pPr>
      <w:r w:rsidRPr="00A908D4">
        <w:lastRenderedPageBreak/>
        <w:t xml:space="preserve">V případě, že ESCO v souladu se zadávací dokumentací prokázala splnění části kvalifikace prostřednictvím </w:t>
      </w:r>
      <w:r w:rsidR="008E0EEA" w:rsidRPr="00A908D4">
        <w:t>pod</w:t>
      </w:r>
      <w:r w:rsidRPr="00A908D4">
        <w:t xml:space="preserve">dodavatele, musí tento </w:t>
      </w:r>
      <w:r w:rsidR="008E0EEA" w:rsidRPr="00A908D4">
        <w:t>pod</w:t>
      </w:r>
      <w:r w:rsidRPr="00A908D4">
        <w:t xml:space="preserve">dodavatel i tomu odpovídající část plnění poskytovat. ESCO je oprávněna změnit </w:t>
      </w:r>
      <w:r w:rsidR="002F5942" w:rsidRPr="00A908D4">
        <w:t>pod</w:t>
      </w:r>
      <w:r w:rsidRPr="00A908D4">
        <w:t xml:space="preserve">dodavatele, pomocí kterého prokázala část splnění kvalifikace, jen ze závažných důvodů a s předchozím písemným souhlasem Klienta, přičemž nový </w:t>
      </w:r>
      <w:r w:rsidR="002F5942" w:rsidRPr="00A908D4">
        <w:t>pod</w:t>
      </w:r>
      <w:r w:rsidRPr="00A908D4">
        <w:t xml:space="preserve">dodavatel musí disponovat minimálně stejnou kvalifikací, kterou původní </w:t>
      </w:r>
      <w:r w:rsidR="002F5942" w:rsidRPr="00A908D4">
        <w:t>pod</w:t>
      </w:r>
      <w:r w:rsidRPr="00A908D4">
        <w:t xml:space="preserve">dodavatel prokázal za ESCO. Klient nesmí souhlas se změnou </w:t>
      </w:r>
      <w:r w:rsidR="002F5942" w:rsidRPr="00A908D4">
        <w:t>pod</w:t>
      </w:r>
      <w:r w:rsidRPr="00A908D4">
        <w:t>dodavatele bez objektivních důvodů odmítnout, pokud mu budou příslušné doklady předloženy.</w:t>
      </w:r>
    </w:p>
    <w:p w14:paraId="06596719" w14:textId="77777777" w:rsidR="00614A52" w:rsidRPr="00A908D4" w:rsidRDefault="00737E8C" w:rsidP="00E92C96">
      <w:pPr>
        <w:pStyle w:val="Nadpis2"/>
      </w:pPr>
      <w:r w:rsidRPr="00A908D4">
        <w:t xml:space="preserve">Bude-li jakýkoliv </w:t>
      </w:r>
      <w:r w:rsidR="002F5942" w:rsidRPr="00A908D4">
        <w:t>pod</w:t>
      </w:r>
      <w:r w:rsidRPr="00A908D4">
        <w:t>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2ED4CC2D" w14:textId="77777777" w:rsidR="00E34B9A" w:rsidRPr="00A908D4" w:rsidRDefault="00E34B9A" w:rsidP="009F1486">
      <w:pPr>
        <w:pStyle w:val="Nadpis1"/>
        <w:ind w:left="0"/>
      </w:pPr>
      <w:bookmarkStart w:id="192" w:name="_Toc303154046"/>
      <w:r w:rsidRPr="00A908D4">
        <w:br/>
      </w:r>
      <w:bookmarkStart w:id="193" w:name="_Toc152262152"/>
      <w:r w:rsidRPr="00A908D4">
        <w:t>Smluvní pokuty</w:t>
      </w:r>
      <w:bookmarkEnd w:id="192"/>
      <w:bookmarkEnd w:id="193"/>
    </w:p>
    <w:p w14:paraId="6B6A1E84" w14:textId="77777777" w:rsidR="00E34B9A" w:rsidRPr="00A908D4" w:rsidRDefault="00E34B9A" w:rsidP="00E92C96">
      <w:pPr>
        <w:pStyle w:val="Nadpis2"/>
      </w:pPr>
      <w:r w:rsidRPr="00A908D4">
        <w:t xml:space="preserve">Smluvní strana je v prodlení s plněním nepeněžitého závazku, jestliže nesplní řádně a včas svůj závazek, který pro smluvní stranu vyplývá ze smlouvy nebo z právních předpisů. </w:t>
      </w:r>
    </w:p>
    <w:p w14:paraId="61219859" w14:textId="68935F1C" w:rsidR="005E3523" w:rsidRPr="00A908D4" w:rsidRDefault="005E3523" w:rsidP="00E92C96">
      <w:pPr>
        <w:pStyle w:val="Nadpis2"/>
      </w:pPr>
      <w:r w:rsidRPr="00A908D4">
        <w:t xml:space="preserve">V případě prodlení ESCO s plněním jeho povinností či jiného porušení povinností stanovených touto smlouvou je ESCO povinna uhradit Klientovi smluvní pokutu ve výši </w:t>
      </w:r>
      <w:r w:rsidR="00F11A10">
        <w:t>3</w:t>
      </w:r>
      <w:r w:rsidR="00975730">
        <w:t xml:space="preserve"> 000</w:t>
      </w:r>
      <w:r w:rsidRPr="00A908D4">
        <w:t xml:space="preserve"> Kč (slovy: </w:t>
      </w:r>
      <w:proofErr w:type="spellStart"/>
      <w:r w:rsidR="00F11A10">
        <w:t>tři</w:t>
      </w:r>
      <w:r w:rsidR="00975730">
        <w:t>tisíc</w:t>
      </w:r>
      <w:r w:rsidR="00F11A10">
        <w:t>e</w:t>
      </w:r>
      <w:proofErr w:type="spellEnd"/>
      <w:r w:rsidRPr="00A908D4">
        <w:t xml:space="preserve"> korun českých bez DPH), a to za každý případ porušení.</w:t>
      </w:r>
    </w:p>
    <w:p w14:paraId="54A77419" w14:textId="0935A7B3" w:rsidR="00E34B9A" w:rsidRDefault="00E34B9A" w:rsidP="00E92C96">
      <w:pPr>
        <w:pStyle w:val="Nadpis2"/>
      </w:pPr>
      <w:bookmarkStart w:id="194" w:name="_Hlk48307554"/>
      <w:r w:rsidRPr="00A908D4">
        <w:t xml:space="preserve">V případě prodlení Klienta s poskytnutím součinnosti a s plněním dalších jeho </w:t>
      </w:r>
      <w:r w:rsidR="007D4E61" w:rsidRPr="00A908D4">
        <w:t xml:space="preserve">nepeněžitých </w:t>
      </w:r>
      <w:r w:rsidRPr="00A908D4">
        <w:t xml:space="preserve">povinností či jiného porušení </w:t>
      </w:r>
      <w:r w:rsidR="007D4E61" w:rsidRPr="00A908D4">
        <w:t xml:space="preserve">nepeněžitých </w:t>
      </w:r>
      <w:r w:rsidRPr="00A908D4">
        <w:t xml:space="preserve">povinností stanovených touto smlouvou je Klient povinen uhradit ESCO smluvní pokutu ve výši </w:t>
      </w:r>
      <w:r w:rsidR="00F11A10">
        <w:t>3</w:t>
      </w:r>
      <w:r w:rsidR="006B27C9">
        <w:t xml:space="preserve"> 000</w:t>
      </w:r>
      <w:r w:rsidRPr="00A908D4">
        <w:t xml:space="preserve"> Kč (slovy: </w:t>
      </w:r>
      <w:proofErr w:type="spellStart"/>
      <w:r w:rsidR="00F11A10">
        <w:t>tři</w:t>
      </w:r>
      <w:r w:rsidR="006B27C9">
        <w:t>tisíc</w:t>
      </w:r>
      <w:r w:rsidR="00F11A10">
        <w:t>e</w:t>
      </w:r>
      <w:proofErr w:type="spellEnd"/>
      <w:r w:rsidRPr="00A908D4">
        <w:t xml:space="preserve"> korun českých bez DPH), a to za každý případ porušení.</w:t>
      </w:r>
    </w:p>
    <w:p w14:paraId="2A40B46A" w14:textId="7FDADBBD" w:rsidR="00685E32" w:rsidRPr="00A908D4" w:rsidRDefault="00685E32" w:rsidP="00E92C96">
      <w:pPr>
        <w:pStyle w:val="Nadpis2"/>
      </w:pPr>
      <w:r>
        <w:t>V případě odstoupení</w:t>
      </w:r>
      <w:r w:rsidRPr="00685E32">
        <w:t xml:space="preserve"> ESCO </w:t>
      </w:r>
      <w:r>
        <w:t>od smlouvy, aniž by byly splněny podmínky dle čl. 38.3.</w:t>
      </w:r>
      <w:r w:rsidRPr="00685E32">
        <w:t>, vzniká Klientovi nárok na zaplacení smluvní pokuty ve výši 1 % z</w:t>
      </w:r>
      <w:r>
        <w:t> </w:t>
      </w:r>
      <w:r w:rsidRPr="00685E32">
        <w:t>ceny</w:t>
      </w:r>
      <w:r>
        <w:t xml:space="preserve"> za provedení </w:t>
      </w:r>
      <w:r w:rsidR="001160FA">
        <w:t xml:space="preserve">základních </w:t>
      </w:r>
      <w:r>
        <w:t>opatření</w:t>
      </w:r>
      <w:r w:rsidRPr="00685E32">
        <w:t>.</w:t>
      </w:r>
    </w:p>
    <w:p w14:paraId="371DB761" w14:textId="77777777" w:rsidR="00E34B9A" w:rsidRPr="00A908D4" w:rsidRDefault="00E34B9A" w:rsidP="00E92C96">
      <w:pPr>
        <w:pStyle w:val="Nadpis2"/>
      </w:pPr>
      <w:bookmarkStart w:id="195" w:name="_Ref57792848"/>
      <w:bookmarkEnd w:id="194"/>
      <w:r w:rsidRPr="00A908D4">
        <w:t>Žádná ze smluvních stran není povinna zaplatit druhé smluvní straně smluvní pokutu, pokud k porušení povinnosti došlo v důsledku vyšší moci.</w:t>
      </w:r>
    </w:p>
    <w:p w14:paraId="0A10C4FB" w14:textId="77777777" w:rsidR="00E34B9A" w:rsidRPr="00A908D4" w:rsidRDefault="00E34B9A" w:rsidP="00E92C96">
      <w:pPr>
        <w:pStyle w:val="Nadpis2"/>
      </w:pPr>
      <w:r w:rsidRPr="00A908D4">
        <w:t xml:space="preserve">Smluvní pokuta je splatná do </w:t>
      </w:r>
      <w:r w:rsidR="008351D9" w:rsidRPr="00A908D4">
        <w:t>[</w:t>
      </w:r>
      <w:r w:rsidRPr="00A908D4">
        <w:t>21</w:t>
      </w:r>
      <w:r w:rsidR="008351D9" w:rsidRPr="00A908D4">
        <w:t>]</w:t>
      </w:r>
      <w:r w:rsidRPr="00A908D4">
        <w:t xml:space="preserve"> dnů ode dne doručení písemné výzvy k jejímu uhrazení</w:t>
      </w:r>
      <w:bookmarkEnd w:id="195"/>
      <w:r w:rsidRPr="00A908D4">
        <w:t>.</w:t>
      </w:r>
      <w:r w:rsidR="00ED7C00" w:rsidRPr="00A908D4">
        <w:t xml:space="preserve"> Smluvní strany se dohodly a zavazují se, že maximální celková výše smluvní</w:t>
      </w:r>
      <w:r w:rsidR="00070503" w:rsidRPr="00A908D4">
        <w:t>ch</w:t>
      </w:r>
      <w:r w:rsidR="00303EED" w:rsidRPr="00A908D4">
        <w:t xml:space="preserve"> pok</w:t>
      </w:r>
      <w:r w:rsidR="00E92C96" w:rsidRPr="00A908D4">
        <w:t>u</w:t>
      </w:r>
      <w:r w:rsidR="00303EED" w:rsidRPr="00A908D4">
        <w:t>t</w:t>
      </w:r>
      <w:r w:rsidR="00ED7C00" w:rsidRPr="00A908D4">
        <w:t xml:space="preserve"> dle této smlouvy uplatňovaná vůči kterékoliv smluvní straně druhou smluvní stranou nemůže přesáhnout 10</w:t>
      </w:r>
      <w:r w:rsidR="00E92C96" w:rsidRPr="00A908D4">
        <w:t> </w:t>
      </w:r>
      <w:r w:rsidR="00ED7C00" w:rsidRPr="00A908D4">
        <w:t>% ceny základních investičních opatření bez DPH.</w:t>
      </w:r>
    </w:p>
    <w:p w14:paraId="40618243" w14:textId="50FF45D8" w:rsidR="00ED7C00" w:rsidRDefault="009048CD" w:rsidP="00E92C96">
      <w:pPr>
        <w:pStyle w:val="Nadpis2"/>
      </w:pPr>
      <w:r w:rsidRPr="00A908D4">
        <w:t>Sjednáním a/nebo z</w:t>
      </w:r>
      <w:r w:rsidR="00E34B9A" w:rsidRPr="00A908D4">
        <w:t>aplacením jakékoliv sjednané smluvní pokuty</w:t>
      </w:r>
      <w:r w:rsidR="0039314A" w:rsidRPr="00A908D4">
        <w:t xml:space="preserve"> dle této smlouvy</w:t>
      </w:r>
      <w:r w:rsidR="006A0565" w:rsidRPr="00A908D4">
        <w:t xml:space="preserve"> není dotčeno právo </w:t>
      </w:r>
      <w:r w:rsidR="00132EFC">
        <w:t>poškozené smluvní strany</w:t>
      </w:r>
      <w:r w:rsidR="00132EFC" w:rsidRPr="00A908D4">
        <w:t xml:space="preserve"> </w:t>
      </w:r>
      <w:r w:rsidR="00E34B9A" w:rsidRPr="00A908D4">
        <w:t>na náhradu škody</w:t>
      </w:r>
      <w:r w:rsidR="00AE0D78" w:rsidRPr="00A908D4">
        <w:t xml:space="preserve"> vzniklé z porušení povinnosti, ke kterému se smluvní pokuta vztahuje, a to</w:t>
      </w:r>
      <w:r w:rsidR="00E34B9A" w:rsidRPr="00A908D4">
        <w:t xml:space="preserve"> ve výši přesahující smluvní pokutu</w:t>
      </w:r>
      <w:r w:rsidR="00BB128E" w:rsidRPr="00A908D4">
        <w:t>.</w:t>
      </w:r>
      <w:r w:rsidR="00ED7C00" w:rsidRPr="00A908D4">
        <w:t xml:space="preserve"> </w:t>
      </w:r>
    </w:p>
    <w:p w14:paraId="3F9E099D" w14:textId="77777777" w:rsidR="00BD5514" w:rsidRPr="00A908D4" w:rsidRDefault="00BD5514" w:rsidP="00BD5514">
      <w:pPr>
        <w:pStyle w:val="Nadpis2"/>
        <w:numPr>
          <w:ilvl w:val="0"/>
          <w:numId w:val="0"/>
        </w:numPr>
        <w:ind w:left="539"/>
      </w:pPr>
    </w:p>
    <w:p w14:paraId="77CF1D34" w14:textId="77777777" w:rsidR="00F81353" w:rsidRPr="00A908D4" w:rsidRDefault="00F81353" w:rsidP="009F1486">
      <w:pPr>
        <w:pStyle w:val="Nadpis1"/>
        <w:ind w:left="0"/>
      </w:pPr>
      <w:r w:rsidRPr="00A908D4">
        <w:rPr>
          <w:b w:val="0"/>
        </w:rPr>
        <w:lastRenderedPageBreak/>
        <w:br/>
      </w:r>
      <w:bookmarkStart w:id="196" w:name="_Ref238892302"/>
      <w:bookmarkStart w:id="197" w:name="_Toc326523000"/>
      <w:bookmarkStart w:id="198" w:name="_Toc152262153"/>
      <w:r w:rsidRPr="00A908D4">
        <w:t>Trvání smlouvy</w:t>
      </w:r>
      <w:bookmarkEnd w:id="196"/>
      <w:bookmarkEnd w:id="197"/>
      <w:bookmarkEnd w:id="198"/>
    </w:p>
    <w:p w14:paraId="5FA03E10" w14:textId="77777777" w:rsidR="0069741E" w:rsidRPr="00A908D4" w:rsidRDefault="00705D03" w:rsidP="00E92C96">
      <w:pPr>
        <w:pStyle w:val="Nadpis2"/>
      </w:pPr>
      <w:bookmarkStart w:id="199" w:name="_Toc55976994"/>
      <w:r w:rsidRPr="00A908D4">
        <w:t xml:space="preserve">Tato smlouva zaniká naplněním předmětu a účelu této smlouvy v souladu s harmonogramem realizace projektu. </w:t>
      </w:r>
    </w:p>
    <w:p w14:paraId="2179D47D" w14:textId="77777777" w:rsidR="00F81353" w:rsidRPr="00A908D4" w:rsidRDefault="00F81353" w:rsidP="00E92C96">
      <w:pPr>
        <w:pStyle w:val="Nadpis2"/>
      </w:pPr>
      <w:r w:rsidRPr="00A908D4">
        <w:t>Tato smlouva může být ukončena před splněním v ní obsažených závazků:</w:t>
      </w:r>
    </w:p>
    <w:p w14:paraId="59D98FBB" w14:textId="77777777" w:rsidR="00EB486B" w:rsidRPr="00A908D4" w:rsidRDefault="00F81353" w:rsidP="006B74CE">
      <w:pPr>
        <w:pStyle w:val="Nadpis5"/>
        <w:numPr>
          <w:ilvl w:val="0"/>
          <w:numId w:val="29"/>
        </w:numPr>
        <w:ind w:left="964" w:hanging="567"/>
      </w:pPr>
      <w:r w:rsidRPr="00A908D4">
        <w:t>dohodou smluvních stran,</w:t>
      </w:r>
    </w:p>
    <w:p w14:paraId="1629AE30" w14:textId="77777777" w:rsidR="002E728C" w:rsidRPr="00317438" w:rsidRDefault="00F81353" w:rsidP="006B74CE">
      <w:pPr>
        <w:pStyle w:val="Nadpis5"/>
        <w:numPr>
          <w:ilvl w:val="0"/>
          <w:numId w:val="29"/>
        </w:numPr>
        <w:ind w:left="964" w:hanging="567"/>
      </w:pPr>
      <w:bookmarkStart w:id="200" w:name="_Ref442695493"/>
      <w:bookmarkStart w:id="201" w:name="_Ref469102411"/>
      <w:r w:rsidRPr="00317438">
        <w:t>písemným odstoupením</w:t>
      </w:r>
      <w:bookmarkEnd w:id="200"/>
      <w:bookmarkEnd w:id="201"/>
      <w:r w:rsidR="002E728C" w:rsidRPr="00317438">
        <w:t>,</w:t>
      </w:r>
    </w:p>
    <w:p w14:paraId="0A6BEE5A" w14:textId="589B1F62" w:rsidR="00EB486B" w:rsidRPr="00317438" w:rsidRDefault="002E728C" w:rsidP="006B74CE">
      <w:pPr>
        <w:pStyle w:val="Nadpis5"/>
        <w:numPr>
          <w:ilvl w:val="0"/>
          <w:numId w:val="29"/>
        </w:numPr>
        <w:ind w:left="964" w:hanging="567"/>
      </w:pPr>
      <w:r w:rsidRPr="00317438">
        <w:t>písemným odstoupením Klienta během období provádění základních opatření v případě, že nezíská dotaci na realizaci základních opatření</w:t>
      </w:r>
      <w:r w:rsidR="00F81353" w:rsidRPr="00317438">
        <w:t>.</w:t>
      </w:r>
    </w:p>
    <w:p w14:paraId="69A39802" w14:textId="77777777" w:rsidR="00F81353" w:rsidRPr="00A908D4" w:rsidRDefault="00F81353" w:rsidP="00E92C96">
      <w:pPr>
        <w:pStyle w:val="Nadpis2"/>
      </w:pPr>
      <w:r w:rsidRPr="00317438">
        <w:t>Každá ze smluvních stran je oprávněna odstoupit od této smlouvy</w:t>
      </w:r>
      <w:bookmarkEnd w:id="199"/>
      <w:r w:rsidRPr="00A908D4">
        <w:t>:</w:t>
      </w:r>
    </w:p>
    <w:p w14:paraId="440B7019" w14:textId="77777777" w:rsidR="00EB486B" w:rsidRPr="00A908D4" w:rsidRDefault="00F81353" w:rsidP="006B74CE">
      <w:pPr>
        <w:pStyle w:val="Nadpis5"/>
        <w:numPr>
          <w:ilvl w:val="0"/>
          <w:numId w:val="30"/>
        </w:numPr>
        <w:ind w:left="964" w:hanging="567"/>
      </w:pPr>
      <w:r w:rsidRPr="00A908D4">
        <w:t>v případě, že druhá smluvní strana vstoupí do likvidace;</w:t>
      </w:r>
    </w:p>
    <w:p w14:paraId="05D85417" w14:textId="77777777" w:rsidR="008A2ABF" w:rsidRPr="00A908D4" w:rsidRDefault="008A2ABF" w:rsidP="006B74CE">
      <w:pPr>
        <w:pStyle w:val="Nadpis5"/>
        <w:numPr>
          <w:ilvl w:val="0"/>
          <w:numId w:val="30"/>
        </w:numPr>
        <w:ind w:left="964" w:hanging="567"/>
      </w:pPr>
      <w:r w:rsidRPr="00A908D4">
        <w:t xml:space="preserve">v případě, že druhá smluvní strana je v úpadku </w:t>
      </w:r>
      <w:r w:rsidR="0037526E" w:rsidRPr="00A908D4">
        <w:t>(</w:t>
      </w:r>
      <w:r w:rsidR="00C91ECD" w:rsidRPr="00A908D4">
        <w:t>úpadkem se rozumí rozhodnutí insolve</w:t>
      </w:r>
      <w:r w:rsidR="00210126" w:rsidRPr="00A908D4">
        <w:t>n</w:t>
      </w:r>
      <w:r w:rsidR="00C91ECD" w:rsidRPr="00A908D4">
        <w:t xml:space="preserve">čního soudu o úpadku nebo </w:t>
      </w:r>
      <w:r w:rsidR="002B2DAA" w:rsidRPr="00A908D4">
        <w:t xml:space="preserve">podání insolvenčního návrhu </w:t>
      </w:r>
      <w:r w:rsidR="00B72B4C" w:rsidRPr="00A908D4">
        <w:t xml:space="preserve">druhou smluvní stranou jako dlužníkem nebo </w:t>
      </w:r>
      <w:r w:rsidR="00387EFE" w:rsidRPr="00A908D4">
        <w:t xml:space="preserve">zamítnutí </w:t>
      </w:r>
      <w:r w:rsidR="00FF4DCE" w:rsidRPr="00A908D4">
        <w:t>insolvenčního návrhu pro nedostatek majetku</w:t>
      </w:r>
      <w:r w:rsidR="00A82323" w:rsidRPr="00A908D4">
        <w:t>)</w:t>
      </w:r>
      <w:r w:rsidR="00194B03" w:rsidRPr="00A908D4">
        <w:t>;</w:t>
      </w:r>
    </w:p>
    <w:p w14:paraId="571EA423" w14:textId="77777777" w:rsidR="00EB486B" w:rsidRPr="00A908D4" w:rsidRDefault="00F81353" w:rsidP="006B74CE">
      <w:pPr>
        <w:pStyle w:val="Nadpis5"/>
        <w:numPr>
          <w:ilvl w:val="0"/>
          <w:numId w:val="30"/>
        </w:numPr>
        <w:ind w:left="964" w:hanging="567"/>
      </w:pPr>
      <w:r w:rsidRPr="00A908D4">
        <w:t xml:space="preserve">v případě, že na druhou smluvní stranu je </w:t>
      </w:r>
      <w:r w:rsidR="00AE5A36" w:rsidRPr="00A908D4">
        <w:t xml:space="preserve">pravomocně </w:t>
      </w:r>
      <w:r w:rsidRPr="00A908D4">
        <w:t>prohlášen konkurs;</w:t>
      </w:r>
    </w:p>
    <w:p w14:paraId="4D8BABE1" w14:textId="77777777" w:rsidR="00EB486B" w:rsidRPr="00A908D4" w:rsidRDefault="00F81353" w:rsidP="006B74CE">
      <w:pPr>
        <w:pStyle w:val="Nadpis5"/>
        <w:numPr>
          <w:ilvl w:val="0"/>
          <w:numId w:val="30"/>
        </w:numPr>
        <w:ind w:left="964" w:hanging="567"/>
      </w:pPr>
      <w:r w:rsidRPr="00A908D4">
        <w:t>v případech výslovně stanovených touto smlouvou;</w:t>
      </w:r>
    </w:p>
    <w:p w14:paraId="024DB66D" w14:textId="77777777" w:rsidR="00EB486B" w:rsidRPr="00A908D4" w:rsidRDefault="00F81353" w:rsidP="006B74CE">
      <w:pPr>
        <w:pStyle w:val="Nadpis5"/>
        <w:numPr>
          <w:ilvl w:val="0"/>
          <w:numId w:val="30"/>
        </w:numPr>
        <w:ind w:left="964" w:hanging="567"/>
      </w:pPr>
      <w:bookmarkStart w:id="202" w:name="_Ref238892284"/>
      <w:r w:rsidRPr="00A908D4">
        <w:t>v případě, že druhá smluvní strana podstatným způsobem porušila svoji smluvní nebo zákonnou povinnost.</w:t>
      </w:r>
      <w:bookmarkEnd w:id="202"/>
    </w:p>
    <w:p w14:paraId="7A5C2559" w14:textId="77777777" w:rsidR="00F81353" w:rsidRPr="00A908D4" w:rsidRDefault="00F81353" w:rsidP="00E92C96">
      <w:pPr>
        <w:pStyle w:val="Nadpis2"/>
      </w:pPr>
      <w:r w:rsidRPr="00A908D4">
        <w:t xml:space="preserve">Odstoupení od smlouvy </w:t>
      </w:r>
      <w:r w:rsidR="00AE5A36" w:rsidRPr="00A908D4">
        <w:t xml:space="preserve">s uvedením důvodu odstoupení </w:t>
      </w:r>
      <w:r w:rsidRPr="00A908D4">
        <w:t xml:space="preserve">musí být provedeno </w:t>
      </w:r>
      <w:r w:rsidR="00C76078" w:rsidRPr="00A908D4">
        <w:t>písemn</w:t>
      </w:r>
      <w:r w:rsidR="00D03F3A" w:rsidRPr="00A908D4">
        <w:t>ým oznámením</w:t>
      </w:r>
      <w:r w:rsidR="00C76078" w:rsidRPr="00A908D4">
        <w:t xml:space="preserve"> </w:t>
      </w:r>
      <w:r w:rsidRPr="00A908D4">
        <w:t>doručeným druhé smluvní straně.</w:t>
      </w:r>
    </w:p>
    <w:p w14:paraId="3C11B88D" w14:textId="3A28ADE4" w:rsidR="00F81353" w:rsidRPr="00A908D4" w:rsidRDefault="000B7CC1" w:rsidP="00E92C96">
      <w:pPr>
        <w:pStyle w:val="Nadpis2"/>
      </w:pPr>
      <w:r w:rsidRPr="00A908D4">
        <w:t>Není</w:t>
      </w:r>
      <w:r w:rsidR="00706C04" w:rsidRPr="00A908D4">
        <w:t>-</w:t>
      </w:r>
      <w:r w:rsidRPr="00A908D4">
        <w:t xml:space="preserve">li stanoveno </w:t>
      </w:r>
      <w:r w:rsidR="00CF5D73" w:rsidRPr="00A908D4">
        <w:t xml:space="preserve">výslovně </w:t>
      </w:r>
      <w:r w:rsidRPr="00A908D4">
        <w:t>jinak v této smlouv</w:t>
      </w:r>
      <w:r w:rsidR="00706C04" w:rsidRPr="00A908D4">
        <w:t>ě</w:t>
      </w:r>
      <w:r w:rsidRPr="00A908D4">
        <w:t>, p</w:t>
      </w:r>
      <w:r w:rsidR="00F81353" w:rsidRPr="00A908D4">
        <w:t xml:space="preserve">odstatným porušením smlouvy se rozumí prodlení smluvní strany s plněním nepeněžitých závazků delší než </w:t>
      </w:r>
      <w:r w:rsidR="00D975AA" w:rsidRPr="00A908D4">
        <w:t>[</w:t>
      </w:r>
      <w:r w:rsidR="00C76078" w:rsidRPr="00A908D4">
        <w:t>30</w:t>
      </w:r>
      <w:r w:rsidR="00D975AA" w:rsidRPr="00A908D4">
        <w:t>]</w:t>
      </w:r>
      <w:r w:rsidR="00C76078" w:rsidRPr="00A908D4">
        <w:t xml:space="preserve"> dnů</w:t>
      </w:r>
      <w:r w:rsidR="00F81353" w:rsidRPr="00A908D4">
        <w:t xml:space="preserve">, popřípadě prodlení smluvní strany s plněním peněžitých závazků delší než </w:t>
      </w:r>
      <w:r w:rsidR="00AE5A36" w:rsidRPr="00A908D4">
        <w:t>[</w:t>
      </w:r>
      <w:r w:rsidR="00C76078" w:rsidRPr="00A908D4">
        <w:t>90</w:t>
      </w:r>
      <w:r w:rsidR="00D975AA" w:rsidRPr="00A908D4">
        <w:t>]</w:t>
      </w:r>
      <w:r w:rsidR="00C76078" w:rsidRPr="00A908D4">
        <w:t xml:space="preserve"> dnů</w:t>
      </w:r>
      <w:r w:rsidR="00FE0310" w:rsidRPr="00A908D4">
        <w:t xml:space="preserve">, za předpokladu, že není </w:t>
      </w:r>
      <w:r w:rsidR="00DF4A5F">
        <w:t>z</w:t>
      </w:r>
      <w:r w:rsidR="00FE0310" w:rsidRPr="00A908D4">
        <w:t>jednána n</w:t>
      </w:r>
      <w:r w:rsidR="00FB7A60" w:rsidRPr="00A908D4">
        <w:t>áprav</w:t>
      </w:r>
      <w:r w:rsidR="001E05DB" w:rsidRPr="00A908D4">
        <w:t>a</w:t>
      </w:r>
      <w:r w:rsidR="00FB7A60" w:rsidRPr="00A908D4">
        <w:t xml:space="preserve"> ze strany smluvní strany porušující svou smluvní povinnost</w:t>
      </w:r>
      <w:r w:rsidR="00FE0310" w:rsidRPr="00A908D4">
        <w:t xml:space="preserve"> </w:t>
      </w:r>
      <w:r w:rsidR="00FB7A60" w:rsidRPr="00A908D4">
        <w:t>do [30] dnů</w:t>
      </w:r>
      <w:r w:rsidR="00062BFA" w:rsidRPr="00A908D4">
        <w:t xml:space="preserve"> ode dne </w:t>
      </w:r>
      <w:r w:rsidR="001E05DB" w:rsidRPr="00A908D4">
        <w:t>doručení výzvy</w:t>
      </w:r>
      <w:r w:rsidR="009F49AD" w:rsidRPr="00A908D4">
        <w:t xml:space="preserve"> druhé smluvní strany ke </w:t>
      </w:r>
      <w:r w:rsidR="00DF4A5F">
        <w:t>z</w:t>
      </w:r>
      <w:r w:rsidR="009F49AD" w:rsidRPr="00A908D4">
        <w:t>jednání nápravy</w:t>
      </w:r>
      <w:r w:rsidR="001E05DB" w:rsidRPr="00A908D4">
        <w:t>.</w:t>
      </w:r>
    </w:p>
    <w:p w14:paraId="0EE1D550" w14:textId="77777777" w:rsidR="00A30E36" w:rsidRPr="00A908D4" w:rsidRDefault="00F81353" w:rsidP="00E92C96">
      <w:pPr>
        <w:pStyle w:val="Nadpis2"/>
      </w:pPr>
      <w:r w:rsidRPr="00A908D4">
        <w:t>Dojde-li k</w:t>
      </w:r>
      <w:r w:rsidR="00A30E36" w:rsidRPr="00A908D4">
        <w:t> </w:t>
      </w:r>
      <w:r w:rsidRPr="00A908D4">
        <w:t>odstoupení</w:t>
      </w:r>
    </w:p>
    <w:p w14:paraId="08C11A9C" w14:textId="77777777" w:rsidR="00EB486B" w:rsidRPr="00A908D4" w:rsidRDefault="00F81353" w:rsidP="006B74CE">
      <w:pPr>
        <w:pStyle w:val="Nadpis5"/>
        <w:numPr>
          <w:ilvl w:val="0"/>
          <w:numId w:val="31"/>
        </w:numPr>
        <w:ind w:left="964" w:hanging="567"/>
      </w:pPr>
      <w:r w:rsidRPr="00A908D4">
        <w:t xml:space="preserve">v období </w:t>
      </w:r>
      <w:r w:rsidR="00857FA9" w:rsidRPr="00A908D4">
        <w:t xml:space="preserve">provádění </w:t>
      </w:r>
      <w:r w:rsidR="00DE2D93" w:rsidRPr="00A908D4">
        <w:t>základních opatření</w:t>
      </w:r>
      <w:r w:rsidRPr="00A908D4">
        <w:t xml:space="preserve">, náleží ESCO </w:t>
      </w:r>
      <w:r w:rsidR="00341DE2" w:rsidRPr="00A908D4">
        <w:t>příslušná část ceny</w:t>
      </w:r>
      <w:r w:rsidRPr="00A908D4">
        <w:t xml:space="preserve"> za provedení opatřen</w:t>
      </w:r>
      <w:r w:rsidR="00354894" w:rsidRPr="00A908D4">
        <w:t>í</w:t>
      </w:r>
      <w:r w:rsidR="00341DE2" w:rsidRPr="00A908D4">
        <w:t xml:space="preserve"> v rozsahu skutečně provedených opatření;</w:t>
      </w:r>
    </w:p>
    <w:p w14:paraId="73267D27" w14:textId="0A5AB215" w:rsidR="00EB486B" w:rsidRPr="00A908D4" w:rsidRDefault="008377B6" w:rsidP="006B74CE">
      <w:pPr>
        <w:pStyle w:val="Nadpis5"/>
        <w:numPr>
          <w:ilvl w:val="0"/>
          <w:numId w:val="31"/>
        </w:numPr>
        <w:ind w:left="964" w:hanging="567"/>
      </w:pPr>
      <w:r w:rsidRPr="00A908D4">
        <w:t xml:space="preserve">ze strany Klienta </w:t>
      </w:r>
      <w:r w:rsidR="00461C1A" w:rsidRPr="00A908D4">
        <w:t>v době poskytování garance</w:t>
      </w:r>
      <w:r w:rsidR="00AD223E" w:rsidRPr="00A908D4">
        <w:t>,</w:t>
      </w:r>
      <w:r w:rsidR="00461C1A" w:rsidRPr="00A908D4">
        <w:t xml:space="preserve"> </w:t>
      </w:r>
      <w:r w:rsidR="007E7D42" w:rsidRPr="00A908D4">
        <w:t>má ESCO právo na zaplacení všech pohledávek, na které měla nárok podle této smlouvy v souladu s</w:t>
      </w:r>
      <w:r w:rsidR="0076151E" w:rsidRPr="00A908D4">
        <w:t> </w:t>
      </w:r>
      <w:r w:rsidR="008E6B6A" w:rsidRPr="00A908D4">
        <w:fldChar w:fldCharType="begin"/>
      </w:r>
      <w:r w:rsidR="008E6B6A" w:rsidRPr="00A908D4">
        <w:instrText xml:space="preserve"> REF _Ref172276489 \w \h  \* MERGEFORMAT </w:instrText>
      </w:r>
      <w:r w:rsidR="008E6B6A" w:rsidRPr="00A908D4">
        <w:fldChar w:fldCharType="separate"/>
      </w:r>
      <w:r w:rsidR="00A908D4">
        <w:t>Článek 25</w:t>
      </w:r>
      <w:r w:rsidR="008E6B6A" w:rsidRPr="00A908D4">
        <w:fldChar w:fldCharType="end"/>
      </w:r>
      <w:r w:rsidR="00706C04" w:rsidRPr="00A908D4">
        <w:t xml:space="preserve"> </w:t>
      </w:r>
      <w:r w:rsidR="0018263F" w:rsidRPr="00A908D4">
        <w:t xml:space="preserve">kromě </w:t>
      </w:r>
      <w:r w:rsidR="00502E44" w:rsidRPr="00A908D4">
        <w:t>nákladů</w:t>
      </w:r>
      <w:r w:rsidR="00575C79" w:rsidRPr="00A908D4">
        <w:t xml:space="preserve"> ESCO</w:t>
      </w:r>
      <w:r w:rsidR="00502E44" w:rsidRPr="00A908D4">
        <w:t xml:space="preserve"> na </w:t>
      </w:r>
      <w:r w:rsidR="00D975AA" w:rsidRPr="00A908D4">
        <w:t>předčasné splacení</w:t>
      </w:r>
      <w:r w:rsidR="00AD223E" w:rsidRPr="00A908D4">
        <w:t xml:space="preserve"> </w:t>
      </w:r>
      <w:r w:rsidR="00DD7E61" w:rsidRPr="00A908D4">
        <w:t>specifikovaných v </w:t>
      </w:r>
      <w:r w:rsidR="008A3286" w:rsidRPr="00A908D4">
        <w:t xml:space="preserve"> </w:t>
      </w:r>
      <w:r w:rsidR="008E6B6A" w:rsidRPr="00A908D4">
        <w:fldChar w:fldCharType="begin"/>
      </w:r>
      <w:r w:rsidR="008E6B6A" w:rsidRPr="00A908D4">
        <w:instrText xml:space="preserve"> REF _Ref334175892 \r \h  \* MERGEFORMAT </w:instrText>
      </w:r>
      <w:r w:rsidR="008E6B6A" w:rsidRPr="00A908D4">
        <w:fldChar w:fldCharType="separate"/>
      </w:r>
      <w:r w:rsidR="00A908D4">
        <w:t>Článek 25.1</w:t>
      </w:r>
      <w:r w:rsidR="008E6B6A" w:rsidRPr="00A908D4">
        <w:fldChar w:fldCharType="end"/>
      </w:r>
      <w:r w:rsidR="008A3286" w:rsidRPr="00A908D4">
        <w:t xml:space="preserve"> písm. </w:t>
      </w:r>
      <w:r w:rsidR="008E6B6A" w:rsidRPr="00A908D4">
        <w:fldChar w:fldCharType="begin"/>
      </w:r>
      <w:r w:rsidR="008E6B6A" w:rsidRPr="00A908D4">
        <w:instrText xml:space="preserve"> REF _Ref337650811 \w \h  \* MERGEFORMAT </w:instrText>
      </w:r>
      <w:r w:rsidR="008E6B6A" w:rsidRPr="00A908D4">
        <w:fldChar w:fldCharType="separate"/>
      </w:r>
      <w:r w:rsidR="00A908D4">
        <w:t>b)</w:t>
      </w:r>
      <w:r w:rsidR="008E6B6A" w:rsidRPr="00A908D4">
        <w:fldChar w:fldCharType="end"/>
      </w:r>
      <w:r w:rsidR="002E33C8" w:rsidRPr="00A908D4">
        <w:t>;</w:t>
      </w:r>
    </w:p>
    <w:p w14:paraId="0C03EC6B" w14:textId="4560638B" w:rsidR="00685E32" w:rsidRPr="00685E32" w:rsidRDefault="008377B6" w:rsidP="00685E32">
      <w:pPr>
        <w:pStyle w:val="Nadpis5"/>
        <w:numPr>
          <w:ilvl w:val="0"/>
          <w:numId w:val="31"/>
        </w:numPr>
        <w:ind w:left="964" w:hanging="567"/>
      </w:pPr>
      <w:r w:rsidRPr="00A908D4">
        <w:t>z</w:t>
      </w:r>
      <w:r w:rsidR="00AD223E" w:rsidRPr="00A908D4">
        <w:t xml:space="preserve">e strany ESCO </w:t>
      </w:r>
      <w:r w:rsidR="00D975AA" w:rsidRPr="00A908D4">
        <w:t>v době poskytování garance</w:t>
      </w:r>
      <w:r w:rsidR="008C0421" w:rsidRPr="00A908D4">
        <w:t>,</w:t>
      </w:r>
      <w:r w:rsidR="00D975AA" w:rsidRPr="00A908D4">
        <w:t xml:space="preserve"> má </w:t>
      </w:r>
      <w:r w:rsidR="00354894" w:rsidRPr="00A908D4">
        <w:t>ESC</w:t>
      </w:r>
      <w:r w:rsidRPr="00A908D4">
        <w:t>O</w:t>
      </w:r>
      <w:r w:rsidR="00D975AA" w:rsidRPr="00A908D4">
        <w:t xml:space="preserve"> právo na zaplacení všech pohledávek, na které měla nárok podle této smlouvy v souladu s </w:t>
      </w:r>
      <w:r w:rsidR="000E161F" w:rsidRPr="00A908D4">
        <w:fldChar w:fldCharType="begin"/>
      </w:r>
      <w:r w:rsidR="008973B0" w:rsidRPr="00A908D4">
        <w:instrText xml:space="preserve"> REF _Ref172276489 \w \h  \* MERGEFORMAT </w:instrText>
      </w:r>
      <w:r w:rsidR="000E161F" w:rsidRPr="00A908D4">
        <w:fldChar w:fldCharType="separate"/>
      </w:r>
      <w:r w:rsidR="00A908D4">
        <w:t>Článek 25</w:t>
      </w:r>
      <w:r w:rsidR="000E161F" w:rsidRPr="00A908D4">
        <w:fldChar w:fldCharType="end"/>
      </w:r>
      <w:r w:rsidR="008351D9" w:rsidRPr="00A908D4">
        <w:t>.</w:t>
      </w:r>
    </w:p>
    <w:p w14:paraId="53764BFB" w14:textId="32D85AEA" w:rsidR="00F81353" w:rsidRPr="00A908D4" w:rsidRDefault="00F81353" w:rsidP="00E92C96">
      <w:pPr>
        <w:pStyle w:val="Nadpis2"/>
        <w:numPr>
          <w:ilvl w:val="0"/>
          <w:numId w:val="0"/>
        </w:numPr>
        <w:ind w:left="426"/>
      </w:pPr>
      <w:r w:rsidRPr="00A908D4">
        <w:t>Výše uvedeným nejsou dotčeny nároky Klienta vzniklé z odpovědnosti za vady, nároky smluvních stran vzniklé z titulu náhrady škody a smluvní pokuty.</w:t>
      </w:r>
    </w:p>
    <w:p w14:paraId="7C4DB1C0" w14:textId="11139623" w:rsidR="00F81353" w:rsidRPr="00A908D4" w:rsidRDefault="00F81353" w:rsidP="00E92C96">
      <w:pPr>
        <w:pStyle w:val="Nadpis2"/>
      </w:pPr>
      <w:r w:rsidRPr="00A908D4">
        <w:lastRenderedPageBreak/>
        <w:t xml:space="preserve">Odstoupením od smlouvy nejsou dotčena ustanovení týkající se výše </w:t>
      </w:r>
      <w:r w:rsidR="00561718" w:rsidRPr="00A908D4">
        <w:t>peněžitých plnění</w:t>
      </w:r>
      <w:r w:rsidRPr="00A908D4">
        <w:t>, náhrady škody, smluvních pokut, zajištění, vzájemné komunikace a řešení sporů. Odstoupením od smlouvy nenastává zánik zajišťovacích právních vztahů.</w:t>
      </w:r>
    </w:p>
    <w:p w14:paraId="4BA8FD39" w14:textId="33081E4D" w:rsidR="00E92C96" w:rsidRPr="00A908D4" w:rsidRDefault="00E92C96" w:rsidP="00E92C96">
      <w:pPr>
        <w:pStyle w:val="Nadpis2"/>
        <w:rPr>
          <w:rStyle w:val="Siln"/>
          <w:b w:val="0"/>
          <w:szCs w:val="22"/>
        </w:rPr>
      </w:pPr>
      <w:bookmarkStart w:id="203" w:name="_Ref473104221"/>
      <w:r w:rsidRPr="00A908D4">
        <w:t xml:space="preserve">Klient si tímto v souladu s ustanovením § 100 odst. 2 ZZVZ vyhrazuje v případě naplnění některé z podmínek pro odstoupení stanovené touto smlouvou provést změnu v osobě ESCO v průběhu provádění projektu a její nahrazení účastníkem zadávacího řízení, který </w:t>
      </w:r>
      <w:r w:rsidRPr="00A908D4">
        <w:rPr>
          <w:rStyle w:val="Siln"/>
          <w:b w:val="0"/>
          <w:szCs w:val="22"/>
        </w:rPr>
        <w:t>se dle výsledku hodnocení v zadávacím řízení umístil druhý v pořadí, pokud (nov</w:t>
      </w:r>
      <w:r w:rsidR="00915779">
        <w:rPr>
          <w:rStyle w:val="Siln"/>
          <w:b w:val="0"/>
          <w:szCs w:val="22"/>
        </w:rPr>
        <w:t>á</w:t>
      </w:r>
      <w:r w:rsidRPr="00A908D4">
        <w:rPr>
          <w:rStyle w:val="Siln"/>
          <w:b w:val="0"/>
          <w:szCs w:val="22"/>
        </w:rPr>
        <w:t xml:space="preserve">) ESCO souhlasí, že veškeré plnění bude poskytovat za totožných </w:t>
      </w:r>
      <w:r w:rsidR="00A52A4C">
        <w:rPr>
          <w:rStyle w:val="Siln"/>
          <w:b w:val="0"/>
          <w:szCs w:val="22"/>
        </w:rPr>
        <w:t xml:space="preserve">obchodních </w:t>
      </w:r>
      <w:r w:rsidRPr="00A908D4">
        <w:rPr>
          <w:rStyle w:val="Siln"/>
          <w:b w:val="0"/>
          <w:szCs w:val="22"/>
        </w:rPr>
        <w:t>podmínek obsažených v nabídce původně vybrané ESCO a v souladu s touto smlouvou, přičemž Klient je v takovém případě oprávněn tuto smlouvu upravit následujícím způsobem:</w:t>
      </w:r>
      <w:bookmarkEnd w:id="203"/>
    </w:p>
    <w:p w14:paraId="2D0751E5" w14:textId="77777777" w:rsidR="00E92C96" w:rsidRPr="00A908D4" w:rsidRDefault="00E92C96" w:rsidP="006B74CE">
      <w:pPr>
        <w:pStyle w:val="Nadpis5"/>
        <w:numPr>
          <w:ilvl w:val="0"/>
          <w:numId w:val="34"/>
        </w:numPr>
        <w:ind w:left="964" w:hanging="567"/>
        <w:rPr>
          <w:bCs w:val="0"/>
        </w:rPr>
      </w:pPr>
      <w:r w:rsidRPr="00A908D4">
        <w:t>upravit rozsah projektu tak, aby odpovídal nedokončené části projektu;</w:t>
      </w:r>
    </w:p>
    <w:p w14:paraId="0CDD7E09" w14:textId="104DB8D6" w:rsidR="00E92C96" w:rsidRPr="00A908D4" w:rsidRDefault="00E92C96" w:rsidP="006B74CE">
      <w:pPr>
        <w:pStyle w:val="Nadpis5"/>
        <w:numPr>
          <w:ilvl w:val="0"/>
          <w:numId w:val="34"/>
        </w:numPr>
        <w:ind w:left="964" w:hanging="567"/>
        <w:rPr>
          <w:bCs w:val="0"/>
        </w:rPr>
      </w:pPr>
      <w:r w:rsidRPr="00A908D4">
        <w:rPr>
          <w:bCs w:val="0"/>
        </w:rPr>
        <w:t>doplnit smlouvu tak, aby nov</w:t>
      </w:r>
      <w:r w:rsidR="00915779">
        <w:rPr>
          <w:bCs w:val="0"/>
        </w:rPr>
        <w:t>á</w:t>
      </w:r>
      <w:r w:rsidRPr="00A908D4">
        <w:rPr>
          <w:bCs w:val="0"/>
        </w:rPr>
        <w:t xml:space="preserve"> ESCO přejímala odpovědnost za celý rozsah projektu, tedy včetně nároků z vad, díla záruky za jakost apod. z části již provedené původně vybraným ESCO;</w:t>
      </w:r>
    </w:p>
    <w:p w14:paraId="2838C975" w14:textId="77777777" w:rsidR="00E92C96" w:rsidRPr="00A908D4" w:rsidRDefault="00E92C96" w:rsidP="006B74CE">
      <w:pPr>
        <w:pStyle w:val="Nadpis5"/>
        <w:numPr>
          <w:ilvl w:val="0"/>
          <w:numId w:val="34"/>
        </w:numPr>
        <w:ind w:left="964" w:hanging="567"/>
        <w:rPr>
          <w:bCs w:val="0"/>
        </w:rPr>
      </w:pPr>
      <w:r w:rsidRPr="00A908D4">
        <w:rPr>
          <w:bCs w:val="0"/>
        </w:rPr>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25954B19" w14:textId="10B89E1F" w:rsidR="00E92C96" w:rsidRPr="00A908D4" w:rsidRDefault="00E92C96" w:rsidP="006B74CE">
      <w:pPr>
        <w:pStyle w:val="Nadpis5"/>
        <w:numPr>
          <w:ilvl w:val="0"/>
          <w:numId w:val="34"/>
        </w:numPr>
        <w:ind w:left="964" w:hanging="567"/>
        <w:rPr>
          <w:bCs w:val="0"/>
        </w:rPr>
      </w:pPr>
      <w:r w:rsidRPr="00A908D4">
        <w:rPr>
          <w:bCs w:val="0"/>
        </w:rPr>
        <w:t>doplnit smlouvu o ustanovení týkající se předání a převzet</w:t>
      </w:r>
      <w:r w:rsidR="00266FE0" w:rsidRPr="00A908D4">
        <w:rPr>
          <w:bCs w:val="0"/>
        </w:rPr>
        <w:t>í projektu od stávající ESCO.</w:t>
      </w:r>
    </w:p>
    <w:p w14:paraId="6B6EBD65" w14:textId="2A51278B" w:rsidR="00E92C96" w:rsidRPr="00A908D4" w:rsidRDefault="00E92C96" w:rsidP="00E92C96">
      <w:pPr>
        <w:pStyle w:val="Nadpis2"/>
        <w:numPr>
          <w:ilvl w:val="0"/>
          <w:numId w:val="0"/>
        </w:numPr>
        <w:ind w:left="426"/>
      </w:pPr>
      <w:r w:rsidRPr="00A908D4">
        <w:rPr>
          <w:rStyle w:val="Siln"/>
          <w:b w:val="0"/>
          <w:szCs w:val="22"/>
        </w:rPr>
        <w:t xml:space="preserve">Uvedený postup je možné realizovat za předpokladu, že </w:t>
      </w:r>
      <w:r w:rsidRPr="00A908D4">
        <w:t>došlo k ukončení smlouvy mezi smluvními stranami a zároveň dojde k uzavření nové smlouvy mezi Klientem a nov</w:t>
      </w:r>
      <w:r w:rsidR="00915779">
        <w:t>ou</w:t>
      </w:r>
      <w:r w:rsidRPr="00A908D4">
        <w:t xml:space="preserve"> ESCO</w:t>
      </w:r>
      <w:r w:rsidR="004B3AA6">
        <w:t>.</w:t>
      </w:r>
    </w:p>
    <w:p w14:paraId="1264B831" w14:textId="4751EEB9" w:rsidR="00E92C96" w:rsidRPr="00A908D4" w:rsidRDefault="00E92C96" w:rsidP="00E92C96">
      <w:pPr>
        <w:ind w:left="426"/>
      </w:pPr>
      <w:r w:rsidRPr="00A908D4">
        <w:rPr>
          <w:rStyle w:val="Siln"/>
          <w:rFonts w:cs="Arial"/>
          <w:b w:val="0"/>
          <w:szCs w:val="22"/>
        </w:rPr>
        <w:t xml:space="preserve">Pokud účastník zadávacího řízení, který se dle výsledku hodnocení umístil druhý v pořadí, odmítne poskytovat plnění namísto původně vybrané ESCO za podmínek uvedených v tomto </w:t>
      </w:r>
      <w:r w:rsidR="008E6B6A" w:rsidRPr="00A908D4">
        <w:fldChar w:fldCharType="begin"/>
      </w:r>
      <w:r w:rsidR="008E6B6A" w:rsidRPr="00A908D4">
        <w:instrText xml:space="preserve"> REF _Ref473104221 \w \h  \* MERGEFORMAT </w:instrText>
      </w:r>
      <w:r w:rsidR="008E6B6A" w:rsidRPr="00A908D4">
        <w:fldChar w:fldCharType="separate"/>
      </w:r>
      <w:r w:rsidRPr="00A908D4">
        <w:rPr>
          <w:rStyle w:val="Siln"/>
          <w:rFonts w:cs="Arial"/>
          <w:b w:val="0"/>
          <w:szCs w:val="22"/>
        </w:rPr>
        <w:t>Článek 38.8</w:t>
      </w:r>
      <w:r w:rsidR="008E6B6A" w:rsidRPr="00A908D4">
        <w:fldChar w:fldCharType="end"/>
      </w:r>
      <w:r w:rsidRPr="00A908D4">
        <w:rPr>
          <w:rStyle w:val="Siln"/>
          <w:rFonts w:cs="Arial"/>
          <w:b w:val="0"/>
          <w:szCs w:val="22"/>
        </w:rPr>
        <w:t xml:space="preserve">, je Klient oprávněn obrátit se na účastníka zadávacího řízení, který se umístil jako třetí v pořadí. Je přitom postupováno tak, jak je uvedeno v tomto </w:t>
      </w:r>
      <w:r w:rsidR="008E6B6A" w:rsidRPr="00A908D4">
        <w:fldChar w:fldCharType="begin"/>
      </w:r>
      <w:r w:rsidR="008E6B6A" w:rsidRPr="00A908D4">
        <w:instrText xml:space="preserve"> REF _Ref473104221 \w \h  \* MERGEFORMAT </w:instrText>
      </w:r>
      <w:r w:rsidR="008E6B6A" w:rsidRPr="00A908D4">
        <w:fldChar w:fldCharType="separate"/>
      </w:r>
      <w:r w:rsidRPr="00A908D4">
        <w:rPr>
          <w:rStyle w:val="Siln"/>
          <w:rFonts w:cs="Arial"/>
          <w:b w:val="0"/>
          <w:szCs w:val="22"/>
        </w:rPr>
        <w:t>Článek 38.8</w:t>
      </w:r>
      <w:r w:rsidR="008E6B6A" w:rsidRPr="00A908D4">
        <w:fldChar w:fldCharType="end"/>
      </w:r>
      <w:r w:rsidRPr="00A908D4">
        <w:rPr>
          <w:rStyle w:val="Siln"/>
          <w:rFonts w:cs="Arial"/>
          <w:b w:val="0"/>
          <w:szCs w:val="22"/>
        </w:rPr>
        <w:t xml:space="preserve"> ve vztahu k</w:t>
      </w:r>
      <w:r w:rsidR="00663FB3">
        <w:rPr>
          <w:rStyle w:val="Siln"/>
          <w:rFonts w:cs="Arial"/>
          <w:b w:val="0"/>
          <w:szCs w:val="22"/>
        </w:rPr>
        <w:t> </w:t>
      </w:r>
      <w:r w:rsidRPr="00A908D4">
        <w:rPr>
          <w:rStyle w:val="Siln"/>
          <w:rFonts w:cs="Arial"/>
          <w:b w:val="0"/>
          <w:szCs w:val="22"/>
        </w:rPr>
        <w:t>účastníkovi zadávacího řízení, který se dle výsledku hodnocení umístil druhý v pořadí.</w:t>
      </w:r>
    </w:p>
    <w:p w14:paraId="3CFAE3E0" w14:textId="77777777" w:rsidR="00F81353" w:rsidRPr="00A908D4" w:rsidRDefault="00F81353" w:rsidP="009F1486">
      <w:pPr>
        <w:pStyle w:val="Nadpis1"/>
        <w:ind w:left="0"/>
      </w:pPr>
      <w:r w:rsidRPr="00A908D4">
        <w:rPr>
          <w:b w:val="0"/>
        </w:rPr>
        <w:br/>
      </w:r>
      <w:bookmarkStart w:id="204" w:name="_Toc326523001"/>
      <w:bookmarkStart w:id="205" w:name="_Toc152262154"/>
      <w:r w:rsidRPr="00A908D4">
        <w:t>Řešení sporů</w:t>
      </w:r>
      <w:bookmarkEnd w:id="204"/>
      <w:bookmarkEnd w:id="205"/>
    </w:p>
    <w:p w14:paraId="0004EB6F" w14:textId="77777777" w:rsidR="00F81353" w:rsidRPr="00A908D4" w:rsidRDefault="00F81353" w:rsidP="00E92C96">
      <w:pPr>
        <w:pStyle w:val="Nadpis2"/>
      </w:pPr>
      <w:bookmarkStart w:id="206" w:name="_Ref152650910"/>
      <w:r w:rsidRPr="00A908D4">
        <w:t xml:space="preserve">Smluvní strany se zavazují vyvinout maximální úsilí k odstranění vzájemných sporů vzniklých na základě této smlouvy nebo v souvislosti s ní a k jejich vyřešení smírnou cestou, zejména prostřednictvím jednání </w:t>
      </w:r>
      <w:bookmarkStart w:id="207" w:name="_Ref510191456"/>
      <w:bookmarkStart w:id="208" w:name="_Ref510191603"/>
      <w:r w:rsidRPr="00A908D4">
        <w:t>oprávněných osob, příp. statutárních orgánů či jeho členů.</w:t>
      </w:r>
      <w:bookmarkEnd w:id="206"/>
    </w:p>
    <w:p w14:paraId="57C8B9BE" w14:textId="17341A3A" w:rsidR="00F81353" w:rsidRPr="00A908D4" w:rsidRDefault="00F81353" w:rsidP="00E92C96">
      <w:pPr>
        <w:pStyle w:val="Nadpis2"/>
      </w:pPr>
      <w:bookmarkStart w:id="209" w:name="_Ref468895774"/>
      <w:bookmarkStart w:id="210" w:name="_Ref152651880"/>
      <w:bookmarkStart w:id="211" w:name="_Ref57714802"/>
      <w:r w:rsidRPr="00A908D4">
        <w:t xml:space="preserve">Smluvní strany se dohodly, že pokud se nedohodnou na řešení vzájemného sporu smírně postupem podle odst. </w:t>
      </w:r>
      <w:r w:rsidR="008E6B6A" w:rsidRPr="00A908D4">
        <w:fldChar w:fldCharType="begin"/>
      </w:r>
      <w:r w:rsidR="008E6B6A" w:rsidRPr="00A908D4">
        <w:instrText xml:space="preserve"> REF _Ref152650910 \r \h  \* MERGEFORMAT </w:instrText>
      </w:r>
      <w:r w:rsidR="008E6B6A" w:rsidRPr="00A908D4">
        <w:fldChar w:fldCharType="separate"/>
      </w:r>
      <w:r w:rsidR="00A908D4">
        <w:t>1</w:t>
      </w:r>
      <w:r w:rsidR="008E6B6A" w:rsidRPr="00A908D4">
        <w:fldChar w:fldCharType="end"/>
      </w:r>
      <w:r w:rsidRPr="00A908D4">
        <w:t xml:space="preserve"> </w:t>
      </w:r>
      <w:r w:rsidR="00561718" w:rsidRPr="00A908D4">
        <w:t xml:space="preserve">tohoto Článku </w:t>
      </w:r>
      <w:r w:rsidRPr="00A908D4">
        <w:t xml:space="preserve">ve lhůtě </w:t>
      </w:r>
      <w:r w:rsidR="005F20DE" w:rsidRPr="00A908D4">
        <w:t>[30]</w:t>
      </w:r>
      <w:r w:rsidRPr="00A908D4">
        <w:t xml:space="preserve"> dnů ode dne, kdy došlo ke sporu, takový spor, je-li </w:t>
      </w:r>
      <w:r w:rsidR="00EE005E" w:rsidRPr="00A908D4">
        <w:t>zejména</w:t>
      </w:r>
      <w:bookmarkEnd w:id="209"/>
      <w:bookmarkEnd w:id="210"/>
      <w:r w:rsidR="00184879">
        <w:t>:</w:t>
      </w:r>
    </w:p>
    <w:p w14:paraId="4A8AA59C" w14:textId="592821A5" w:rsidR="00F81353" w:rsidRPr="00A908D4" w:rsidRDefault="003D77C9" w:rsidP="006B74CE">
      <w:pPr>
        <w:pStyle w:val="Nadpis5"/>
        <w:numPr>
          <w:ilvl w:val="0"/>
          <w:numId w:val="32"/>
        </w:numPr>
        <w:ind w:left="964" w:hanging="567"/>
      </w:pPr>
      <w:r>
        <w:t xml:space="preserve">o </w:t>
      </w:r>
      <w:r w:rsidR="00F81353" w:rsidRPr="00A908D4">
        <w:t>tom, zda ESCO řádně provedla základní opatření;</w:t>
      </w:r>
    </w:p>
    <w:p w14:paraId="4400357A" w14:textId="7657A5B2" w:rsidR="00F81353" w:rsidRPr="00A908D4" w:rsidRDefault="003D77C9" w:rsidP="006B74CE">
      <w:pPr>
        <w:pStyle w:val="Nadpis5"/>
        <w:numPr>
          <w:ilvl w:val="0"/>
          <w:numId w:val="32"/>
        </w:numPr>
        <w:ind w:left="964" w:hanging="567"/>
      </w:pPr>
      <w:r>
        <w:t xml:space="preserve">o </w:t>
      </w:r>
      <w:r w:rsidR="00F81353" w:rsidRPr="00A908D4">
        <w:t>tom, zda došlo k předání, resp. zda Klient nepřevzal předměty investičních opatření, ač k tomu byl podle smlouvy povinen;</w:t>
      </w:r>
    </w:p>
    <w:p w14:paraId="5710610F" w14:textId="0AE37CA6" w:rsidR="00E26A23" w:rsidRPr="00A908D4" w:rsidRDefault="00441552" w:rsidP="006B74CE">
      <w:pPr>
        <w:pStyle w:val="Nadpis5"/>
        <w:numPr>
          <w:ilvl w:val="0"/>
          <w:numId w:val="32"/>
        </w:numPr>
        <w:ind w:left="964" w:hanging="567"/>
      </w:pPr>
      <w:r>
        <w:lastRenderedPageBreak/>
        <w:t xml:space="preserve">o </w:t>
      </w:r>
      <w:r w:rsidR="00F81353" w:rsidRPr="00A908D4">
        <w:t>výši úspory nákladů nebo úspory energií;</w:t>
      </w:r>
    </w:p>
    <w:p w14:paraId="2A687130" w14:textId="10441C64" w:rsidR="00E26A23" w:rsidRPr="00A908D4" w:rsidRDefault="00441552" w:rsidP="006B74CE">
      <w:pPr>
        <w:pStyle w:val="Nadpis5"/>
        <w:numPr>
          <w:ilvl w:val="0"/>
          <w:numId w:val="32"/>
        </w:numPr>
        <w:ind w:left="964" w:hanging="567"/>
      </w:pPr>
      <w:r>
        <w:t xml:space="preserve">o </w:t>
      </w:r>
      <w:r w:rsidR="00E26A23" w:rsidRPr="00A908D4">
        <w:t>důvodnosti reklamované vady základních investičních opatření a/nebo o výši účelně vynaložených nákladů</w:t>
      </w:r>
      <w:r w:rsidR="00CA5487" w:rsidRPr="00A908D4">
        <w:t>;</w:t>
      </w:r>
      <w:r w:rsidR="0020492A" w:rsidRPr="00A908D4">
        <w:t xml:space="preserve"> </w:t>
      </w:r>
    </w:p>
    <w:p w14:paraId="03CB1821" w14:textId="01DEA513" w:rsidR="00F81353" w:rsidRPr="00A908D4" w:rsidRDefault="00441552" w:rsidP="006B74CE">
      <w:pPr>
        <w:pStyle w:val="Nadpis5"/>
        <w:numPr>
          <w:ilvl w:val="0"/>
          <w:numId w:val="32"/>
        </w:numPr>
        <w:ind w:left="964" w:hanging="567"/>
      </w:pPr>
      <w:r>
        <w:t xml:space="preserve">o </w:t>
      </w:r>
      <w:r w:rsidR="00CE4ACD" w:rsidRPr="00A908D4">
        <w:t>to</w:t>
      </w:r>
      <w:r w:rsidR="00F81353" w:rsidRPr="00A908D4">
        <w:t>m, zda nastala změna okolností;</w:t>
      </w:r>
    </w:p>
    <w:p w14:paraId="21696DBA" w14:textId="77777777" w:rsidR="00F81353" w:rsidRPr="00A908D4" w:rsidRDefault="00F81353">
      <w:pPr>
        <w:ind w:firstLine="397"/>
      </w:pPr>
      <w:r w:rsidRPr="00A908D4">
        <w:t xml:space="preserve">se pokusí vyřešit prostřednictvím </w:t>
      </w:r>
      <w:r w:rsidR="00172AB8" w:rsidRPr="00A908D4">
        <w:t>prostředníka</w:t>
      </w:r>
      <w:r w:rsidR="00020FED" w:rsidRPr="00A908D4">
        <w:t xml:space="preserve"> (dále jen „</w:t>
      </w:r>
      <w:r w:rsidR="00020FED" w:rsidRPr="00A908D4">
        <w:rPr>
          <w:b/>
        </w:rPr>
        <w:t>prostředník</w:t>
      </w:r>
      <w:r w:rsidR="00020FED" w:rsidRPr="00A908D4">
        <w:t>“)</w:t>
      </w:r>
      <w:r w:rsidRPr="00A908D4">
        <w:t>.</w:t>
      </w:r>
    </w:p>
    <w:p w14:paraId="64A333D6" w14:textId="27902053" w:rsidR="00F81353" w:rsidRPr="00A908D4" w:rsidRDefault="00F81353" w:rsidP="00E92C96">
      <w:pPr>
        <w:pStyle w:val="Nadpis2"/>
      </w:pPr>
      <w:bookmarkStart w:id="212" w:name="_Ref330840001"/>
      <w:r w:rsidRPr="00A908D4">
        <w:t xml:space="preserve">Smluvní strany se dohodly, že </w:t>
      </w:r>
      <w:r w:rsidR="00172AB8" w:rsidRPr="00A908D4">
        <w:t>prostředníkem</w:t>
      </w:r>
      <w:r w:rsidRPr="00A908D4">
        <w:t xml:space="preserve"> bude na obou smluvních stranách nezávislá osoba s příslušnou odborností a renomé. Na osobě </w:t>
      </w:r>
      <w:r w:rsidR="00172AB8" w:rsidRPr="00A908D4">
        <w:t xml:space="preserve">prostředníka </w:t>
      </w:r>
      <w:r w:rsidRPr="00A908D4">
        <w:t xml:space="preserve">se smluvní strany musí dohodnout. </w:t>
      </w:r>
      <w:r w:rsidR="00172AB8" w:rsidRPr="00A908D4">
        <w:t xml:space="preserve">Prostředník </w:t>
      </w:r>
      <w:r w:rsidRPr="00A908D4">
        <w:t>bude vystupovat jako odborník</w:t>
      </w:r>
      <w:r w:rsidR="00C261B6">
        <w:t>,</w:t>
      </w:r>
      <w:r w:rsidRPr="00A908D4">
        <w:t xml:space="preserve"> </w:t>
      </w:r>
      <w:r w:rsidR="00C261B6">
        <w:t>nikoli</w:t>
      </w:r>
      <w:r w:rsidRPr="00A908D4">
        <w:t xml:space="preserve"> jako rozhodce. Nedohodnou-li se smluvní strany na osobě </w:t>
      </w:r>
      <w:r w:rsidR="00172AB8" w:rsidRPr="00A908D4">
        <w:t xml:space="preserve">prostředníka </w:t>
      </w:r>
      <w:r w:rsidRPr="00A908D4">
        <w:t xml:space="preserve">ve lhůtě 15 dnů nebo nebude-li </w:t>
      </w:r>
      <w:r w:rsidR="00FE0884" w:rsidRPr="00A908D4">
        <w:t xml:space="preserve">dohody ve </w:t>
      </w:r>
      <w:r w:rsidR="00D975AA" w:rsidRPr="00A908D4">
        <w:t>smírčí</w:t>
      </w:r>
      <w:r w:rsidR="00FE0884" w:rsidRPr="00A908D4">
        <w:t>m</w:t>
      </w:r>
      <w:r w:rsidR="00454E88" w:rsidRPr="00A908D4">
        <w:t xml:space="preserve"> řízení </w:t>
      </w:r>
      <w:r w:rsidR="00172AB8" w:rsidRPr="00A908D4">
        <w:t xml:space="preserve">s prostředníkem </w:t>
      </w:r>
      <w:r w:rsidRPr="00A908D4">
        <w:t xml:space="preserve">dosaženo ve lhůtě </w:t>
      </w:r>
      <w:r w:rsidR="005F20DE" w:rsidRPr="00A908D4">
        <w:t>[60]</w:t>
      </w:r>
      <w:r w:rsidR="00FE0884" w:rsidRPr="00A908D4">
        <w:t xml:space="preserve"> </w:t>
      </w:r>
      <w:r w:rsidRPr="00A908D4">
        <w:t xml:space="preserve">dnů od zahájení smírného řešení, je každá ze smluvních stran oprávněna oznámením druhé smluvní straně </w:t>
      </w:r>
      <w:r w:rsidR="00D975AA" w:rsidRPr="00A908D4">
        <w:t>smírčí</w:t>
      </w:r>
      <w:r w:rsidRPr="00A908D4">
        <w:t xml:space="preserve"> řízení ukončit. O náklady na </w:t>
      </w:r>
      <w:r w:rsidR="00D975AA" w:rsidRPr="00A908D4">
        <w:t>smírčí</w:t>
      </w:r>
      <w:r w:rsidRPr="00A908D4">
        <w:t xml:space="preserve"> řízení se smluvní strany dělí rovným dílem.</w:t>
      </w:r>
      <w:bookmarkEnd w:id="212"/>
    </w:p>
    <w:p w14:paraId="370602ED" w14:textId="53A78489" w:rsidR="00B40C29" w:rsidRPr="00A908D4" w:rsidRDefault="00502E44" w:rsidP="00975730">
      <w:pPr>
        <w:pStyle w:val="Nadpis2"/>
      </w:pPr>
      <w:bookmarkStart w:id="213" w:name="_Ref468895815"/>
      <w:bookmarkEnd w:id="207"/>
      <w:bookmarkEnd w:id="208"/>
      <w:bookmarkEnd w:id="211"/>
      <w:r w:rsidRPr="00A908D4">
        <w:rPr>
          <w:rStyle w:val="Zdraznn"/>
          <w:i w:val="0"/>
        </w:rPr>
        <w:t xml:space="preserve">Nedojde-li ke smírnému vyřešení sporů mezi smluvními stranami postupem podle </w:t>
      </w:r>
      <w:r w:rsidR="008E6B6A" w:rsidRPr="00A908D4">
        <w:fldChar w:fldCharType="begin"/>
      </w:r>
      <w:r w:rsidR="008E6B6A" w:rsidRPr="00A908D4">
        <w:instrText xml:space="preserve"> REF _Ref152650910 \w \h  \* MERGEFORMAT </w:instrText>
      </w:r>
      <w:r w:rsidR="008E6B6A" w:rsidRPr="00A908D4">
        <w:fldChar w:fldCharType="separate"/>
      </w:r>
      <w:r w:rsidR="00737E8C" w:rsidRPr="00A908D4">
        <w:rPr>
          <w:rStyle w:val="Zdraznn"/>
          <w:i w:val="0"/>
        </w:rPr>
        <w:t>Článek 39.1</w:t>
      </w:r>
      <w:r w:rsidR="008E6B6A" w:rsidRPr="00A908D4">
        <w:fldChar w:fldCharType="end"/>
      </w:r>
      <w:r w:rsidR="00BF28D1" w:rsidRPr="00A908D4">
        <w:rPr>
          <w:rStyle w:val="Zdraznn"/>
          <w:i w:val="0"/>
          <w:szCs w:val="13"/>
        </w:rPr>
        <w:t xml:space="preserve"> </w:t>
      </w:r>
      <w:r w:rsidR="00F81353" w:rsidRPr="00A908D4">
        <w:rPr>
          <w:rStyle w:val="Zdraznn"/>
          <w:i w:val="0"/>
          <w:szCs w:val="13"/>
        </w:rPr>
        <w:t>a</w:t>
      </w:r>
      <w:r w:rsidR="0012657B" w:rsidRPr="00A908D4">
        <w:rPr>
          <w:rStyle w:val="Zdraznn"/>
          <w:i w:val="0"/>
          <w:szCs w:val="13"/>
        </w:rPr>
        <w:t>ž</w:t>
      </w:r>
      <w:r w:rsidR="00F81353" w:rsidRPr="00A908D4">
        <w:rPr>
          <w:rStyle w:val="Zdraznn"/>
          <w:i w:val="0"/>
          <w:szCs w:val="13"/>
        </w:rPr>
        <w:t xml:space="preserve"> </w:t>
      </w:r>
      <w:r w:rsidR="008E6B6A" w:rsidRPr="00A908D4">
        <w:fldChar w:fldCharType="begin"/>
      </w:r>
      <w:r w:rsidR="008E6B6A" w:rsidRPr="00A908D4">
        <w:instrText xml:space="preserve"> REF _Ref330840001 \w \h  \* MERGEFORMAT </w:instrText>
      </w:r>
      <w:r w:rsidR="008E6B6A" w:rsidRPr="00A908D4">
        <w:fldChar w:fldCharType="separate"/>
      </w:r>
      <w:r w:rsidR="00737E8C" w:rsidRPr="00A908D4">
        <w:rPr>
          <w:rStyle w:val="Zdraznn"/>
          <w:i w:val="0"/>
          <w:szCs w:val="13"/>
        </w:rPr>
        <w:t>Článek 39.3</w:t>
      </w:r>
      <w:r w:rsidR="008E6B6A" w:rsidRPr="00A908D4">
        <w:fldChar w:fldCharType="end"/>
      </w:r>
      <w:r w:rsidR="00F81353" w:rsidRPr="00A908D4">
        <w:rPr>
          <w:rStyle w:val="Zdraznn"/>
          <w:i w:val="0"/>
          <w:szCs w:val="13"/>
        </w:rPr>
        <w:t>,</w:t>
      </w:r>
      <w:r w:rsidRPr="00A908D4">
        <w:rPr>
          <w:rStyle w:val="Zdraznn"/>
          <w:i w:val="0"/>
        </w:rPr>
        <w:t xml:space="preserve"> smluvní strany se dohodly, že všechny spory vznikající z této smlouvy a v souvislosti s ní budou rozhodovány s konečnou platností u Rozhodčího soudu při Hospodářské komoře České republiky a Agrární komoře České republiky podle jeho </w:t>
      </w:r>
      <w:r w:rsidR="003A7C52" w:rsidRPr="00A908D4">
        <w:rPr>
          <w:rStyle w:val="Zdraznn"/>
          <w:i w:val="0"/>
        </w:rPr>
        <w:t>ř</w:t>
      </w:r>
      <w:r w:rsidRPr="00A908D4">
        <w:rPr>
          <w:rStyle w:val="Zdraznn"/>
          <w:i w:val="0"/>
        </w:rPr>
        <w:t>ádu třemi rozhodci</w:t>
      </w:r>
      <w:r w:rsidR="00B52DD5" w:rsidRPr="00A908D4">
        <w:rPr>
          <w:rStyle w:val="Zdraznn"/>
          <w:i w:val="0"/>
        </w:rPr>
        <w:t>.</w:t>
      </w:r>
      <w:r w:rsidRPr="00A908D4">
        <w:rPr>
          <w:rStyle w:val="Zdraznn"/>
          <w:i w:val="0"/>
        </w:rPr>
        <w:t xml:space="preserve"> </w:t>
      </w:r>
      <w:r w:rsidR="00B52DD5" w:rsidRPr="00A908D4">
        <w:rPr>
          <w:rStyle w:val="Zdraznn"/>
          <w:i w:val="0"/>
        </w:rPr>
        <w:t>M</w:t>
      </w:r>
      <w:r w:rsidRPr="00A908D4">
        <w:rPr>
          <w:rStyle w:val="Zdraznn"/>
          <w:i w:val="0"/>
        </w:rPr>
        <w:t>ístně příslušným je sudiště Praha</w:t>
      </w:r>
      <w:r w:rsidR="006E53D4" w:rsidRPr="00A908D4">
        <w:rPr>
          <w:rStyle w:val="Zdraznn"/>
          <w:i w:val="0"/>
        </w:rPr>
        <w:t>.</w:t>
      </w:r>
      <w:bookmarkEnd w:id="213"/>
    </w:p>
    <w:p w14:paraId="7CAB0CEB" w14:textId="77777777" w:rsidR="00272371" w:rsidRPr="00A908D4" w:rsidRDefault="00F81353" w:rsidP="009F1486">
      <w:pPr>
        <w:pStyle w:val="Nadpis1"/>
        <w:ind w:left="0"/>
      </w:pPr>
      <w:r w:rsidRPr="00A908D4">
        <w:rPr>
          <w:b w:val="0"/>
        </w:rPr>
        <w:br/>
      </w:r>
      <w:bookmarkStart w:id="214" w:name="_Toc326523002"/>
      <w:bookmarkStart w:id="215" w:name="_Toc152262155"/>
      <w:r w:rsidRPr="00A908D4">
        <w:t>Závěrečná ustanovení</w:t>
      </w:r>
      <w:bookmarkEnd w:id="214"/>
      <w:bookmarkEnd w:id="215"/>
    </w:p>
    <w:p w14:paraId="491B96DF" w14:textId="77777777" w:rsidR="00F81353" w:rsidRPr="00A908D4" w:rsidRDefault="00F81353" w:rsidP="00E92C96">
      <w:pPr>
        <w:pStyle w:val="Nadpis2"/>
      </w:pPr>
      <w:r w:rsidRPr="00A908D4">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277BA75" w14:textId="77777777" w:rsidR="00F81353" w:rsidRPr="00A908D4" w:rsidRDefault="00F81353" w:rsidP="00E92C96">
      <w:pPr>
        <w:pStyle w:val="Nadpis2"/>
      </w:pPr>
      <w:r w:rsidRPr="00A908D4">
        <w:t>Jakékoliv změny a doplňky této smlouvy mohou být provedeny pouze písemně formou chronologicky číslovaných dodatků podepsaných oběma smluvními stranami, není-li ve smlouvě výslovně stanoveno jinak.</w:t>
      </w:r>
    </w:p>
    <w:p w14:paraId="0639055B" w14:textId="77777777" w:rsidR="00F81353" w:rsidRPr="00AB21DA" w:rsidRDefault="00F81353" w:rsidP="00E92C96">
      <w:pPr>
        <w:pStyle w:val="Nadpis2"/>
      </w:pPr>
      <w:r w:rsidRPr="00A908D4">
        <w:t xml:space="preserve">Veškeré přílohy a </w:t>
      </w:r>
      <w:r w:rsidRPr="00AB21DA">
        <w:t>dodatky k této smlouvě jsou nedílnou součástí smlouvy, proto se pojmem „smlouva“ rozumí také její přílohy a dodatky.</w:t>
      </w:r>
    </w:p>
    <w:p w14:paraId="56009C49" w14:textId="2EE7FDE9" w:rsidR="00D05B25" w:rsidRPr="00AB21DA" w:rsidRDefault="00D05B25" w:rsidP="00D05B25">
      <w:pPr>
        <w:pStyle w:val="Nadpis2"/>
      </w:pPr>
      <w:r w:rsidRPr="00AB21DA">
        <w:t xml:space="preserve">Smluvní strany se dohodly, že vztah založený touto smlouvou se řídí zákonem o hospodaření energií, zejména pak § 10e odst. 5 zákona o hospodaření energií, ve spojení s občanským zákoníkem, zejména pak ustanovením </w:t>
      </w:r>
      <w:r w:rsidR="00441552" w:rsidRPr="00AB21DA">
        <w:t xml:space="preserve">§ </w:t>
      </w:r>
      <w:r w:rsidRPr="00AB21DA">
        <w:t>1746 odst. 2 občanského zákoníku. Pro účely interpretace práv a povinností smluvních stran je určující rovněž zadávací dokumentace. Smlouva je vyhotovena ve třech stejnopisech, z nichž Klient obdrží jedno a ESCO dvě vyhotovení.</w:t>
      </w:r>
    </w:p>
    <w:p w14:paraId="223FAACA" w14:textId="4D5DB762" w:rsidR="00B32B3D" w:rsidRPr="00AB21DA" w:rsidRDefault="005578D2" w:rsidP="0025051E">
      <w:pPr>
        <w:pStyle w:val="Nadpis2"/>
      </w:pPr>
      <w:r w:rsidRPr="00AB21DA">
        <w:t>Tato smlouva nabývá platnosti dnem podpisu smluvními stranami a účinnosti nabývá uveřejněním smlouvy v souladu s příslušnými ustanoveními zákona o registru smluv.</w:t>
      </w:r>
    </w:p>
    <w:p w14:paraId="28101249" w14:textId="60F4E248" w:rsidR="005578D2" w:rsidRPr="00AB21DA" w:rsidRDefault="005578D2" w:rsidP="00614162">
      <w:pPr>
        <w:pStyle w:val="Nadpis2"/>
        <w:rPr>
          <w:rFonts w:asciiTheme="minorHAnsi" w:hAnsiTheme="minorHAnsi"/>
          <w:szCs w:val="22"/>
        </w:rPr>
      </w:pPr>
      <w:r w:rsidRPr="00AB21DA">
        <w:rPr>
          <w:rFonts w:asciiTheme="minorHAnsi" w:hAnsiTheme="minorHAnsi"/>
          <w:szCs w:val="22"/>
        </w:rPr>
        <w:lastRenderedPageBreak/>
        <w:t>Klient se zavazuje tuto smlouvu</w:t>
      </w:r>
      <w:r w:rsidR="00441552" w:rsidRPr="00AB21DA">
        <w:rPr>
          <w:rFonts w:asciiTheme="minorHAnsi" w:hAnsiTheme="minorHAnsi"/>
          <w:szCs w:val="22"/>
        </w:rPr>
        <w:t>,</w:t>
      </w:r>
      <w:r w:rsidRPr="00AB21DA">
        <w:rPr>
          <w:rFonts w:asciiTheme="minorHAnsi" w:hAnsiTheme="minorHAnsi"/>
          <w:szCs w:val="22"/>
        </w:rPr>
        <w:t xml:space="preserve"> </w:t>
      </w:r>
      <w:r w:rsidR="00C37589" w:rsidRPr="00AB21DA">
        <w:rPr>
          <w:rFonts w:asciiTheme="minorHAnsi" w:hAnsiTheme="minorHAnsi"/>
          <w:szCs w:val="22"/>
        </w:rPr>
        <w:t>obsahující anonymizaci příloh č. 2 a č. 6 představující</w:t>
      </w:r>
      <w:r w:rsidR="00441552" w:rsidRPr="00AB21DA">
        <w:rPr>
          <w:rFonts w:asciiTheme="minorHAnsi" w:hAnsiTheme="minorHAnsi"/>
          <w:szCs w:val="22"/>
        </w:rPr>
        <w:t>ch</w:t>
      </w:r>
      <w:r w:rsidR="00C37589" w:rsidRPr="00AB21DA">
        <w:rPr>
          <w:rFonts w:asciiTheme="minorHAnsi" w:hAnsiTheme="minorHAnsi"/>
          <w:szCs w:val="22"/>
        </w:rPr>
        <w:t xml:space="preserve"> obchodní tajemství ESCO</w:t>
      </w:r>
      <w:r w:rsidR="00441552" w:rsidRPr="00AB21DA">
        <w:rPr>
          <w:rFonts w:asciiTheme="minorHAnsi" w:hAnsiTheme="minorHAnsi"/>
          <w:szCs w:val="22"/>
        </w:rPr>
        <w:t xml:space="preserve"> a přílohy č. 8</w:t>
      </w:r>
      <w:r w:rsidR="00742514" w:rsidRPr="00AB21DA">
        <w:rPr>
          <w:rFonts w:asciiTheme="minorHAnsi" w:hAnsiTheme="minorHAnsi"/>
          <w:szCs w:val="22"/>
        </w:rPr>
        <w:t xml:space="preserve">, obsahující </w:t>
      </w:r>
      <w:r w:rsidR="00742514" w:rsidRPr="00AB21DA">
        <w:rPr>
          <w:rFonts w:asciiTheme="minorHAnsi" w:hAnsiTheme="minorHAnsi"/>
          <w:szCs w:val="22"/>
          <w:shd w:val="clear" w:color="auto" w:fill="FFFFFF"/>
        </w:rPr>
        <w:t>osobní údaje chráněné</w:t>
      </w:r>
      <w:r w:rsidR="00CF7B44" w:rsidRPr="00AB21DA">
        <w:rPr>
          <w:rFonts w:asciiTheme="minorHAnsi" w:hAnsiTheme="minorHAnsi"/>
          <w:szCs w:val="22"/>
          <w:shd w:val="clear" w:color="auto" w:fill="FFFFFF"/>
        </w:rPr>
        <w:t xml:space="preserve"> GDPR a</w:t>
      </w:r>
      <w:r w:rsidR="00742514" w:rsidRPr="00AB21DA">
        <w:rPr>
          <w:rFonts w:asciiTheme="minorHAnsi" w:hAnsiTheme="minorHAnsi"/>
          <w:szCs w:val="22"/>
          <w:shd w:val="clear" w:color="auto" w:fill="FFFFFF"/>
        </w:rPr>
        <w:t xml:space="preserve"> zákonem o </w:t>
      </w:r>
      <w:r w:rsidR="00CF7B44" w:rsidRPr="00AB21DA">
        <w:rPr>
          <w:rFonts w:asciiTheme="minorHAnsi" w:hAnsiTheme="minorHAnsi"/>
          <w:szCs w:val="22"/>
          <w:shd w:val="clear" w:color="auto" w:fill="FFFFFF"/>
        </w:rPr>
        <w:t xml:space="preserve">zpracování </w:t>
      </w:r>
      <w:r w:rsidR="00742514" w:rsidRPr="00AB21DA">
        <w:rPr>
          <w:rFonts w:asciiTheme="minorHAnsi" w:hAnsiTheme="minorHAnsi"/>
          <w:szCs w:val="22"/>
          <w:shd w:val="clear" w:color="auto" w:fill="FFFFFF"/>
        </w:rPr>
        <w:t xml:space="preserve">osobních údajů, </w:t>
      </w:r>
      <w:r w:rsidRPr="00AB21DA">
        <w:rPr>
          <w:rFonts w:asciiTheme="minorHAnsi" w:hAnsiTheme="minorHAnsi"/>
          <w:szCs w:val="22"/>
        </w:rPr>
        <w:t>zaslat správci registru smluv k uveřejnění prostřednictvím registru</w:t>
      </w:r>
      <w:r w:rsidR="00C37589" w:rsidRPr="00AB21DA">
        <w:rPr>
          <w:rFonts w:asciiTheme="minorHAnsi" w:hAnsiTheme="minorHAnsi"/>
          <w:szCs w:val="22"/>
        </w:rPr>
        <w:t xml:space="preserve"> </w:t>
      </w:r>
      <w:r w:rsidRPr="00AB21DA">
        <w:rPr>
          <w:rFonts w:asciiTheme="minorHAnsi" w:hAnsiTheme="minorHAnsi"/>
          <w:szCs w:val="22"/>
        </w:rPr>
        <w:t xml:space="preserve">smluv bez zbytečného odkladu, nejpozději však do 30 dnů od podpisu smlouvy smluvními stranami. O uveřejnění v registru smluv bude Klient informovat </w:t>
      </w:r>
      <w:r w:rsidR="00E318ED" w:rsidRPr="00AB21DA">
        <w:rPr>
          <w:rFonts w:asciiTheme="minorHAnsi" w:hAnsiTheme="minorHAnsi"/>
          <w:szCs w:val="22"/>
        </w:rPr>
        <w:t>ESCO bez zbytečného odkladu.</w:t>
      </w:r>
    </w:p>
    <w:p w14:paraId="6561DF58" w14:textId="77777777" w:rsidR="00210126" w:rsidRPr="00A908D4" w:rsidRDefault="005357E1" w:rsidP="00E92C96">
      <w:pPr>
        <w:pStyle w:val="Nadpis2"/>
      </w:pPr>
      <w:r w:rsidRPr="00AB21DA">
        <w:t xml:space="preserve">Smluvní strany výslovně potvrzující a </w:t>
      </w:r>
      <w:r w:rsidR="00A179B8" w:rsidRPr="00AB21DA">
        <w:t xml:space="preserve">prohlašují, že jednotlivá ustanovení </w:t>
      </w:r>
      <w:r w:rsidR="00A179B8" w:rsidRPr="00A908D4">
        <w:t xml:space="preserve">smlouvy </w:t>
      </w:r>
      <w:r w:rsidRPr="00A908D4">
        <w:t>jsou dostatečné z hlediska náležitostí pro vznik smluvního vztahu, a že bylo využito smluvní volnosti stran a tato smlouva se uzavírá určitě, vážně a srozumitelně.</w:t>
      </w:r>
    </w:p>
    <w:p w14:paraId="4308C7FA" w14:textId="77777777" w:rsidR="00F81353" w:rsidRPr="00A908D4" w:rsidRDefault="00F81353" w:rsidP="0018263F">
      <w:pPr>
        <w:pageBreakBefore/>
        <w:jc w:val="center"/>
        <w:rPr>
          <w:b/>
        </w:rPr>
      </w:pPr>
      <w:r w:rsidRPr="00A908D4">
        <w:rPr>
          <w:b/>
        </w:rPr>
        <w:lastRenderedPageBreak/>
        <w:t>Přílohy:</w:t>
      </w:r>
    </w:p>
    <w:p w14:paraId="42EC960A" w14:textId="77777777" w:rsidR="00161F1D" w:rsidRPr="00A908D4" w:rsidRDefault="00161F1D" w:rsidP="00161F1D">
      <w:pPr>
        <w:ind w:left="1418" w:hanging="1418"/>
      </w:pPr>
      <w:r w:rsidRPr="00A908D4">
        <w:t>Příloha č. 1</w:t>
      </w:r>
      <w:r w:rsidRPr="00A908D4">
        <w:tab/>
        <w:t>Popis výchozího stavu včetně referenční spotřeby nákladů</w:t>
      </w:r>
    </w:p>
    <w:p w14:paraId="0944DDC5" w14:textId="05115FC8" w:rsidR="00161F1D" w:rsidRPr="00A908D4" w:rsidRDefault="00161F1D" w:rsidP="00161F1D">
      <w:pPr>
        <w:ind w:left="1418" w:hanging="1418"/>
      </w:pPr>
      <w:r w:rsidRPr="00A908D4">
        <w:t>Příloha č. 2</w:t>
      </w:r>
      <w:r w:rsidRPr="00A908D4">
        <w:tab/>
        <w:t xml:space="preserve">Popis </w:t>
      </w:r>
      <w:r w:rsidR="00A50A7C">
        <w:t xml:space="preserve">úsporných </w:t>
      </w:r>
      <w:r w:rsidRPr="00A908D4">
        <w:t>opatření</w:t>
      </w:r>
    </w:p>
    <w:p w14:paraId="31FC83C4" w14:textId="77777777" w:rsidR="00161F1D" w:rsidRPr="00A908D4" w:rsidRDefault="00161F1D" w:rsidP="00161F1D">
      <w:pPr>
        <w:ind w:left="1418" w:hanging="1418"/>
      </w:pPr>
      <w:r w:rsidRPr="00A908D4">
        <w:t>Příloha č. 3</w:t>
      </w:r>
      <w:r w:rsidRPr="00A908D4">
        <w:tab/>
        <w:t>Cena a její úhrada</w:t>
      </w:r>
    </w:p>
    <w:p w14:paraId="3F57CEB2" w14:textId="77777777" w:rsidR="00161F1D" w:rsidRPr="00A908D4" w:rsidRDefault="00161F1D" w:rsidP="00161F1D">
      <w:pPr>
        <w:ind w:left="1418" w:hanging="1418"/>
      </w:pPr>
      <w:r w:rsidRPr="00A908D4">
        <w:t>Příloha č. 4</w:t>
      </w:r>
      <w:r w:rsidRPr="00A908D4">
        <w:tab/>
        <w:t>Harmonogram realizace projektu</w:t>
      </w:r>
    </w:p>
    <w:p w14:paraId="26A149FF" w14:textId="77777777" w:rsidR="00161F1D" w:rsidRPr="00A908D4" w:rsidRDefault="00161F1D" w:rsidP="00161F1D">
      <w:pPr>
        <w:ind w:left="1418" w:hanging="1418"/>
      </w:pPr>
      <w:r w:rsidRPr="00A908D4">
        <w:t>Příloha č. 5</w:t>
      </w:r>
      <w:r w:rsidRPr="00A908D4">
        <w:tab/>
        <w:t>Výše garantované úspory, sankce za nedosažení garantované úspory a prémie za překročení garantované úspory</w:t>
      </w:r>
    </w:p>
    <w:p w14:paraId="14A0927B" w14:textId="77777777" w:rsidR="00161F1D" w:rsidRPr="00A908D4" w:rsidRDefault="00161F1D" w:rsidP="00161F1D">
      <w:pPr>
        <w:ind w:left="1418" w:hanging="1418"/>
      </w:pPr>
      <w:r w:rsidRPr="00A908D4">
        <w:t>Příloha č. 6</w:t>
      </w:r>
      <w:r w:rsidRPr="00A908D4">
        <w:tab/>
        <w:t>Vyhodnocování dosažených úspor</w:t>
      </w:r>
      <w:r w:rsidR="00546571" w:rsidRPr="00A908D4">
        <w:t>, úspory</w:t>
      </w:r>
      <w:r w:rsidR="004C042C" w:rsidRPr="00A908D4">
        <w:t xml:space="preserve"> energie,</w:t>
      </w:r>
      <w:r w:rsidR="00546571" w:rsidRPr="00A908D4">
        <w:t xml:space="preserve"> úspora</w:t>
      </w:r>
      <w:r w:rsidR="00FB4542" w:rsidRPr="00A908D4">
        <w:t xml:space="preserve"> nákladů</w:t>
      </w:r>
      <w:r w:rsidRPr="00A908D4">
        <w:t xml:space="preserve"> </w:t>
      </w:r>
    </w:p>
    <w:p w14:paraId="6F20402A" w14:textId="77777777" w:rsidR="00161F1D" w:rsidRPr="00A908D4" w:rsidRDefault="00161F1D" w:rsidP="00161F1D">
      <w:pPr>
        <w:ind w:left="1418" w:hanging="1418"/>
      </w:pPr>
      <w:r w:rsidRPr="00A908D4">
        <w:t>Příloha č. 7</w:t>
      </w:r>
      <w:r w:rsidRPr="00A908D4">
        <w:tab/>
        <w:t>Energetický management</w:t>
      </w:r>
    </w:p>
    <w:p w14:paraId="434A7009" w14:textId="49736740" w:rsidR="00161F1D" w:rsidRDefault="00161F1D" w:rsidP="00161F1D">
      <w:pPr>
        <w:ind w:left="1418" w:hanging="1418"/>
      </w:pPr>
      <w:r w:rsidRPr="00A908D4">
        <w:t>Příloha č. 8</w:t>
      </w:r>
      <w:r w:rsidRPr="00A908D4">
        <w:tab/>
      </w:r>
      <w:r w:rsidRPr="00890B2A">
        <w:t>Oprávněné osoby</w:t>
      </w:r>
    </w:p>
    <w:p w14:paraId="6B4CE527" w14:textId="3B74DC30" w:rsidR="00101B4D" w:rsidRPr="00890B2A" w:rsidRDefault="00101B4D" w:rsidP="00161F1D">
      <w:pPr>
        <w:ind w:left="1418" w:hanging="1418"/>
      </w:pPr>
      <w:r>
        <w:t>Příloha č. 9</w:t>
      </w:r>
      <w:r>
        <w:tab/>
        <w:t>Seznam poddodavatelů</w:t>
      </w:r>
    </w:p>
    <w:p w14:paraId="31F32601" w14:textId="455213D3" w:rsidR="00F53EAF" w:rsidRDefault="00F53EAF" w:rsidP="00161F1D">
      <w:pPr>
        <w:ind w:left="1418" w:hanging="1418"/>
      </w:pPr>
      <w:r w:rsidRPr="00890B2A">
        <w:t xml:space="preserve">Příloha č. </w:t>
      </w:r>
      <w:r w:rsidR="00101B4D">
        <w:t>10</w:t>
      </w:r>
      <w:r w:rsidRPr="00890B2A">
        <w:tab/>
      </w:r>
      <w:r w:rsidR="00101B4D" w:rsidRPr="00890B2A">
        <w:t xml:space="preserve">Podmínky pro provádění </w:t>
      </w:r>
      <w:r w:rsidR="00B04082">
        <w:t xml:space="preserve">základních </w:t>
      </w:r>
      <w:r w:rsidR="00101B4D" w:rsidRPr="00890B2A">
        <w:t>opatření</w:t>
      </w:r>
    </w:p>
    <w:p w14:paraId="5C04C00F" w14:textId="4D981836" w:rsidR="000F62BC" w:rsidRDefault="000F62BC" w:rsidP="00161F1D">
      <w:pPr>
        <w:ind w:left="1418" w:hanging="1418"/>
      </w:pPr>
      <w:r w:rsidRPr="000F62BC">
        <w:t>Příloha č. 11:</w:t>
      </w:r>
      <w:r>
        <w:tab/>
      </w:r>
      <w:r w:rsidRPr="000F62BC">
        <w:t>Inflační doložka pro úpravu ceny základních opatření</w:t>
      </w:r>
    </w:p>
    <w:p w14:paraId="1AEE43A2" w14:textId="4C7BC4EC" w:rsidR="00812241" w:rsidRPr="00890B2A" w:rsidRDefault="00812241" w:rsidP="00161F1D">
      <w:pPr>
        <w:ind w:left="1418" w:hanging="1418"/>
      </w:pPr>
      <w:r w:rsidRPr="00812241">
        <w:t>Příloha č. 12:</w:t>
      </w:r>
      <w:r>
        <w:tab/>
      </w:r>
      <w:r w:rsidRPr="00812241">
        <w:t>Dohoda o společném postupu stran (Trojdohoda)</w:t>
      </w:r>
    </w:p>
    <w:p w14:paraId="66B3A668" w14:textId="77777777" w:rsidR="00161F1D" w:rsidRPr="00A908D4" w:rsidRDefault="00161F1D"/>
    <w:p w14:paraId="1503E496" w14:textId="77777777" w:rsidR="00161F1D" w:rsidRPr="00A908D4" w:rsidRDefault="00161F1D"/>
    <w:p w14:paraId="51650B2F" w14:textId="77777777" w:rsidR="00F81353" w:rsidRPr="00A908D4" w:rsidRDefault="00F81353">
      <w:pPr>
        <w:tabs>
          <w:tab w:val="left" w:pos="5040"/>
        </w:tabs>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F81353" w:rsidRPr="00A908D4" w14:paraId="61DD2C8D" w14:textId="77777777" w:rsidTr="00E71F2D">
        <w:trPr>
          <w:cantSplit/>
        </w:trPr>
        <w:tc>
          <w:tcPr>
            <w:tcW w:w="3969" w:type="dxa"/>
          </w:tcPr>
          <w:p w14:paraId="2C6AE8DC" w14:textId="77777777" w:rsidR="00F81353" w:rsidRPr="00A908D4" w:rsidRDefault="00F81353">
            <w:r w:rsidRPr="00A908D4">
              <w:t>za Klienta:</w:t>
            </w:r>
          </w:p>
        </w:tc>
        <w:tc>
          <w:tcPr>
            <w:tcW w:w="993" w:type="dxa"/>
          </w:tcPr>
          <w:p w14:paraId="1C741126" w14:textId="77777777" w:rsidR="00F81353" w:rsidRPr="00A908D4" w:rsidRDefault="00F81353">
            <w:pPr>
              <w:spacing w:line="264" w:lineRule="auto"/>
              <w:ind w:left="-445" w:firstLine="445"/>
            </w:pPr>
          </w:p>
        </w:tc>
        <w:tc>
          <w:tcPr>
            <w:tcW w:w="4110" w:type="dxa"/>
          </w:tcPr>
          <w:p w14:paraId="2BC28E63" w14:textId="77777777" w:rsidR="00F81353" w:rsidRPr="00A908D4" w:rsidRDefault="00F81353">
            <w:r w:rsidRPr="00A908D4">
              <w:t>Za ESCO:</w:t>
            </w:r>
          </w:p>
        </w:tc>
      </w:tr>
      <w:tr w:rsidR="00F81353" w:rsidRPr="00A908D4" w14:paraId="4414AA9A" w14:textId="77777777" w:rsidTr="00E71F2D">
        <w:trPr>
          <w:cantSplit/>
        </w:trPr>
        <w:tc>
          <w:tcPr>
            <w:tcW w:w="3969" w:type="dxa"/>
          </w:tcPr>
          <w:p w14:paraId="7D030D16" w14:textId="54DD1418" w:rsidR="00F81353" w:rsidRPr="00A908D4" w:rsidRDefault="00F81353" w:rsidP="00E71F2D">
            <w:r w:rsidRPr="00A908D4">
              <w:t>V</w:t>
            </w:r>
            <w:r w:rsidR="00C80360">
              <w:t>e</w:t>
            </w:r>
            <w:r w:rsidRPr="00A908D4">
              <w:t> </w:t>
            </w:r>
            <w:r w:rsidR="00C80360">
              <w:t>Vyškově</w:t>
            </w:r>
            <w:r w:rsidRPr="00A908D4">
              <w:t>, dne</w:t>
            </w:r>
          </w:p>
        </w:tc>
        <w:tc>
          <w:tcPr>
            <w:tcW w:w="993" w:type="dxa"/>
          </w:tcPr>
          <w:p w14:paraId="791A0C76" w14:textId="77777777" w:rsidR="00F81353" w:rsidRPr="00A908D4" w:rsidRDefault="00F81353">
            <w:pPr>
              <w:spacing w:line="264" w:lineRule="auto"/>
              <w:ind w:left="-445" w:firstLine="445"/>
            </w:pPr>
          </w:p>
        </w:tc>
        <w:tc>
          <w:tcPr>
            <w:tcW w:w="4110" w:type="dxa"/>
          </w:tcPr>
          <w:p w14:paraId="775CF44A" w14:textId="589BF51D" w:rsidR="00F81353" w:rsidRPr="00A908D4" w:rsidRDefault="00F66253" w:rsidP="00E71F2D">
            <w:r w:rsidRPr="00A908D4">
              <w:t>V </w:t>
            </w:r>
            <w:r w:rsidR="00E706CF">
              <w:rPr>
                <w:lang w:val="en-US"/>
              </w:rPr>
              <w:t>[</w:t>
            </w:r>
            <w:r w:rsidR="00E706CF" w:rsidRPr="0024701B">
              <w:rPr>
                <w:rFonts w:cs="Arial"/>
                <w:szCs w:val="22"/>
                <w:highlight w:val="yellow"/>
              </w:rPr>
              <w:t>DOPLNÍ ESCO</w:t>
            </w:r>
            <w:r w:rsidR="00E706CF">
              <w:rPr>
                <w:rFonts w:cs="Arial"/>
                <w:szCs w:val="22"/>
              </w:rPr>
              <w:t>]</w:t>
            </w:r>
            <w:r w:rsidRPr="00A908D4">
              <w:t>, dne</w:t>
            </w:r>
            <w:r w:rsidR="00E706CF">
              <w:t xml:space="preserve"> </w:t>
            </w:r>
            <w:r w:rsidR="00E706CF">
              <w:rPr>
                <w:lang w:val="en-US"/>
              </w:rPr>
              <w:t>[</w:t>
            </w:r>
            <w:r w:rsidR="00E706CF" w:rsidRPr="0024701B">
              <w:rPr>
                <w:rFonts w:cs="Arial"/>
                <w:szCs w:val="22"/>
                <w:highlight w:val="yellow"/>
              </w:rPr>
              <w:t>DOPLNÍ ESCO</w:t>
            </w:r>
            <w:r w:rsidR="00E706CF">
              <w:rPr>
                <w:rFonts w:cs="Arial"/>
                <w:szCs w:val="22"/>
              </w:rPr>
              <w:t>]</w:t>
            </w:r>
          </w:p>
        </w:tc>
      </w:tr>
      <w:tr w:rsidR="00F81353" w:rsidRPr="00A908D4" w14:paraId="5B5A20AE" w14:textId="77777777" w:rsidTr="00E71F2D">
        <w:trPr>
          <w:cantSplit/>
          <w:trHeight w:val="1405"/>
        </w:trPr>
        <w:tc>
          <w:tcPr>
            <w:tcW w:w="3969" w:type="dxa"/>
            <w:tcBorders>
              <w:bottom w:val="single" w:sz="4" w:space="0" w:color="auto"/>
            </w:tcBorders>
          </w:tcPr>
          <w:p w14:paraId="67E1A930" w14:textId="77777777" w:rsidR="00F81353" w:rsidRPr="00A908D4" w:rsidRDefault="00F81353"/>
        </w:tc>
        <w:tc>
          <w:tcPr>
            <w:tcW w:w="993" w:type="dxa"/>
          </w:tcPr>
          <w:p w14:paraId="57248F12" w14:textId="77777777" w:rsidR="00F81353" w:rsidRPr="00A908D4" w:rsidRDefault="00F81353">
            <w:pPr>
              <w:spacing w:before="60" w:line="264" w:lineRule="auto"/>
              <w:ind w:left="-445" w:firstLine="445"/>
            </w:pPr>
          </w:p>
        </w:tc>
        <w:tc>
          <w:tcPr>
            <w:tcW w:w="4110" w:type="dxa"/>
            <w:tcBorders>
              <w:bottom w:val="single" w:sz="4" w:space="0" w:color="auto"/>
            </w:tcBorders>
          </w:tcPr>
          <w:p w14:paraId="30919050" w14:textId="77777777" w:rsidR="00F81353" w:rsidRPr="00A908D4" w:rsidRDefault="00F81353"/>
        </w:tc>
      </w:tr>
      <w:tr w:rsidR="00F81353" w:rsidRPr="00A908D4" w14:paraId="4CCF2EA9" w14:textId="77777777" w:rsidTr="00E71F2D">
        <w:trPr>
          <w:cantSplit/>
        </w:trPr>
        <w:tc>
          <w:tcPr>
            <w:tcW w:w="3969" w:type="dxa"/>
            <w:tcBorders>
              <w:top w:val="single" w:sz="4" w:space="0" w:color="auto"/>
            </w:tcBorders>
          </w:tcPr>
          <w:p w14:paraId="2BA4A853" w14:textId="62CB0211" w:rsidR="00DF4E0E" w:rsidRPr="0043374B" w:rsidRDefault="00C80360" w:rsidP="0043374B">
            <w:r w:rsidRPr="00C80360">
              <w:t>JUDr. Zde</w:t>
            </w:r>
            <w:r>
              <w:t>něk</w:t>
            </w:r>
            <w:r w:rsidRPr="00C80360">
              <w:t xml:space="preserve"> Horák, MBA, ředitel</w:t>
            </w:r>
          </w:p>
        </w:tc>
        <w:tc>
          <w:tcPr>
            <w:tcW w:w="993" w:type="dxa"/>
          </w:tcPr>
          <w:p w14:paraId="66DA4E51" w14:textId="77777777" w:rsidR="00F81353" w:rsidRPr="00A908D4" w:rsidRDefault="00F81353">
            <w:pPr>
              <w:spacing w:line="264" w:lineRule="auto"/>
              <w:ind w:left="-445" w:firstLine="445"/>
            </w:pPr>
          </w:p>
        </w:tc>
        <w:tc>
          <w:tcPr>
            <w:tcW w:w="4110" w:type="dxa"/>
            <w:tcBorders>
              <w:top w:val="single" w:sz="4" w:space="0" w:color="auto"/>
            </w:tcBorders>
          </w:tcPr>
          <w:p w14:paraId="5FFB7548" w14:textId="6656DF61" w:rsidR="00F81353" w:rsidRPr="00A908D4" w:rsidRDefault="0024701B">
            <w:pPr>
              <w:jc w:val="left"/>
            </w:pPr>
            <w:r>
              <w:rPr>
                <w:lang w:val="en-US"/>
              </w:rPr>
              <w:t>[</w:t>
            </w:r>
            <w:r w:rsidRPr="0024701B">
              <w:rPr>
                <w:rFonts w:cs="Arial"/>
                <w:szCs w:val="22"/>
                <w:highlight w:val="yellow"/>
              </w:rPr>
              <w:t>DOPLNÍ ESCO</w:t>
            </w:r>
            <w:r>
              <w:rPr>
                <w:rFonts w:cs="Arial"/>
                <w:szCs w:val="22"/>
              </w:rPr>
              <w:t>]</w:t>
            </w:r>
          </w:p>
        </w:tc>
      </w:tr>
    </w:tbl>
    <w:p w14:paraId="606CA36C" w14:textId="77777777" w:rsidR="001F6DB4" w:rsidRDefault="001F6DB4">
      <w:pPr>
        <w:sectPr w:rsidR="001F6DB4" w:rsidSect="006429FD">
          <w:headerReference w:type="default" r:id="rId14"/>
          <w:footerReference w:type="default" r:id="rId15"/>
          <w:headerReference w:type="first" r:id="rId16"/>
          <w:footerReference w:type="first" r:id="rId17"/>
          <w:pgSz w:w="11906" w:h="16838" w:code="9"/>
          <w:pgMar w:top="1418" w:right="1418" w:bottom="1418" w:left="1418" w:header="709" w:footer="709" w:gutter="0"/>
          <w:cols w:space="720"/>
          <w:titlePg/>
          <w:docGrid w:linePitch="360"/>
        </w:sectPr>
      </w:pPr>
    </w:p>
    <w:p w14:paraId="4AF0E66F" w14:textId="77777777" w:rsidR="001F6DB4" w:rsidRDefault="001F6DB4" w:rsidP="001F6DB4">
      <w:pPr>
        <w:jc w:val="center"/>
        <w:rPr>
          <w:b/>
          <w:sz w:val="32"/>
          <w:szCs w:val="32"/>
        </w:rPr>
      </w:pPr>
      <w:r>
        <w:rPr>
          <w:b/>
          <w:sz w:val="32"/>
          <w:szCs w:val="32"/>
        </w:rPr>
        <w:lastRenderedPageBreak/>
        <w:t>Přílohy</w:t>
      </w:r>
    </w:p>
    <w:p w14:paraId="16C51F4C" w14:textId="77777777" w:rsidR="001F6DB4" w:rsidRPr="0043201E" w:rsidRDefault="001F6DB4" w:rsidP="001F6DB4">
      <w:pPr>
        <w:jc w:val="center"/>
        <w:rPr>
          <w:b/>
          <w:sz w:val="32"/>
          <w:szCs w:val="32"/>
        </w:rPr>
      </w:pPr>
      <w:r>
        <w:rPr>
          <w:b/>
          <w:sz w:val="32"/>
          <w:szCs w:val="32"/>
        </w:rPr>
        <w:t>Smlouvy</w:t>
      </w:r>
      <w:r w:rsidRPr="0043201E">
        <w:rPr>
          <w:b/>
          <w:sz w:val="32"/>
          <w:szCs w:val="32"/>
        </w:rPr>
        <w:t xml:space="preserve"> </w:t>
      </w:r>
      <w:r w:rsidRPr="0048566C">
        <w:rPr>
          <w:rFonts w:asciiTheme="minorHAnsi" w:hAnsiTheme="minorHAnsi" w:cstheme="minorHAnsi"/>
          <w:b/>
          <w:sz w:val="32"/>
          <w:szCs w:val="32"/>
        </w:rPr>
        <w:t>o energetických službách určených veřejnému zadavateli</w:t>
      </w:r>
    </w:p>
    <w:p w14:paraId="234E5A76" w14:textId="77777777" w:rsidR="001F6DB4" w:rsidRPr="003048A6" w:rsidRDefault="001F6DB4" w:rsidP="001F6DB4">
      <w:pPr>
        <w:rPr>
          <w:rFonts w:ascii="Arial" w:hAnsi="Arial"/>
          <w:b/>
          <w:sz w:val="28"/>
          <w:szCs w:val="28"/>
        </w:rPr>
      </w:pPr>
    </w:p>
    <w:p w14:paraId="0FF12F05" w14:textId="77777777" w:rsidR="001F6DB4" w:rsidRPr="003048A6" w:rsidRDefault="001F6DB4" w:rsidP="001F6DB4">
      <w:pPr>
        <w:rPr>
          <w:rFonts w:ascii="Arial" w:hAnsi="Arial"/>
          <w:b/>
          <w:sz w:val="28"/>
          <w:szCs w:val="28"/>
        </w:rPr>
      </w:pPr>
      <w:r w:rsidRPr="003048A6">
        <w:rPr>
          <w:rFonts w:ascii="Arial" w:hAnsi="Arial"/>
          <w:b/>
          <w:sz w:val="28"/>
          <w:szCs w:val="28"/>
        </w:rPr>
        <w:t>Obsah:</w:t>
      </w:r>
    </w:p>
    <w:p w14:paraId="5A9066E2" w14:textId="5BC2D7BE" w:rsidR="00D77E48" w:rsidRPr="00D77E48" w:rsidRDefault="00D77E48" w:rsidP="00D77E48">
      <w:pPr>
        <w:rPr>
          <w:rFonts w:ascii="Arial" w:hAnsi="Arial"/>
          <w:bCs/>
          <w:caps/>
          <w:szCs w:val="22"/>
        </w:rPr>
      </w:pPr>
      <w:r>
        <w:rPr>
          <w:rFonts w:ascii="Arial" w:hAnsi="Arial"/>
          <w:bCs/>
          <w:szCs w:val="22"/>
        </w:rPr>
        <w:t>P</w:t>
      </w:r>
      <w:r w:rsidRPr="00D77E48">
        <w:rPr>
          <w:rFonts w:ascii="Arial" w:hAnsi="Arial"/>
          <w:bCs/>
          <w:szCs w:val="22"/>
        </w:rPr>
        <w:t xml:space="preserve">říloha č. 1: </w:t>
      </w:r>
      <w:r>
        <w:rPr>
          <w:rFonts w:ascii="Arial" w:hAnsi="Arial"/>
          <w:bCs/>
          <w:szCs w:val="22"/>
        </w:rPr>
        <w:t>P</w:t>
      </w:r>
      <w:r w:rsidRPr="00D77E48">
        <w:rPr>
          <w:rFonts w:ascii="Arial" w:hAnsi="Arial"/>
          <w:bCs/>
          <w:szCs w:val="22"/>
        </w:rPr>
        <w:t>opis výchozího stavu včetně referenční spotřeby a referenčních nákladů</w:t>
      </w:r>
    </w:p>
    <w:p w14:paraId="70C7DDB1" w14:textId="6D2E999F" w:rsidR="00D77E48" w:rsidRPr="00D77E48" w:rsidRDefault="00D77E48" w:rsidP="00D77E48">
      <w:pPr>
        <w:rPr>
          <w:rFonts w:ascii="Arial" w:hAnsi="Arial"/>
          <w:bCs/>
          <w:caps/>
          <w:szCs w:val="22"/>
        </w:rPr>
      </w:pPr>
      <w:r>
        <w:rPr>
          <w:rFonts w:ascii="Arial" w:hAnsi="Arial"/>
          <w:bCs/>
          <w:szCs w:val="22"/>
        </w:rPr>
        <w:t>P</w:t>
      </w:r>
      <w:r w:rsidRPr="00D77E48">
        <w:rPr>
          <w:rFonts w:ascii="Arial" w:hAnsi="Arial"/>
          <w:bCs/>
          <w:szCs w:val="22"/>
        </w:rPr>
        <w:t xml:space="preserve">říloha č. 2: </w:t>
      </w:r>
      <w:r>
        <w:rPr>
          <w:rFonts w:ascii="Arial" w:hAnsi="Arial"/>
          <w:bCs/>
          <w:szCs w:val="22"/>
        </w:rPr>
        <w:t>P</w:t>
      </w:r>
      <w:r w:rsidRPr="00D77E48">
        <w:rPr>
          <w:rFonts w:ascii="Arial" w:hAnsi="Arial"/>
          <w:bCs/>
          <w:szCs w:val="22"/>
        </w:rPr>
        <w:t>opis úsporných opatření</w:t>
      </w:r>
    </w:p>
    <w:p w14:paraId="3E90B73A" w14:textId="348CB334" w:rsidR="00D77E48" w:rsidRPr="00D77E48" w:rsidRDefault="00D77E48" w:rsidP="00D77E48">
      <w:pPr>
        <w:rPr>
          <w:rFonts w:ascii="Arial" w:hAnsi="Arial"/>
          <w:bCs/>
          <w:caps/>
          <w:szCs w:val="22"/>
        </w:rPr>
      </w:pPr>
      <w:r>
        <w:rPr>
          <w:rFonts w:ascii="Arial" w:hAnsi="Arial"/>
          <w:bCs/>
          <w:szCs w:val="22"/>
        </w:rPr>
        <w:t>P</w:t>
      </w:r>
      <w:r w:rsidRPr="00D77E48">
        <w:rPr>
          <w:rFonts w:ascii="Arial" w:hAnsi="Arial"/>
          <w:bCs/>
          <w:szCs w:val="22"/>
        </w:rPr>
        <w:t xml:space="preserve">říloha č. 3: </w:t>
      </w:r>
      <w:r>
        <w:rPr>
          <w:rFonts w:ascii="Arial" w:hAnsi="Arial"/>
          <w:bCs/>
          <w:szCs w:val="22"/>
        </w:rPr>
        <w:t>C</w:t>
      </w:r>
      <w:r w:rsidRPr="00D77E48">
        <w:rPr>
          <w:rFonts w:ascii="Arial" w:hAnsi="Arial"/>
          <w:bCs/>
          <w:szCs w:val="22"/>
        </w:rPr>
        <w:t>ena a její úhrada</w:t>
      </w:r>
    </w:p>
    <w:p w14:paraId="50D20383" w14:textId="611047BD" w:rsidR="00D77E48" w:rsidRPr="00D77E48" w:rsidRDefault="00D77E48" w:rsidP="00D77E48">
      <w:pPr>
        <w:rPr>
          <w:rFonts w:ascii="Arial" w:hAnsi="Arial"/>
          <w:bCs/>
          <w:caps/>
          <w:szCs w:val="22"/>
        </w:rPr>
      </w:pPr>
      <w:r>
        <w:rPr>
          <w:rFonts w:ascii="Arial" w:hAnsi="Arial"/>
          <w:bCs/>
          <w:szCs w:val="22"/>
        </w:rPr>
        <w:t>P</w:t>
      </w:r>
      <w:r w:rsidRPr="00D77E48">
        <w:rPr>
          <w:rFonts w:ascii="Arial" w:hAnsi="Arial"/>
          <w:bCs/>
          <w:szCs w:val="22"/>
        </w:rPr>
        <w:t xml:space="preserve">říloha č. 4: </w:t>
      </w:r>
      <w:r>
        <w:rPr>
          <w:rFonts w:ascii="Arial" w:hAnsi="Arial"/>
          <w:bCs/>
          <w:szCs w:val="22"/>
        </w:rPr>
        <w:t>H</w:t>
      </w:r>
      <w:r w:rsidRPr="00D77E48">
        <w:rPr>
          <w:rFonts w:ascii="Arial" w:hAnsi="Arial"/>
          <w:bCs/>
          <w:szCs w:val="22"/>
        </w:rPr>
        <w:t>armonogram realizace projektu</w:t>
      </w:r>
    </w:p>
    <w:p w14:paraId="23DD9175" w14:textId="4032D34B" w:rsidR="00D77E48" w:rsidRPr="00D77E48" w:rsidRDefault="00D77E48" w:rsidP="00D77E48">
      <w:pPr>
        <w:rPr>
          <w:rFonts w:ascii="Arial" w:hAnsi="Arial"/>
          <w:bCs/>
          <w:caps/>
          <w:szCs w:val="22"/>
        </w:rPr>
      </w:pPr>
      <w:r>
        <w:rPr>
          <w:rFonts w:ascii="Arial" w:hAnsi="Arial"/>
          <w:bCs/>
          <w:szCs w:val="22"/>
        </w:rPr>
        <w:t>P</w:t>
      </w:r>
      <w:r w:rsidRPr="00D77E48">
        <w:rPr>
          <w:rFonts w:ascii="Arial" w:hAnsi="Arial"/>
          <w:bCs/>
          <w:szCs w:val="22"/>
        </w:rPr>
        <w:t xml:space="preserve">říloha č. 5: </w:t>
      </w:r>
      <w:r>
        <w:rPr>
          <w:rFonts w:ascii="Arial" w:hAnsi="Arial"/>
          <w:bCs/>
          <w:szCs w:val="22"/>
        </w:rPr>
        <w:t>V</w:t>
      </w:r>
      <w:r w:rsidRPr="00D77E48">
        <w:rPr>
          <w:rFonts w:ascii="Arial" w:hAnsi="Arial"/>
          <w:bCs/>
          <w:szCs w:val="22"/>
        </w:rPr>
        <w:t>ýše garantované úspory</w:t>
      </w:r>
    </w:p>
    <w:p w14:paraId="0621F951" w14:textId="674ECD97" w:rsidR="00D77E48" w:rsidRPr="00D77E48" w:rsidRDefault="00D77E48" w:rsidP="00D77E48">
      <w:pPr>
        <w:rPr>
          <w:rFonts w:ascii="Arial" w:hAnsi="Arial"/>
          <w:bCs/>
          <w:caps/>
          <w:szCs w:val="22"/>
        </w:rPr>
      </w:pPr>
      <w:r>
        <w:rPr>
          <w:rFonts w:ascii="Arial" w:hAnsi="Arial"/>
          <w:bCs/>
          <w:szCs w:val="22"/>
        </w:rPr>
        <w:t>P</w:t>
      </w:r>
      <w:r w:rsidRPr="00D77E48">
        <w:rPr>
          <w:rFonts w:ascii="Arial" w:hAnsi="Arial"/>
          <w:bCs/>
          <w:szCs w:val="22"/>
        </w:rPr>
        <w:t xml:space="preserve">říloha č. 6: </w:t>
      </w:r>
      <w:r>
        <w:rPr>
          <w:rFonts w:ascii="Arial" w:hAnsi="Arial"/>
          <w:bCs/>
          <w:szCs w:val="22"/>
        </w:rPr>
        <w:t>V</w:t>
      </w:r>
      <w:r w:rsidRPr="00D77E48">
        <w:rPr>
          <w:rFonts w:ascii="Arial" w:hAnsi="Arial"/>
          <w:bCs/>
          <w:szCs w:val="22"/>
        </w:rPr>
        <w:t>yhodnocování dosažených úspor</w:t>
      </w:r>
    </w:p>
    <w:p w14:paraId="60665AA9" w14:textId="504FE6E3" w:rsidR="00D77E48" w:rsidRPr="00D77E48" w:rsidRDefault="00D77E48" w:rsidP="00D77E48">
      <w:pPr>
        <w:rPr>
          <w:rFonts w:ascii="Arial" w:hAnsi="Arial"/>
          <w:bCs/>
          <w:caps/>
          <w:szCs w:val="22"/>
        </w:rPr>
      </w:pPr>
      <w:r>
        <w:rPr>
          <w:rFonts w:ascii="Arial" w:hAnsi="Arial"/>
          <w:bCs/>
          <w:szCs w:val="22"/>
        </w:rPr>
        <w:t>P</w:t>
      </w:r>
      <w:r w:rsidRPr="00D77E48">
        <w:rPr>
          <w:rFonts w:ascii="Arial" w:hAnsi="Arial"/>
          <w:bCs/>
          <w:szCs w:val="22"/>
        </w:rPr>
        <w:t xml:space="preserve">říloha č. 7: </w:t>
      </w:r>
      <w:r>
        <w:rPr>
          <w:rFonts w:ascii="Arial" w:hAnsi="Arial"/>
          <w:bCs/>
          <w:szCs w:val="22"/>
        </w:rPr>
        <w:t>E</w:t>
      </w:r>
      <w:r w:rsidRPr="00D77E48">
        <w:rPr>
          <w:rFonts w:ascii="Arial" w:hAnsi="Arial"/>
          <w:bCs/>
          <w:szCs w:val="22"/>
        </w:rPr>
        <w:t>nergetický management</w:t>
      </w:r>
    </w:p>
    <w:p w14:paraId="51B0F51D" w14:textId="727E2C94" w:rsidR="00D77E48" w:rsidRPr="00D77E48" w:rsidRDefault="00D77E48" w:rsidP="00D77E48">
      <w:pPr>
        <w:rPr>
          <w:rFonts w:ascii="Arial" w:hAnsi="Arial"/>
          <w:bCs/>
          <w:caps/>
          <w:szCs w:val="22"/>
        </w:rPr>
      </w:pPr>
      <w:r>
        <w:rPr>
          <w:rFonts w:ascii="Arial" w:hAnsi="Arial"/>
          <w:bCs/>
          <w:szCs w:val="22"/>
        </w:rPr>
        <w:t>P</w:t>
      </w:r>
      <w:r w:rsidRPr="00D77E48">
        <w:rPr>
          <w:rFonts w:ascii="Arial" w:hAnsi="Arial"/>
          <w:bCs/>
          <w:szCs w:val="22"/>
        </w:rPr>
        <w:t xml:space="preserve">říloha č. 8: </w:t>
      </w:r>
      <w:r>
        <w:rPr>
          <w:rFonts w:ascii="Arial" w:hAnsi="Arial"/>
          <w:bCs/>
          <w:szCs w:val="22"/>
        </w:rPr>
        <w:t>O</w:t>
      </w:r>
      <w:r w:rsidRPr="00D77E48">
        <w:rPr>
          <w:rFonts w:ascii="Arial" w:hAnsi="Arial"/>
          <w:bCs/>
          <w:szCs w:val="22"/>
        </w:rPr>
        <w:t>právněné osoby</w:t>
      </w:r>
    </w:p>
    <w:p w14:paraId="0CB82CB6" w14:textId="1C0328A4" w:rsidR="00D77E48" w:rsidRDefault="00D77E48" w:rsidP="00D77E48">
      <w:pPr>
        <w:rPr>
          <w:rFonts w:ascii="Arial" w:hAnsi="Arial"/>
          <w:bCs/>
          <w:szCs w:val="22"/>
        </w:rPr>
      </w:pPr>
      <w:r>
        <w:rPr>
          <w:rFonts w:ascii="Arial" w:hAnsi="Arial"/>
          <w:bCs/>
          <w:szCs w:val="22"/>
        </w:rPr>
        <w:t>P</w:t>
      </w:r>
      <w:r w:rsidRPr="00D77E48">
        <w:rPr>
          <w:rFonts w:ascii="Arial" w:hAnsi="Arial"/>
          <w:bCs/>
          <w:szCs w:val="22"/>
        </w:rPr>
        <w:t>říloha č. 9</w:t>
      </w:r>
      <w:r>
        <w:rPr>
          <w:rFonts w:ascii="Arial" w:hAnsi="Arial"/>
          <w:bCs/>
          <w:szCs w:val="22"/>
        </w:rPr>
        <w:t>: S</w:t>
      </w:r>
      <w:r w:rsidRPr="00D77E48">
        <w:rPr>
          <w:rFonts w:ascii="Arial" w:hAnsi="Arial"/>
          <w:bCs/>
          <w:szCs w:val="22"/>
        </w:rPr>
        <w:t>eznam poddodavatelů</w:t>
      </w:r>
    </w:p>
    <w:p w14:paraId="403AD220" w14:textId="01AEB8C1" w:rsidR="00D77E48" w:rsidRDefault="00D77E48" w:rsidP="00D77E48">
      <w:pPr>
        <w:rPr>
          <w:rFonts w:ascii="Arial" w:hAnsi="Arial"/>
          <w:bCs/>
          <w:szCs w:val="22"/>
        </w:rPr>
      </w:pPr>
      <w:r>
        <w:rPr>
          <w:rFonts w:ascii="Arial" w:hAnsi="Arial"/>
          <w:bCs/>
          <w:szCs w:val="22"/>
        </w:rPr>
        <w:t>P</w:t>
      </w:r>
      <w:r w:rsidRPr="00D77E48">
        <w:rPr>
          <w:rFonts w:ascii="Arial" w:hAnsi="Arial"/>
          <w:bCs/>
          <w:szCs w:val="22"/>
        </w:rPr>
        <w:t xml:space="preserve">říloha č. </w:t>
      </w:r>
      <w:r>
        <w:rPr>
          <w:rFonts w:ascii="Arial" w:hAnsi="Arial"/>
          <w:bCs/>
          <w:szCs w:val="22"/>
        </w:rPr>
        <w:t xml:space="preserve">10: </w:t>
      </w:r>
      <w:r w:rsidR="00DB6C9F" w:rsidRPr="00DB6C9F">
        <w:rPr>
          <w:rFonts w:ascii="Arial" w:hAnsi="Arial"/>
          <w:bCs/>
          <w:szCs w:val="22"/>
        </w:rPr>
        <w:t>Podmínky pro provádění základních opatření</w:t>
      </w:r>
    </w:p>
    <w:p w14:paraId="63F578A8" w14:textId="5102466D" w:rsidR="00F87B1C" w:rsidRDefault="00F87B1C" w:rsidP="00D77E48">
      <w:pPr>
        <w:rPr>
          <w:rFonts w:ascii="Arial" w:hAnsi="Arial"/>
          <w:bCs/>
          <w:szCs w:val="22"/>
        </w:rPr>
      </w:pPr>
      <w:r>
        <w:rPr>
          <w:rFonts w:ascii="Arial" w:hAnsi="Arial"/>
          <w:bCs/>
          <w:szCs w:val="22"/>
        </w:rPr>
        <w:t>P</w:t>
      </w:r>
      <w:r w:rsidRPr="00F87B1C">
        <w:rPr>
          <w:rFonts w:ascii="Arial" w:hAnsi="Arial"/>
          <w:bCs/>
          <w:szCs w:val="22"/>
        </w:rPr>
        <w:t xml:space="preserve">říloha č. 11: </w:t>
      </w:r>
      <w:r>
        <w:rPr>
          <w:rFonts w:ascii="Arial" w:hAnsi="Arial"/>
          <w:bCs/>
          <w:szCs w:val="22"/>
        </w:rPr>
        <w:t>I</w:t>
      </w:r>
      <w:r w:rsidRPr="00F87B1C">
        <w:rPr>
          <w:rFonts w:ascii="Arial" w:hAnsi="Arial"/>
          <w:bCs/>
          <w:szCs w:val="22"/>
        </w:rPr>
        <w:t>nflační doložka pro úpravu ceny základních opatření</w:t>
      </w:r>
    </w:p>
    <w:p w14:paraId="70ADBF49" w14:textId="1A78F3CD" w:rsidR="0036449B" w:rsidRPr="00D77E48" w:rsidRDefault="0036449B" w:rsidP="0036449B">
      <w:pPr>
        <w:rPr>
          <w:rFonts w:ascii="Arial" w:hAnsi="Arial"/>
          <w:bCs/>
          <w:caps/>
          <w:szCs w:val="22"/>
        </w:rPr>
      </w:pPr>
      <w:r>
        <w:rPr>
          <w:rFonts w:ascii="Arial" w:hAnsi="Arial"/>
          <w:bCs/>
          <w:szCs w:val="22"/>
        </w:rPr>
        <w:t>P</w:t>
      </w:r>
      <w:r w:rsidRPr="00F87B1C">
        <w:rPr>
          <w:rFonts w:ascii="Arial" w:hAnsi="Arial"/>
          <w:bCs/>
          <w:szCs w:val="22"/>
        </w:rPr>
        <w:t>říloha č. 1</w:t>
      </w:r>
      <w:r>
        <w:rPr>
          <w:rFonts w:ascii="Arial" w:hAnsi="Arial"/>
          <w:bCs/>
          <w:szCs w:val="22"/>
        </w:rPr>
        <w:t>2</w:t>
      </w:r>
      <w:r w:rsidRPr="00F87B1C">
        <w:rPr>
          <w:rFonts w:ascii="Arial" w:hAnsi="Arial"/>
          <w:bCs/>
          <w:szCs w:val="22"/>
        </w:rPr>
        <w:t xml:space="preserve">: </w:t>
      </w:r>
      <w:r>
        <w:rPr>
          <w:rFonts w:ascii="Arial" w:hAnsi="Arial"/>
          <w:bCs/>
          <w:szCs w:val="22"/>
        </w:rPr>
        <w:t>Dohoda o společném postupu stran</w:t>
      </w:r>
      <w:r w:rsidR="006E14AF">
        <w:rPr>
          <w:rFonts w:ascii="Arial" w:hAnsi="Arial"/>
          <w:bCs/>
          <w:szCs w:val="22"/>
        </w:rPr>
        <w:t xml:space="preserve"> (Trojdohoda)</w:t>
      </w:r>
    </w:p>
    <w:p w14:paraId="3A2676F1" w14:textId="77777777" w:rsidR="0036449B" w:rsidRPr="00D77E48" w:rsidRDefault="0036449B" w:rsidP="00D77E48">
      <w:pPr>
        <w:rPr>
          <w:rFonts w:ascii="Arial" w:hAnsi="Arial"/>
          <w:bCs/>
          <w:caps/>
          <w:szCs w:val="22"/>
        </w:rPr>
      </w:pPr>
    </w:p>
    <w:p w14:paraId="73289DE9" w14:textId="651E6833" w:rsidR="001F6DB4" w:rsidRPr="003048A6" w:rsidRDefault="001F6DB4" w:rsidP="001F6DB4">
      <w:pPr>
        <w:rPr>
          <w:rFonts w:ascii="Arial" w:hAnsi="Arial"/>
          <w:b/>
          <w:sz w:val="28"/>
          <w:szCs w:val="28"/>
        </w:rPr>
      </w:pPr>
      <w:r w:rsidRPr="003048A6">
        <w:rPr>
          <w:rFonts w:ascii="Arial" w:hAnsi="Arial"/>
          <w:b/>
          <w:sz w:val="28"/>
          <w:szCs w:val="28"/>
        </w:rPr>
        <w:br w:type="page"/>
      </w:r>
      <w:r w:rsidRPr="003048A6">
        <w:rPr>
          <w:rFonts w:ascii="Arial" w:hAnsi="Arial"/>
          <w:b/>
          <w:sz w:val="28"/>
          <w:szCs w:val="28"/>
        </w:rPr>
        <w:lastRenderedPageBreak/>
        <w:t>ÚVOD</w:t>
      </w:r>
    </w:p>
    <w:p w14:paraId="783EF15F" w14:textId="51B12D17" w:rsidR="001F6DB4" w:rsidRPr="003048A6" w:rsidRDefault="001F6DB4" w:rsidP="001F6DB4">
      <w:r w:rsidRPr="003048A6">
        <w:t>Přílohy ke smlouvě o poskytování energetických služeb se zaručeným výsledkem (SES) jsou vytvořeny tak, aby popsaly v plném rozsahu projekt, jeho přínosy a detaily realizace.</w:t>
      </w:r>
    </w:p>
    <w:p w14:paraId="21BEC1EC" w14:textId="77777777" w:rsidR="001F6DB4" w:rsidRPr="003048A6" w:rsidRDefault="001F6DB4" w:rsidP="001F6DB4">
      <w:r w:rsidRPr="003048A6">
        <w:t xml:space="preserve">Přílohy ke smlouvě SES současně obsahují vše, co je součástí tzv. plánu měření a verifikace dosažených výsledků projektu (plán M&amp;V). Plán M&amp;V má být vždy vypracován v době, kdy se navrhují energeticky úsporná opatření, a je povinnou součástí smlouvy o poskytování energetických služeb se zaručeným výsledkem. </w:t>
      </w:r>
    </w:p>
    <w:p w14:paraId="2E2250AE" w14:textId="5DD4F1C6" w:rsidR="008B3DEB" w:rsidRDefault="001F6DB4" w:rsidP="001F6DB4">
      <w:r w:rsidRPr="003048A6">
        <w:t xml:space="preserve">Obsah plánu M&amp;V je stanoven Mezinárodním protokolem k měření a verifikaci úspor (International Performance </w:t>
      </w:r>
      <w:proofErr w:type="spellStart"/>
      <w:r w:rsidRPr="003048A6">
        <w:t>Measurement</w:t>
      </w:r>
      <w:proofErr w:type="spellEnd"/>
      <w:r w:rsidRPr="003048A6">
        <w:t xml:space="preserve"> and </w:t>
      </w:r>
      <w:proofErr w:type="spellStart"/>
      <w:r w:rsidRPr="003048A6">
        <w:t>Verification</w:t>
      </w:r>
      <w:proofErr w:type="spellEnd"/>
      <w:r w:rsidRPr="003048A6">
        <w:t xml:space="preserve"> </w:t>
      </w:r>
      <w:proofErr w:type="spellStart"/>
      <w:r w:rsidRPr="003048A6">
        <w:t>Protocol</w:t>
      </w:r>
      <w:proofErr w:type="spellEnd"/>
      <w:r w:rsidRPr="003048A6">
        <w:t>) organizace EVO (</w:t>
      </w:r>
      <w:proofErr w:type="spellStart"/>
      <w:r w:rsidRPr="003048A6">
        <w:t>Efficiency</w:t>
      </w:r>
      <w:proofErr w:type="spellEnd"/>
      <w:r w:rsidRPr="003048A6">
        <w:t xml:space="preserve"> </w:t>
      </w:r>
      <w:proofErr w:type="spellStart"/>
      <w:r w:rsidRPr="003048A6">
        <w:t>Valuation</w:t>
      </w:r>
      <w:proofErr w:type="spellEnd"/>
      <w:r w:rsidRPr="003048A6">
        <w:t xml:space="preserve"> </w:t>
      </w:r>
      <w:proofErr w:type="spellStart"/>
      <w:r w:rsidRPr="003048A6">
        <w:t>Organisation</w:t>
      </w:r>
      <w:proofErr w:type="spellEnd"/>
      <w:r w:rsidR="00222140">
        <w:t>)</w:t>
      </w:r>
      <w:r w:rsidRPr="003048A6">
        <w:t xml:space="preserve">, který byl do České republiky přenesen v roce 2011 v rámci projektu PERMANENT Evropské komise, a který je v češtině ke stažení na stránce </w:t>
      </w:r>
      <w:hyperlink r:id="rId18" w:history="1">
        <w:r w:rsidRPr="003048A6">
          <w:rPr>
            <w:rStyle w:val="Hypertextovodkaz"/>
          </w:rPr>
          <w:t>www.evo-world.org</w:t>
        </w:r>
      </w:hyperlink>
      <w:r w:rsidRPr="003048A6">
        <w:t>. IPMVP poskytuje přehled nejlepších současných přístupů a technik verifikace výsledků projektů zaměřených na úspory energie a vody a projektů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7077F4BF" w14:textId="77777777" w:rsidR="008B3DEB" w:rsidRDefault="008B3DEB">
      <w:pPr>
        <w:spacing w:before="0" w:line="240" w:lineRule="auto"/>
        <w:jc w:val="left"/>
      </w:pPr>
      <w:r>
        <w:br w:type="page"/>
      </w:r>
    </w:p>
    <w:p w14:paraId="7998F8F9" w14:textId="77777777" w:rsidR="001F6DB4" w:rsidRDefault="001F6DB4" w:rsidP="008B3DEB">
      <w:pPr>
        <w:pStyle w:val="Nadpis1"/>
        <w:numPr>
          <w:ilvl w:val="0"/>
          <w:numId w:val="0"/>
        </w:numPr>
        <w:jc w:val="both"/>
      </w:pPr>
      <w:bookmarkStart w:id="216" w:name="_Toc85704327"/>
      <w:bookmarkStart w:id="217" w:name="_Toc152262156"/>
      <w:r w:rsidRPr="000B420C">
        <w:lastRenderedPageBreak/>
        <w:t>Příloha č. 1: Popis výchozího stavu včetně referenční spotřeby a referenčních</w:t>
      </w:r>
      <w:r w:rsidRPr="003048A6">
        <w:t xml:space="preserve"> nákladů</w:t>
      </w:r>
      <w:bookmarkEnd w:id="216"/>
      <w:bookmarkEnd w:id="217"/>
    </w:p>
    <w:p w14:paraId="7C947000" w14:textId="0E855CBF" w:rsidR="001F6DB4" w:rsidRPr="000517F6" w:rsidRDefault="001F6DB4" w:rsidP="001F6DB4">
      <w:r w:rsidRPr="000517F6">
        <w:rPr>
          <w:highlight w:val="yellow"/>
        </w:rPr>
        <w:t>Doplní ESCO</w:t>
      </w:r>
    </w:p>
    <w:p w14:paraId="6599A077" w14:textId="2D43C17D" w:rsidR="001F6DB4" w:rsidRDefault="001F6DB4" w:rsidP="001F6DB4">
      <w:pPr>
        <w:spacing w:before="240"/>
      </w:pPr>
      <w:r w:rsidRPr="003048A6">
        <w:t xml:space="preserve">Tato příloha </w:t>
      </w:r>
      <w:r>
        <w:t xml:space="preserve">bude </w:t>
      </w:r>
      <w:r w:rsidRPr="003048A6">
        <w:t>obsah</w:t>
      </w:r>
      <w:r>
        <w:t>ovat</w:t>
      </w:r>
      <w:r w:rsidRPr="003048A6">
        <w:rPr>
          <w:b/>
        </w:rPr>
        <w:t xml:space="preserve"> popis výchozího stavu </w:t>
      </w:r>
      <w:r>
        <w:rPr>
          <w:b/>
        </w:rPr>
        <w:t xml:space="preserve">(tj. stavu před realizací opatření dle této smlouvy) </w:t>
      </w:r>
      <w:r w:rsidRPr="003048A6">
        <w:rPr>
          <w:b/>
        </w:rPr>
        <w:t xml:space="preserve">ve spotřebě paliv a energie v objektech a zařízeních, které jsou předmětem plnění smlouvy o poskytování energetických služeb se zaručeným výsledkem. </w:t>
      </w:r>
      <w:r w:rsidRPr="003048A6">
        <w:t>Výchozí údaje jsou referenčními údaji pro výpočet úspory nákladů.</w:t>
      </w:r>
    </w:p>
    <w:p w14:paraId="51ADE7CC" w14:textId="45329503" w:rsidR="001F6DB4" w:rsidRPr="003048A6" w:rsidRDefault="001F6DB4" w:rsidP="001F6DB4">
      <w:pPr>
        <w:spacing w:before="240"/>
        <w:rPr>
          <w:b/>
        </w:rPr>
      </w:pPr>
      <w:r>
        <w:t xml:space="preserve">Tuto přílohu vytvoří ESCO z podkladů </w:t>
      </w:r>
      <w:r w:rsidR="008B3DEB">
        <w:t>jí</w:t>
      </w:r>
      <w:r>
        <w:t xml:space="preserve"> poskytnutých.</w:t>
      </w:r>
    </w:p>
    <w:p w14:paraId="17A24C89" w14:textId="77777777" w:rsidR="001F6DB4" w:rsidRPr="003048A6" w:rsidRDefault="001F6DB4" w:rsidP="001F6DB4">
      <w:r w:rsidRPr="003048A6">
        <w:rPr>
          <w:b/>
        </w:rPr>
        <w:t>Obsah přílohy vychází ze zadávací dokumentace</w:t>
      </w:r>
      <w:r>
        <w:rPr>
          <w:b/>
        </w:rPr>
        <w:t>, případně vysvětlení zadávací dokumentace či dodatečných změn a doplnění zadávací dokumentace</w:t>
      </w:r>
      <w:r w:rsidRPr="003048A6">
        <w:rPr>
          <w:b/>
        </w:rPr>
        <w:t>, poskytnutých zadavatelem. Příloha obsahuje minimálně:</w:t>
      </w:r>
    </w:p>
    <w:p w14:paraId="485EEBED" w14:textId="77777777" w:rsidR="001F6DB4" w:rsidRDefault="001F6DB4" w:rsidP="006B74CE">
      <w:pPr>
        <w:pStyle w:val="Odstavecseseznamem1"/>
        <w:numPr>
          <w:ilvl w:val="0"/>
          <w:numId w:val="40"/>
        </w:numPr>
        <w:rPr>
          <w:lang w:eastAsia="cs-CZ"/>
        </w:rPr>
      </w:pPr>
      <w:r>
        <w:rPr>
          <w:lang w:eastAsia="cs-CZ"/>
        </w:rPr>
        <w:t>seznam objektů, jejich adresy,</w:t>
      </w:r>
    </w:p>
    <w:p w14:paraId="7C8DB9DC" w14:textId="7D64EA11" w:rsidR="001F6DB4" w:rsidRDefault="001F6DB4" w:rsidP="006B74CE">
      <w:pPr>
        <w:pStyle w:val="Odstavecseseznamem1"/>
        <w:numPr>
          <w:ilvl w:val="0"/>
          <w:numId w:val="40"/>
        </w:numPr>
        <w:rPr>
          <w:lang w:eastAsia="cs-CZ"/>
        </w:rPr>
      </w:pPr>
      <w:r>
        <w:rPr>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Pr>
          <w:lang w:eastAsia="cs-CZ"/>
        </w:rPr>
        <w:t>opatření,</w:t>
      </w:r>
      <w:proofErr w:type="gramEnd"/>
      <w:r>
        <w:rPr>
          <w:lang w:eastAsia="cs-CZ"/>
        </w:rPr>
        <w:t xml:space="preserve"> apod.)</w:t>
      </w:r>
      <w:r w:rsidR="008B3DEB">
        <w:rPr>
          <w:lang w:eastAsia="cs-CZ"/>
        </w:rPr>
        <w:t>,</w:t>
      </w:r>
    </w:p>
    <w:p w14:paraId="64203A29" w14:textId="77777777" w:rsidR="001F6DB4" w:rsidRDefault="001F6DB4" w:rsidP="006B74CE">
      <w:pPr>
        <w:pStyle w:val="Odstavecseseznamem1"/>
        <w:numPr>
          <w:ilvl w:val="0"/>
          <w:numId w:val="40"/>
        </w:numPr>
        <w:rPr>
          <w:lang w:eastAsia="cs-CZ"/>
        </w:rPr>
      </w:pPr>
      <w:r>
        <w:rPr>
          <w:lang w:eastAsia="cs-CZ"/>
        </w:rPr>
        <w:t xml:space="preserve">popis instalovaných technologií, způsobu vytápění, větrání, chlazení, </w:t>
      </w:r>
      <w:proofErr w:type="gramStart"/>
      <w:r>
        <w:rPr>
          <w:lang w:eastAsia="cs-CZ"/>
        </w:rPr>
        <w:t>osvětlení,</w:t>
      </w:r>
      <w:proofErr w:type="gramEnd"/>
      <w:r>
        <w:rPr>
          <w:lang w:eastAsia="cs-CZ"/>
        </w:rPr>
        <w:t xml:space="preserve"> apod. a souvisejících zařízení,</w:t>
      </w:r>
    </w:p>
    <w:p w14:paraId="43641FDF" w14:textId="23747D39" w:rsidR="001F6DB4" w:rsidRDefault="001F6DB4" w:rsidP="006B74CE">
      <w:pPr>
        <w:pStyle w:val="Odstavecseseznamem1"/>
        <w:numPr>
          <w:ilvl w:val="0"/>
          <w:numId w:val="40"/>
        </w:numPr>
        <w:rPr>
          <w:lang w:eastAsia="cs-CZ"/>
        </w:rPr>
      </w:pPr>
      <w:r>
        <w:rPr>
          <w:lang w:eastAsia="cs-CZ"/>
        </w:rPr>
        <w:t>způsob provozování objektů a relevantní údaje o provozu</w:t>
      </w:r>
      <w:r w:rsidR="008B3DEB">
        <w:rPr>
          <w:lang w:eastAsia="cs-CZ"/>
        </w:rPr>
        <w:t>,</w:t>
      </w:r>
    </w:p>
    <w:p w14:paraId="732773D8" w14:textId="33DDFAD1" w:rsidR="001F6DB4" w:rsidRDefault="001F6DB4" w:rsidP="006B74CE">
      <w:pPr>
        <w:pStyle w:val="Odstavecseseznamem1"/>
        <w:numPr>
          <w:ilvl w:val="0"/>
          <w:numId w:val="40"/>
        </w:numPr>
        <w:rPr>
          <w:lang w:eastAsia="cs-CZ"/>
        </w:rPr>
      </w:pPr>
      <w:r w:rsidRPr="00536F59">
        <w:rPr>
          <w:b/>
          <w:lang w:eastAsia="cs-CZ"/>
        </w:rPr>
        <w:t>referenční spotřeba paliv, vody a energie, ve formě</w:t>
      </w:r>
      <w:r>
        <w:rPr>
          <w:lang w:eastAsia="cs-CZ"/>
        </w:rPr>
        <w:t xml:space="preserve"> tabulky s referenčními hodnotami spotřeby paliv, energie a vody a nákladů na ně, podle jednotlivých objektů (viz tabulka TE údajů). Spotřeba bude rozdělena na spotřebu teplotně závislou a nezávislou</w:t>
      </w:r>
      <w:r w:rsidR="008B3DEB">
        <w:rPr>
          <w:lang w:eastAsia="cs-CZ"/>
        </w:rPr>
        <w:t>,</w:t>
      </w:r>
    </w:p>
    <w:p w14:paraId="4B940A66" w14:textId="251D8BCC" w:rsidR="001F6DB4" w:rsidRPr="00536F59" w:rsidRDefault="001F6DB4" w:rsidP="006B74CE">
      <w:pPr>
        <w:pStyle w:val="Odstavecseseznamem1"/>
        <w:numPr>
          <w:ilvl w:val="0"/>
          <w:numId w:val="40"/>
        </w:numPr>
        <w:rPr>
          <w:b/>
          <w:lang w:eastAsia="cs-CZ"/>
        </w:rPr>
      </w:pPr>
      <w:r w:rsidRPr="00536F59">
        <w:rPr>
          <w:b/>
          <w:lang w:eastAsia="cs-CZ"/>
        </w:rPr>
        <w:t>ostatní provozní náklady (relevantní k předmětu plnění) v referenčním období v ročním členění</w:t>
      </w:r>
      <w:r>
        <w:rPr>
          <w:b/>
          <w:lang w:eastAsia="cs-CZ"/>
        </w:rPr>
        <w:t xml:space="preserve"> – pokud jsou uvedeny</w:t>
      </w:r>
      <w:r w:rsidR="008B3DEB">
        <w:rPr>
          <w:b/>
          <w:lang w:eastAsia="cs-CZ"/>
        </w:rPr>
        <w:t>,</w:t>
      </w:r>
    </w:p>
    <w:p w14:paraId="095FB84F" w14:textId="1185622A" w:rsidR="001F6DB4" w:rsidRPr="00536F59" w:rsidRDefault="001F6DB4" w:rsidP="006B74CE">
      <w:pPr>
        <w:pStyle w:val="Odstavecseseznamem1"/>
        <w:numPr>
          <w:ilvl w:val="0"/>
          <w:numId w:val="40"/>
        </w:numPr>
        <w:rPr>
          <w:b/>
          <w:lang w:eastAsia="cs-CZ"/>
        </w:rPr>
      </w:pPr>
      <w:r w:rsidRPr="00536F59">
        <w:rPr>
          <w:b/>
          <w:lang w:eastAsia="cs-CZ"/>
        </w:rPr>
        <w:t>výchozí provozní podmínky, příp. „běžné“ podmínky provozování, pro jednotlivé objekty</w:t>
      </w:r>
      <w:r w:rsidR="008B3DEB">
        <w:rPr>
          <w:b/>
          <w:lang w:eastAsia="cs-CZ"/>
        </w:rPr>
        <w:t>,</w:t>
      </w:r>
    </w:p>
    <w:p w14:paraId="382E6C97" w14:textId="7988D5F7" w:rsidR="001F6DB4" w:rsidRPr="00536F59" w:rsidRDefault="001F6DB4" w:rsidP="006B74CE">
      <w:pPr>
        <w:pStyle w:val="Odstavecseseznamem1"/>
        <w:numPr>
          <w:ilvl w:val="0"/>
          <w:numId w:val="40"/>
        </w:numPr>
        <w:rPr>
          <w:b/>
          <w:lang w:eastAsia="cs-CZ"/>
        </w:rPr>
      </w:pPr>
      <w:r w:rsidRPr="00536F59">
        <w:rPr>
          <w:b/>
          <w:lang w:eastAsia="cs-CZ"/>
        </w:rPr>
        <w:t xml:space="preserve">venkovní teplotní podmínky, při kterých bylo dosaženo referenční spotřeby paliva a energie v členění po měsících (tj. průměrné měsíční venkovní teploty a počty topných dnů </w:t>
      </w:r>
      <w:r>
        <w:rPr>
          <w:b/>
          <w:lang w:eastAsia="cs-CZ"/>
        </w:rPr>
        <w:t xml:space="preserve">v měsíci pro danou lokalitu) – bude použita Tabulka </w:t>
      </w:r>
      <w:proofErr w:type="spellStart"/>
      <w:r w:rsidR="008B3DEB">
        <w:rPr>
          <w:b/>
          <w:lang w:eastAsia="cs-CZ"/>
        </w:rPr>
        <w:t>technicko-ekonomických</w:t>
      </w:r>
      <w:proofErr w:type="spellEnd"/>
      <w:r>
        <w:rPr>
          <w:b/>
          <w:lang w:eastAsia="cs-CZ"/>
        </w:rPr>
        <w:t xml:space="preserve"> údajů</w:t>
      </w:r>
      <w:r w:rsidR="008B3DEB">
        <w:rPr>
          <w:b/>
          <w:lang w:eastAsia="cs-CZ"/>
        </w:rPr>
        <w:t>,</w:t>
      </w:r>
    </w:p>
    <w:p w14:paraId="6808B80B" w14:textId="45139B6E" w:rsidR="00252768" w:rsidRDefault="001F6DB4" w:rsidP="006B74CE">
      <w:pPr>
        <w:pStyle w:val="Odstavecseseznamem1"/>
        <w:numPr>
          <w:ilvl w:val="0"/>
          <w:numId w:val="40"/>
        </w:numPr>
        <w:rPr>
          <w:lang w:eastAsia="cs-CZ"/>
        </w:rPr>
      </w:pPr>
      <w:r>
        <w:rPr>
          <w:lang w:eastAsia="cs-CZ"/>
        </w:rPr>
        <w:t xml:space="preserve">popis </w:t>
      </w:r>
      <w:r w:rsidRPr="0043201E">
        <w:rPr>
          <w:lang w:eastAsia="cs-CZ"/>
        </w:rPr>
        <w:t xml:space="preserve">všech výchozích podmínek, které nesplňují požadované podmínky (např. nedostatečné vytápění ve výchozím </w:t>
      </w:r>
      <w:proofErr w:type="gramStart"/>
      <w:r w:rsidRPr="0043201E">
        <w:rPr>
          <w:lang w:eastAsia="cs-CZ"/>
        </w:rPr>
        <w:t>stavu,</w:t>
      </w:r>
      <w:proofErr w:type="gramEnd"/>
      <w:r w:rsidRPr="0043201E">
        <w:rPr>
          <w:lang w:eastAsia="cs-CZ"/>
        </w:rPr>
        <w:t xml:space="preserve"> apod.)</w:t>
      </w:r>
      <w:r w:rsidR="008B3DEB">
        <w:rPr>
          <w:lang w:eastAsia="cs-CZ"/>
        </w:rPr>
        <w:t>.</w:t>
      </w:r>
    </w:p>
    <w:p w14:paraId="3C00E5D4" w14:textId="77777777" w:rsidR="00252768" w:rsidRDefault="00252768">
      <w:pPr>
        <w:spacing w:before="0" w:line="240" w:lineRule="auto"/>
        <w:jc w:val="left"/>
        <w:rPr>
          <w:szCs w:val="22"/>
        </w:rPr>
      </w:pPr>
      <w:r>
        <w:br w:type="page"/>
      </w:r>
    </w:p>
    <w:p w14:paraId="7D4EDAA9" w14:textId="2090F0B9" w:rsidR="001F6DB4" w:rsidRPr="003048A6" w:rsidRDefault="001F6DB4" w:rsidP="00252768">
      <w:pPr>
        <w:pStyle w:val="Nadpis1"/>
        <w:numPr>
          <w:ilvl w:val="0"/>
          <w:numId w:val="0"/>
        </w:numPr>
      </w:pPr>
      <w:bookmarkStart w:id="218" w:name="_Toc85704328"/>
      <w:bookmarkStart w:id="219" w:name="_Toc152262157"/>
      <w:r w:rsidRPr="003048A6">
        <w:lastRenderedPageBreak/>
        <w:t xml:space="preserve">Příloha č. 2: Popis </w:t>
      </w:r>
      <w:r w:rsidR="00C25C82">
        <w:t>základních</w:t>
      </w:r>
      <w:r w:rsidR="00C25C82" w:rsidRPr="003048A6">
        <w:t xml:space="preserve"> </w:t>
      </w:r>
      <w:r w:rsidRPr="003048A6">
        <w:t>opatření</w:t>
      </w:r>
      <w:bookmarkEnd w:id="218"/>
      <w:bookmarkEnd w:id="219"/>
    </w:p>
    <w:p w14:paraId="552780BA" w14:textId="39FDBD58" w:rsidR="001F6DB4" w:rsidRDefault="001F6DB4" w:rsidP="001F6DB4">
      <w:r w:rsidRPr="000517F6">
        <w:rPr>
          <w:highlight w:val="yellow"/>
        </w:rPr>
        <w:t>Doplní ESCO</w:t>
      </w:r>
    </w:p>
    <w:p w14:paraId="678238CF" w14:textId="256229DB" w:rsidR="001F6DB4" w:rsidRPr="003048A6" w:rsidRDefault="001F6DB4" w:rsidP="001F6DB4">
      <w:r w:rsidRPr="003048A6">
        <w:t xml:space="preserve">V této příloze budou po jednotlivých </w:t>
      </w:r>
      <w:r w:rsidRPr="003048A6">
        <w:rPr>
          <w:b/>
          <w:bCs/>
        </w:rPr>
        <w:t xml:space="preserve">areálech či objektech </w:t>
      </w:r>
      <w:r w:rsidRPr="003048A6">
        <w:t xml:space="preserve">specifikována </w:t>
      </w:r>
      <w:r w:rsidR="00252768" w:rsidRPr="00252768">
        <w:rPr>
          <w:b/>
          <w:bCs/>
        </w:rPr>
        <w:t>základní</w:t>
      </w:r>
      <w:r w:rsidRPr="003048A6">
        <w:rPr>
          <w:b/>
          <w:bCs/>
        </w:rPr>
        <w:t xml:space="preserve"> opatření</w:t>
      </w:r>
      <w:r>
        <w:rPr>
          <w:b/>
          <w:bCs/>
        </w:rPr>
        <w:t xml:space="preserve"> </w:t>
      </w:r>
      <w:r w:rsidRPr="000F008B">
        <w:t xml:space="preserve">(dále </w:t>
      </w:r>
      <w:r>
        <w:t xml:space="preserve">také </w:t>
      </w:r>
      <w:r w:rsidRPr="000F008B">
        <w:t>jen „opatření“),</w:t>
      </w:r>
      <w:r w:rsidRPr="003048A6">
        <w:t xml:space="preserve"> která v nich budou realizována. Popis opatření a jejich </w:t>
      </w:r>
      <w:r w:rsidR="00252768">
        <w:t>přínosy</w:t>
      </w:r>
      <w:r w:rsidRPr="003048A6">
        <w:t xml:space="preserve"> budou obsahovat následující podrobnosti:</w:t>
      </w:r>
    </w:p>
    <w:p w14:paraId="09CA43DB" w14:textId="77777777" w:rsidR="001F6DB4" w:rsidRPr="003048A6" w:rsidRDefault="001F6DB4" w:rsidP="006B74CE">
      <w:pPr>
        <w:pStyle w:val="Odstavecseseznamem1"/>
        <w:numPr>
          <w:ilvl w:val="0"/>
          <w:numId w:val="48"/>
        </w:numPr>
        <w:spacing w:before="240" w:after="200" w:line="276" w:lineRule="auto"/>
        <w:ind w:left="357" w:hanging="357"/>
        <w:jc w:val="left"/>
        <w:rPr>
          <w:b/>
          <w:u w:val="single"/>
        </w:rPr>
      </w:pPr>
      <w:r w:rsidRPr="003048A6">
        <w:rPr>
          <w:b/>
        </w:rPr>
        <w:t>Technický popis opatření</w:t>
      </w:r>
    </w:p>
    <w:p w14:paraId="2F99D631" w14:textId="0F8947D7" w:rsidR="001F6DB4" w:rsidRPr="003048A6" w:rsidRDefault="00252768" w:rsidP="006B74CE">
      <w:pPr>
        <w:pStyle w:val="Odstavecseseznamem1"/>
        <w:numPr>
          <w:ilvl w:val="1"/>
          <w:numId w:val="48"/>
        </w:numPr>
        <w:spacing w:before="0" w:after="200" w:line="276" w:lineRule="auto"/>
        <w:jc w:val="left"/>
        <w:rPr>
          <w:u w:val="single"/>
        </w:rPr>
      </w:pPr>
      <w:r>
        <w:t>O</w:t>
      </w:r>
      <w:r w:rsidR="001F6DB4" w:rsidRPr="003048A6">
        <w:t>patření na tepelné energii či palivu</w:t>
      </w:r>
    </w:p>
    <w:p w14:paraId="3BBAE108" w14:textId="734F2C47" w:rsidR="001F6DB4" w:rsidRPr="003048A6" w:rsidRDefault="00252768" w:rsidP="006B74CE">
      <w:pPr>
        <w:pStyle w:val="Odstavecseseznamem1"/>
        <w:numPr>
          <w:ilvl w:val="1"/>
          <w:numId w:val="48"/>
        </w:numPr>
        <w:spacing w:before="0" w:after="200" w:line="276" w:lineRule="auto"/>
        <w:jc w:val="left"/>
        <w:rPr>
          <w:u w:val="single"/>
        </w:rPr>
      </w:pPr>
      <w:r>
        <w:t>O</w:t>
      </w:r>
      <w:r w:rsidR="001F6DB4" w:rsidRPr="003048A6">
        <w:t>patření na elektrické energii</w:t>
      </w:r>
    </w:p>
    <w:p w14:paraId="0B57B179" w14:textId="2F610ACF" w:rsidR="001F6DB4" w:rsidRPr="003048A6" w:rsidRDefault="00252768" w:rsidP="006B74CE">
      <w:pPr>
        <w:pStyle w:val="Odstavecseseznamem1"/>
        <w:numPr>
          <w:ilvl w:val="1"/>
          <w:numId w:val="48"/>
        </w:numPr>
        <w:spacing w:before="0" w:after="200" w:line="276" w:lineRule="auto"/>
        <w:jc w:val="left"/>
        <w:rPr>
          <w:u w:val="single"/>
        </w:rPr>
      </w:pPr>
      <w:r>
        <w:t>O</w:t>
      </w:r>
      <w:r w:rsidR="001F6DB4" w:rsidRPr="003048A6">
        <w:t>patření na vodě</w:t>
      </w:r>
    </w:p>
    <w:p w14:paraId="3E401FF6" w14:textId="2C727EA0" w:rsidR="001F6DB4" w:rsidRPr="003048A6" w:rsidRDefault="00252768" w:rsidP="006B74CE">
      <w:pPr>
        <w:pStyle w:val="Odstavecseseznamem1"/>
        <w:numPr>
          <w:ilvl w:val="1"/>
          <w:numId w:val="48"/>
        </w:numPr>
        <w:spacing w:before="0" w:after="200" w:line="276" w:lineRule="auto"/>
        <w:jc w:val="left"/>
        <w:rPr>
          <w:u w:val="single"/>
        </w:rPr>
      </w:pPr>
      <w:r>
        <w:t>O</w:t>
      </w:r>
      <w:r w:rsidR="001F6DB4" w:rsidRPr="003048A6">
        <w:t>patření na ostatních provozních nákladech</w:t>
      </w:r>
    </w:p>
    <w:p w14:paraId="3D16F244" w14:textId="6F0ACCFC" w:rsidR="001F6DB4" w:rsidRPr="003048A6" w:rsidRDefault="001F6DB4" w:rsidP="00252768">
      <w:r w:rsidRPr="003048A6">
        <w:t>Součástí technického popisu opatření je výše investice po dílčích opatřeních a úspora v technických jednotkách po jednotlivých formách energie a v</w:t>
      </w:r>
      <w:r w:rsidR="00252768">
        <w:t> </w:t>
      </w:r>
      <w:r w:rsidRPr="003048A6">
        <w:t>korunách</w:t>
      </w:r>
      <w:r w:rsidR="00252768">
        <w:t xml:space="preserve"> českých</w:t>
      </w:r>
      <w:r w:rsidRPr="003048A6">
        <w:t>. Pokud nelze efekt opatření na spotřebu paliv, vody a energie oddělit, bude toto v popisu opatření odůvodněno.</w:t>
      </w:r>
      <w:r w:rsidR="003C652F">
        <w:t xml:space="preserve"> C</w:t>
      </w:r>
      <w:r w:rsidR="003C652F" w:rsidRPr="003C652F">
        <w:t>en</w:t>
      </w:r>
      <w:r w:rsidR="003C652F">
        <w:t>a</w:t>
      </w:r>
      <w:r w:rsidR="003C652F" w:rsidRPr="003C652F">
        <w:t xml:space="preserve"> za realizaci základních opatření (tj. dodávka a montáž zařízení včetně souvisejících stavebních prací pro každý objekt) budou doloženy kalkulací (soupisem prací a dodávek nebo hrubým položkovým rozpočtem)</w:t>
      </w:r>
      <w:r w:rsidR="003C652F">
        <w:t>.</w:t>
      </w:r>
    </w:p>
    <w:p w14:paraId="3458E2A3" w14:textId="77777777" w:rsidR="001F6DB4" w:rsidRDefault="001F6DB4" w:rsidP="001F6DB4"/>
    <w:p w14:paraId="50FB4913" w14:textId="77777777" w:rsidR="001F6DB4" w:rsidRPr="003048A6" w:rsidRDefault="001F6DB4" w:rsidP="006B74CE">
      <w:pPr>
        <w:pStyle w:val="Odstavecseseznamem1"/>
        <w:numPr>
          <w:ilvl w:val="0"/>
          <w:numId w:val="48"/>
        </w:numPr>
        <w:spacing w:before="0" w:after="200" w:line="276" w:lineRule="auto"/>
        <w:jc w:val="left"/>
        <w:rPr>
          <w:b/>
        </w:rPr>
      </w:pPr>
      <w:r w:rsidRPr="003048A6">
        <w:rPr>
          <w:b/>
        </w:rPr>
        <w:t>Tabulkové výstupy</w:t>
      </w:r>
    </w:p>
    <w:p w14:paraId="532F5124" w14:textId="77777777" w:rsidR="001F6DB4" w:rsidRPr="003048A6" w:rsidRDefault="001F6DB4" w:rsidP="001F6DB4">
      <w:pPr>
        <w:spacing w:before="240"/>
        <w:rPr>
          <w:u w:val="single"/>
        </w:rPr>
      </w:pPr>
      <w:r w:rsidRPr="003048A6">
        <w:rPr>
          <w:u w:val="single"/>
        </w:rPr>
        <w:t>Technicko-ekonomické údaje po jednotlivých objektech/areálech</w:t>
      </w:r>
    </w:p>
    <w:p w14:paraId="5948B9DA" w14:textId="6F996D85" w:rsidR="001F6DB4" w:rsidRPr="003048A6" w:rsidRDefault="001F6DB4" w:rsidP="001F6DB4">
      <w:pPr>
        <w:ind w:left="360"/>
        <w:rPr>
          <w:u w:val="single"/>
        </w:rPr>
      </w:pPr>
      <w:r w:rsidRPr="003048A6">
        <w:t>Součástí technického popisu opatření bude výše investice po dílčích opatřeních a úspora v technických jednotkách po jednotlivých formách energie a v</w:t>
      </w:r>
      <w:r w:rsidR="00252768">
        <w:t> </w:t>
      </w:r>
      <w:r w:rsidRPr="003048A6">
        <w:t>korunách</w:t>
      </w:r>
      <w:r w:rsidR="00252768">
        <w:t xml:space="preserve"> českých</w:t>
      </w:r>
      <w:r w:rsidRPr="003048A6">
        <w:t>. Doporučujeme zpracovat ve formě tabulek pro snadnou kontrolu:</w:t>
      </w:r>
    </w:p>
    <w:p w14:paraId="560ECFFD" w14:textId="77777777" w:rsidR="001F6DB4" w:rsidRPr="003048A6" w:rsidRDefault="001F6DB4" w:rsidP="001F6DB4">
      <w:pPr>
        <w:pStyle w:val="Odstavecseseznamem1"/>
      </w:pPr>
    </w:p>
    <w:p w14:paraId="114DF70D" w14:textId="77777777" w:rsidR="001F6DB4" w:rsidRPr="003048A6" w:rsidRDefault="001F6DB4" w:rsidP="001F6DB4">
      <w:pPr>
        <w:pStyle w:val="Titulek"/>
        <w:ind w:left="360"/>
        <w:rPr>
          <w:u w:val="single"/>
        </w:rPr>
      </w:pPr>
      <w:r w:rsidRPr="003048A6">
        <w:t xml:space="preserve">Tabulka </w:t>
      </w:r>
      <w:r w:rsidR="008D20C9">
        <w:rPr>
          <w:noProof/>
        </w:rPr>
        <w:fldChar w:fldCharType="begin"/>
      </w:r>
      <w:r w:rsidR="008D20C9">
        <w:rPr>
          <w:noProof/>
        </w:rPr>
        <w:instrText xml:space="preserve"> SEQ Tabulka \* ARABIC </w:instrText>
      </w:r>
      <w:r w:rsidR="008D20C9">
        <w:rPr>
          <w:noProof/>
        </w:rPr>
        <w:fldChar w:fldCharType="separate"/>
      </w:r>
      <w:r>
        <w:rPr>
          <w:noProof/>
        </w:rPr>
        <w:t>1</w:t>
      </w:r>
      <w:r w:rsidR="008D20C9">
        <w:rPr>
          <w:noProof/>
        </w:rPr>
        <w:fldChar w:fldCharType="end"/>
      </w:r>
      <w:r w:rsidRPr="003048A6">
        <w:t xml:space="preserve">: Cena za provedení základních </w:t>
      </w:r>
      <w:proofErr w:type="gramStart"/>
      <w:r w:rsidRPr="003048A6">
        <w:t>opatření - rozpočet</w:t>
      </w:r>
      <w:proofErr w:type="gramEnd"/>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1F6DB4" w:rsidRPr="003048A6" w14:paraId="71C83ECB" w14:textId="77777777" w:rsidTr="00BB23F1">
        <w:tc>
          <w:tcPr>
            <w:tcW w:w="1187" w:type="dxa"/>
          </w:tcPr>
          <w:p w14:paraId="770B74E7" w14:textId="77777777" w:rsidR="001F6DB4" w:rsidRPr="003048A6" w:rsidRDefault="001F6DB4" w:rsidP="00BB23F1">
            <w:pPr>
              <w:pStyle w:val="Odstavecseseznamem1"/>
              <w:spacing w:before="0"/>
              <w:ind w:left="0"/>
              <w:jc w:val="left"/>
              <w:rPr>
                <w:lang w:eastAsia="cs-CZ"/>
              </w:rPr>
            </w:pPr>
          </w:p>
        </w:tc>
        <w:tc>
          <w:tcPr>
            <w:tcW w:w="1099" w:type="dxa"/>
          </w:tcPr>
          <w:p w14:paraId="0D90B131" w14:textId="77777777" w:rsidR="001F6DB4" w:rsidRPr="003048A6" w:rsidRDefault="001F6DB4" w:rsidP="00BB23F1">
            <w:pPr>
              <w:pStyle w:val="Odstavecseseznamem1"/>
              <w:spacing w:before="0"/>
              <w:ind w:left="0"/>
              <w:jc w:val="left"/>
              <w:rPr>
                <w:lang w:eastAsia="cs-CZ"/>
              </w:rPr>
            </w:pPr>
          </w:p>
        </w:tc>
        <w:tc>
          <w:tcPr>
            <w:tcW w:w="5399" w:type="dxa"/>
            <w:gridSpan w:val="4"/>
          </w:tcPr>
          <w:p w14:paraId="02EA4E3D" w14:textId="77777777" w:rsidR="001F6DB4" w:rsidRPr="003048A6" w:rsidRDefault="001F6DB4" w:rsidP="00BB23F1">
            <w:pPr>
              <w:pStyle w:val="Odstavecseseznamem1"/>
              <w:spacing w:before="0"/>
              <w:ind w:left="0"/>
              <w:jc w:val="left"/>
              <w:rPr>
                <w:lang w:eastAsia="cs-CZ"/>
              </w:rPr>
            </w:pPr>
            <w:r w:rsidRPr="003048A6">
              <w:rPr>
                <w:lang w:eastAsia="cs-CZ"/>
              </w:rPr>
              <w:t>Investice do jednotlivých opatření v Kč bez DPH</w:t>
            </w:r>
          </w:p>
        </w:tc>
      </w:tr>
      <w:tr w:rsidR="001F6DB4" w:rsidRPr="003048A6" w14:paraId="59992472" w14:textId="77777777" w:rsidTr="00BB23F1">
        <w:tc>
          <w:tcPr>
            <w:tcW w:w="1187" w:type="dxa"/>
          </w:tcPr>
          <w:p w14:paraId="2A1DDA46" w14:textId="77777777" w:rsidR="001F6DB4" w:rsidRPr="003048A6" w:rsidRDefault="001F6DB4" w:rsidP="00BB23F1">
            <w:pPr>
              <w:pStyle w:val="Odstavecseseznamem1"/>
              <w:spacing w:before="0"/>
              <w:ind w:left="0"/>
              <w:jc w:val="left"/>
              <w:rPr>
                <w:lang w:eastAsia="cs-CZ"/>
              </w:rPr>
            </w:pPr>
            <w:r w:rsidRPr="003048A6">
              <w:rPr>
                <w:lang w:eastAsia="cs-CZ"/>
              </w:rPr>
              <w:t>objekt</w:t>
            </w:r>
          </w:p>
        </w:tc>
        <w:tc>
          <w:tcPr>
            <w:tcW w:w="1099" w:type="dxa"/>
          </w:tcPr>
          <w:p w14:paraId="564B88D1" w14:textId="77777777" w:rsidR="001F6DB4" w:rsidRPr="003048A6" w:rsidRDefault="001F6DB4" w:rsidP="00BB23F1">
            <w:pPr>
              <w:pStyle w:val="Odstavecseseznamem1"/>
              <w:spacing w:before="0"/>
              <w:ind w:left="0"/>
              <w:jc w:val="left"/>
              <w:rPr>
                <w:lang w:eastAsia="cs-CZ"/>
              </w:rPr>
            </w:pPr>
            <w:r w:rsidRPr="003048A6">
              <w:rPr>
                <w:lang w:eastAsia="cs-CZ"/>
              </w:rPr>
              <w:t>označení</w:t>
            </w:r>
          </w:p>
        </w:tc>
        <w:tc>
          <w:tcPr>
            <w:tcW w:w="1235" w:type="dxa"/>
          </w:tcPr>
          <w:p w14:paraId="2ACCAE84" w14:textId="77777777" w:rsidR="001F6DB4" w:rsidRPr="003048A6" w:rsidRDefault="001F6DB4" w:rsidP="00BB23F1">
            <w:pPr>
              <w:pStyle w:val="Odstavecseseznamem1"/>
              <w:spacing w:before="0"/>
              <w:ind w:left="0"/>
              <w:jc w:val="left"/>
              <w:rPr>
                <w:lang w:eastAsia="cs-CZ"/>
              </w:rPr>
            </w:pPr>
            <w:proofErr w:type="spellStart"/>
            <w:r w:rsidRPr="003048A6">
              <w:rPr>
                <w:lang w:eastAsia="cs-CZ"/>
              </w:rPr>
              <w:t>Opatř</w:t>
            </w:r>
            <w:proofErr w:type="spellEnd"/>
            <w:r w:rsidRPr="003048A6">
              <w:rPr>
                <w:lang w:eastAsia="cs-CZ"/>
              </w:rPr>
              <w:t>. 1</w:t>
            </w:r>
          </w:p>
        </w:tc>
        <w:tc>
          <w:tcPr>
            <w:tcW w:w="1388" w:type="dxa"/>
          </w:tcPr>
          <w:p w14:paraId="094FC9B6" w14:textId="77777777" w:rsidR="001F6DB4" w:rsidRPr="003048A6" w:rsidRDefault="001F6DB4" w:rsidP="00BB23F1">
            <w:pPr>
              <w:pStyle w:val="Odstavecseseznamem1"/>
              <w:spacing w:before="0"/>
              <w:ind w:left="0"/>
              <w:jc w:val="left"/>
              <w:rPr>
                <w:lang w:eastAsia="cs-CZ"/>
              </w:rPr>
            </w:pPr>
            <w:proofErr w:type="spellStart"/>
            <w:r w:rsidRPr="003048A6">
              <w:rPr>
                <w:lang w:eastAsia="cs-CZ"/>
              </w:rPr>
              <w:t>Opatř</w:t>
            </w:r>
            <w:proofErr w:type="spellEnd"/>
            <w:r w:rsidRPr="003048A6">
              <w:rPr>
                <w:lang w:eastAsia="cs-CZ"/>
              </w:rPr>
              <w:t>. 2</w:t>
            </w:r>
          </w:p>
        </w:tc>
        <w:tc>
          <w:tcPr>
            <w:tcW w:w="1388" w:type="dxa"/>
          </w:tcPr>
          <w:p w14:paraId="54F9F0BB" w14:textId="77777777" w:rsidR="001F6DB4" w:rsidRPr="003048A6" w:rsidRDefault="001F6DB4" w:rsidP="00BB23F1">
            <w:pPr>
              <w:pStyle w:val="Odstavecseseznamem1"/>
              <w:spacing w:before="0"/>
              <w:ind w:left="0"/>
              <w:jc w:val="left"/>
              <w:rPr>
                <w:lang w:eastAsia="cs-CZ"/>
              </w:rPr>
            </w:pPr>
            <w:proofErr w:type="spellStart"/>
            <w:r w:rsidRPr="003048A6">
              <w:rPr>
                <w:lang w:eastAsia="cs-CZ"/>
              </w:rPr>
              <w:t>Opatř</w:t>
            </w:r>
            <w:proofErr w:type="spellEnd"/>
            <w:r w:rsidRPr="003048A6">
              <w:rPr>
                <w:lang w:eastAsia="cs-CZ"/>
              </w:rPr>
              <w:t>. 3</w:t>
            </w:r>
          </w:p>
        </w:tc>
        <w:tc>
          <w:tcPr>
            <w:tcW w:w="1388" w:type="dxa"/>
          </w:tcPr>
          <w:p w14:paraId="139516D2" w14:textId="77777777" w:rsidR="001F6DB4" w:rsidRPr="003048A6" w:rsidRDefault="001F6DB4" w:rsidP="00BB23F1">
            <w:pPr>
              <w:pStyle w:val="Odstavecseseznamem1"/>
              <w:spacing w:before="0"/>
              <w:ind w:left="0"/>
              <w:jc w:val="left"/>
              <w:rPr>
                <w:lang w:eastAsia="cs-CZ"/>
              </w:rPr>
            </w:pPr>
            <w:r w:rsidRPr="003048A6">
              <w:rPr>
                <w:lang w:eastAsia="cs-CZ"/>
              </w:rPr>
              <w:t>celkem</w:t>
            </w:r>
          </w:p>
        </w:tc>
      </w:tr>
      <w:tr w:rsidR="001F6DB4" w:rsidRPr="003048A6" w14:paraId="6C0B20F1" w14:textId="77777777" w:rsidTr="00BB23F1">
        <w:tc>
          <w:tcPr>
            <w:tcW w:w="1187" w:type="dxa"/>
          </w:tcPr>
          <w:p w14:paraId="6317FF0E" w14:textId="77777777" w:rsidR="001F6DB4" w:rsidRPr="003048A6" w:rsidRDefault="001F6DB4" w:rsidP="00BB23F1">
            <w:pPr>
              <w:pStyle w:val="Odstavecseseznamem1"/>
              <w:spacing w:before="0"/>
              <w:ind w:left="0"/>
              <w:jc w:val="left"/>
              <w:rPr>
                <w:lang w:eastAsia="cs-CZ"/>
              </w:rPr>
            </w:pPr>
          </w:p>
        </w:tc>
        <w:tc>
          <w:tcPr>
            <w:tcW w:w="1099" w:type="dxa"/>
          </w:tcPr>
          <w:p w14:paraId="2AA0AD87" w14:textId="77777777" w:rsidR="001F6DB4" w:rsidRPr="003048A6" w:rsidRDefault="001F6DB4" w:rsidP="00BB23F1">
            <w:pPr>
              <w:pStyle w:val="Odstavecseseznamem1"/>
              <w:spacing w:before="0"/>
              <w:ind w:left="0"/>
              <w:jc w:val="left"/>
              <w:rPr>
                <w:lang w:eastAsia="cs-CZ"/>
              </w:rPr>
            </w:pPr>
          </w:p>
        </w:tc>
        <w:tc>
          <w:tcPr>
            <w:tcW w:w="1235" w:type="dxa"/>
          </w:tcPr>
          <w:p w14:paraId="712DEE07" w14:textId="77777777" w:rsidR="001F6DB4" w:rsidRPr="003048A6" w:rsidRDefault="001F6DB4" w:rsidP="00BB23F1">
            <w:pPr>
              <w:pStyle w:val="Odstavecseseznamem1"/>
              <w:spacing w:before="0"/>
              <w:ind w:left="0"/>
              <w:jc w:val="left"/>
              <w:rPr>
                <w:lang w:eastAsia="cs-CZ"/>
              </w:rPr>
            </w:pPr>
          </w:p>
        </w:tc>
        <w:tc>
          <w:tcPr>
            <w:tcW w:w="1388" w:type="dxa"/>
          </w:tcPr>
          <w:p w14:paraId="0A118885" w14:textId="77777777" w:rsidR="001F6DB4" w:rsidRPr="003048A6" w:rsidRDefault="001F6DB4" w:rsidP="00BB23F1">
            <w:pPr>
              <w:pStyle w:val="Odstavecseseznamem1"/>
              <w:spacing w:before="0"/>
              <w:ind w:left="0"/>
              <w:jc w:val="left"/>
              <w:rPr>
                <w:lang w:eastAsia="cs-CZ"/>
              </w:rPr>
            </w:pPr>
          </w:p>
        </w:tc>
        <w:tc>
          <w:tcPr>
            <w:tcW w:w="1388" w:type="dxa"/>
          </w:tcPr>
          <w:p w14:paraId="5DAF0119" w14:textId="77777777" w:rsidR="001F6DB4" w:rsidRPr="003048A6" w:rsidRDefault="001F6DB4" w:rsidP="00BB23F1">
            <w:pPr>
              <w:pStyle w:val="Odstavecseseznamem1"/>
              <w:spacing w:before="0"/>
              <w:ind w:left="0"/>
              <w:jc w:val="left"/>
              <w:rPr>
                <w:lang w:eastAsia="cs-CZ"/>
              </w:rPr>
            </w:pPr>
          </w:p>
        </w:tc>
        <w:tc>
          <w:tcPr>
            <w:tcW w:w="1388" w:type="dxa"/>
          </w:tcPr>
          <w:p w14:paraId="1DCA116C" w14:textId="77777777" w:rsidR="001F6DB4" w:rsidRPr="003048A6" w:rsidRDefault="001F6DB4" w:rsidP="00BB23F1">
            <w:pPr>
              <w:pStyle w:val="Odstavecseseznamem1"/>
              <w:spacing w:before="0"/>
              <w:ind w:left="0"/>
              <w:jc w:val="left"/>
              <w:rPr>
                <w:lang w:eastAsia="cs-CZ"/>
              </w:rPr>
            </w:pPr>
          </w:p>
        </w:tc>
      </w:tr>
      <w:tr w:rsidR="001F6DB4" w:rsidRPr="003048A6" w14:paraId="064B2C0D" w14:textId="77777777" w:rsidTr="00BB23F1">
        <w:tc>
          <w:tcPr>
            <w:tcW w:w="1187" w:type="dxa"/>
          </w:tcPr>
          <w:p w14:paraId="01FBAD0C" w14:textId="77777777" w:rsidR="001F6DB4" w:rsidRPr="003048A6" w:rsidRDefault="001F6DB4" w:rsidP="00BB23F1">
            <w:pPr>
              <w:pStyle w:val="Odstavecseseznamem1"/>
              <w:spacing w:before="0"/>
              <w:ind w:left="0"/>
              <w:jc w:val="left"/>
              <w:rPr>
                <w:lang w:eastAsia="cs-CZ"/>
              </w:rPr>
            </w:pPr>
          </w:p>
        </w:tc>
        <w:tc>
          <w:tcPr>
            <w:tcW w:w="1099" w:type="dxa"/>
          </w:tcPr>
          <w:p w14:paraId="2F2A63A0" w14:textId="77777777" w:rsidR="001F6DB4" w:rsidRPr="003048A6" w:rsidRDefault="001F6DB4" w:rsidP="00BB23F1">
            <w:pPr>
              <w:pStyle w:val="Odstavecseseznamem1"/>
              <w:spacing w:before="0"/>
              <w:ind w:left="0"/>
              <w:jc w:val="left"/>
              <w:rPr>
                <w:lang w:eastAsia="cs-CZ"/>
              </w:rPr>
            </w:pPr>
          </w:p>
        </w:tc>
        <w:tc>
          <w:tcPr>
            <w:tcW w:w="1235" w:type="dxa"/>
          </w:tcPr>
          <w:p w14:paraId="083CC8CC" w14:textId="77777777" w:rsidR="001F6DB4" w:rsidRPr="003048A6" w:rsidRDefault="001F6DB4" w:rsidP="00BB23F1">
            <w:pPr>
              <w:pStyle w:val="Odstavecseseznamem1"/>
              <w:spacing w:before="0"/>
              <w:ind w:left="0"/>
              <w:jc w:val="left"/>
              <w:rPr>
                <w:lang w:eastAsia="cs-CZ"/>
              </w:rPr>
            </w:pPr>
          </w:p>
        </w:tc>
        <w:tc>
          <w:tcPr>
            <w:tcW w:w="1388" w:type="dxa"/>
          </w:tcPr>
          <w:p w14:paraId="1EEFF228" w14:textId="77777777" w:rsidR="001F6DB4" w:rsidRPr="003048A6" w:rsidRDefault="001F6DB4" w:rsidP="00BB23F1">
            <w:pPr>
              <w:pStyle w:val="Odstavecseseznamem1"/>
              <w:spacing w:before="0"/>
              <w:ind w:left="0"/>
              <w:jc w:val="left"/>
              <w:rPr>
                <w:lang w:eastAsia="cs-CZ"/>
              </w:rPr>
            </w:pPr>
          </w:p>
        </w:tc>
        <w:tc>
          <w:tcPr>
            <w:tcW w:w="1388" w:type="dxa"/>
          </w:tcPr>
          <w:p w14:paraId="7629BD46" w14:textId="77777777" w:rsidR="001F6DB4" w:rsidRPr="003048A6" w:rsidRDefault="001F6DB4" w:rsidP="00BB23F1">
            <w:pPr>
              <w:pStyle w:val="Odstavecseseznamem1"/>
              <w:spacing w:before="0"/>
              <w:ind w:left="0"/>
              <w:jc w:val="left"/>
              <w:rPr>
                <w:lang w:eastAsia="cs-CZ"/>
              </w:rPr>
            </w:pPr>
          </w:p>
        </w:tc>
        <w:tc>
          <w:tcPr>
            <w:tcW w:w="1388" w:type="dxa"/>
          </w:tcPr>
          <w:p w14:paraId="3A4F10FA" w14:textId="77777777" w:rsidR="001F6DB4" w:rsidRPr="003048A6" w:rsidRDefault="001F6DB4" w:rsidP="00BB23F1">
            <w:pPr>
              <w:pStyle w:val="Odstavecseseznamem1"/>
              <w:spacing w:before="0"/>
              <w:ind w:left="0"/>
              <w:jc w:val="left"/>
              <w:rPr>
                <w:lang w:eastAsia="cs-CZ"/>
              </w:rPr>
            </w:pPr>
          </w:p>
        </w:tc>
      </w:tr>
      <w:tr w:rsidR="001F6DB4" w:rsidRPr="003048A6" w14:paraId="7243189E" w14:textId="77777777" w:rsidTr="00BB23F1">
        <w:tc>
          <w:tcPr>
            <w:tcW w:w="1187" w:type="dxa"/>
          </w:tcPr>
          <w:p w14:paraId="0CE5B16A" w14:textId="77777777" w:rsidR="001F6DB4" w:rsidRPr="003048A6" w:rsidRDefault="001F6DB4" w:rsidP="00BB23F1">
            <w:pPr>
              <w:pStyle w:val="Odstavecseseznamem1"/>
              <w:spacing w:before="0"/>
              <w:ind w:left="0"/>
              <w:jc w:val="left"/>
              <w:rPr>
                <w:lang w:eastAsia="cs-CZ"/>
              </w:rPr>
            </w:pPr>
          </w:p>
        </w:tc>
        <w:tc>
          <w:tcPr>
            <w:tcW w:w="1099" w:type="dxa"/>
          </w:tcPr>
          <w:p w14:paraId="62D3D5F2" w14:textId="77777777" w:rsidR="001F6DB4" w:rsidRPr="003048A6" w:rsidRDefault="001F6DB4" w:rsidP="00BB23F1">
            <w:pPr>
              <w:pStyle w:val="Odstavecseseznamem1"/>
              <w:spacing w:before="0"/>
              <w:ind w:left="0"/>
              <w:jc w:val="left"/>
              <w:rPr>
                <w:lang w:eastAsia="cs-CZ"/>
              </w:rPr>
            </w:pPr>
          </w:p>
        </w:tc>
        <w:tc>
          <w:tcPr>
            <w:tcW w:w="1235" w:type="dxa"/>
          </w:tcPr>
          <w:p w14:paraId="73C385B8" w14:textId="77777777" w:rsidR="001F6DB4" w:rsidRPr="003048A6" w:rsidRDefault="001F6DB4" w:rsidP="00BB23F1">
            <w:pPr>
              <w:pStyle w:val="Odstavecseseznamem1"/>
              <w:spacing w:before="0"/>
              <w:ind w:left="0"/>
              <w:jc w:val="left"/>
              <w:rPr>
                <w:lang w:eastAsia="cs-CZ"/>
              </w:rPr>
            </w:pPr>
          </w:p>
        </w:tc>
        <w:tc>
          <w:tcPr>
            <w:tcW w:w="1388" w:type="dxa"/>
          </w:tcPr>
          <w:p w14:paraId="2EEDD7C2" w14:textId="77777777" w:rsidR="001F6DB4" w:rsidRPr="003048A6" w:rsidRDefault="001F6DB4" w:rsidP="00BB23F1">
            <w:pPr>
              <w:pStyle w:val="Odstavecseseznamem1"/>
              <w:spacing w:before="0"/>
              <w:ind w:left="0"/>
              <w:jc w:val="left"/>
              <w:rPr>
                <w:lang w:eastAsia="cs-CZ"/>
              </w:rPr>
            </w:pPr>
          </w:p>
        </w:tc>
        <w:tc>
          <w:tcPr>
            <w:tcW w:w="1388" w:type="dxa"/>
          </w:tcPr>
          <w:p w14:paraId="757B0750" w14:textId="77777777" w:rsidR="001F6DB4" w:rsidRPr="003048A6" w:rsidRDefault="001F6DB4" w:rsidP="00BB23F1">
            <w:pPr>
              <w:pStyle w:val="Odstavecseseznamem1"/>
              <w:spacing w:before="0"/>
              <w:ind w:left="0"/>
              <w:jc w:val="left"/>
              <w:rPr>
                <w:lang w:eastAsia="cs-CZ"/>
              </w:rPr>
            </w:pPr>
          </w:p>
        </w:tc>
        <w:tc>
          <w:tcPr>
            <w:tcW w:w="1388" w:type="dxa"/>
          </w:tcPr>
          <w:p w14:paraId="0BD4801A" w14:textId="77777777" w:rsidR="001F6DB4" w:rsidRPr="003048A6" w:rsidRDefault="001F6DB4" w:rsidP="00BB23F1">
            <w:pPr>
              <w:pStyle w:val="Odstavecseseznamem1"/>
              <w:spacing w:before="0"/>
              <w:ind w:left="0"/>
              <w:jc w:val="left"/>
              <w:rPr>
                <w:lang w:eastAsia="cs-CZ"/>
              </w:rPr>
            </w:pPr>
          </w:p>
        </w:tc>
      </w:tr>
      <w:tr w:rsidR="001F6DB4" w:rsidRPr="003048A6" w14:paraId="14AFDEE3" w14:textId="77777777" w:rsidTr="00BB23F1">
        <w:tc>
          <w:tcPr>
            <w:tcW w:w="1187" w:type="dxa"/>
          </w:tcPr>
          <w:p w14:paraId="131467ED" w14:textId="77777777" w:rsidR="001F6DB4" w:rsidRPr="003048A6" w:rsidRDefault="001F6DB4" w:rsidP="00BB23F1">
            <w:pPr>
              <w:pStyle w:val="Odstavecseseznamem1"/>
              <w:spacing w:before="0"/>
              <w:ind w:left="0"/>
              <w:jc w:val="left"/>
              <w:rPr>
                <w:lang w:eastAsia="cs-CZ"/>
              </w:rPr>
            </w:pPr>
          </w:p>
        </w:tc>
        <w:tc>
          <w:tcPr>
            <w:tcW w:w="1099" w:type="dxa"/>
          </w:tcPr>
          <w:p w14:paraId="10E3B2C3" w14:textId="77777777" w:rsidR="001F6DB4" w:rsidRPr="003048A6" w:rsidRDefault="001F6DB4" w:rsidP="00BB23F1">
            <w:pPr>
              <w:pStyle w:val="Odstavecseseznamem1"/>
              <w:spacing w:before="0"/>
              <w:ind w:left="0"/>
              <w:jc w:val="left"/>
              <w:rPr>
                <w:lang w:eastAsia="cs-CZ"/>
              </w:rPr>
            </w:pPr>
          </w:p>
        </w:tc>
        <w:tc>
          <w:tcPr>
            <w:tcW w:w="1235" w:type="dxa"/>
          </w:tcPr>
          <w:p w14:paraId="0A4D9725" w14:textId="77777777" w:rsidR="001F6DB4" w:rsidRPr="003048A6" w:rsidRDefault="001F6DB4" w:rsidP="00BB23F1">
            <w:pPr>
              <w:pStyle w:val="Odstavecseseznamem1"/>
              <w:spacing w:before="0"/>
              <w:ind w:left="0"/>
              <w:jc w:val="left"/>
              <w:rPr>
                <w:lang w:eastAsia="cs-CZ"/>
              </w:rPr>
            </w:pPr>
          </w:p>
        </w:tc>
        <w:tc>
          <w:tcPr>
            <w:tcW w:w="1388" w:type="dxa"/>
          </w:tcPr>
          <w:p w14:paraId="5DAC11AC" w14:textId="77777777" w:rsidR="001F6DB4" w:rsidRPr="003048A6" w:rsidRDefault="001F6DB4" w:rsidP="00BB23F1">
            <w:pPr>
              <w:pStyle w:val="Odstavecseseznamem1"/>
              <w:spacing w:before="0"/>
              <w:ind w:left="0"/>
              <w:jc w:val="left"/>
              <w:rPr>
                <w:lang w:eastAsia="cs-CZ"/>
              </w:rPr>
            </w:pPr>
          </w:p>
        </w:tc>
        <w:tc>
          <w:tcPr>
            <w:tcW w:w="1388" w:type="dxa"/>
          </w:tcPr>
          <w:p w14:paraId="2D2EEC45" w14:textId="77777777" w:rsidR="001F6DB4" w:rsidRPr="003048A6" w:rsidRDefault="001F6DB4" w:rsidP="00BB23F1">
            <w:pPr>
              <w:pStyle w:val="Odstavecseseznamem1"/>
              <w:spacing w:before="0"/>
              <w:ind w:left="0"/>
              <w:jc w:val="left"/>
              <w:rPr>
                <w:lang w:eastAsia="cs-CZ"/>
              </w:rPr>
            </w:pPr>
          </w:p>
        </w:tc>
        <w:tc>
          <w:tcPr>
            <w:tcW w:w="1388" w:type="dxa"/>
          </w:tcPr>
          <w:p w14:paraId="7C2AE569" w14:textId="77777777" w:rsidR="001F6DB4" w:rsidRPr="003048A6" w:rsidRDefault="001F6DB4" w:rsidP="00BB23F1">
            <w:pPr>
              <w:pStyle w:val="Odstavecseseznamem1"/>
              <w:spacing w:before="0"/>
              <w:ind w:left="0"/>
              <w:jc w:val="left"/>
              <w:rPr>
                <w:lang w:eastAsia="cs-CZ"/>
              </w:rPr>
            </w:pPr>
          </w:p>
        </w:tc>
      </w:tr>
    </w:tbl>
    <w:p w14:paraId="3A067A1D" w14:textId="77777777" w:rsidR="001F6DB4" w:rsidRPr="003048A6" w:rsidRDefault="001F6DB4" w:rsidP="001F6DB4">
      <w:pPr>
        <w:pStyle w:val="Odstavecseseznamem1"/>
      </w:pPr>
    </w:p>
    <w:p w14:paraId="25878799" w14:textId="77777777" w:rsidR="001F6DB4" w:rsidRPr="003048A6" w:rsidRDefault="001F6DB4" w:rsidP="001F6DB4">
      <w:pPr>
        <w:pStyle w:val="Titulek"/>
        <w:ind w:left="360"/>
      </w:pPr>
      <w:r w:rsidRPr="003048A6">
        <w:t xml:space="preserve">Tabulka </w:t>
      </w:r>
      <w:r w:rsidR="008D20C9">
        <w:rPr>
          <w:noProof/>
        </w:rPr>
        <w:fldChar w:fldCharType="begin"/>
      </w:r>
      <w:r w:rsidR="008D20C9">
        <w:rPr>
          <w:noProof/>
        </w:rPr>
        <w:instrText xml:space="preserve"> SEQ Tabulka \* ARABIC </w:instrText>
      </w:r>
      <w:r w:rsidR="008D20C9">
        <w:rPr>
          <w:noProof/>
        </w:rPr>
        <w:fldChar w:fldCharType="separate"/>
      </w:r>
      <w:r>
        <w:rPr>
          <w:noProof/>
        </w:rPr>
        <w:t>2</w:t>
      </w:r>
      <w:r w:rsidR="008D20C9">
        <w:rPr>
          <w:noProof/>
        </w:rPr>
        <w:fldChar w:fldCharType="end"/>
      </w:r>
      <w:r w:rsidRPr="003048A6">
        <w:t xml:space="preserve">: Úspora ze základních </w:t>
      </w:r>
      <w:r>
        <w:t>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1F6DB4" w:rsidRPr="003048A6" w14:paraId="233E2DF1" w14:textId="77777777" w:rsidTr="00BB23F1">
        <w:tc>
          <w:tcPr>
            <w:tcW w:w="1187" w:type="dxa"/>
          </w:tcPr>
          <w:p w14:paraId="5B69C2FC" w14:textId="77777777" w:rsidR="001F6DB4" w:rsidRPr="003048A6" w:rsidRDefault="001F6DB4" w:rsidP="00BB23F1">
            <w:pPr>
              <w:pStyle w:val="Odstavecseseznamem1"/>
              <w:spacing w:before="0"/>
              <w:ind w:left="0"/>
              <w:jc w:val="left"/>
              <w:rPr>
                <w:lang w:eastAsia="cs-CZ"/>
              </w:rPr>
            </w:pPr>
          </w:p>
        </w:tc>
        <w:tc>
          <w:tcPr>
            <w:tcW w:w="1099" w:type="dxa"/>
          </w:tcPr>
          <w:p w14:paraId="036A258D" w14:textId="77777777" w:rsidR="001F6DB4" w:rsidRPr="003048A6" w:rsidRDefault="001F6DB4" w:rsidP="00BB23F1">
            <w:pPr>
              <w:pStyle w:val="Odstavecseseznamem1"/>
              <w:spacing w:before="0"/>
              <w:ind w:left="0"/>
              <w:jc w:val="left"/>
              <w:rPr>
                <w:lang w:eastAsia="cs-CZ"/>
              </w:rPr>
            </w:pPr>
          </w:p>
        </w:tc>
        <w:tc>
          <w:tcPr>
            <w:tcW w:w="5399" w:type="dxa"/>
            <w:gridSpan w:val="4"/>
          </w:tcPr>
          <w:p w14:paraId="1A2F4A32" w14:textId="77777777" w:rsidR="001F6DB4" w:rsidRPr="003048A6" w:rsidRDefault="001F6DB4" w:rsidP="00BB23F1">
            <w:pPr>
              <w:pStyle w:val="Odstavecseseznamem1"/>
              <w:spacing w:before="0"/>
              <w:ind w:left="0"/>
              <w:jc w:val="left"/>
              <w:rPr>
                <w:lang w:eastAsia="cs-CZ"/>
              </w:rPr>
            </w:pPr>
            <w:r w:rsidRPr="003048A6">
              <w:rPr>
                <w:lang w:eastAsia="cs-CZ"/>
              </w:rPr>
              <w:t xml:space="preserve">Úspora z jednotlivých opatření </w:t>
            </w:r>
            <w:r>
              <w:rPr>
                <w:lang w:eastAsia="cs-CZ"/>
              </w:rPr>
              <w:t>(GJ/rok, kWh/rok, m</w:t>
            </w:r>
            <w:r w:rsidRPr="00C550A8">
              <w:rPr>
                <w:vertAlign w:val="superscript"/>
                <w:lang w:eastAsia="cs-CZ"/>
              </w:rPr>
              <w:t>3</w:t>
            </w:r>
            <w:r>
              <w:rPr>
                <w:lang w:eastAsia="cs-CZ"/>
              </w:rPr>
              <w:t>/rok)</w:t>
            </w:r>
          </w:p>
        </w:tc>
      </w:tr>
      <w:tr w:rsidR="001F6DB4" w:rsidRPr="003048A6" w14:paraId="432251A6" w14:textId="77777777" w:rsidTr="00BB23F1">
        <w:tc>
          <w:tcPr>
            <w:tcW w:w="1187" w:type="dxa"/>
          </w:tcPr>
          <w:p w14:paraId="23753EDC" w14:textId="77777777" w:rsidR="001F6DB4" w:rsidRPr="003048A6" w:rsidRDefault="001F6DB4" w:rsidP="00BB23F1">
            <w:pPr>
              <w:pStyle w:val="Odstavecseseznamem1"/>
              <w:spacing w:before="0"/>
              <w:ind w:left="0"/>
              <w:jc w:val="left"/>
              <w:rPr>
                <w:lang w:eastAsia="cs-CZ"/>
              </w:rPr>
            </w:pPr>
            <w:r w:rsidRPr="003048A6">
              <w:rPr>
                <w:lang w:eastAsia="cs-CZ"/>
              </w:rPr>
              <w:t>objekt</w:t>
            </w:r>
          </w:p>
        </w:tc>
        <w:tc>
          <w:tcPr>
            <w:tcW w:w="1099" w:type="dxa"/>
          </w:tcPr>
          <w:p w14:paraId="63F93C43" w14:textId="77777777" w:rsidR="001F6DB4" w:rsidRPr="003048A6" w:rsidRDefault="001F6DB4" w:rsidP="00BB23F1">
            <w:pPr>
              <w:pStyle w:val="Odstavecseseznamem1"/>
              <w:spacing w:before="0"/>
              <w:ind w:left="0"/>
              <w:jc w:val="left"/>
              <w:rPr>
                <w:lang w:eastAsia="cs-CZ"/>
              </w:rPr>
            </w:pPr>
            <w:r w:rsidRPr="003048A6">
              <w:rPr>
                <w:lang w:eastAsia="cs-CZ"/>
              </w:rPr>
              <w:t>označení</w:t>
            </w:r>
          </w:p>
        </w:tc>
        <w:tc>
          <w:tcPr>
            <w:tcW w:w="1235" w:type="dxa"/>
          </w:tcPr>
          <w:p w14:paraId="6B89B4F9" w14:textId="77777777" w:rsidR="001F6DB4" w:rsidRPr="003048A6" w:rsidRDefault="001F6DB4" w:rsidP="00BB23F1">
            <w:pPr>
              <w:pStyle w:val="Odstavecseseznamem1"/>
              <w:spacing w:before="0"/>
              <w:ind w:left="0"/>
              <w:jc w:val="left"/>
              <w:rPr>
                <w:lang w:eastAsia="cs-CZ"/>
              </w:rPr>
            </w:pPr>
            <w:proofErr w:type="spellStart"/>
            <w:r w:rsidRPr="003048A6">
              <w:rPr>
                <w:lang w:eastAsia="cs-CZ"/>
              </w:rPr>
              <w:t>Opatř</w:t>
            </w:r>
            <w:proofErr w:type="spellEnd"/>
            <w:r w:rsidRPr="003048A6">
              <w:rPr>
                <w:lang w:eastAsia="cs-CZ"/>
              </w:rPr>
              <w:t>. 1</w:t>
            </w:r>
          </w:p>
        </w:tc>
        <w:tc>
          <w:tcPr>
            <w:tcW w:w="1388" w:type="dxa"/>
          </w:tcPr>
          <w:p w14:paraId="1CF09E1C" w14:textId="77777777" w:rsidR="001F6DB4" w:rsidRPr="003048A6" w:rsidRDefault="001F6DB4" w:rsidP="00BB23F1">
            <w:pPr>
              <w:pStyle w:val="Odstavecseseznamem1"/>
              <w:spacing w:before="0"/>
              <w:ind w:left="0"/>
              <w:jc w:val="left"/>
              <w:rPr>
                <w:lang w:eastAsia="cs-CZ"/>
              </w:rPr>
            </w:pPr>
            <w:proofErr w:type="spellStart"/>
            <w:r w:rsidRPr="003048A6">
              <w:rPr>
                <w:lang w:eastAsia="cs-CZ"/>
              </w:rPr>
              <w:t>Opatř</w:t>
            </w:r>
            <w:proofErr w:type="spellEnd"/>
            <w:r w:rsidRPr="003048A6">
              <w:rPr>
                <w:lang w:eastAsia="cs-CZ"/>
              </w:rPr>
              <w:t>. 2</w:t>
            </w:r>
          </w:p>
        </w:tc>
        <w:tc>
          <w:tcPr>
            <w:tcW w:w="1388" w:type="dxa"/>
          </w:tcPr>
          <w:p w14:paraId="55EE5024" w14:textId="77777777" w:rsidR="001F6DB4" w:rsidRPr="003048A6" w:rsidRDefault="001F6DB4" w:rsidP="00BB23F1">
            <w:pPr>
              <w:pStyle w:val="Odstavecseseznamem1"/>
              <w:spacing w:before="0"/>
              <w:ind w:left="0"/>
              <w:jc w:val="left"/>
              <w:rPr>
                <w:lang w:eastAsia="cs-CZ"/>
              </w:rPr>
            </w:pPr>
            <w:proofErr w:type="spellStart"/>
            <w:r w:rsidRPr="003048A6">
              <w:rPr>
                <w:lang w:eastAsia="cs-CZ"/>
              </w:rPr>
              <w:t>Opatř</w:t>
            </w:r>
            <w:proofErr w:type="spellEnd"/>
            <w:r w:rsidRPr="003048A6">
              <w:rPr>
                <w:lang w:eastAsia="cs-CZ"/>
              </w:rPr>
              <w:t>. 3</w:t>
            </w:r>
          </w:p>
        </w:tc>
        <w:tc>
          <w:tcPr>
            <w:tcW w:w="1388" w:type="dxa"/>
          </w:tcPr>
          <w:p w14:paraId="32856938" w14:textId="77777777" w:rsidR="001F6DB4" w:rsidRPr="003048A6" w:rsidRDefault="001F6DB4" w:rsidP="00BB23F1">
            <w:pPr>
              <w:pStyle w:val="Odstavecseseznamem1"/>
              <w:spacing w:before="0"/>
              <w:ind w:left="0"/>
              <w:jc w:val="left"/>
              <w:rPr>
                <w:lang w:eastAsia="cs-CZ"/>
              </w:rPr>
            </w:pPr>
            <w:r w:rsidRPr="003048A6">
              <w:rPr>
                <w:lang w:eastAsia="cs-CZ"/>
              </w:rPr>
              <w:t>celkem</w:t>
            </w:r>
          </w:p>
        </w:tc>
      </w:tr>
      <w:tr w:rsidR="001F6DB4" w:rsidRPr="003048A6" w14:paraId="68D02B25" w14:textId="77777777" w:rsidTr="00BB23F1">
        <w:tc>
          <w:tcPr>
            <w:tcW w:w="1187" w:type="dxa"/>
          </w:tcPr>
          <w:p w14:paraId="16A33203" w14:textId="77777777" w:rsidR="001F6DB4" w:rsidRPr="003048A6" w:rsidRDefault="001F6DB4" w:rsidP="00BB23F1">
            <w:pPr>
              <w:pStyle w:val="Odstavecseseznamem1"/>
              <w:spacing w:before="0"/>
              <w:ind w:left="0"/>
              <w:jc w:val="left"/>
              <w:rPr>
                <w:lang w:eastAsia="cs-CZ"/>
              </w:rPr>
            </w:pPr>
          </w:p>
        </w:tc>
        <w:tc>
          <w:tcPr>
            <w:tcW w:w="1099" w:type="dxa"/>
          </w:tcPr>
          <w:p w14:paraId="0DC2555D" w14:textId="77777777" w:rsidR="001F6DB4" w:rsidRPr="003048A6" w:rsidRDefault="001F6DB4" w:rsidP="00BB23F1">
            <w:pPr>
              <w:pStyle w:val="Odstavecseseznamem1"/>
              <w:spacing w:before="0"/>
              <w:ind w:left="0"/>
              <w:jc w:val="left"/>
              <w:rPr>
                <w:lang w:eastAsia="cs-CZ"/>
              </w:rPr>
            </w:pPr>
          </w:p>
        </w:tc>
        <w:tc>
          <w:tcPr>
            <w:tcW w:w="1235" w:type="dxa"/>
          </w:tcPr>
          <w:p w14:paraId="73519411" w14:textId="77777777" w:rsidR="001F6DB4" w:rsidRPr="003048A6" w:rsidRDefault="001F6DB4" w:rsidP="00BB23F1">
            <w:pPr>
              <w:pStyle w:val="Odstavecseseznamem1"/>
              <w:spacing w:before="0"/>
              <w:ind w:left="0"/>
              <w:jc w:val="left"/>
              <w:rPr>
                <w:lang w:eastAsia="cs-CZ"/>
              </w:rPr>
            </w:pPr>
          </w:p>
        </w:tc>
        <w:tc>
          <w:tcPr>
            <w:tcW w:w="1388" w:type="dxa"/>
          </w:tcPr>
          <w:p w14:paraId="1BAA54BA" w14:textId="77777777" w:rsidR="001F6DB4" w:rsidRPr="003048A6" w:rsidRDefault="001F6DB4" w:rsidP="00BB23F1">
            <w:pPr>
              <w:pStyle w:val="Odstavecseseznamem1"/>
              <w:spacing w:before="0"/>
              <w:ind w:left="0"/>
              <w:jc w:val="left"/>
              <w:rPr>
                <w:lang w:eastAsia="cs-CZ"/>
              </w:rPr>
            </w:pPr>
          </w:p>
        </w:tc>
        <w:tc>
          <w:tcPr>
            <w:tcW w:w="1388" w:type="dxa"/>
          </w:tcPr>
          <w:p w14:paraId="7081237B" w14:textId="77777777" w:rsidR="001F6DB4" w:rsidRPr="003048A6" w:rsidRDefault="001F6DB4" w:rsidP="00BB23F1">
            <w:pPr>
              <w:pStyle w:val="Odstavecseseznamem1"/>
              <w:spacing w:before="0"/>
              <w:ind w:left="0"/>
              <w:jc w:val="left"/>
              <w:rPr>
                <w:lang w:eastAsia="cs-CZ"/>
              </w:rPr>
            </w:pPr>
          </w:p>
        </w:tc>
        <w:tc>
          <w:tcPr>
            <w:tcW w:w="1388" w:type="dxa"/>
          </w:tcPr>
          <w:p w14:paraId="253B2391" w14:textId="77777777" w:rsidR="001F6DB4" w:rsidRPr="003048A6" w:rsidRDefault="001F6DB4" w:rsidP="00BB23F1">
            <w:pPr>
              <w:pStyle w:val="Odstavecseseznamem1"/>
              <w:spacing w:before="0"/>
              <w:ind w:left="0"/>
              <w:jc w:val="left"/>
              <w:rPr>
                <w:lang w:eastAsia="cs-CZ"/>
              </w:rPr>
            </w:pPr>
          </w:p>
        </w:tc>
      </w:tr>
      <w:tr w:rsidR="001F6DB4" w:rsidRPr="003048A6" w14:paraId="6426B658" w14:textId="77777777" w:rsidTr="00BB23F1">
        <w:tc>
          <w:tcPr>
            <w:tcW w:w="1187" w:type="dxa"/>
          </w:tcPr>
          <w:p w14:paraId="1514107F" w14:textId="77777777" w:rsidR="001F6DB4" w:rsidRPr="003048A6" w:rsidRDefault="001F6DB4" w:rsidP="00BB23F1">
            <w:pPr>
              <w:pStyle w:val="Odstavecseseznamem1"/>
              <w:spacing w:before="0"/>
              <w:ind w:left="0"/>
              <w:jc w:val="left"/>
              <w:rPr>
                <w:lang w:eastAsia="cs-CZ"/>
              </w:rPr>
            </w:pPr>
          </w:p>
        </w:tc>
        <w:tc>
          <w:tcPr>
            <w:tcW w:w="1099" w:type="dxa"/>
          </w:tcPr>
          <w:p w14:paraId="3DC99AC0" w14:textId="77777777" w:rsidR="001F6DB4" w:rsidRPr="003048A6" w:rsidRDefault="001F6DB4" w:rsidP="00BB23F1">
            <w:pPr>
              <w:pStyle w:val="Odstavecseseznamem1"/>
              <w:spacing w:before="0"/>
              <w:ind w:left="0"/>
              <w:jc w:val="left"/>
              <w:rPr>
                <w:lang w:eastAsia="cs-CZ"/>
              </w:rPr>
            </w:pPr>
          </w:p>
        </w:tc>
        <w:tc>
          <w:tcPr>
            <w:tcW w:w="1235" w:type="dxa"/>
          </w:tcPr>
          <w:p w14:paraId="7A427D94" w14:textId="77777777" w:rsidR="001F6DB4" w:rsidRPr="003048A6" w:rsidRDefault="001F6DB4" w:rsidP="00BB23F1">
            <w:pPr>
              <w:pStyle w:val="Odstavecseseznamem1"/>
              <w:spacing w:before="0"/>
              <w:ind w:left="0"/>
              <w:jc w:val="left"/>
              <w:rPr>
                <w:lang w:eastAsia="cs-CZ"/>
              </w:rPr>
            </w:pPr>
          </w:p>
        </w:tc>
        <w:tc>
          <w:tcPr>
            <w:tcW w:w="1388" w:type="dxa"/>
          </w:tcPr>
          <w:p w14:paraId="63D8A20E" w14:textId="77777777" w:rsidR="001F6DB4" w:rsidRPr="003048A6" w:rsidRDefault="001F6DB4" w:rsidP="00BB23F1">
            <w:pPr>
              <w:pStyle w:val="Odstavecseseznamem1"/>
              <w:spacing w:before="0"/>
              <w:ind w:left="0"/>
              <w:jc w:val="left"/>
              <w:rPr>
                <w:lang w:eastAsia="cs-CZ"/>
              </w:rPr>
            </w:pPr>
          </w:p>
        </w:tc>
        <w:tc>
          <w:tcPr>
            <w:tcW w:w="1388" w:type="dxa"/>
          </w:tcPr>
          <w:p w14:paraId="08CDE6B4" w14:textId="77777777" w:rsidR="001F6DB4" w:rsidRPr="003048A6" w:rsidRDefault="001F6DB4" w:rsidP="00BB23F1">
            <w:pPr>
              <w:pStyle w:val="Odstavecseseznamem1"/>
              <w:spacing w:before="0"/>
              <w:ind w:left="0"/>
              <w:jc w:val="left"/>
              <w:rPr>
                <w:lang w:eastAsia="cs-CZ"/>
              </w:rPr>
            </w:pPr>
          </w:p>
        </w:tc>
        <w:tc>
          <w:tcPr>
            <w:tcW w:w="1388" w:type="dxa"/>
          </w:tcPr>
          <w:p w14:paraId="5E184548" w14:textId="77777777" w:rsidR="001F6DB4" w:rsidRPr="003048A6" w:rsidRDefault="001F6DB4" w:rsidP="00BB23F1">
            <w:pPr>
              <w:pStyle w:val="Odstavecseseznamem1"/>
              <w:spacing w:before="0"/>
              <w:ind w:left="0"/>
              <w:jc w:val="left"/>
              <w:rPr>
                <w:lang w:eastAsia="cs-CZ"/>
              </w:rPr>
            </w:pPr>
          </w:p>
        </w:tc>
      </w:tr>
      <w:tr w:rsidR="001F6DB4" w:rsidRPr="003048A6" w14:paraId="2091DFF1" w14:textId="77777777" w:rsidTr="00BB23F1">
        <w:tc>
          <w:tcPr>
            <w:tcW w:w="1187" w:type="dxa"/>
          </w:tcPr>
          <w:p w14:paraId="3C2E29FB" w14:textId="77777777" w:rsidR="001F6DB4" w:rsidRPr="003048A6" w:rsidRDefault="001F6DB4" w:rsidP="00BB23F1">
            <w:pPr>
              <w:pStyle w:val="Odstavecseseznamem1"/>
              <w:spacing w:before="0"/>
              <w:ind w:left="0"/>
              <w:jc w:val="left"/>
              <w:rPr>
                <w:lang w:eastAsia="cs-CZ"/>
              </w:rPr>
            </w:pPr>
          </w:p>
        </w:tc>
        <w:tc>
          <w:tcPr>
            <w:tcW w:w="1099" w:type="dxa"/>
          </w:tcPr>
          <w:p w14:paraId="520D5E1F" w14:textId="77777777" w:rsidR="001F6DB4" w:rsidRPr="003048A6" w:rsidRDefault="001F6DB4" w:rsidP="00BB23F1">
            <w:pPr>
              <w:pStyle w:val="Odstavecseseznamem1"/>
              <w:spacing w:before="0"/>
              <w:ind w:left="0"/>
              <w:jc w:val="left"/>
              <w:rPr>
                <w:lang w:eastAsia="cs-CZ"/>
              </w:rPr>
            </w:pPr>
          </w:p>
        </w:tc>
        <w:tc>
          <w:tcPr>
            <w:tcW w:w="1235" w:type="dxa"/>
          </w:tcPr>
          <w:p w14:paraId="65E0A03A" w14:textId="77777777" w:rsidR="001F6DB4" w:rsidRPr="003048A6" w:rsidRDefault="001F6DB4" w:rsidP="00BB23F1">
            <w:pPr>
              <w:pStyle w:val="Odstavecseseznamem1"/>
              <w:spacing w:before="0"/>
              <w:ind w:left="0"/>
              <w:jc w:val="left"/>
              <w:rPr>
                <w:lang w:eastAsia="cs-CZ"/>
              </w:rPr>
            </w:pPr>
          </w:p>
        </w:tc>
        <w:tc>
          <w:tcPr>
            <w:tcW w:w="1388" w:type="dxa"/>
          </w:tcPr>
          <w:p w14:paraId="756FD085" w14:textId="77777777" w:rsidR="001F6DB4" w:rsidRPr="003048A6" w:rsidRDefault="001F6DB4" w:rsidP="00BB23F1">
            <w:pPr>
              <w:pStyle w:val="Odstavecseseznamem1"/>
              <w:spacing w:before="0"/>
              <w:ind w:left="0"/>
              <w:jc w:val="left"/>
              <w:rPr>
                <w:lang w:eastAsia="cs-CZ"/>
              </w:rPr>
            </w:pPr>
          </w:p>
        </w:tc>
        <w:tc>
          <w:tcPr>
            <w:tcW w:w="1388" w:type="dxa"/>
          </w:tcPr>
          <w:p w14:paraId="5D9F7D65" w14:textId="77777777" w:rsidR="001F6DB4" w:rsidRPr="003048A6" w:rsidRDefault="001F6DB4" w:rsidP="00BB23F1">
            <w:pPr>
              <w:pStyle w:val="Odstavecseseznamem1"/>
              <w:spacing w:before="0"/>
              <w:ind w:left="0"/>
              <w:jc w:val="left"/>
              <w:rPr>
                <w:lang w:eastAsia="cs-CZ"/>
              </w:rPr>
            </w:pPr>
          </w:p>
        </w:tc>
        <w:tc>
          <w:tcPr>
            <w:tcW w:w="1388" w:type="dxa"/>
          </w:tcPr>
          <w:p w14:paraId="4A9A67EE" w14:textId="77777777" w:rsidR="001F6DB4" w:rsidRPr="003048A6" w:rsidRDefault="001F6DB4" w:rsidP="00BB23F1">
            <w:pPr>
              <w:pStyle w:val="Odstavecseseznamem1"/>
              <w:spacing w:before="0"/>
              <w:ind w:left="0"/>
              <w:jc w:val="left"/>
              <w:rPr>
                <w:lang w:eastAsia="cs-CZ"/>
              </w:rPr>
            </w:pPr>
          </w:p>
        </w:tc>
      </w:tr>
      <w:tr w:rsidR="001F6DB4" w:rsidRPr="003048A6" w14:paraId="6EB4187C" w14:textId="77777777" w:rsidTr="00BB23F1">
        <w:tc>
          <w:tcPr>
            <w:tcW w:w="1187" w:type="dxa"/>
          </w:tcPr>
          <w:p w14:paraId="1748E929" w14:textId="77777777" w:rsidR="001F6DB4" w:rsidRPr="003048A6" w:rsidRDefault="001F6DB4" w:rsidP="00BB23F1">
            <w:pPr>
              <w:pStyle w:val="Odstavecseseznamem1"/>
              <w:spacing w:before="0"/>
              <w:ind w:left="0"/>
              <w:jc w:val="left"/>
              <w:rPr>
                <w:lang w:eastAsia="cs-CZ"/>
              </w:rPr>
            </w:pPr>
          </w:p>
        </w:tc>
        <w:tc>
          <w:tcPr>
            <w:tcW w:w="1099" w:type="dxa"/>
          </w:tcPr>
          <w:p w14:paraId="63257DBE" w14:textId="77777777" w:rsidR="001F6DB4" w:rsidRPr="003048A6" w:rsidRDefault="001F6DB4" w:rsidP="00BB23F1">
            <w:pPr>
              <w:pStyle w:val="Odstavecseseznamem1"/>
              <w:spacing w:before="0"/>
              <w:ind w:left="0"/>
              <w:jc w:val="left"/>
              <w:rPr>
                <w:lang w:eastAsia="cs-CZ"/>
              </w:rPr>
            </w:pPr>
          </w:p>
        </w:tc>
        <w:tc>
          <w:tcPr>
            <w:tcW w:w="1235" w:type="dxa"/>
          </w:tcPr>
          <w:p w14:paraId="3055D68A" w14:textId="77777777" w:rsidR="001F6DB4" w:rsidRPr="003048A6" w:rsidRDefault="001F6DB4" w:rsidP="00BB23F1">
            <w:pPr>
              <w:pStyle w:val="Odstavecseseznamem1"/>
              <w:spacing w:before="0"/>
              <w:ind w:left="0"/>
              <w:jc w:val="left"/>
              <w:rPr>
                <w:lang w:eastAsia="cs-CZ"/>
              </w:rPr>
            </w:pPr>
          </w:p>
        </w:tc>
        <w:tc>
          <w:tcPr>
            <w:tcW w:w="1388" w:type="dxa"/>
          </w:tcPr>
          <w:p w14:paraId="681430EA" w14:textId="77777777" w:rsidR="001F6DB4" w:rsidRPr="003048A6" w:rsidRDefault="001F6DB4" w:rsidP="00BB23F1">
            <w:pPr>
              <w:pStyle w:val="Odstavecseseznamem1"/>
              <w:spacing w:before="0"/>
              <w:ind w:left="0"/>
              <w:jc w:val="left"/>
              <w:rPr>
                <w:lang w:eastAsia="cs-CZ"/>
              </w:rPr>
            </w:pPr>
          </w:p>
        </w:tc>
        <w:tc>
          <w:tcPr>
            <w:tcW w:w="1388" w:type="dxa"/>
          </w:tcPr>
          <w:p w14:paraId="69A57778" w14:textId="77777777" w:rsidR="001F6DB4" w:rsidRPr="003048A6" w:rsidRDefault="001F6DB4" w:rsidP="00BB23F1">
            <w:pPr>
              <w:pStyle w:val="Odstavecseseznamem1"/>
              <w:spacing w:before="0"/>
              <w:ind w:left="0"/>
              <w:jc w:val="left"/>
              <w:rPr>
                <w:lang w:eastAsia="cs-CZ"/>
              </w:rPr>
            </w:pPr>
          </w:p>
        </w:tc>
        <w:tc>
          <w:tcPr>
            <w:tcW w:w="1388" w:type="dxa"/>
          </w:tcPr>
          <w:p w14:paraId="0BE5171B" w14:textId="77777777" w:rsidR="001F6DB4" w:rsidRPr="003048A6" w:rsidRDefault="001F6DB4" w:rsidP="00BB23F1">
            <w:pPr>
              <w:pStyle w:val="Odstavecseseznamem1"/>
              <w:spacing w:before="0"/>
              <w:ind w:left="0"/>
              <w:jc w:val="left"/>
              <w:rPr>
                <w:lang w:eastAsia="cs-CZ"/>
              </w:rPr>
            </w:pPr>
          </w:p>
        </w:tc>
      </w:tr>
    </w:tbl>
    <w:p w14:paraId="0E1C374C" w14:textId="77777777" w:rsidR="001F6DB4" w:rsidRDefault="001F6DB4" w:rsidP="001F6DB4">
      <w:pPr>
        <w:pStyle w:val="Titulek"/>
        <w:ind w:left="360"/>
      </w:pPr>
    </w:p>
    <w:p w14:paraId="6B8227F6" w14:textId="77777777" w:rsidR="001F6DB4" w:rsidRDefault="001F6DB4" w:rsidP="001F6DB4">
      <w:pPr>
        <w:pStyle w:val="Titulek"/>
        <w:ind w:left="360"/>
      </w:pPr>
      <w:r w:rsidRPr="003048A6">
        <w:t xml:space="preserve">Tabulka </w:t>
      </w:r>
      <w:r w:rsidR="008D20C9">
        <w:rPr>
          <w:noProof/>
        </w:rPr>
        <w:fldChar w:fldCharType="begin"/>
      </w:r>
      <w:r w:rsidR="008D20C9">
        <w:rPr>
          <w:noProof/>
        </w:rPr>
        <w:instrText xml:space="preserve"> SEQ Tabulka \* ARABIC </w:instrText>
      </w:r>
      <w:r w:rsidR="008D20C9">
        <w:rPr>
          <w:noProof/>
        </w:rPr>
        <w:fldChar w:fldCharType="separate"/>
      </w:r>
      <w:r>
        <w:rPr>
          <w:noProof/>
        </w:rPr>
        <w:t>3</w:t>
      </w:r>
      <w:r w:rsidR="008D20C9">
        <w:rPr>
          <w:noProof/>
        </w:rPr>
        <w:fldChar w:fldCharType="end"/>
      </w:r>
      <w:r w:rsidRPr="003048A6">
        <w:t xml:space="preserve">: Úspora ze základních </w:t>
      </w:r>
      <w:proofErr w:type="gramStart"/>
      <w:r w:rsidRPr="003048A6">
        <w:t>opatření - rozpočet</w:t>
      </w:r>
      <w:proofErr w:type="gramEnd"/>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1F6DB4" w:rsidRPr="003048A6" w14:paraId="04914823" w14:textId="77777777" w:rsidTr="00BB23F1">
        <w:tc>
          <w:tcPr>
            <w:tcW w:w="1187" w:type="dxa"/>
          </w:tcPr>
          <w:p w14:paraId="7B4401E6" w14:textId="77777777" w:rsidR="001F6DB4" w:rsidRPr="003048A6" w:rsidRDefault="001F6DB4" w:rsidP="00BB23F1">
            <w:pPr>
              <w:pStyle w:val="Odstavecseseznamem1"/>
              <w:spacing w:before="0"/>
              <w:ind w:left="0"/>
              <w:jc w:val="left"/>
              <w:rPr>
                <w:lang w:eastAsia="cs-CZ"/>
              </w:rPr>
            </w:pPr>
          </w:p>
        </w:tc>
        <w:tc>
          <w:tcPr>
            <w:tcW w:w="1099" w:type="dxa"/>
          </w:tcPr>
          <w:p w14:paraId="7B09C65E" w14:textId="77777777" w:rsidR="001F6DB4" w:rsidRPr="003048A6" w:rsidRDefault="001F6DB4" w:rsidP="00BB23F1">
            <w:pPr>
              <w:pStyle w:val="Odstavecseseznamem1"/>
              <w:spacing w:before="0"/>
              <w:ind w:left="0"/>
              <w:jc w:val="left"/>
              <w:rPr>
                <w:lang w:eastAsia="cs-CZ"/>
              </w:rPr>
            </w:pPr>
          </w:p>
        </w:tc>
        <w:tc>
          <w:tcPr>
            <w:tcW w:w="5399" w:type="dxa"/>
            <w:gridSpan w:val="4"/>
          </w:tcPr>
          <w:p w14:paraId="410C010E" w14:textId="77777777" w:rsidR="001F6DB4" w:rsidRPr="003048A6" w:rsidRDefault="001F6DB4" w:rsidP="00BB23F1">
            <w:pPr>
              <w:pStyle w:val="Odstavecseseznamem1"/>
              <w:spacing w:before="0"/>
              <w:ind w:left="0"/>
              <w:jc w:val="left"/>
              <w:rPr>
                <w:lang w:eastAsia="cs-CZ"/>
              </w:rPr>
            </w:pPr>
            <w:r w:rsidRPr="003048A6">
              <w:rPr>
                <w:lang w:eastAsia="cs-CZ"/>
              </w:rPr>
              <w:t>Úspora z jednotlivých opatření v Kč bez DPH</w:t>
            </w:r>
          </w:p>
        </w:tc>
      </w:tr>
      <w:tr w:rsidR="001F6DB4" w:rsidRPr="003048A6" w14:paraId="7EA79ED7" w14:textId="77777777" w:rsidTr="00BB23F1">
        <w:tc>
          <w:tcPr>
            <w:tcW w:w="1187" w:type="dxa"/>
          </w:tcPr>
          <w:p w14:paraId="54891638" w14:textId="77777777" w:rsidR="001F6DB4" w:rsidRPr="003048A6" w:rsidRDefault="001F6DB4" w:rsidP="00BB23F1">
            <w:pPr>
              <w:pStyle w:val="Odstavecseseznamem1"/>
              <w:spacing w:before="0"/>
              <w:ind w:left="0"/>
              <w:jc w:val="left"/>
              <w:rPr>
                <w:lang w:eastAsia="cs-CZ"/>
              </w:rPr>
            </w:pPr>
            <w:r w:rsidRPr="003048A6">
              <w:rPr>
                <w:lang w:eastAsia="cs-CZ"/>
              </w:rPr>
              <w:t>objekt</w:t>
            </w:r>
          </w:p>
        </w:tc>
        <w:tc>
          <w:tcPr>
            <w:tcW w:w="1099" w:type="dxa"/>
          </w:tcPr>
          <w:p w14:paraId="2A264254" w14:textId="77777777" w:rsidR="001F6DB4" w:rsidRPr="003048A6" w:rsidRDefault="001F6DB4" w:rsidP="00BB23F1">
            <w:pPr>
              <w:pStyle w:val="Odstavecseseznamem1"/>
              <w:spacing w:before="0"/>
              <w:ind w:left="0"/>
              <w:jc w:val="left"/>
              <w:rPr>
                <w:lang w:eastAsia="cs-CZ"/>
              </w:rPr>
            </w:pPr>
            <w:r w:rsidRPr="003048A6">
              <w:rPr>
                <w:lang w:eastAsia="cs-CZ"/>
              </w:rPr>
              <w:t>označení</w:t>
            </w:r>
          </w:p>
        </w:tc>
        <w:tc>
          <w:tcPr>
            <w:tcW w:w="1235" w:type="dxa"/>
          </w:tcPr>
          <w:p w14:paraId="18CB5E25" w14:textId="77777777" w:rsidR="001F6DB4" w:rsidRPr="003048A6" w:rsidRDefault="001F6DB4" w:rsidP="00BB23F1">
            <w:pPr>
              <w:pStyle w:val="Odstavecseseznamem1"/>
              <w:spacing w:before="0"/>
              <w:ind w:left="0"/>
              <w:jc w:val="left"/>
              <w:rPr>
                <w:lang w:eastAsia="cs-CZ"/>
              </w:rPr>
            </w:pPr>
            <w:proofErr w:type="spellStart"/>
            <w:r w:rsidRPr="003048A6">
              <w:rPr>
                <w:lang w:eastAsia="cs-CZ"/>
              </w:rPr>
              <w:t>Opatř</w:t>
            </w:r>
            <w:proofErr w:type="spellEnd"/>
            <w:r w:rsidRPr="003048A6">
              <w:rPr>
                <w:lang w:eastAsia="cs-CZ"/>
              </w:rPr>
              <w:t>. 1</w:t>
            </w:r>
          </w:p>
        </w:tc>
        <w:tc>
          <w:tcPr>
            <w:tcW w:w="1388" w:type="dxa"/>
          </w:tcPr>
          <w:p w14:paraId="4CE76BCF" w14:textId="77777777" w:rsidR="001F6DB4" w:rsidRPr="003048A6" w:rsidRDefault="001F6DB4" w:rsidP="00BB23F1">
            <w:pPr>
              <w:pStyle w:val="Odstavecseseznamem1"/>
              <w:spacing w:before="0"/>
              <w:ind w:left="0"/>
              <w:jc w:val="left"/>
              <w:rPr>
                <w:lang w:eastAsia="cs-CZ"/>
              </w:rPr>
            </w:pPr>
            <w:proofErr w:type="spellStart"/>
            <w:r w:rsidRPr="003048A6">
              <w:rPr>
                <w:lang w:eastAsia="cs-CZ"/>
              </w:rPr>
              <w:t>Opatř</w:t>
            </w:r>
            <w:proofErr w:type="spellEnd"/>
            <w:r w:rsidRPr="003048A6">
              <w:rPr>
                <w:lang w:eastAsia="cs-CZ"/>
              </w:rPr>
              <w:t>. 2</w:t>
            </w:r>
          </w:p>
        </w:tc>
        <w:tc>
          <w:tcPr>
            <w:tcW w:w="1388" w:type="dxa"/>
          </w:tcPr>
          <w:p w14:paraId="651FD125" w14:textId="77777777" w:rsidR="001F6DB4" w:rsidRPr="003048A6" w:rsidRDefault="001F6DB4" w:rsidP="00BB23F1">
            <w:pPr>
              <w:pStyle w:val="Odstavecseseznamem1"/>
              <w:spacing w:before="0"/>
              <w:ind w:left="0"/>
              <w:jc w:val="left"/>
              <w:rPr>
                <w:lang w:eastAsia="cs-CZ"/>
              </w:rPr>
            </w:pPr>
            <w:proofErr w:type="spellStart"/>
            <w:r w:rsidRPr="003048A6">
              <w:rPr>
                <w:lang w:eastAsia="cs-CZ"/>
              </w:rPr>
              <w:t>Opatř</w:t>
            </w:r>
            <w:proofErr w:type="spellEnd"/>
            <w:r w:rsidRPr="003048A6">
              <w:rPr>
                <w:lang w:eastAsia="cs-CZ"/>
              </w:rPr>
              <w:t>. 3</w:t>
            </w:r>
          </w:p>
        </w:tc>
        <w:tc>
          <w:tcPr>
            <w:tcW w:w="1388" w:type="dxa"/>
          </w:tcPr>
          <w:p w14:paraId="10A75654" w14:textId="77777777" w:rsidR="001F6DB4" w:rsidRPr="003048A6" w:rsidRDefault="001F6DB4" w:rsidP="00BB23F1">
            <w:pPr>
              <w:pStyle w:val="Odstavecseseznamem1"/>
              <w:spacing w:before="0"/>
              <w:ind w:left="0"/>
              <w:jc w:val="left"/>
              <w:rPr>
                <w:lang w:eastAsia="cs-CZ"/>
              </w:rPr>
            </w:pPr>
            <w:r w:rsidRPr="003048A6">
              <w:rPr>
                <w:lang w:eastAsia="cs-CZ"/>
              </w:rPr>
              <w:t>celkem</w:t>
            </w:r>
          </w:p>
        </w:tc>
      </w:tr>
      <w:tr w:rsidR="001F6DB4" w:rsidRPr="003048A6" w14:paraId="5A59D710" w14:textId="77777777" w:rsidTr="00BB23F1">
        <w:tc>
          <w:tcPr>
            <w:tcW w:w="1187" w:type="dxa"/>
          </w:tcPr>
          <w:p w14:paraId="7F85A57F" w14:textId="77777777" w:rsidR="001F6DB4" w:rsidRPr="003048A6" w:rsidRDefault="001F6DB4" w:rsidP="00BB23F1">
            <w:pPr>
              <w:pStyle w:val="Odstavecseseznamem1"/>
              <w:spacing w:before="0"/>
              <w:ind w:left="0"/>
              <w:jc w:val="left"/>
              <w:rPr>
                <w:lang w:eastAsia="cs-CZ"/>
              </w:rPr>
            </w:pPr>
          </w:p>
        </w:tc>
        <w:tc>
          <w:tcPr>
            <w:tcW w:w="1099" w:type="dxa"/>
          </w:tcPr>
          <w:p w14:paraId="452B0208" w14:textId="77777777" w:rsidR="001F6DB4" w:rsidRPr="003048A6" w:rsidRDefault="001F6DB4" w:rsidP="00BB23F1">
            <w:pPr>
              <w:pStyle w:val="Odstavecseseznamem1"/>
              <w:spacing w:before="0"/>
              <w:ind w:left="0"/>
              <w:jc w:val="left"/>
              <w:rPr>
                <w:lang w:eastAsia="cs-CZ"/>
              </w:rPr>
            </w:pPr>
          </w:p>
        </w:tc>
        <w:tc>
          <w:tcPr>
            <w:tcW w:w="1235" w:type="dxa"/>
          </w:tcPr>
          <w:p w14:paraId="1DF9C15A" w14:textId="77777777" w:rsidR="001F6DB4" w:rsidRPr="003048A6" w:rsidRDefault="001F6DB4" w:rsidP="00BB23F1">
            <w:pPr>
              <w:pStyle w:val="Odstavecseseznamem1"/>
              <w:spacing w:before="0"/>
              <w:ind w:left="0"/>
              <w:jc w:val="left"/>
              <w:rPr>
                <w:lang w:eastAsia="cs-CZ"/>
              </w:rPr>
            </w:pPr>
          </w:p>
        </w:tc>
        <w:tc>
          <w:tcPr>
            <w:tcW w:w="1388" w:type="dxa"/>
          </w:tcPr>
          <w:p w14:paraId="117B6860" w14:textId="77777777" w:rsidR="001F6DB4" w:rsidRPr="003048A6" w:rsidRDefault="001F6DB4" w:rsidP="00BB23F1">
            <w:pPr>
              <w:pStyle w:val="Odstavecseseznamem1"/>
              <w:spacing w:before="0"/>
              <w:ind w:left="0"/>
              <w:jc w:val="left"/>
              <w:rPr>
                <w:lang w:eastAsia="cs-CZ"/>
              </w:rPr>
            </w:pPr>
          </w:p>
        </w:tc>
        <w:tc>
          <w:tcPr>
            <w:tcW w:w="1388" w:type="dxa"/>
          </w:tcPr>
          <w:p w14:paraId="465FD3B6" w14:textId="77777777" w:rsidR="001F6DB4" w:rsidRPr="003048A6" w:rsidRDefault="001F6DB4" w:rsidP="00BB23F1">
            <w:pPr>
              <w:pStyle w:val="Odstavecseseznamem1"/>
              <w:spacing w:before="0"/>
              <w:ind w:left="0"/>
              <w:jc w:val="left"/>
              <w:rPr>
                <w:lang w:eastAsia="cs-CZ"/>
              </w:rPr>
            </w:pPr>
          </w:p>
        </w:tc>
        <w:tc>
          <w:tcPr>
            <w:tcW w:w="1388" w:type="dxa"/>
          </w:tcPr>
          <w:p w14:paraId="6549C6BB" w14:textId="77777777" w:rsidR="001F6DB4" w:rsidRPr="003048A6" w:rsidRDefault="001F6DB4" w:rsidP="00BB23F1">
            <w:pPr>
              <w:pStyle w:val="Odstavecseseznamem1"/>
              <w:spacing w:before="0"/>
              <w:ind w:left="0"/>
              <w:jc w:val="left"/>
              <w:rPr>
                <w:lang w:eastAsia="cs-CZ"/>
              </w:rPr>
            </w:pPr>
          </w:p>
        </w:tc>
      </w:tr>
      <w:tr w:rsidR="001F6DB4" w:rsidRPr="003048A6" w14:paraId="6E65EB1C" w14:textId="77777777" w:rsidTr="00BB23F1">
        <w:tc>
          <w:tcPr>
            <w:tcW w:w="1187" w:type="dxa"/>
          </w:tcPr>
          <w:p w14:paraId="439C6691" w14:textId="77777777" w:rsidR="001F6DB4" w:rsidRPr="003048A6" w:rsidRDefault="001F6DB4" w:rsidP="00BB23F1">
            <w:pPr>
              <w:pStyle w:val="Odstavecseseznamem1"/>
              <w:spacing w:before="0"/>
              <w:ind w:left="0"/>
              <w:jc w:val="left"/>
              <w:rPr>
                <w:lang w:eastAsia="cs-CZ"/>
              </w:rPr>
            </w:pPr>
          </w:p>
        </w:tc>
        <w:tc>
          <w:tcPr>
            <w:tcW w:w="1099" w:type="dxa"/>
          </w:tcPr>
          <w:p w14:paraId="621795C6" w14:textId="77777777" w:rsidR="001F6DB4" w:rsidRPr="003048A6" w:rsidRDefault="001F6DB4" w:rsidP="00BB23F1">
            <w:pPr>
              <w:pStyle w:val="Odstavecseseznamem1"/>
              <w:spacing w:before="0"/>
              <w:ind w:left="0"/>
              <w:jc w:val="left"/>
              <w:rPr>
                <w:lang w:eastAsia="cs-CZ"/>
              </w:rPr>
            </w:pPr>
          </w:p>
        </w:tc>
        <w:tc>
          <w:tcPr>
            <w:tcW w:w="1235" w:type="dxa"/>
          </w:tcPr>
          <w:p w14:paraId="3DD9C99C" w14:textId="77777777" w:rsidR="001F6DB4" w:rsidRPr="003048A6" w:rsidRDefault="001F6DB4" w:rsidP="00BB23F1">
            <w:pPr>
              <w:pStyle w:val="Odstavecseseznamem1"/>
              <w:spacing w:before="0"/>
              <w:ind w:left="0"/>
              <w:jc w:val="left"/>
              <w:rPr>
                <w:lang w:eastAsia="cs-CZ"/>
              </w:rPr>
            </w:pPr>
          </w:p>
        </w:tc>
        <w:tc>
          <w:tcPr>
            <w:tcW w:w="1388" w:type="dxa"/>
          </w:tcPr>
          <w:p w14:paraId="6718491A" w14:textId="77777777" w:rsidR="001F6DB4" w:rsidRPr="003048A6" w:rsidRDefault="001F6DB4" w:rsidP="00BB23F1">
            <w:pPr>
              <w:pStyle w:val="Odstavecseseznamem1"/>
              <w:spacing w:before="0"/>
              <w:ind w:left="0"/>
              <w:jc w:val="left"/>
              <w:rPr>
                <w:lang w:eastAsia="cs-CZ"/>
              </w:rPr>
            </w:pPr>
          </w:p>
        </w:tc>
        <w:tc>
          <w:tcPr>
            <w:tcW w:w="1388" w:type="dxa"/>
          </w:tcPr>
          <w:p w14:paraId="29B945B6" w14:textId="77777777" w:rsidR="001F6DB4" w:rsidRPr="003048A6" w:rsidRDefault="001F6DB4" w:rsidP="00BB23F1">
            <w:pPr>
              <w:pStyle w:val="Odstavecseseznamem1"/>
              <w:spacing w:before="0"/>
              <w:ind w:left="0"/>
              <w:jc w:val="left"/>
              <w:rPr>
                <w:lang w:eastAsia="cs-CZ"/>
              </w:rPr>
            </w:pPr>
          </w:p>
        </w:tc>
        <w:tc>
          <w:tcPr>
            <w:tcW w:w="1388" w:type="dxa"/>
          </w:tcPr>
          <w:p w14:paraId="43B413BC" w14:textId="77777777" w:rsidR="001F6DB4" w:rsidRPr="003048A6" w:rsidRDefault="001F6DB4" w:rsidP="00BB23F1">
            <w:pPr>
              <w:pStyle w:val="Odstavecseseznamem1"/>
              <w:spacing w:before="0"/>
              <w:ind w:left="0"/>
              <w:jc w:val="left"/>
              <w:rPr>
                <w:lang w:eastAsia="cs-CZ"/>
              </w:rPr>
            </w:pPr>
          </w:p>
        </w:tc>
      </w:tr>
      <w:tr w:rsidR="001F6DB4" w:rsidRPr="003048A6" w14:paraId="66B97442" w14:textId="77777777" w:rsidTr="00BB23F1">
        <w:tc>
          <w:tcPr>
            <w:tcW w:w="1187" w:type="dxa"/>
          </w:tcPr>
          <w:p w14:paraId="56F98CE1" w14:textId="77777777" w:rsidR="001F6DB4" w:rsidRPr="003048A6" w:rsidRDefault="001F6DB4" w:rsidP="00BB23F1">
            <w:pPr>
              <w:pStyle w:val="Odstavecseseznamem1"/>
              <w:spacing w:before="0"/>
              <w:ind w:left="0"/>
              <w:jc w:val="left"/>
              <w:rPr>
                <w:lang w:eastAsia="cs-CZ"/>
              </w:rPr>
            </w:pPr>
          </w:p>
        </w:tc>
        <w:tc>
          <w:tcPr>
            <w:tcW w:w="1099" w:type="dxa"/>
          </w:tcPr>
          <w:p w14:paraId="3E9E6962" w14:textId="77777777" w:rsidR="001F6DB4" w:rsidRPr="003048A6" w:rsidRDefault="001F6DB4" w:rsidP="00BB23F1">
            <w:pPr>
              <w:pStyle w:val="Odstavecseseznamem1"/>
              <w:spacing w:before="0"/>
              <w:ind w:left="0"/>
              <w:jc w:val="left"/>
              <w:rPr>
                <w:lang w:eastAsia="cs-CZ"/>
              </w:rPr>
            </w:pPr>
          </w:p>
        </w:tc>
        <w:tc>
          <w:tcPr>
            <w:tcW w:w="1235" w:type="dxa"/>
          </w:tcPr>
          <w:p w14:paraId="5E3D9FAE" w14:textId="77777777" w:rsidR="001F6DB4" w:rsidRPr="003048A6" w:rsidRDefault="001F6DB4" w:rsidP="00BB23F1">
            <w:pPr>
              <w:pStyle w:val="Odstavecseseznamem1"/>
              <w:spacing w:before="0"/>
              <w:ind w:left="0"/>
              <w:jc w:val="left"/>
              <w:rPr>
                <w:lang w:eastAsia="cs-CZ"/>
              </w:rPr>
            </w:pPr>
          </w:p>
        </w:tc>
        <w:tc>
          <w:tcPr>
            <w:tcW w:w="1388" w:type="dxa"/>
          </w:tcPr>
          <w:p w14:paraId="7D23B032" w14:textId="77777777" w:rsidR="001F6DB4" w:rsidRPr="003048A6" w:rsidRDefault="001F6DB4" w:rsidP="00BB23F1">
            <w:pPr>
              <w:pStyle w:val="Odstavecseseznamem1"/>
              <w:spacing w:before="0"/>
              <w:ind w:left="0"/>
              <w:jc w:val="left"/>
              <w:rPr>
                <w:lang w:eastAsia="cs-CZ"/>
              </w:rPr>
            </w:pPr>
          </w:p>
        </w:tc>
        <w:tc>
          <w:tcPr>
            <w:tcW w:w="1388" w:type="dxa"/>
          </w:tcPr>
          <w:p w14:paraId="5D2B7422" w14:textId="77777777" w:rsidR="001F6DB4" w:rsidRPr="003048A6" w:rsidRDefault="001F6DB4" w:rsidP="00BB23F1">
            <w:pPr>
              <w:pStyle w:val="Odstavecseseznamem1"/>
              <w:spacing w:before="0"/>
              <w:ind w:left="0"/>
              <w:jc w:val="left"/>
              <w:rPr>
                <w:lang w:eastAsia="cs-CZ"/>
              </w:rPr>
            </w:pPr>
          </w:p>
        </w:tc>
        <w:tc>
          <w:tcPr>
            <w:tcW w:w="1388" w:type="dxa"/>
          </w:tcPr>
          <w:p w14:paraId="671333DC" w14:textId="77777777" w:rsidR="001F6DB4" w:rsidRPr="003048A6" w:rsidRDefault="001F6DB4" w:rsidP="00BB23F1">
            <w:pPr>
              <w:pStyle w:val="Odstavecseseznamem1"/>
              <w:spacing w:before="0"/>
              <w:ind w:left="0"/>
              <w:jc w:val="left"/>
              <w:rPr>
                <w:lang w:eastAsia="cs-CZ"/>
              </w:rPr>
            </w:pPr>
          </w:p>
        </w:tc>
      </w:tr>
      <w:tr w:rsidR="001F6DB4" w:rsidRPr="003048A6" w14:paraId="34CDD962" w14:textId="77777777" w:rsidTr="00BB23F1">
        <w:tc>
          <w:tcPr>
            <w:tcW w:w="1187" w:type="dxa"/>
          </w:tcPr>
          <w:p w14:paraId="73ADF30C" w14:textId="77777777" w:rsidR="001F6DB4" w:rsidRPr="003048A6" w:rsidRDefault="001F6DB4" w:rsidP="00BB23F1">
            <w:pPr>
              <w:pStyle w:val="Odstavecseseznamem1"/>
              <w:spacing w:before="0"/>
              <w:ind w:left="0"/>
              <w:jc w:val="left"/>
              <w:rPr>
                <w:lang w:eastAsia="cs-CZ"/>
              </w:rPr>
            </w:pPr>
          </w:p>
        </w:tc>
        <w:tc>
          <w:tcPr>
            <w:tcW w:w="1099" w:type="dxa"/>
          </w:tcPr>
          <w:p w14:paraId="735202DA" w14:textId="77777777" w:rsidR="001F6DB4" w:rsidRPr="003048A6" w:rsidRDefault="001F6DB4" w:rsidP="00BB23F1">
            <w:pPr>
              <w:pStyle w:val="Odstavecseseznamem1"/>
              <w:spacing w:before="0"/>
              <w:ind w:left="0"/>
              <w:jc w:val="left"/>
              <w:rPr>
                <w:lang w:eastAsia="cs-CZ"/>
              </w:rPr>
            </w:pPr>
          </w:p>
        </w:tc>
        <w:tc>
          <w:tcPr>
            <w:tcW w:w="1235" w:type="dxa"/>
          </w:tcPr>
          <w:p w14:paraId="2C4449D3" w14:textId="77777777" w:rsidR="001F6DB4" w:rsidRPr="003048A6" w:rsidRDefault="001F6DB4" w:rsidP="00BB23F1">
            <w:pPr>
              <w:pStyle w:val="Odstavecseseznamem1"/>
              <w:spacing w:before="0"/>
              <w:ind w:left="0"/>
              <w:jc w:val="left"/>
              <w:rPr>
                <w:lang w:eastAsia="cs-CZ"/>
              </w:rPr>
            </w:pPr>
          </w:p>
        </w:tc>
        <w:tc>
          <w:tcPr>
            <w:tcW w:w="1388" w:type="dxa"/>
          </w:tcPr>
          <w:p w14:paraId="52D0FB64" w14:textId="77777777" w:rsidR="001F6DB4" w:rsidRPr="003048A6" w:rsidRDefault="001F6DB4" w:rsidP="00BB23F1">
            <w:pPr>
              <w:pStyle w:val="Odstavecseseznamem1"/>
              <w:spacing w:before="0"/>
              <w:ind w:left="0"/>
              <w:jc w:val="left"/>
              <w:rPr>
                <w:lang w:eastAsia="cs-CZ"/>
              </w:rPr>
            </w:pPr>
          </w:p>
        </w:tc>
        <w:tc>
          <w:tcPr>
            <w:tcW w:w="1388" w:type="dxa"/>
          </w:tcPr>
          <w:p w14:paraId="36492011" w14:textId="77777777" w:rsidR="001F6DB4" w:rsidRPr="003048A6" w:rsidRDefault="001F6DB4" w:rsidP="00BB23F1">
            <w:pPr>
              <w:pStyle w:val="Odstavecseseznamem1"/>
              <w:spacing w:before="0"/>
              <w:ind w:left="0"/>
              <w:jc w:val="left"/>
              <w:rPr>
                <w:lang w:eastAsia="cs-CZ"/>
              </w:rPr>
            </w:pPr>
          </w:p>
        </w:tc>
        <w:tc>
          <w:tcPr>
            <w:tcW w:w="1388" w:type="dxa"/>
          </w:tcPr>
          <w:p w14:paraId="2E6005DE" w14:textId="77777777" w:rsidR="001F6DB4" w:rsidRPr="003048A6" w:rsidRDefault="001F6DB4" w:rsidP="00BB23F1">
            <w:pPr>
              <w:pStyle w:val="Odstavecseseznamem1"/>
              <w:spacing w:before="0"/>
              <w:ind w:left="0"/>
              <w:jc w:val="left"/>
              <w:rPr>
                <w:lang w:eastAsia="cs-CZ"/>
              </w:rPr>
            </w:pPr>
          </w:p>
        </w:tc>
      </w:tr>
    </w:tbl>
    <w:p w14:paraId="5819663B" w14:textId="6617729E" w:rsidR="001F6DB4" w:rsidRPr="003048A6" w:rsidRDefault="001B10D0" w:rsidP="001B10D0">
      <w:r>
        <w:t xml:space="preserve">Všechny tabulky </w:t>
      </w:r>
      <w:r>
        <w:rPr>
          <w:highlight w:val="yellow"/>
        </w:rPr>
        <w:t>d</w:t>
      </w:r>
      <w:r w:rsidRPr="000517F6">
        <w:rPr>
          <w:highlight w:val="yellow"/>
        </w:rPr>
        <w:t>oplní ESCO</w:t>
      </w:r>
    </w:p>
    <w:p w14:paraId="6173D945" w14:textId="77777777" w:rsidR="001F6DB4" w:rsidRPr="003048A6" w:rsidRDefault="001F6DB4" w:rsidP="001F6DB4">
      <w:pPr>
        <w:rPr>
          <w:u w:val="single"/>
        </w:rPr>
      </w:pPr>
      <w:r w:rsidRPr="003048A6">
        <w:rPr>
          <w:u w:val="single"/>
        </w:rPr>
        <w:t xml:space="preserve">Souhrn </w:t>
      </w:r>
      <w:proofErr w:type="spellStart"/>
      <w:r w:rsidRPr="003048A6">
        <w:rPr>
          <w:u w:val="single"/>
        </w:rPr>
        <w:t>technicko-ekonomických</w:t>
      </w:r>
      <w:proofErr w:type="spellEnd"/>
      <w:r w:rsidRPr="003048A6">
        <w:rPr>
          <w:u w:val="single"/>
        </w:rPr>
        <w:t xml:space="preserve"> výstupů projektu</w:t>
      </w:r>
    </w:p>
    <w:p w14:paraId="3463253A" w14:textId="77777777" w:rsidR="001F6DB4" w:rsidRDefault="001F6DB4" w:rsidP="001F6DB4">
      <w:pPr>
        <w:ind w:left="360"/>
      </w:pPr>
      <w:r w:rsidRPr="003048A6">
        <w:t xml:space="preserve">Požadavkem zadávací dokumentace </w:t>
      </w:r>
      <w:r>
        <w:t>je</w:t>
      </w:r>
      <w:r w:rsidRPr="003048A6">
        <w:t xml:space="preserve"> souhrnná tabulka </w:t>
      </w:r>
      <w:proofErr w:type="spellStart"/>
      <w:r w:rsidRPr="003048A6">
        <w:t>technicko-ekonomických</w:t>
      </w:r>
      <w:proofErr w:type="spellEnd"/>
      <w:r w:rsidRPr="003048A6">
        <w:t xml:space="preserve"> ukazatelů projektu. V souhrnné tabulce bude podle jednotlivých objektů uvedena celková investice a úspory po jednotlivých formách paliv a energie a úspora v nákladech na jednotlivé formy energie a ostatních provozních nákladů:</w:t>
      </w:r>
    </w:p>
    <w:p w14:paraId="5A97F0E5" w14:textId="77777777" w:rsidR="001F6DB4" w:rsidRPr="003048A6" w:rsidRDefault="001F6DB4" w:rsidP="001F6DB4">
      <w:pPr>
        <w:ind w:left="360"/>
      </w:pPr>
    </w:p>
    <w:p w14:paraId="12015E55" w14:textId="77777777" w:rsidR="001F6DB4" w:rsidRPr="003048A6" w:rsidRDefault="001F6DB4" w:rsidP="001F6DB4">
      <w:pPr>
        <w:pStyle w:val="Titulek"/>
        <w:keepNext/>
        <w:ind w:left="360"/>
      </w:pPr>
      <w:r w:rsidRPr="003048A6">
        <w:t xml:space="preserve">Tabulka </w:t>
      </w:r>
      <w:r w:rsidR="008D20C9">
        <w:rPr>
          <w:noProof/>
        </w:rPr>
        <w:fldChar w:fldCharType="begin"/>
      </w:r>
      <w:r w:rsidR="008D20C9">
        <w:rPr>
          <w:noProof/>
        </w:rPr>
        <w:instrText xml:space="preserve"> SEQ Tabulka \* ARABIC </w:instrText>
      </w:r>
      <w:r w:rsidR="008D20C9">
        <w:rPr>
          <w:noProof/>
        </w:rPr>
        <w:fldChar w:fldCharType="separate"/>
      </w:r>
      <w:r>
        <w:rPr>
          <w:noProof/>
        </w:rPr>
        <w:t>4</w:t>
      </w:r>
      <w:r w:rsidR="008D20C9">
        <w:rPr>
          <w:noProof/>
        </w:rPr>
        <w:fldChar w:fldCharType="end"/>
      </w:r>
      <w:r w:rsidRPr="003048A6">
        <w:t xml:space="preserve">: Souhrn </w:t>
      </w:r>
      <w:proofErr w:type="spellStart"/>
      <w:proofErr w:type="gramStart"/>
      <w:r w:rsidRPr="003048A6">
        <w:t>technicko</w:t>
      </w:r>
      <w:proofErr w:type="spellEnd"/>
      <w:r w:rsidRPr="003048A6">
        <w:t xml:space="preserve"> - ekonomických</w:t>
      </w:r>
      <w:proofErr w:type="gramEnd"/>
      <w:r w:rsidRPr="003048A6">
        <w:t xml:space="preserve"> údajů – část 1</w:t>
      </w:r>
    </w:p>
    <w:tbl>
      <w:tblPr>
        <w:tblW w:w="9197"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1174"/>
        <w:gridCol w:w="734"/>
        <w:gridCol w:w="881"/>
        <w:gridCol w:w="1174"/>
        <w:gridCol w:w="880"/>
      </w:tblGrid>
      <w:tr w:rsidR="001F6DB4" w:rsidRPr="003048A6" w14:paraId="26A540B0" w14:textId="77777777" w:rsidTr="00BB23F1">
        <w:tc>
          <w:tcPr>
            <w:tcW w:w="980" w:type="dxa"/>
            <w:vMerge w:val="restart"/>
          </w:tcPr>
          <w:p w14:paraId="598C8DE3" w14:textId="77777777" w:rsidR="001F6DB4" w:rsidRPr="003048A6" w:rsidRDefault="001F6DB4" w:rsidP="00BB23F1">
            <w:pPr>
              <w:pStyle w:val="Odstavecseseznamem1"/>
              <w:keepNext/>
              <w:spacing w:before="0"/>
              <w:ind w:left="0"/>
              <w:jc w:val="left"/>
              <w:rPr>
                <w:lang w:eastAsia="cs-CZ"/>
              </w:rPr>
            </w:pPr>
            <w:r w:rsidRPr="003048A6">
              <w:rPr>
                <w:lang w:eastAsia="cs-CZ"/>
              </w:rPr>
              <w:t>objekt</w:t>
            </w:r>
          </w:p>
        </w:tc>
        <w:tc>
          <w:tcPr>
            <w:tcW w:w="1026" w:type="dxa"/>
            <w:vMerge w:val="restart"/>
          </w:tcPr>
          <w:p w14:paraId="002C2159" w14:textId="77777777" w:rsidR="001F6DB4" w:rsidRPr="003048A6" w:rsidRDefault="001F6DB4" w:rsidP="00BB23F1">
            <w:pPr>
              <w:pStyle w:val="Odstavecseseznamem1"/>
              <w:keepNext/>
              <w:spacing w:before="0"/>
              <w:ind w:left="0"/>
              <w:jc w:val="left"/>
              <w:rPr>
                <w:lang w:eastAsia="cs-CZ"/>
              </w:rPr>
            </w:pPr>
            <w:r w:rsidRPr="003048A6">
              <w:rPr>
                <w:lang w:eastAsia="cs-CZ"/>
              </w:rPr>
              <w:t>označení</w:t>
            </w:r>
          </w:p>
        </w:tc>
        <w:tc>
          <w:tcPr>
            <w:tcW w:w="1174" w:type="dxa"/>
            <w:vMerge w:val="restart"/>
          </w:tcPr>
          <w:p w14:paraId="38080BAE" w14:textId="77777777" w:rsidR="001F6DB4" w:rsidRPr="003048A6" w:rsidRDefault="001F6DB4" w:rsidP="00BB23F1">
            <w:pPr>
              <w:pStyle w:val="Odstavecseseznamem1"/>
              <w:keepNext/>
              <w:spacing w:before="0"/>
              <w:ind w:left="0"/>
              <w:jc w:val="left"/>
              <w:rPr>
                <w:lang w:eastAsia="cs-CZ"/>
              </w:rPr>
            </w:pPr>
            <w:r>
              <w:rPr>
                <w:lang w:eastAsia="cs-CZ"/>
              </w:rPr>
              <w:t>i</w:t>
            </w:r>
            <w:r w:rsidRPr="003048A6">
              <w:rPr>
                <w:lang w:eastAsia="cs-CZ"/>
              </w:rPr>
              <w:t>nvestice</w:t>
            </w:r>
            <w:r>
              <w:rPr>
                <w:lang w:eastAsia="cs-CZ"/>
              </w:rPr>
              <w:t xml:space="preserve"> </w:t>
            </w:r>
            <w:r w:rsidRPr="003048A6">
              <w:rPr>
                <w:lang w:eastAsia="cs-CZ"/>
              </w:rPr>
              <w:t>celkem</w:t>
            </w:r>
          </w:p>
        </w:tc>
        <w:tc>
          <w:tcPr>
            <w:tcW w:w="1174" w:type="dxa"/>
            <w:vMerge w:val="restart"/>
          </w:tcPr>
          <w:p w14:paraId="27B4DC78" w14:textId="2E1E4171" w:rsidR="001F6DB4" w:rsidRPr="003048A6" w:rsidRDefault="001F6DB4" w:rsidP="00BB23F1">
            <w:pPr>
              <w:pStyle w:val="Odstavecseseznamem1"/>
              <w:keepNext/>
              <w:spacing w:before="0"/>
              <w:ind w:left="0"/>
              <w:jc w:val="left"/>
              <w:rPr>
                <w:lang w:eastAsia="cs-CZ"/>
              </w:rPr>
            </w:pPr>
            <w:r>
              <w:rPr>
                <w:lang w:eastAsia="cs-CZ"/>
              </w:rPr>
              <w:t>z toho způsobilé výdaje</w:t>
            </w:r>
            <w:r w:rsidR="003C652F">
              <w:rPr>
                <w:lang w:eastAsia="cs-CZ"/>
              </w:rPr>
              <w:t xml:space="preserve"> (v případě využití dotace)</w:t>
            </w:r>
          </w:p>
        </w:tc>
        <w:tc>
          <w:tcPr>
            <w:tcW w:w="1174" w:type="dxa"/>
            <w:vMerge w:val="restart"/>
          </w:tcPr>
          <w:p w14:paraId="607AA9AE" w14:textId="77777777" w:rsidR="001F6DB4" w:rsidRPr="003048A6" w:rsidRDefault="001F6DB4" w:rsidP="00BB23F1">
            <w:pPr>
              <w:pStyle w:val="Odstavecseseznamem1"/>
              <w:keepNext/>
              <w:spacing w:before="0"/>
              <w:ind w:left="0"/>
              <w:jc w:val="left"/>
              <w:rPr>
                <w:lang w:eastAsia="cs-CZ"/>
              </w:rPr>
            </w:pPr>
            <w:r>
              <w:rPr>
                <w:lang w:eastAsia="cs-CZ"/>
              </w:rPr>
              <w:t>v</w:t>
            </w:r>
            <w:r w:rsidRPr="003048A6">
              <w:rPr>
                <w:lang w:eastAsia="cs-CZ"/>
              </w:rPr>
              <w:t>ýčet</w:t>
            </w:r>
            <w:r>
              <w:rPr>
                <w:lang w:eastAsia="cs-CZ"/>
              </w:rPr>
              <w:t xml:space="preserve"> </w:t>
            </w:r>
            <w:r w:rsidRPr="003048A6">
              <w:rPr>
                <w:lang w:eastAsia="cs-CZ"/>
              </w:rPr>
              <w:t>opatření</w:t>
            </w:r>
          </w:p>
        </w:tc>
        <w:tc>
          <w:tcPr>
            <w:tcW w:w="3669" w:type="dxa"/>
            <w:gridSpan w:val="4"/>
          </w:tcPr>
          <w:p w14:paraId="5CCC59FE" w14:textId="77777777" w:rsidR="001F6DB4" w:rsidRPr="003048A6" w:rsidRDefault="001F6DB4" w:rsidP="00BB23F1">
            <w:pPr>
              <w:pStyle w:val="Odstavecseseznamem1"/>
              <w:keepNext/>
              <w:spacing w:before="0"/>
              <w:ind w:left="0"/>
              <w:jc w:val="left"/>
              <w:rPr>
                <w:lang w:eastAsia="cs-CZ"/>
              </w:rPr>
            </w:pPr>
            <w:r>
              <w:rPr>
                <w:lang w:eastAsia="cs-CZ"/>
              </w:rPr>
              <w:t>ú</w:t>
            </w:r>
            <w:r w:rsidRPr="003048A6">
              <w:rPr>
                <w:lang w:eastAsia="cs-CZ"/>
              </w:rPr>
              <w:t>spora v technických jednotkách</w:t>
            </w:r>
          </w:p>
        </w:tc>
      </w:tr>
      <w:tr w:rsidR="001F6DB4" w:rsidRPr="003048A6" w14:paraId="7CC101DB" w14:textId="77777777" w:rsidTr="00BB23F1">
        <w:tc>
          <w:tcPr>
            <w:tcW w:w="980" w:type="dxa"/>
            <w:vMerge/>
          </w:tcPr>
          <w:p w14:paraId="2CAF6A7E" w14:textId="77777777" w:rsidR="001F6DB4" w:rsidRPr="003048A6" w:rsidRDefault="001F6DB4" w:rsidP="00BB23F1">
            <w:pPr>
              <w:pStyle w:val="Odstavecseseznamem1"/>
              <w:keepNext/>
              <w:spacing w:before="0"/>
              <w:ind w:left="0"/>
              <w:jc w:val="left"/>
              <w:rPr>
                <w:lang w:eastAsia="cs-CZ"/>
              </w:rPr>
            </w:pPr>
          </w:p>
        </w:tc>
        <w:tc>
          <w:tcPr>
            <w:tcW w:w="1026" w:type="dxa"/>
            <w:vMerge/>
          </w:tcPr>
          <w:p w14:paraId="60953358" w14:textId="77777777" w:rsidR="001F6DB4" w:rsidRPr="003048A6" w:rsidRDefault="001F6DB4" w:rsidP="00BB23F1">
            <w:pPr>
              <w:pStyle w:val="Odstavecseseznamem1"/>
              <w:keepNext/>
              <w:spacing w:before="0"/>
              <w:ind w:left="0"/>
              <w:jc w:val="left"/>
              <w:rPr>
                <w:lang w:eastAsia="cs-CZ"/>
              </w:rPr>
            </w:pPr>
          </w:p>
        </w:tc>
        <w:tc>
          <w:tcPr>
            <w:tcW w:w="1174" w:type="dxa"/>
            <w:vMerge/>
          </w:tcPr>
          <w:p w14:paraId="56DFB36C" w14:textId="77777777" w:rsidR="001F6DB4" w:rsidRPr="003048A6" w:rsidRDefault="001F6DB4" w:rsidP="00BB23F1">
            <w:pPr>
              <w:pStyle w:val="Odstavecseseznamem1"/>
              <w:keepNext/>
              <w:spacing w:before="0"/>
              <w:ind w:left="0"/>
              <w:jc w:val="left"/>
              <w:rPr>
                <w:lang w:eastAsia="cs-CZ"/>
              </w:rPr>
            </w:pPr>
          </w:p>
        </w:tc>
        <w:tc>
          <w:tcPr>
            <w:tcW w:w="1174" w:type="dxa"/>
            <w:vMerge/>
          </w:tcPr>
          <w:p w14:paraId="5EF32B1F" w14:textId="77777777" w:rsidR="001F6DB4" w:rsidRPr="003048A6" w:rsidRDefault="001F6DB4" w:rsidP="00BB23F1">
            <w:pPr>
              <w:pStyle w:val="Odstavecseseznamem1"/>
              <w:keepNext/>
              <w:spacing w:before="0"/>
              <w:ind w:left="0"/>
              <w:jc w:val="left"/>
              <w:rPr>
                <w:lang w:eastAsia="cs-CZ"/>
              </w:rPr>
            </w:pPr>
          </w:p>
        </w:tc>
        <w:tc>
          <w:tcPr>
            <w:tcW w:w="1174" w:type="dxa"/>
            <w:vMerge/>
          </w:tcPr>
          <w:p w14:paraId="31CA2BE4" w14:textId="77777777" w:rsidR="001F6DB4" w:rsidRPr="003048A6" w:rsidRDefault="001F6DB4" w:rsidP="00BB23F1">
            <w:pPr>
              <w:pStyle w:val="Odstavecseseznamem1"/>
              <w:keepNext/>
              <w:spacing w:before="0"/>
              <w:ind w:left="0"/>
              <w:jc w:val="left"/>
              <w:rPr>
                <w:lang w:eastAsia="cs-CZ"/>
              </w:rPr>
            </w:pPr>
          </w:p>
        </w:tc>
        <w:tc>
          <w:tcPr>
            <w:tcW w:w="734" w:type="dxa"/>
          </w:tcPr>
          <w:p w14:paraId="34028552" w14:textId="77777777" w:rsidR="001F6DB4" w:rsidRPr="003048A6" w:rsidRDefault="001F6DB4" w:rsidP="00BB23F1">
            <w:pPr>
              <w:pStyle w:val="Odstavecseseznamem1"/>
              <w:keepNext/>
              <w:spacing w:before="0"/>
              <w:ind w:left="0"/>
              <w:jc w:val="left"/>
              <w:rPr>
                <w:lang w:eastAsia="cs-CZ"/>
              </w:rPr>
            </w:pPr>
            <w:r w:rsidRPr="003048A6">
              <w:rPr>
                <w:lang w:eastAsia="cs-CZ"/>
              </w:rPr>
              <w:t>palivo</w:t>
            </w:r>
          </w:p>
        </w:tc>
        <w:tc>
          <w:tcPr>
            <w:tcW w:w="881" w:type="dxa"/>
          </w:tcPr>
          <w:p w14:paraId="5FC17D2B" w14:textId="77777777" w:rsidR="001F6DB4" w:rsidRPr="003048A6" w:rsidRDefault="001F6DB4" w:rsidP="00BB23F1">
            <w:pPr>
              <w:pStyle w:val="Odstavecseseznamem1"/>
              <w:keepNext/>
              <w:spacing w:before="0"/>
              <w:ind w:left="0"/>
              <w:jc w:val="left"/>
              <w:rPr>
                <w:lang w:eastAsia="cs-CZ"/>
              </w:rPr>
            </w:pPr>
            <w:r w:rsidRPr="003048A6">
              <w:rPr>
                <w:lang w:eastAsia="cs-CZ"/>
              </w:rPr>
              <w:t>teplo</w:t>
            </w:r>
          </w:p>
        </w:tc>
        <w:tc>
          <w:tcPr>
            <w:tcW w:w="1174" w:type="dxa"/>
          </w:tcPr>
          <w:p w14:paraId="1CEBC76B" w14:textId="77777777" w:rsidR="001F6DB4" w:rsidRPr="003048A6" w:rsidRDefault="001F6DB4" w:rsidP="00BB23F1">
            <w:pPr>
              <w:pStyle w:val="Odstavecseseznamem1"/>
              <w:keepNext/>
              <w:spacing w:before="0"/>
              <w:ind w:left="0"/>
              <w:jc w:val="left"/>
              <w:rPr>
                <w:lang w:eastAsia="cs-CZ"/>
              </w:rPr>
            </w:pPr>
            <w:r w:rsidRPr="003048A6">
              <w:rPr>
                <w:lang w:eastAsia="cs-CZ"/>
              </w:rPr>
              <w:t>elektřina</w:t>
            </w:r>
          </w:p>
        </w:tc>
        <w:tc>
          <w:tcPr>
            <w:tcW w:w="880" w:type="dxa"/>
          </w:tcPr>
          <w:p w14:paraId="1C4E23D2" w14:textId="77777777" w:rsidR="001F6DB4" w:rsidRPr="003048A6" w:rsidRDefault="001F6DB4" w:rsidP="00BB23F1">
            <w:pPr>
              <w:pStyle w:val="Odstavecseseznamem1"/>
              <w:keepNext/>
              <w:spacing w:before="0"/>
              <w:ind w:left="0"/>
              <w:jc w:val="left"/>
              <w:rPr>
                <w:lang w:eastAsia="cs-CZ"/>
              </w:rPr>
            </w:pPr>
            <w:r w:rsidRPr="003048A6">
              <w:rPr>
                <w:lang w:eastAsia="cs-CZ"/>
              </w:rPr>
              <w:t>voda</w:t>
            </w:r>
          </w:p>
        </w:tc>
      </w:tr>
      <w:tr w:rsidR="001F6DB4" w:rsidRPr="003048A6" w14:paraId="03FA8894" w14:textId="77777777" w:rsidTr="00BB23F1">
        <w:tc>
          <w:tcPr>
            <w:tcW w:w="980" w:type="dxa"/>
          </w:tcPr>
          <w:p w14:paraId="13713535" w14:textId="77777777" w:rsidR="001F6DB4" w:rsidRPr="003048A6" w:rsidRDefault="001F6DB4" w:rsidP="00BB23F1">
            <w:pPr>
              <w:pStyle w:val="Odstavecseseznamem1"/>
              <w:keepNext/>
              <w:spacing w:before="0"/>
              <w:ind w:left="0"/>
              <w:jc w:val="left"/>
              <w:rPr>
                <w:lang w:eastAsia="cs-CZ"/>
              </w:rPr>
            </w:pPr>
          </w:p>
        </w:tc>
        <w:tc>
          <w:tcPr>
            <w:tcW w:w="1026" w:type="dxa"/>
          </w:tcPr>
          <w:p w14:paraId="7912F576" w14:textId="77777777" w:rsidR="001F6DB4" w:rsidRPr="003048A6" w:rsidRDefault="001F6DB4" w:rsidP="00BB23F1">
            <w:pPr>
              <w:pStyle w:val="Odstavecseseznamem1"/>
              <w:keepNext/>
              <w:spacing w:before="0"/>
              <w:ind w:left="0"/>
              <w:jc w:val="left"/>
              <w:rPr>
                <w:lang w:eastAsia="cs-CZ"/>
              </w:rPr>
            </w:pPr>
          </w:p>
        </w:tc>
        <w:tc>
          <w:tcPr>
            <w:tcW w:w="1174" w:type="dxa"/>
          </w:tcPr>
          <w:p w14:paraId="675FAD72" w14:textId="77777777" w:rsidR="001F6DB4" w:rsidRPr="003048A6" w:rsidRDefault="001F6DB4" w:rsidP="00BB23F1">
            <w:pPr>
              <w:pStyle w:val="Odstavecseseznamem1"/>
              <w:keepNext/>
              <w:spacing w:before="0"/>
              <w:ind w:left="0"/>
              <w:jc w:val="left"/>
              <w:rPr>
                <w:lang w:eastAsia="cs-CZ"/>
              </w:rPr>
            </w:pPr>
          </w:p>
        </w:tc>
        <w:tc>
          <w:tcPr>
            <w:tcW w:w="1174" w:type="dxa"/>
          </w:tcPr>
          <w:p w14:paraId="5C8DD8BC" w14:textId="77777777" w:rsidR="001F6DB4" w:rsidRPr="003048A6" w:rsidRDefault="001F6DB4" w:rsidP="00BB23F1">
            <w:pPr>
              <w:pStyle w:val="Odstavecseseznamem1"/>
              <w:keepNext/>
              <w:spacing w:before="0"/>
              <w:ind w:left="0"/>
              <w:jc w:val="left"/>
              <w:rPr>
                <w:lang w:eastAsia="cs-CZ"/>
              </w:rPr>
            </w:pPr>
          </w:p>
        </w:tc>
        <w:tc>
          <w:tcPr>
            <w:tcW w:w="1174" w:type="dxa"/>
          </w:tcPr>
          <w:p w14:paraId="48C09AD5" w14:textId="77777777" w:rsidR="001F6DB4" w:rsidRPr="003048A6" w:rsidRDefault="001F6DB4" w:rsidP="00BB23F1">
            <w:pPr>
              <w:pStyle w:val="Odstavecseseznamem1"/>
              <w:keepNext/>
              <w:spacing w:before="0"/>
              <w:ind w:left="0"/>
              <w:jc w:val="left"/>
              <w:rPr>
                <w:lang w:eastAsia="cs-CZ"/>
              </w:rPr>
            </w:pPr>
          </w:p>
        </w:tc>
        <w:tc>
          <w:tcPr>
            <w:tcW w:w="734" w:type="dxa"/>
          </w:tcPr>
          <w:p w14:paraId="2000C4DB" w14:textId="77777777" w:rsidR="001F6DB4" w:rsidRPr="003048A6" w:rsidRDefault="001F6DB4" w:rsidP="00BB23F1">
            <w:pPr>
              <w:pStyle w:val="Odstavecseseznamem1"/>
              <w:keepNext/>
              <w:spacing w:before="0"/>
              <w:ind w:left="0"/>
              <w:jc w:val="left"/>
              <w:rPr>
                <w:lang w:eastAsia="cs-CZ"/>
              </w:rPr>
            </w:pPr>
          </w:p>
        </w:tc>
        <w:tc>
          <w:tcPr>
            <w:tcW w:w="881" w:type="dxa"/>
          </w:tcPr>
          <w:p w14:paraId="588CD97A" w14:textId="77777777" w:rsidR="001F6DB4" w:rsidRPr="003048A6" w:rsidRDefault="001F6DB4" w:rsidP="00BB23F1">
            <w:pPr>
              <w:pStyle w:val="Odstavecseseznamem1"/>
              <w:keepNext/>
              <w:spacing w:before="0"/>
              <w:ind w:left="0"/>
              <w:jc w:val="left"/>
              <w:rPr>
                <w:lang w:eastAsia="cs-CZ"/>
              </w:rPr>
            </w:pPr>
          </w:p>
        </w:tc>
        <w:tc>
          <w:tcPr>
            <w:tcW w:w="1174" w:type="dxa"/>
          </w:tcPr>
          <w:p w14:paraId="2E8007F2" w14:textId="77777777" w:rsidR="001F6DB4" w:rsidRPr="003048A6" w:rsidRDefault="001F6DB4" w:rsidP="00BB23F1">
            <w:pPr>
              <w:pStyle w:val="Odstavecseseznamem1"/>
              <w:keepNext/>
              <w:spacing w:before="0"/>
              <w:ind w:left="0"/>
              <w:jc w:val="left"/>
              <w:rPr>
                <w:lang w:eastAsia="cs-CZ"/>
              </w:rPr>
            </w:pPr>
          </w:p>
        </w:tc>
        <w:tc>
          <w:tcPr>
            <w:tcW w:w="880" w:type="dxa"/>
          </w:tcPr>
          <w:p w14:paraId="00BD949A" w14:textId="77777777" w:rsidR="001F6DB4" w:rsidRPr="003048A6" w:rsidRDefault="001F6DB4" w:rsidP="00BB23F1">
            <w:pPr>
              <w:pStyle w:val="Odstavecseseznamem1"/>
              <w:keepNext/>
              <w:spacing w:before="0"/>
              <w:ind w:left="0"/>
              <w:jc w:val="left"/>
              <w:rPr>
                <w:lang w:eastAsia="cs-CZ"/>
              </w:rPr>
            </w:pPr>
          </w:p>
        </w:tc>
      </w:tr>
      <w:tr w:rsidR="001F6DB4" w:rsidRPr="003048A6" w14:paraId="782DF9BE" w14:textId="77777777" w:rsidTr="00BB23F1">
        <w:tc>
          <w:tcPr>
            <w:tcW w:w="980" w:type="dxa"/>
          </w:tcPr>
          <w:p w14:paraId="3D5644D2" w14:textId="77777777" w:rsidR="001F6DB4" w:rsidRPr="003048A6" w:rsidRDefault="001F6DB4" w:rsidP="00BB23F1">
            <w:pPr>
              <w:pStyle w:val="Odstavecseseznamem1"/>
              <w:keepNext/>
              <w:spacing w:before="0"/>
              <w:ind w:left="0"/>
              <w:jc w:val="left"/>
              <w:rPr>
                <w:lang w:eastAsia="cs-CZ"/>
              </w:rPr>
            </w:pPr>
          </w:p>
        </w:tc>
        <w:tc>
          <w:tcPr>
            <w:tcW w:w="1026" w:type="dxa"/>
          </w:tcPr>
          <w:p w14:paraId="319B1453" w14:textId="77777777" w:rsidR="001F6DB4" w:rsidRPr="003048A6" w:rsidRDefault="001F6DB4" w:rsidP="00BB23F1">
            <w:pPr>
              <w:pStyle w:val="Odstavecseseznamem1"/>
              <w:keepNext/>
              <w:spacing w:before="0"/>
              <w:ind w:left="0"/>
              <w:jc w:val="left"/>
              <w:rPr>
                <w:lang w:eastAsia="cs-CZ"/>
              </w:rPr>
            </w:pPr>
          </w:p>
        </w:tc>
        <w:tc>
          <w:tcPr>
            <w:tcW w:w="1174" w:type="dxa"/>
          </w:tcPr>
          <w:p w14:paraId="25677B30" w14:textId="77777777" w:rsidR="001F6DB4" w:rsidRPr="003048A6" w:rsidRDefault="001F6DB4" w:rsidP="00BB23F1">
            <w:pPr>
              <w:pStyle w:val="Odstavecseseznamem1"/>
              <w:keepNext/>
              <w:spacing w:before="0"/>
              <w:ind w:left="0"/>
              <w:jc w:val="left"/>
              <w:rPr>
                <w:lang w:eastAsia="cs-CZ"/>
              </w:rPr>
            </w:pPr>
          </w:p>
        </w:tc>
        <w:tc>
          <w:tcPr>
            <w:tcW w:w="1174" w:type="dxa"/>
          </w:tcPr>
          <w:p w14:paraId="0DED9B69" w14:textId="77777777" w:rsidR="001F6DB4" w:rsidRPr="003048A6" w:rsidRDefault="001F6DB4" w:rsidP="00BB23F1">
            <w:pPr>
              <w:pStyle w:val="Odstavecseseznamem1"/>
              <w:keepNext/>
              <w:spacing w:before="0"/>
              <w:ind w:left="0"/>
              <w:jc w:val="left"/>
              <w:rPr>
                <w:lang w:eastAsia="cs-CZ"/>
              </w:rPr>
            </w:pPr>
          </w:p>
        </w:tc>
        <w:tc>
          <w:tcPr>
            <w:tcW w:w="1174" w:type="dxa"/>
          </w:tcPr>
          <w:p w14:paraId="6F6FBCBF" w14:textId="77777777" w:rsidR="001F6DB4" w:rsidRPr="003048A6" w:rsidRDefault="001F6DB4" w:rsidP="00BB23F1">
            <w:pPr>
              <w:pStyle w:val="Odstavecseseznamem1"/>
              <w:keepNext/>
              <w:spacing w:before="0"/>
              <w:ind w:left="0"/>
              <w:jc w:val="left"/>
              <w:rPr>
                <w:lang w:eastAsia="cs-CZ"/>
              </w:rPr>
            </w:pPr>
          </w:p>
        </w:tc>
        <w:tc>
          <w:tcPr>
            <w:tcW w:w="734" w:type="dxa"/>
          </w:tcPr>
          <w:p w14:paraId="2CA8CEAB" w14:textId="77777777" w:rsidR="001F6DB4" w:rsidRPr="003048A6" w:rsidRDefault="001F6DB4" w:rsidP="00BB23F1">
            <w:pPr>
              <w:pStyle w:val="Odstavecseseznamem1"/>
              <w:keepNext/>
              <w:spacing w:before="0"/>
              <w:ind w:left="0"/>
              <w:jc w:val="left"/>
              <w:rPr>
                <w:lang w:eastAsia="cs-CZ"/>
              </w:rPr>
            </w:pPr>
          </w:p>
        </w:tc>
        <w:tc>
          <w:tcPr>
            <w:tcW w:w="881" w:type="dxa"/>
          </w:tcPr>
          <w:p w14:paraId="630D4385" w14:textId="77777777" w:rsidR="001F6DB4" w:rsidRPr="003048A6" w:rsidRDefault="001F6DB4" w:rsidP="00BB23F1">
            <w:pPr>
              <w:pStyle w:val="Odstavecseseznamem1"/>
              <w:keepNext/>
              <w:spacing w:before="0"/>
              <w:ind w:left="0"/>
              <w:jc w:val="left"/>
              <w:rPr>
                <w:lang w:eastAsia="cs-CZ"/>
              </w:rPr>
            </w:pPr>
          </w:p>
        </w:tc>
        <w:tc>
          <w:tcPr>
            <w:tcW w:w="1174" w:type="dxa"/>
          </w:tcPr>
          <w:p w14:paraId="0EE43783" w14:textId="77777777" w:rsidR="001F6DB4" w:rsidRPr="003048A6" w:rsidRDefault="001F6DB4" w:rsidP="00BB23F1">
            <w:pPr>
              <w:pStyle w:val="Odstavecseseznamem1"/>
              <w:keepNext/>
              <w:spacing w:before="0"/>
              <w:ind w:left="0"/>
              <w:jc w:val="left"/>
              <w:rPr>
                <w:lang w:eastAsia="cs-CZ"/>
              </w:rPr>
            </w:pPr>
          </w:p>
        </w:tc>
        <w:tc>
          <w:tcPr>
            <w:tcW w:w="880" w:type="dxa"/>
          </w:tcPr>
          <w:p w14:paraId="6432492C" w14:textId="77777777" w:rsidR="001F6DB4" w:rsidRPr="003048A6" w:rsidRDefault="001F6DB4" w:rsidP="00BB23F1">
            <w:pPr>
              <w:pStyle w:val="Odstavecseseznamem1"/>
              <w:keepNext/>
              <w:spacing w:before="0"/>
              <w:ind w:left="0"/>
              <w:jc w:val="left"/>
              <w:rPr>
                <w:lang w:eastAsia="cs-CZ"/>
              </w:rPr>
            </w:pPr>
          </w:p>
        </w:tc>
      </w:tr>
      <w:tr w:rsidR="001F6DB4" w:rsidRPr="003048A6" w14:paraId="04A58854" w14:textId="77777777" w:rsidTr="00BB23F1">
        <w:tc>
          <w:tcPr>
            <w:tcW w:w="980" w:type="dxa"/>
          </w:tcPr>
          <w:p w14:paraId="16D2E949" w14:textId="77777777" w:rsidR="001F6DB4" w:rsidRPr="003048A6" w:rsidRDefault="001F6DB4" w:rsidP="00BB23F1">
            <w:pPr>
              <w:pStyle w:val="Odstavecseseznamem1"/>
              <w:keepNext/>
              <w:spacing w:before="0"/>
              <w:ind w:left="0"/>
              <w:jc w:val="left"/>
              <w:rPr>
                <w:lang w:eastAsia="cs-CZ"/>
              </w:rPr>
            </w:pPr>
          </w:p>
        </w:tc>
        <w:tc>
          <w:tcPr>
            <w:tcW w:w="1026" w:type="dxa"/>
          </w:tcPr>
          <w:p w14:paraId="344C415B" w14:textId="77777777" w:rsidR="001F6DB4" w:rsidRPr="003048A6" w:rsidRDefault="001F6DB4" w:rsidP="00BB23F1">
            <w:pPr>
              <w:pStyle w:val="Odstavecseseznamem1"/>
              <w:keepNext/>
              <w:spacing w:before="0"/>
              <w:ind w:left="0"/>
              <w:jc w:val="left"/>
              <w:rPr>
                <w:lang w:eastAsia="cs-CZ"/>
              </w:rPr>
            </w:pPr>
          </w:p>
        </w:tc>
        <w:tc>
          <w:tcPr>
            <w:tcW w:w="1174" w:type="dxa"/>
          </w:tcPr>
          <w:p w14:paraId="6C73FD7F" w14:textId="77777777" w:rsidR="001F6DB4" w:rsidRPr="003048A6" w:rsidRDefault="001F6DB4" w:rsidP="00BB23F1">
            <w:pPr>
              <w:pStyle w:val="Odstavecseseznamem1"/>
              <w:keepNext/>
              <w:spacing w:before="0"/>
              <w:ind w:left="0"/>
              <w:jc w:val="left"/>
              <w:rPr>
                <w:lang w:eastAsia="cs-CZ"/>
              </w:rPr>
            </w:pPr>
          </w:p>
        </w:tc>
        <w:tc>
          <w:tcPr>
            <w:tcW w:w="1174" w:type="dxa"/>
          </w:tcPr>
          <w:p w14:paraId="38D0EF3E" w14:textId="77777777" w:rsidR="001F6DB4" w:rsidRPr="003048A6" w:rsidRDefault="001F6DB4" w:rsidP="00BB23F1">
            <w:pPr>
              <w:pStyle w:val="Odstavecseseznamem1"/>
              <w:keepNext/>
              <w:spacing w:before="0"/>
              <w:ind w:left="0"/>
              <w:jc w:val="left"/>
              <w:rPr>
                <w:lang w:eastAsia="cs-CZ"/>
              </w:rPr>
            </w:pPr>
          </w:p>
        </w:tc>
        <w:tc>
          <w:tcPr>
            <w:tcW w:w="1174" w:type="dxa"/>
          </w:tcPr>
          <w:p w14:paraId="4276EBF9" w14:textId="77777777" w:rsidR="001F6DB4" w:rsidRPr="003048A6" w:rsidRDefault="001F6DB4" w:rsidP="00BB23F1">
            <w:pPr>
              <w:pStyle w:val="Odstavecseseznamem1"/>
              <w:keepNext/>
              <w:spacing w:before="0"/>
              <w:ind w:left="0"/>
              <w:jc w:val="left"/>
              <w:rPr>
                <w:lang w:eastAsia="cs-CZ"/>
              </w:rPr>
            </w:pPr>
          </w:p>
        </w:tc>
        <w:tc>
          <w:tcPr>
            <w:tcW w:w="734" w:type="dxa"/>
          </w:tcPr>
          <w:p w14:paraId="6747901D" w14:textId="77777777" w:rsidR="001F6DB4" w:rsidRPr="003048A6" w:rsidRDefault="001F6DB4" w:rsidP="00BB23F1">
            <w:pPr>
              <w:pStyle w:val="Odstavecseseznamem1"/>
              <w:keepNext/>
              <w:spacing w:before="0"/>
              <w:ind w:left="0"/>
              <w:jc w:val="left"/>
              <w:rPr>
                <w:lang w:eastAsia="cs-CZ"/>
              </w:rPr>
            </w:pPr>
          </w:p>
        </w:tc>
        <w:tc>
          <w:tcPr>
            <w:tcW w:w="881" w:type="dxa"/>
          </w:tcPr>
          <w:p w14:paraId="3F708E83" w14:textId="77777777" w:rsidR="001F6DB4" w:rsidRPr="003048A6" w:rsidRDefault="001F6DB4" w:rsidP="00BB23F1">
            <w:pPr>
              <w:pStyle w:val="Odstavecseseznamem1"/>
              <w:keepNext/>
              <w:spacing w:before="0"/>
              <w:ind w:left="0"/>
              <w:jc w:val="left"/>
              <w:rPr>
                <w:lang w:eastAsia="cs-CZ"/>
              </w:rPr>
            </w:pPr>
          </w:p>
        </w:tc>
        <w:tc>
          <w:tcPr>
            <w:tcW w:w="1174" w:type="dxa"/>
          </w:tcPr>
          <w:p w14:paraId="5C181998" w14:textId="77777777" w:rsidR="001F6DB4" w:rsidRPr="003048A6" w:rsidRDefault="001F6DB4" w:rsidP="00BB23F1">
            <w:pPr>
              <w:pStyle w:val="Odstavecseseznamem1"/>
              <w:keepNext/>
              <w:spacing w:before="0"/>
              <w:ind w:left="0"/>
              <w:jc w:val="left"/>
              <w:rPr>
                <w:lang w:eastAsia="cs-CZ"/>
              </w:rPr>
            </w:pPr>
          </w:p>
        </w:tc>
        <w:tc>
          <w:tcPr>
            <w:tcW w:w="880" w:type="dxa"/>
          </w:tcPr>
          <w:p w14:paraId="239ACC8A" w14:textId="77777777" w:rsidR="001F6DB4" w:rsidRPr="003048A6" w:rsidRDefault="001F6DB4" w:rsidP="00BB23F1">
            <w:pPr>
              <w:pStyle w:val="Odstavecseseznamem1"/>
              <w:keepNext/>
              <w:spacing w:before="0"/>
              <w:ind w:left="0"/>
              <w:jc w:val="left"/>
              <w:rPr>
                <w:lang w:eastAsia="cs-CZ"/>
              </w:rPr>
            </w:pPr>
          </w:p>
        </w:tc>
      </w:tr>
      <w:tr w:rsidR="001F6DB4" w:rsidRPr="003048A6" w14:paraId="590D9BB3" w14:textId="77777777" w:rsidTr="00BB23F1">
        <w:tc>
          <w:tcPr>
            <w:tcW w:w="980" w:type="dxa"/>
          </w:tcPr>
          <w:p w14:paraId="5D6BA8D9" w14:textId="77777777" w:rsidR="001F6DB4" w:rsidRPr="003048A6" w:rsidRDefault="001F6DB4" w:rsidP="00BB23F1">
            <w:pPr>
              <w:pStyle w:val="Odstavecseseznamem1"/>
              <w:keepNext/>
              <w:spacing w:before="0"/>
              <w:ind w:left="0"/>
              <w:jc w:val="left"/>
              <w:rPr>
                <w:lang w:eastAsia="cs-CZ"/>
              </w:rPr>
            </w:pPr>
          </w:p>
        </w:tc>
        <w:tc>
          <w:tcPr>
            <w:tcW w:w="1026" w:type="dxa"/>
          </w:tcPr>
          <w:p w14:paraId="06397EBA" w14:textId="77777777" w:rsidR="001F6DB4" w:rsidRPr="003048A6" w:rsidRDefault="001F6DB4" w:rsidP="00BB23F1">
            <w:pPr>
              <w:pStyle w:val="Odstavecseseznamem1"/>
              <w:keepNext/>
              <w:spacing w:before="0"/>
              <w:ind w:left="0"/>
              <w:jc w:val="left"/>
              <w:rPr>
                <w:lang w:eastAsia="cs-CZ"/>
              </w:rPr>
            </w:pPr>
          </w:p>
        </w:tc>
        <w:tc>
          <w:tcPr>
            <w:tcW w:w="1174" w:type="dxa"/>
          </w:tcPr>
          <w:p w14:paraId="66BF5CA4" w14:textId="77777777" w:rsidR="001F6DB4" w:rsidRPr="003048A6" w:rsidRDefault="001F6DB4" w:rsidP="00BB23F1">
            <w:pPr>
              <w:pStyle w:val="Odstavecseseznamem1"/>
              <w:keepNext/>
              <w:spacing w:before="0"/>
              <w:ind w:left="0"/>
              <w:jc w:val="left"/>
              <w:rPr>
                <w:lang w:eastAsia="cs-CZ"/>
              </w:rPr>
            </w:pPr>
          </w:p>
        </w:tc>
        <w:tc>
          <w:tcPr>
            <w:tcW w:w="1174" w:type="dxa"/>
          </w:tcPr>
          <w:p w14:paraId="5651ECD3" w14:textId="77777777" w:rsidR="001F6DB4" w:rsidRPr="003048A6" w:rsidRDefault="001F6DB4" w:rsidP="00BB23F1">
            <w:pPr>
              <w:pStyle w:val="Odstavecseseznamem1"/>
              <w:keepNext/>
              <w:spacing w:before="0"/>
              <w:ind w:left="0"/>
              <w:jc w:val="left"/>
              <w:rPr>
                <w:lang w:eastAsia="cs-CZ"/>
              </w:rPr>
            </w:pPr>
          </w:p>
        </w:tc>
        <w:tc>
          <w:tcPr>
            <w:tcW w:w="1174" w:type="dxa"/>
          </w:tcPr>
          <w:p w14:paraId="1FF72E0D" w14:textId="77777777" w:rsidR="001F6DB4" w:rsidRPr="003048A6" w:rsidRDefault="001F6DB4" w:rsidP="00BB23F1">
            <w:pPr>
              <w:pStyle w:val="Odstavecseseznamem1"/>
              <w:keepNext/>
              <w:spacing w:before="0"/>
              <w:ind w:left="0"/>
              <w:jc w:val="left"/>
              <w:rPr>
                <w:lang w:eastAsia="cs-CZ"/>
              </w:rPr>
            </w:pPr>
          </w:p>
        </w:tc>
        <w:tc>
          <w:tcPr>
            <w:tcW w:w="734" w:type="dxa"/>
          </w:tcPr>
          <w:p w14:paraId="68AE6291" w14:textId="77777777" w:rsidR="001F6DB4" w:rsidRPr="003048A6" w:rsidRDefault="001F6DB4" w:rsidP="00BB23F1">
            <w:pPr>
              <w:pStyle w:val="Odstavecseseznamem1"/>
              <w:keepNext/>
              <w:spacing w:before="0"/>
              <w:ind w:left="0"/>
              <w:jc w:val="left"/>
              <w:rPr>
                <w:lang w:eastAsia="cs-CZ"/>
              </w:rPr>
            </w:pPr>
          </w:p>
        </w:tc>
        <w:tc>
          <w:tcPr>
            <w:tcW w:w="881" w:type="dxa"/>
          </w:tcPr>
          <w:p w14:paraId="05083736" w14:textId="77777777" w:rsidR="001F6DB4" w:rsidRPr="003048A6" w:rsidRDefault="001F6DB4" w:rsidP="00BB23F1">
            <w:pPr>
              <w:pStyle w:val="Odstavecseseznamem1"/>
              <w:keepNext/>
              <w:spacing w:before="0"/>
              <w:ind w:left="0"/>
              <w:jc w:val="left"/>
              <w:rPr>
                <w:lang w:eastAsia="cs-CZ"/>
              </w:rPr>
            </w:pPr>
          </w:p>
        </w:tc>
        <w:tc>
          <w:tcPr>
            <w:tcW w:w="1174" w:type="dxa"/>
          </w:tcPr>
          <w:p w14:paraId="273AC0A0" w14:textId="77777777" w:rsidR="001F6DB4" w:rsidRPr="003048A6" w:rsidRDefault="001F6DB4" w:rsidP="00BB23F1">
            <w:pPr>
              <w:pStyle w:val="Odstavecseseznamem1"/>
              <w:keepNext/>
              <w:spacing w:before="0"/>
              <w:ind w:left="0"/>
              <w:jc w:val="left"/>
              <w:rPr>
                <w:lang w:eastAsia="cs-CZ"/>
              </w:rPr>
            </w:pPr>
          </w:p>
        </w:tc>
        <w:tc>
          <w:tcPr>
            <w:tcW w:w="880" w:type="dxa"/>
          </w:tcPr>
          <w:p w14:paraId="13FC81D6" w14:textId="77777777" w:rsidR="001F6DB4" w:rsidRPr="003048A6" w:rsidRDefault="001F6DB4" w:rsidP="00BB23F1">
            <w:pPr>
              <w:pStyle w:val="Odstavecseseznamem1"/>
              <w:keepNext/>
              <w:spacing w:before="0"/>
              <w:ind w:left="0"/>
              <w:jc w:val="left"/>
              <w:rPr>
                <w:lang w:eastAsia="cs-CZ"/>
              </w:rPr>
            </w:pPr>
          </w:p>
        </w:tc>
      </w:tr>
      <w:tr w:rsidR="001F6DB4" w:rsidRPr="003048A6" w14:paraId="22E66304" w14:textId="77777777" w:rsidTr="00BB23F1">
        <w:tc>
          <w:tcPr>
            <w:tcW w:w="980" w:type="dxa"/>
          </w:tcPr>
          <w:p w14:paraId="7A1AFB44" w14:textId="77777777" w:rsidR="001F6DB4" w:rsidRPr="003048A6" w:rsidRDefault="001F6DB4" w:rsidP="00BB23F1">
            <w:pPr>
              <w:pStyle w:val="Odstavecseseznamem1"/>
              <w:keepNext/>
              <w:spacing w:before="0"/>
              <w:ind w:left="0"/>
              <w:jc w:val="left"/>
              <w:rPr>
                <w:lang w:eastAsia="cs-CZ"/>
              </w:rPr>
            </w:pPr>
            <w:r w:rsidRPr="003048A6">
              <w:rPr>
                <w:lang w:eastAsia="cs-CZ"/>
              </w:rPr>
              <w:t>celkem</w:t>
            </w:r>
          </w:p>
        </w:tc>
        <w:tc>
          <w:tcPr>
            <w:tcW w:w="1026" w:type="dxa"/>
          </w:tcPr>
          <w:p w14:paraId="7826465A" w14:textId="77777777" w:rsidR="001F6DB4" w:rsidRPr="003048A6" w:rsidRDefault="001F6DB4" w:rsidP="00BB23F1">
            <w:pPr>
              <w:pStyle w:val="Odstavecseseznamem1"/>
              <w:keepNext/>
              <w:spacing w:before="0"/>
              <w:ind w:left="0"/>
              <w:jc w:val="left"/>
              <w:rPr>
                <w:lang w:eastAsia="cs-CZ"/>
              </w:rPr>
            </w:pPr>
          </w:p>
        </w:tc>
        <w:tc>
          <w:tcPr>
            <w:tcW w:w="1174" w:type="dxa"/>
          </w:tcPr>
          <w:p w14:paraId="6F65E533" w14:textId="77777777" w:rsidR="001F6DB4" w:rsidRPr="003048A6" w:rsidRDefault="001F6DB4" w:rsidP="00BB23F1">
            <w:pPr>
              <w:pStyle w:val="Odstavecseseznamem1"/>
              <w:keepNext/>
              <w:spacing w:before="0"/>
              <w:ind w:left="0"/>
              <w:jc w:val="left"/>
              <w:rPr>
                <w:lang w:eastAsia="cs-CZ"/>
              </w:rPr>
            </w:pPr>
          </w:p>
        </w:tc>
        <w:tc>
          <w:tcPr>
            <w:tcW w:w="1174" w:type="dxa"/>
          </w:tcPr>
          <w:p w14:paraId="3316D522" w14:textId="77777777" w:rsidR="001F6DB4" w:rsidRPr="003048A6" w:rsidRDefault="001F6DB4" w:rsidP="00BB23F1">
            <w:pPr>
              <w:pStyle w:val="Odstavecseseznamem1"/>
              <w:keepNext/>
              <w:spacing w:before="0"/>
              <w:ind w:left="0"/>
              <w:jc w:val="left"/>
              <w:rPr>
                <w:lang w:eastAsia="cs-CZ"/>
              </w:rPr>
            </w:pPr>
          </w:p>
        </w:tc>
        <w:tc>
          <w:tcPr>
            <w:tcW w:w="1174" w:type="dxa"/>
          </w:tcPr>
          <w:p w14:paraId="0DFB39B8" w14:textId="77777777" w:rsidR="001F6DB4" w:rsidRPr="003048A6" w:rsidRDefault="001F6DB4" w:rsidP="00BB23F1">
            <w:pPr>
              <w:pStyle w:val="Odstavecseseznamem1"/>
              <w:keepNext/>
              <w:spacing w:before="0"/>
              <w:ind w:left="0"/>
              <w:jc w:val="left"/>
              <w:rPr>
                <w:lang w:eastAsia="cs-CZ"/>
              </w:rPr>
            </w:pPr>
          </w:p>
        </w:tc>
        <w:tc>
          <w:tcPr>
            <w:tcW w:w="734" w:type="dxa"/>
          </w:tcPr>
          <w:p w14:paraId="79E1FC71" w14:textId="77777777" w:rsidR="001F6DB4" w:rsidRPr="003048A6" w:rsidRDefault="001F6DB4" w:rsidP="00BB23F1">
            <w:pPr>
              <w:pStyle w:val="Odstavecseseznamem1"/>
              <w:keepNext/>
              <w:spacing w:before="0"/>
              <w:ind w:left="0"/>
              <w:jc w:val="left"/>
              <w:rPr>
                <w:lang w:eastAsia="cs-CZ"/>
              </w:rPr>
            </w:pPr>
          </w:p>
        </w:tc>
        <w:tc>
          <w:tcPr>
            <w:tcW w:w="881" w:type="dxa"/>
          </w:tcPr>
          <w:p w14:paraId="6D9E6885" w14:textId="77777777" w:rsidR="001F6DB4" w:rsidRPr="003048A6" w:rsidRDefault="001F6DB4" w:rsidP="00BB23F1">
            <w:pPr>
              <w:pStyle w:val="Odstavecseseznamem1"/>
              <w:keepNext/>
              <w:spacing w:before="0"/>
              <w:ind w:left="0"/>
              <w:jc w:val="left"/>
              <w:rPr>
                <w:lang w:eastAsia="cs-CZ"/>
              </w:rPr>
            </w:pPr>
          </w:p>
        </w:tc>
        <w:tc>
          <w:tcPr>
            <w:tcW w:w="1174" w:type="dxa"/>
          </w:tcPr>
          <w:p w14:paraId="711C9EB0" w14:textId="77777777" w:rsidR="001F6DB4" w:rsidRPr="003048A6" w:rsidRDefault="001F6DB4" w:rsidP="00BB23F1">
            <w:pPr>
              <w:pStyle w:val="Odstavecseseznamem1"/>
              <w:keepNext/>
              <w:spacing w:before="0"/>
              <w:ind w:left="0"/>
              <w:jc w:val="left"/>
              <w:rPr>
                <w:lang w:eastAsia="cs-CZ"/>
              </w:rPr>
            </w:pPr>
          </w:p>
        </w:tc>
        <w:tc>
          <w:tcPr>
            <w:tcW w:w="880" w:type="dxa"/>
          </w:tcPr>
          <w:p w14:paraId="7200C730" w14:textId="77777777" w:rsidR="001F6DB4" w:rsidRPr="003048A6" w:rsidRDefault="001F6DB4" w:rsidP="00BB23F1">
            <w:pPr>
              <w:pStyle w:val="Odstavecseseznamem1"/>
              <w:keepNext/>
              <w:spacing w:before="0"/>
              <w:ind w:left="0"/>
              <w:jc w:val="left"/>
              <w:rPr>
                <w:lang w:eastAsia="cs-CZ"/>
              </w:rPr>
            </w:pPr>
          </w:p>
        </w:tc>
      </w:tr>
    </w:tbl>
    <w:p w14:paraId="7B715D8D" w14:textId="77777777" w:rsidR="001F6DB4" w:rsidRPr="003048A6" w:rsidRDefault="001F6DB4" w:rsidP="001F6DB4">
      <w:pPr>
        <w:pStyle w:val="Odstavecseseznamem1"/>
        <w:rPr>
          <w:u w:val="single"/>
        </w:rPr>
      </w:pPr>
    </w:p>
    <w:p w14:paraId="471EE6E7" w14:textId="77777777" w:rsidR="001F6DB4" w:rsidRPr="003048A6" w:rsidRDefault="001F6DB4" w:rsidP="001F6DB4">
      <w:pPr>
        <w:pStyle w:val="Titulek"/>
        <w:ind w:left="360"/>
      </w:pPr>
      <w:r w:rsidRPr="003048A6">
        <w:t xml:space="preserve">Tabulka </w:t>
      </w:r>
      <w:r w:rsidR="008D20C9">
        <w:rPr>
          <w:noProof/>
        </w:rPr>
        <w:fldChar w:fldCharType="begin"/>
      </w:r>
      <w:r w:rsidR="008D20C9">
        <w:rPr>
          <w:noProof/>
        </w:rPr>
        <w:instrText xml:space="preserve"> SEQ Tabulka \* ARABIC </w:instrText>
      </w:r>
      <w:r w:rsidR="008D20C9">
        <w:rPr>
          <w:noProof/>
        </w:rPr>
        <w:fldChar w:fldCharType="separate"/>
      </w:r>
      <w:r>
        <w:rPr>
          <w:noProof/>
        </w:rPr>
        <w:t>5</w:t>
      </w:r>
      <w:r w:rsidR="008D20C9">
        <w:rPr>
          <w:noProof/>
        </w:rPr>
        <w:fldChar w:fldCharType="end"/>
      </w:r>
      <w:r w:rsidRPr="003048A6">
        <w:t xml:space="preserve">: Pokračování </w:t>
      </w:r>
      <w:proofErr w:type="gramStart"/>
      <w:r w:rsidRPr="003048A6">
        <w:t>tabulky - Souhrn</w:t>
      </w:r>
      <w:proofErr w:type="gramEnd"/>
      <w:r w:rsidRPr="003048A6">
        <w:t xml:space="preserve"> </w:t>
      </w:r>
      <w:proofErr w:type="spellStart"/>
      <w:r w:rsidRPr="003048A6">
        <w:t>technicko</w:t>
      </w:r>
      <w:proofErr w:type="spellEnd"/>
      <w:r w:rsidRPr="003048A6">
        <w:t xml:space="preserve"> - ekonomických údajů</w:t>
      </w:r>
      <w:r>
        <w:t xml:space="preserve">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1F6DB4" w:rsidRPr="003048A6" w14:paraId="257C0258" w14:textId="77777777" w:rsidTr="00BB23F1">
        <w:tc>
          <w:tcPr>
            <w:tcW w:w="1106" w:type="dxa"/>
          </w:tcPr>
          <w:p w14:paraId="078D0F5A" w14:textId="77777777" w:rsidR="001F6DB4" w:rsidRPr="003048A6" w:rsidRDefault="001F6DB4" w:rsidP="00BB23F1">
            <w:pPr>
              <w:pStyle w:val="Odstavecseseznamem1"/>
              <w:spacing w:before="0"/>
              <w:ind w:left="0"/>
              <w:jc w:val="left"/>
              <w:rPr>
                <w:lang w:eastAsia="cs-CZ"/>
              </w:rPr>
            </w:pPr>
          </w:p>
        </w:tc>
        <w:tc>
          <w:tcPr>
            <w:tcW w:w="1102" w:type="dxa"/>
          </w:tcPr>
          <w:p w14:paraId="4992A498" w14:textId="77777777" w:rsidR="001F6DB4" w:rsidRPr="003048A6" w:rsidRDefault="001F6DB4" w:rsidP="00BB23F1">
            <w:pPr>
              <w:pStyle w:val="Odstavecseseznamem1"/>
              <w:spacing w:before="0"/>
              <w:ind w:left="0"/>
              <w:jc w:val="left"/>
              <w:rPr>
                <w:lang w:eastAsia="cs-CZ"/>
              </w:rPr>
            </w:pPr>
          </w:p>
        </w:tc>
        <w:tc>
          <w:tcPr>
            <w:tcW w:w="5804" w:type="dxa"/>
            <w:gridSpan w:val="6"/>
          </w:tcPr>
          <w:p w14:paraId="19C13E34" w14:textId="77777777" w:rsidR="001F6DB4" w:rsidRPr="003048A6" w:rsidRDefault="001F6DB4" w:rsidP="00BB23F1">
            <w:pPr>
              <w:pStyle w:val="Odstavecseseznamem1"/>
              <w:spacing w:before="0"/>
              <w:ind w:left="0"/>
              <w:jc w:val="left"/>
              <w:rPr>
                <w:lang w:eastAsia="cs-CZ"/>
              </w:rPr>
            </w:pPr>
            <w:r>
              <w:rPr>
                <w:lang w:eastAsia="cs-CZ"/>
              </w:rPr>
              <w:t>ú</w:t>
            </w:r>
            <w:r w:rsidRPr="003048A6">
              <w:rPr>
                <w:lang w:eastAsia="cs-CZ"/>
              </w:rPr>
              <w:t xml:space="preserve">spora v Kč </w:t>
            </w:r>
          </w:p>
        </w:tc>
      </w:tr>
      <w:tr w:rsidR="001F6DB4" w:rsidRPr="003048A6" w14:paraId="3DEC05F1" w14:textId="77777777" w:rsidTr="00BB23F1">
        <w:tc>
          <w:tcPr>
            <w:tcW w:w="1106" w:type="dxa"/>
          </w:tcPr>
          <w:p w14:paraId="2172BF50" w14:textId="77777777" w:rsidR="001F6DB4" w:rsidRPr="003048A6" w:rsidRDefault="001F6DB4" w:rsidP="00BB23F1">
            <w:pPr>
              <w:pStyle w:val="Odstavecseseznamem1"/>
              <w:spacing w:before="0"/>
              <w:ind w:left="0"/>
              <w:jc w:val="left"/>
              <w:rPr>
                <w:lang w:eastAsia="cs-CZ"/>
              </w:rPr>
            </w:pPr>
            <w:r w:rsidRPr="003048A6">
              <w:rPr>
                <w:lang w:eastAsia="cs-CZ"/>
              </w:rPr>
              <w:t>objekt</w:t>
            </w:r>
          </w:p>
        </w:tc>
        <w:tc>
          <w:tcPr>
            <w:tcW w:w="1102" w:type="dxa"/>
          </w:tcPr>
          <w:p w14:paraId="4A2235A1" w14:textId="77777777" w:rsidR="001F6DB4" w:rsidRPr="003048A6" w:rsidRDefault="001F6DB4" w:rsidP="00BB23F1">
            <w:pPr>
              <w:pStyle w:val="Odstavecseseznamem1"/>
              <w:spacing w:before="0"/>
              <w:ind w:left="0"/>
              <w:jc w:val="left"/>
              <w:rPr>
                <w:lang w:eastAsia="cs-CZ"/>
              </w:rPr>
            </w:pPr>
            <w:r w:rsidRPr="003048A6">
              <w:rPr>
                <w:lang w:eastAsia="cs-CZ"/>
              </w:rPr>
              <w:t>označení</w:t>
            </w:r>
          </w:p>
        </w:tc>
        <w:tc>
          <w:tcPr>
            <w:tcW w:w="878" w:type="dxa"/>
          </w:tcPr>
          <w:p w14:paraId="1D704BF7" w14:textId="77777777" w:rsidR="001F6DB4" w:rsidRPr="003048A6" w:rsidRDefault="001F6DB4" w:rsidP="00BB23F1">
            <w:pPr>
              <w:pStyle w:val="Odstavecseseznamem1"/>
              <w:spacing w:before="0"/>
              <w:ind w:left="0"/>
              <w:jc w:val="left"/>
              <w:rPr>
                <w:lang w:eastAsia="cs-CZ"/>
              </w:rPr>
            </w:pPr>
            <w:r w:rsidRPr="003048A6">
              <w:rPr>
                <w:lang w:eastAsia="cs-CZ"/>
              </w:rPr>
              <w:t>palivo</w:t>
            </w:r>
          </w:p>
        </w:tc>
        <w:tc>
          <w:tcPr>
            <w:tcW w:w="774" w:type="dxa"/>
          </w:tcPr>
          <w:p w14:paraId="781EFA79" w14:textId="77777777" w:rsidR="001F6DB4" w:rsidRPr="003048A6" w:rsidRDefault="001F6DB4" w:rsidP="00BB23F1">
            <w:pPr>
              <w:pStyle w:val="Odstavecseseznamem1"/>
              <w:spacing w:before="0"/>
              <w:ind w:left="0"/>
              <w:jc w:val="left"/>
              <w:rPr>
                <w:lang w:eastAsia="cs-CZ"/>
              </w:rPr>
            </w:pPr>
            <w:r w:rsidRPr="003048A6">
              <w:rPr>
                <w:lang w:eastAsia="cs-CZ"/>
              </w:rPr>
              <w:t>teplo</w:t>
            </w:r>
          </w:p>
        </w:tc>
        <w:tc>
          <w:tcPr>
            <w:tcW w:w="1238" w:type="dxa"/>
          </w:tcPr>
          <w:p w14:paraId="577BF98E" w14:textId="77777777" w:rsidR="001F6DB4" w:rsidRPr="003048A6" w:rsidRDefault="001F6DB4" w:rsidP="00BB23F1">
            <w:pPr>
              <w:pStyle w:val="Odstavecseseznamem1"/>
              <w:spacing w:before="0"/>
              <w:ind w:left="0"/>
              <w:jc w:val="left"/>
              <w:rPr>
                <w:lang w:eastAsia="cs-CZ"/>
              </w:rPr>
            </w:pPr>
            <w:r w:rsidRPr="003048A6">
              <w:rPr>
                <w:lang w:eastAsia="cs-CZ"/>
              </w:rPr>
              <w:t>elektřina</w:t>
            </w:r>
          </w:p>
        </w:tc>
        <w:tc>
          <w:tcPr>
            <w:tcW w:w="928" w:type="dxa"/>
          </w:tcPr>
          <w:p w14:paraId="4A219154" w14:textId="77777777" w:rsidR="001F6DB4" w:rsidRPr="003048A6" w:rsidRDefault="001F6DB4" w:rsidP="00BB23F1">
            <w:pPr>
              <w:pStyle w:val="Odstavecseseznamem1"/>
              <w:spacing w:before="0"/>
              <w:ind w:left="0"/>
              <w:jc w:val="left"/>
              <w:rPr>
                <w:lang w:eastAsia="cs-CZ"/>
              </w:rPr>
            </w:pPr>
            <w:r w:rsidRPr="003048A6">
              <w:rPr>
                <w:lang w:eastAsia="cs-CZ"/>
              </w:rPr>
              <w:t>voda</w:t>
            </w:r>
          </w:p>
        </w:tc>
        <w:tc>
          <w:tcPr>
            <w:tcW w:w="993" w:type="dxa"/>
          </w:tcPr>
          <w:p w14:paraId="04D12E11" w14:textId="77777777" w:rsidR="001F6DB4" w:rsidRPr="003048A6" w:rsidRDefault="001F6DB4" w:rsidP="00BB23F1">
            <w:pPr>
              <w:pStyle w:val="Odstavecseseznamem1"/>
              <w:spacing w:before="0"/>
              <w:ind w:left="0"/>
              <w:jc w:val="left"/>
              <w:rPr>
                <w:lang w:eastAsia="cs-CZ"/>
              </w:rPr>
            </w:pPr>
            <w:r w:rsidRPr="003048A6">
              <w:rPr>
                <w:lang w:eastAsia="cs-CZ"/>
              </w:rPr>
              <w:t>ostatní náklady</w:t>
            </w:r>
          </w:p>
        </w:tc>
        <w:tc>
          <w:tcPr>
            <w:tcW w:w="993" w:type="dxa"/>
          </w:tcPr>
          <w:p w14:paraId="67E100E3" w14:textId="77777777" w:rsidR="001F6DB4" w:rsidRPr="003048A6" w:rsidRDefault="001F6DB4" w:rsidP="00BB23F1">
            <w:pPr>
              <w:pStyle w:val="Odstavecseseznamem1"/>
              <w:spacing w:before="0"/>
              <w:ind w:left="0"/>
              <w:jc w:val="left"/>
              <w:rPr>
                <w:lang w:eastAsia="cs-CZ"/>
              </w:rPr>
            </w:pPr>
            <w:r w:rsidRPr="003048A6">
              <w:rPr>
                <w:lang w:eastAsia="cs-CZ"/>
              </w:rPr>
              <w:t>celkem</w:t>
            </w:r>
          </w:p>
        </w:tc>
      </w:tr>
      <w:tr w:rsidR="001F6DB4" w:rsidRPr="003048A6" w14:paraId="3553B841" w14:textId="77777777" w:rsidTr="00BB23F1">
        <w:tc>
          <w:tcPr>
            <w:tcW w:w="1106" w:type="dxa"/>
          </w:tcPr>
          <w:p w14:paraId="22ACC399" w14:textId="77777777" w:rsidR="001F6DB4" w:rsidRPr="003048A6" w:rsidRDefault="001F6DB4" w:rsidP="00BB23F1">
            <w:pPr>
              <w:pStyle w:val="Odstavecseseznamem1"/>
              <w:spacing w:before="0"/>
              <w:ind w:left="0"/>
              <w:jc w:val="left"/>
              <w:rPr>
                <w:lang w:eastAsia="cs-CZ"/>
              </w:rPr>
            </w:pPr>
          </w:p>
        </w:tc>
        <w:tc>
          <w:tcPr>
            <w:tcW w:w="1102" w:type="dxa"/>
          </w:tcPr>
          <w:p w14:paraId="58D87E47" w14:textId="77777777" w:rsidR="001F6DB4" w:rsidRPr="003048A6" w:rsidRDefault="001F6DB4" w:rsidP="00BB23F1">
            <w:pPr>
              <w:pStyle w:val="Odstavecseseznamem1"/>
              <w:spacing w:before="0"/>
              <w:ind w:left="0"/>
              <w:jc w:val="left"/>
              <w:rPr>
                <w:lang w:eastAsia="cs-CZ"/>
              </w:rPr>
            </w:pPr>
          </w:p>
        </w:tc>
        <w:tc>
          <w:tcPr>
            <w:tcW w:w="878" w:type="dxa"/>
          </w:tcPr>
          <w:p w14:paraId="04713E64" w14:textId="77777777" w:rsidR="001F6DB4" w:rsidRPr="003048A6" w:rsidRDefault="001F6DB4" w:rsidP="00BB23F1">
            <w:pPr>
              <w:pStyle w:val="Odstavecseseznamem1"/>
              <w:spacing w:before="0"/>
              <w:ind w:left="0"/>
              <w:jc w:val="left"/>
              <w:rPr>
                <w:lang w:eastAsia="cs-CZ"/>
              </w:rPr>
            </w:pPr>
          </w:p>
        </w:tc>
        <w:tc>
          <w:tcPr>
            <w:tcW w:w="774" w:type="dxa"/>
          </w:tcPr>
          <w:p w14:paraId="07733894" w14:textId="77777777" w:rsidR="001F6DB4" w:rsidRPr="003048A6" w:rsidRDefault="001F6DB4" w:rsidP="00BB23F1">
            <w:pPr>
              <w:pStyle w:val="Odstavecseseznamem1"/>
              <w:spacing w:before="0"/>
              <w:ind w:left="0"/>
              <w:jc w:val="left"/>
              <w:rPr>
                <w:lang w:eastAsia="cs-CZ"/>
              </w:rPr>
            </w:pPr>
          </w:p>
        </w:tc>
        <w:tc>
          <w:tcPr>
            <w:tcW w:w="1238" w:type="dxa"/>
          </w:tcPr>
          <w:p w14:paraId="6A4E4CB8" w14:textId="77777777" w:rsidR="001F6DB4" w:rsidRPr="003048A6" w:rsidRDefault="001F6DB4" w:rsidP="00BB23F1">
            <w:pPr>
              <w:pStyle w:val="Odstavecseseznamem1"/>
              <w:spacing w:before="0"/>
              <w:ind w:left="0"/>
              <w:jc w:val="left"/>
              <w:rPr>
                <w:lang w:eastAsia="cs-CZ"/>
              </w:rPr>
            </w:pPr>
          </w:p>
        </w:tc>
        <w:tc>
          <w:tcPr>
            <w:tcW w:w="928" w:type="dxa"/>
          </w:tcPr>
          <w:p w14:paraId="58E22F92" w14:textId="77777777" w:rsidR="001F6DB4" w:rsidRPr="003048A6" w:rsidRDefault="001F6DB4" w:rsidP="00BB23F1">
            <w:pPr>
              <w:pStyle w:val="Odstavecseseznamem1"/>
              <w:spacing w:before="0"/>
              <w:ind w:left="0"/>
              <w:jc w:val="left"/>
              <w:rPr>
                <w:lang w:eastAsia="cs-CZ"/>
              </w:rPr>
            </w:pPr>
          </w:p>
        </w:tc>
        <w:tc>
          <w:tcPr>
            <w:tcW w:w="993" w:type="dxa"/>
          </w:tcPr>
          <w:p w14:paraId="7847D01F" w14:textId="77777777" w:rsidR="001F6DB4" w:rsidRPr="003048A6" w:rsidRDefault="001F6DB4" w:rsidP="00BB23F1">
            <w:pPr>
              <w:pStyle w:val="Odstavecseseznamem1"/>
              <w:spacing w:before="0"/>
              <w:ind w:left="0"/>
              <w:jc w:val="left"/>
              <w:rPr>
                <w:lang w:eastAsia="cs-CZ"/>
              </w:rPr>
            </w:pPr>
          </w:p>
        </w:tc>
        <w:tc>
          <w:tcPr>
            <w:tcW w:w="993" w:type="dxa"/>
          </w:tcPr>
          <w:p w14:paraId="76083E87" w14:textId="77777777" w:rsidR="001F6DB4" w:rsidRPr="003048A6" w:rsidRDefault="001F6DB4" w:rsidP="00BB23F1">
            <w:pPr>
              <w:pStyle w:val="Odstavecseseznamem1"/>
              <w:spacing w:before="0"/>
              <w:ind w:left="0"/>
              <w:jc w:val="left"/>
              <w:rPr>
                <w:lang w:eastAsia="cs-CZ"/>
              </w:rPr>
            </w:pPr>
          </w:p>
        </w:tc>
      </w:tr>
      <w:tr w:rsidR="001F6DB4" w:rsidRPr="003048A6" w14:paraId="03577565" w14:textId="77777777" w:rsidTr="00BB23F1">
        <w:tc>
          <w:tcPr>
            <w:tcW w:w="1106" w:type="dxa"/>
          </w:tcPr>
          <w:p w14:paraId="67D06F27" w14:textId="77777777" w:rsidR="001F6DB4" w:rsidRPr="003048A6" w:rsidRDefault="001F6DB4" w:rsidP="00BB23F1">
            <w:pPr>
              <w:pStyle w:val="Odstavecseseznamem1"/>
              <w:spacing w:before="0"/>
              <w:ind w:left="0"/>
              <w:jc w:val="left"/>
              <w:rPr>
                <w:lang w:eastAsia="cs-CZ"/>
              </w:rPr>
            </w:pPr>
          </w:p>
        </w:tc>
        <w:tc>
          <w:tcPr>
            <w:tcW w:w="1102" w:type="dxa"/>
          </w:tcPr>
          <w:p w14:paraId="42450754" w14:textId="77777777" w:rsidR="001F6DB4" w:rsidRPr="003048A6" w:rsidRDefault="001F6DB4" w:rsidP="00BB23F1">
            <w:pPr>
              <w:pStyle w:val="Odstavecseseznamem1"/>
              <w:spacing w:before="0"/>
              <w:ind w:left="0"/>
              <w:jc w:val="left"/>
              <w:rPr>
                <w:lang w:eastAsia="cs-CZ"/>
              </w:rPr>
            </w:pPr>
          </w:p>
        </w:tc>
        <w:tc>
          <w:tcPr>
            <w:tcW w:w="878" w:type="dxa"/>
          </w:tcPr>
          <w:p w14:paraId="6D370B63" w14:textId="77777777" w:rsidR="001F6DB4" w:rsidRPr="003048A6" w:rsidRDefault="001F6DB4" w:rsidP="00BB23F1">
            <w:pPr>
              <w:pStyle w:val="Odstavecseseznamem1"/>
              <w:spacing w:before="0"/>
              <w:ind w:left="0"/>
              <w:jc w:val="left"/>
              <w:rPr>
                <w:lang w:eastAsia="cs-CZ"/>
              </w:rPr>
            </w:pPr>
          </w:p>
        </w:tc>
        <w:tc>
          <w:tcPr>
            <w:tcW w:w="774" w:type="dxa"/>
          </w:tcPr>
          <w:p w14:paraId="73BCC80D" w14:textId="77777777" w:rsidR="001F6DB4" w:rsidRPr="003048A6" w:rsidRDefault="001F6DB4" w:rsidP="00BB23F1">
            <w:pPr>
              <w:pStyle w:val="Odstavecseseznamem1"/>
              <w:spacing w:before="0"/>
              <w:ind w:left="0"/>
              <w:jc w:val="left"/>
              <w:rPr>
                <w:lang w:eastAsia="cs-CZ"/>
              </w:rPr>
            </w:pPr>
          </w:p>
        </w:tc>
        <w:tc>
          <w:tcPr>
            <w:tcW w:w="1238" w:type="dxa"/>
          </w:tcPr>
          <w:p w14:paraId="2C539AED" w14:textId="77777777" w:rsidR="001F6DB4" w:rsidRPr="003048A6" w:rsidRDefault="001F6DB4" w:rsidP="00BB23F1">
            <w:pPr>
              <w:pStyle w:val="Odstavecseseznamem1"/>
              <w:spacing w:before="0"/>
              <w:ind w:left="0"/>
              <w:jc w:val="left"/>
              <w:rPr>
                <w:lang w:eastAsia="cs-CZ"/>
              </w:rPr>
            </w:pPr>
          </w:p>
        </w:tc>
        <w:tc>
          <w:tcPr>
            <w:tcW w:w="928" w:type="dxa"/>
          </w:tcPr>
          <w:p w14:paraId="1E6B47D9" w14:textId="77777777" w:rsidR="001F6DB4" w:rsidRPr="003048A6" w:rsidRDefault="001F6DB4" w:rsidP="00BB23F1">
            <w:pPr>
              <w:pStyle w:val="Odstavecseseznamem1"/>
              <w:spacing w:before="0"/>
              <w:ind w:left="0"/>
              <w:jc w:val="left"/>
              <w:rPr>
                <w:lang w:eastAsia="cs-CZ"/>
              </w:rPr>
            </w:pPr>
          </w:p>
        </w:tc>
        <w:tc>
          <w:tcPr>
            <w:tcW w:w="993" w:type="dxa"/>
          </w:tcPr>
          <w:p w14:paraId="14B009D4" w14:textId="77777777" w:rsidR="001F6DB4" w:rsidRPr="003048A6" w:rsidRDefault="001F6DB4" w:rsidP="00BB23F1">
            <w:pPr>
              <w:pStyle w:val="Odstavecseseznamem1"/>
              <w:spacing w:before="0"/>
              <w:ind w:left="0"/>
              <w:jc w:val="left"/>
              <w:rPr>
                <w:lang w:eastAsia="cs-CZ"/>
              </w:rPr>
            </w:pPr>
          </w:p>
        </w:tc>
        <w:tc>
          <w:tcPr>
            <w:tcW w:w="993" w:type="dxa"/>
          </w:tcPr>
          <w:p w14:paraId="4075D41F" w14:textId="77777777" w:rsidR="001F6DB4" w:rsidRPr="003048A6" w:rsidRDefault="001F6DB4" w:rsidP="00BB23F1">
            <w:pPr>
              <w:pStyle w:val="Odstavecseseznamem1"/>
              <w:spacing w:before="0"/>
              <w:ind w:left="0"/>
              <w:jc w:val="left"/>
              <w:rPr>
                <w:lang w:eastAsia="cs-CZ"/>
              </w:rPr>
            </w:pPr>
          </w:p>
        </w:tc>
      </w:tr>
      <w:tr w:rsidR="001F6DB4" w:rsidRPr="003048A6" w14:paraId="63327D3D" w14:textId="77777777" w:rsidTr="00BB23F1">
        <w:tc>
          <w:tcPr>
            <w:tcW w:w="1106" w:type="dxa"/>
          </w:tcPr>
          <w:p w14:paraId="4D3F45C9" w14:textId="77777777" w:rsidR="001F6DB4" w:rsidRPr="003048A6" w:rsidRDefault="001F6DB4" w:rsidP="00BB23F1">
            <w:pPr>
              <w:pStyle w:val="Odstavecseseznamem1"/>
              <w:spacing w:before="0"/>
              <w:ind w:left="0"/>
              <w:jc w:val="left"/>
              <w:rPr>
                <w:lang w:eastAsia="cs-CZ"/>
              </w:rPr>
            </w:pPr>
          </w:p>
        </w:tc>
        <w:tc>
          <w:tcPr>
            <w:tcW w:w="1102" w:type="dxa"/>
          </w:tcPr>
          <w:p w14:paraId="0F64FC4D" w14:textId="77777777" w:rsidR="001F6DB4" w:rsidRPr="003048A6" w:rsidRDefault="001F6DB4" w:rsidP="00BB23F1">
            <w:pPr>
              <w:pStyle w:val="Odstavecseseznamem1"/>
              <w:spacing w:before="0"/>
              <w:ind w:left="0"/>
              <w:jc w:val="left"/>
              <w:rPr>
                <w:lang w:eastAsia="cs-CZ"/>
              </w:rPr>
            </w:pPr>
          </w:p>
        </w:tc>
        <w:tc>
          <w:tcPr>
            <w:tcW w:w="878" w:type="dxa"/>
          </w:tcPr>
          <w:p w14:paraId="302FC601" w14:textId="77777777" w:rsidR="001F6DB4" w:rsidRPr="003048A6" w:rsidRDefault="001F6DB4" w:rsidP="00BB23F1">
            <w:pPr>
              <w:pStyle w:val="Odstavecseseznamem1"/>
              <w:spacing w:before="0"/>
              <w:ind w:left="0"/>
              <w:jc w:val="left"/>
              <w:rPr>
                <w:lang w:eastAsia="cs-CZ"/>
              </w:rPr>
            </w:pPr>
          </w:p>
        </w:tc>
        <w:tc>
          <w:tcPr>
            <w:tcW w:w="774" w:type="dxa"/>
          </w:tcPr>
          <w:p w14:paraId="33CBD866" w14:textId="77777777" w:rsidR="001F6DB4" w:rsidRPr="003048A6" w:rsidRDefault="001F6DB4" w:rsidP="00BB23F1">
            <w:pPr>
              <w:pStyle w:val="Odstavecseseznamem1"/>
              <w:spacing w:before="0"/>
              <w:ind w:left="0"/>
              <w:jc w:val="left"/>
              <w:rPr>
                <w:lang w:eastAsia="cs-CZ"/>
              </w:rPr>
            </w:pPr>
          </w:p>
        </w:tc>
        <w:tc>
          <w:tcPr>
            <w:tcW w:w="1238" w:type="dxa"/>
          </w:tcPr>
          <w:p w14:paraId="2E399833" w14:textId="77777777" w:rsidR="001F6DB4" w:rsidRPr="003048A6" w:rsidRDefault="001F6DB4" w:rsidP="00BB23F1">
            <w:pPr>
              <w:pStyle w:val="Odstavecseseznamem1"/>
              <w:spacing w:before="0"/>
              <w:ind w:left="0"/>
              <w:jc w:val="left"/>
              <w:rPr>
                <w:lang w:eastAsia="cs-CZ"/>
              </w:rPr>
            </w:pPr>
          </w:p>
        </w:tc>
        <w:tc>
          <w:tcPr>
            <w:tcW w:w="928" w:type="dxa"/>
          </w:tcPr>
          <w:p w14:paraId="72909984" w14:textId="77777777" w:rsidR="001F6DB4" w:rsidRPr="003048A6" w:rsidRDefault="001F6DB4" w:rsidP="00BB23F1">
            <w:pPr>
              <w:pStyle w:val="Odstavecseseznamem1"/>
              <w:spacing w:before="0"/>
              <w:ind w:left="0"/>
              <w:jc w:val="left"/>
              <w:rPr>
                <w:lang w:eastAsia="cs-CZ"/>
              </w:rPr>
            </w:pPr>
          </w:p>
        </w:tc>
        <w:tc>
          <w:tcPr>
            <w:tcW w:w="993" w:type="dxa"/>
          </w:tcPr>
          <w:p w14:paraId="305E579D" w14:textId="77777777" w:rsidR="001F6DB4" w:rsidRPr="003048A6" w:rsidRDefault="001F6DB4" w:rsidP="00BB23F1">
            <w:pPr>
              <w:pStyle w:val="Odstavecseseznamem1"/>
              <w:spacing w:before="0"/>
              <w:ind w:left="0"/>
              <w:jc w:val="left"/>
              <w:rPr>
                <w:lang w:eastAsia="cs-CZ"/>
              </w:rPr>
            </w:pPr>
          </w:p>
        </w:tc>
        <w:tc>
          <w:tcPr>
            <w:tcW w:w="993" w:type="dxa"/>
          </w:tcPr>
          <w:p w14:paraId="2E53E2D9" w14:textId="77777777" w:rsidR="001F6DB4" w:rsidRPr="003048A6" w:rsidRDefault="001F6DB4" w:rsidP="00BB23F1">
            <w:pPr>
              <w:pStyle w:val="Odstavecseseznamem1"/>
              <w:spacing w:before="0"/>
              <w:ind w:left="0"/>
              <w:jc w:val="left"/>
              <w:rPr>
                <w:lang w:eastAsia="cs-CZ"/>
              </w:rPr>
            </w:pPr>
          </w:p>
        </w:tc>
      </w:tr>
      <w:tr w:rsidR="001F6DB4" w:rsidRPr="003048A6" w14:paraId="1D2FF989" w14:textId="77777777" w:rsidTr="00BB23F1">
        <w:tc>
          <w:tcPr>
            <w:tcW w:w="1106" w:type="dxa"/>
          </w:tcPr>
          <w:p w14:paraId="22FB8845" w14:textId="77777777" w:rsidR="001F6DB4" w:rsidRPr="003048A6" w:rsidRDefault="001F6DB4" w:rsidP="00BB23F1">
            <w:pPr>
              <w:pStyle w:val="Odstavecseseznamem1"/>
              <w:spacing w:before="0"/>
              <w:ind w:left="0"/>
              <w:jc w:val="left"/>
              <w:rPr>
                <w:lang w:eastAsia="cs-CZ"/>
              </w:rPr>
            </w:pPr>
          </w:p>
        </w:tc>
        <w:tc>
          <w:tcPr>
            <w:tcW w:w="1102" w:type="dxa"/>
          </w:tcPr>
          <w:p w14:paraId="26A78341" w14:textId="77777777" w:rsidR="001F6DB4" w:rsidRPr="003048A6" w:rsidRDefault="001F6DB4" w:rsidP="00BB23F1">
            <w:pPr>
              <w:pStyle w:val="Odstavecseseznamem1"/>
              <w:spacing w:before="0"/>
              <w:ind w:left="0"/>
              <w:jc w:val="left"/>
              <w:rPr>
                <w:lang w:eastAsia="cs-CZ"/>
              </w:rPr>
            </w:pPr>
          </w:p>
        </w:tc>
        <w:tc>
          <w:tcPr>
            <w:tcW w:w="878" w:type="dxa"/>
          </w:tcPr>
          <w:p w14:paraId="03631355" w14:textId="77777777" w:rsidR="001F6DB4" w:rsidRPr="003048A6" w:rsidRDefault="001F6DB4" w:rsidP="00BB23F1">
            <w:pPr>
              <w:pStyle w:val="Odstavecseseznamem1"/>
              <w:spacing w:before="0"/>
              <w:ind w:left="0"/>
              <w:jc w:val="left"/>
              <w:rPr>
                <w:lang w:eastAsia="cs-CZ"/>
              </w:rPr>
            </w:pPr>
          </w:p>
        </w:tc>
        <w:tc>
          <w:tcPr>
            <w:tcW w:w="774" w:type="dxa"/>
          </w:tcPr>
          <w:p w14:paraId="0AE958A2" w14:textId="77777777" w:rsidR="001F6DB4" w:rsidRPr="003048A6" w:rsidRDefault="001F6DB4" w:rsidP="00BB23F1">
            <w:pPr>
              <w:pStyle w:val="Odstavecseseznamem1"/>
              <w:spacing w:before="0"/>
              <w:ind w:left="0"/>
              <w:jc w:val="left"/>
              <w:rPr>
                <w:lang w:eastAsia="cs-CZ"/>
              </w:rPr>
            </w:pPr>
          </w:p>
        </w:tc>
        <w:tc>
          <w:tcPr>
            <w:tcW w:w="1238" w:type="dxa"/>
          </w:tcPr>
          <w:p w14:paraId="34F9ED88" w14:textId="77777777" w:rsidR="001F6DB4" w:rsidRPr="003048A6" w:rsidRDefault="001F6DB4" w:rsidP="00BB23F1">
            <w:pPr>
              <w:pStyle w:val="Odstavecseseznamem1"/>
              <w:spacing w:before="0"/>
              <w:ind w:left="0"/>
              <w:jc w:val="left"/>
              <w:rPr>
                <w:lang w:eastAsia="cs-CZ"/>
              </w:rPr>
            </w:pPr>
          </w:p>
        </w:tc>
        <w:tc>
          <w:tcPr>
            <w:tcW w:w="928" w:type="dxa"/>
          </w:tcPr>
          <w:p w14:paraId="731A5A76" w14:textId="77777777" w:rsidR="001F6DB4" w:rsidRPr="003048A6" w:rsidRDefault="001F6DB4" w:rsidP="00BB23F1">
            <w:pPr>
              <w:pStyle w:val="Odstavecseseznamem1"/>
              <w:spacing w:before="0"/>
              <w:ind w:left="0"/>
              <w:jc w:val="left"/>
              <w:rPr>
                <w:lang w:eastAsia="cs-CZ"/>
              </w:rPr>
            </w:pPr>
          </w:p>
        </w:tc>
        <w:tc>
          <w:tcPr>
            <w:tcW w:w="993" w:type="dxa"/>
          </w:tcPr>
          <w:p w14:paraId="550D5BD3" w14:textId="77777777" w:rsidR="001F6DB4" w:rsidRPr="003048A6" w:rsidRDefault="001F6DB4" w:rsidP="00BB23F1">
            <w:pPr>
              <w:pStyle w:val="Odstavecseseznamem1"/>
              <w:spacing w:before="0"/>
              <w:ind w:left="0"/>
              <w:jc w:val="left"/>
              <w:rPr>
                <w:lang w:eastAsia="cs-CZ"/>
              </w:rPr>
            </w:pPr>
          </w:p>
        </w:tc>
        <w:tc>
          <w:tcPr>
            <w:tcW w:w="993" w:type="dxa"/>
          </w:tcPr>
          <w:p w14:paraId="7C888A56" w14:textId="77777777" w:rsidR="001F6DB4" w:rsidRPr="003048A6" w:rsidRDefault="001F6DB4" w:rsidP="00BB23F1">
            <w:pPr>
              <w:pStyle w:val="Odstavecseseznamem1"/>
              <w:spacing w:before="0"/>
              <w:ind w:left="0"/>
              <w:jc w:val="left"/>
              <w:rPr>
                <w:lang w:eastAsia="cs-CZ"/>
              </w:rPr>
            </w:pPr>
          </w:p>
        </w:tc>
      </w:tr>
      <w:tr w:rsidR="001F6DB4" w:rsidRPr="003048A6" w14:paraId="1AC5F8FF" w14:textId="77777777" w:rsidTr="00BB23F1">
        <w:tc>
          <w:tcPr>
            <w:tcW w:w="1106" w:type="dxa"/>
          </w:tcPr>
          <w:p w14:paraId="5484ACA6" w14:textId="77777777" w:rsidR="001F6DB4" w:rsidRPr="003048A6" w:rsidRDefault="001F6DB4" w:rsidP="00BB23F1">
            <w:pPr>
              <w:pStyle w:val="Odstavecseseznamem1"/>
              <w:spacing w:before="0"/>
              <w:ind w:left="0"/>
              <w:jc w:val="left"/>
              <w:rPr>
                <w:lang w:eastAsia="cs-CZ"/>
              </w:rPr>
            </w:pPr>
            <w:r w:rsidRPr="003048A6">
              <w:rPr>
                <w:lang w:eastAsia="cs-CZ"/>
              </w:rPr>
              <w:t>celkem</w:t>
            </w:r>
          </w:p>
        </w:tc>
        <w:tc>
          <w:tcPr>
            <w:tcW w:w="1102" w:type="dxa"/>
          </w:tcPr>
          <w:p w14:paraId="00E038C5" w14:textId="77777777" w:rsidR="001F6DB4" w:rsidRPr="003048A6" w:rsidRDefault="001F6DB4" w:rsidP="00BB23F1">
            <w:pPr>
              <w:pStyle w:val="Odstavecseseznamem1"/>
              <w:spacing w:before="0"/>
              <w:ind w:left="0"/>
              <w:jc w:val="left"/>
              <w:rPr>
                <w:lang w:eastAsia="cs-CZ"/>
              </w:rPr>
            </w:pPr>
          </w:p>
        </w:tc>
        <w:tc>
          <w:tcPr>
            <w:tcW w:w="878" w:type="dxa"/>
          </w:tcPr>
          <w:p w14:paraId="34EE9696" w14:textId="77777777" w:rsidR="001F6DB4" w:rsidRPr="003048A6" w:rsidRDefault="001F6DB4" w:rsidP="00BB23F1">
            <w:pPr>
              <w:pStyle w:val="Odstavecseseznamem1"/>
              <w:spacing w:before="0"/>
              <w:ind w:left="0"/>
              <w:jc w:val="left"/>
              <w:rPr>
                <w:lang w:eastAsia="cs-CZ"/>
              </w:rPr>
            </w:pPr>
          </w:p>
        </w:tc>
        <w:tc>
          <w:tcPr>
            <w:tcW w:w="774" w:type="dxa"/>
          </w:tcPr>
          <w:p w14:paraId="4013DB19" w14:textId="77777777" w:rsidR="001F6DB4" w:rsidRPr="003048A6" w:rsidRDefault="001F6DB4" w:rsidP="00BB23F1">
            <w:pPr>
              <w:pStyle w:val="Odstavecseseznamem1"/>
              <w:spacing w:before="0"/>
              <w:ind w:left="0"/>
              <w:jc w:val="left"/>
              <w:rPr>
                <w:lang w:eastAsia="cs-CZ"/>
              </w:rPr>
            </w:pPr>
          </w:p>
        </w:tc>
        <w:tc>
          <w:tcPr>
            <w:tcW w:w="1238" w:type="dxa"/>
          </w:tcPr>
          <w:p w14:paraId="54C934EC" w14:textId="77777777" w:rsidR="001F6DB4" w:rsidRPr="003048A6" w:rsidRDefault="001F6DB4" w:rsidP="00BB23F1">
            <w:pPr>
              <w:pStyle w:val="Odstavecseseznamem1"/>
              <w:spacing w:before="0"/>
              <w:ind w:left="0"/>
              <w:jc w:val="left"/>
              <w:rPr>
                <w:lang w:eastAsia="cs-CZ"/>
              </w:rPr>
            </w:pPr>
          </w:p>
        </w:tc>
        <w:tc>
          <w:tcPr>
            <w:tcW w:w="928" w:type="dxa"/>
          </w:tcPr>
          <w:p w14:paraId="46001401" w14:textId="77777777" w:rsidR="001F6DB4" w:rsidRPr="003048A6" w:rsidRDefault="001F6DB4" w:rsidP="00BB23F1">
            <w:pPr>
              <w:pStyle w:val="Odstavecseseznamem1"/>
              <w:spacing w:before="0"/>
              <w:ind w:left="0"/>
              <w:jc w:val="left"/>
              <w:rPr>
                <w:lang w:eastAsia="cs-CZ"/>
              </w:rPr>
            </w:pPr>
          </w:p>
        </w:tc>
        <w:tc>
          <w:tcPr>
            <w:tcW w:w="993" w:type="dxa"/>
          </w:tcPr>
          <w:p w14:paraId="0C0C5524" w14:textId="77777777" w:rsidR="001F6DB4" w:rsidRPr="003048A6" w:rsidRDefault="001F6DB4" w:rsidP="00BB23F1">
            <w:pPr>
              <w:pStyle w:val="Odstavecseseznamem1"/>
              <w:spacing w:before="0"/>
              <w:ind w:left="0"/>
              <w:jc w:val="left"/>
              <w:rPr>
                <w:lang w:eastAsia="cs-CZ"/>
              </w:rPr>
            </w:pPr>
          </w:p>
        </w:tc>
        <w:tc>
          <w:tcPr>
            <w:tcW w:w="993" w:type="dxa"/>
          </w:tcPr>
          <w:p w14:paraId="502AF356" w14:textId="77777777" w:rsidR="001F6DB4" w:rsidRPr="003048A6" w:rsidRDefault="001F6DB4" w:rsidP="00BB23F1">
            <w:pPr>
              <w:pStyle w:val="Odstavecseseznamem1"/>
              <w:spacing w:before="0"/>
              <w:ind w:left="0"/>
              <w:jc w:val="left"/>
              <w:rPr>
                <w:lang w:eastAsia="cs-CZ"/>
              </w:rPr>
            </w:pPr>
          </w:p>
        </w:tc>
      </w:tr>
    </w:tbl>
    <w:p w14:paraId="37EDFE71" w14:textId="77777777" w:rsidR="001F6DB4" w:rsidRPr="003048A6" w:rsidRDefault="001F6DB4" w:rsidP="006B74CE">
      <w:pPr>
        <w:pStyle w:val="Odstavecseseznamem1"/>
        <w:numPr>
          <w:ilvl w:val="0"/>
          <w:numId w:val="48"/>
        </w:numPr>
        <w:spacing w:before="240" w:after="200" w:line="276" w:lineRule="auto"/>
        <w:ind w:left="357" w:hanging="357"/>
        <w:jc w:val="left"/>
        <w:rPr>
          <w:b/>
        </w:rPr>
      </w:pPr>
      <w:r w:rsidRPr="003048A6">
        <w:rPr>
          <w:b/>
        </w:rPr>
        <w:t>Požadavky na provedení komplexní zkoušky</w:t>
      </w:r>
    </w:p>
    <w:p w14:paraId="40470A8B" w14:textId="0F216D3C" w:rsidR="00252768" w:rsidRDefault="001F6DB4" w:rsidP="001F6DB4">
      <w:pPr>
        <w:ind w:left="360"/>
      </w:pPr>
      <w:r w:rsidRPr="003048A6">
        <w:t xml:space="preserve">Jak uvádí Smlouva, článek 7, Komplexní zkoušky, před předáním bude provedením komplexních zkoušek prokázáno, že </w:t>
      </w:r>
      <w:r w:rsidR="00252768">
        <w:t>základní</w:t>
      </w:r>
      <w:r w:rsidRPr="003048A6">
        <w:t xml:space="preserve"> opatření byla provedena ze strany ESCO řádně. Případné požadavky na prováděné komplexní zkoušky budou uvedeny v této příloze.</w:t>
      </w:r>
    </w:p>
    <w:p w14:paraId="1068500C" w14:textId="77777777" w:rsidR="00252768" w:rsidRDefault="00252768">
      <w:pPr>
        <w:spacing w:before="0" w:line="240" w:lineRule="auto"/>
        <w:jc w:val="left"/>
      </w:pPr>
      <w:r>
        <w:br w:type="page"/>
      </w:r>
    </w:p>
    <w:p w14:paraId="006C5A01" w14:textId="77777777" w:rsidR="001F6DB4" w:rsidRDefault="001F6DB4" w:rsidP="005456F4">
      <w:pPr>
        <w:pStyle w:val="Nadpis1"/>
        <w:numPr>
          <w:ilvl w:val="0"/>
          <w:numId w:val="0"/>
        </w:numPr>
        <w:spacing w:before="120"/>
      </w:pPr>
      <w:bookmarkStart w:id="220" w:name="_Toc85704329"/>
      <w:bookmarkStart w:id="221" w:name="_Toc152262158"/>
      <w:r w:rsidRPr="003048A6">
        <w:lastRenderedPageBreak/>
        <w:t>Příloha č. 3: Cena a její úhrada</w:t>
      </w:r>
      <w:bookmarkEnd w:id="220"/>
      <w:bookmarkEnd w:id="221"/>
    </w:p>
    <w:p w14:paraId="57C5943B" w14:textId="246009E6" w:rsidR="001F6DB4" w:rsidRPr="000517F6" w:rsidRDefault="001F6DB4" w:rsidP="001F6DB4">
      <w:r w:rsidRPr="000517F6">
        <w:rPr>
          <w:highlight w:val="yellow"/>
        </w:rPr>
        <w:t>Doplní ESCO</w:t>
      </w:r>
    </w:p>
    <w:p w14:paraId="51D47A4B" w14:textId="77777777" w:rsidR="001F6DB4" w:rsidRPr="003048A6" w:rsidRDefault="001F6DB4" w:rsidP="001F6DB4">
      <w:r w:rsidRPr="003048A6">
        <w:t>V Příloze č. 3 bude v návaznosti na Článek 17 Smlouvy uvedena cena projektu EPC v podrobnějším členění. Cena bude uvedena po jednotlivých položkách v souladu s následujícími pokyny:</w:t>
      </w:r>
    </w:p>
    <w:p w14:paraId="3D3F6969" w14:textId="08664860" w:rsidR="00042578" w:rsidRDefault="00042578" w:rsidP="001F6DB4">
      <w:pPr>
        <w:rPr>
          <w:b/>
        </w:rPr>
      </w:pPr>
      <w:r>
        <w:rPr>
          <w:b/>
        </w:rPr>
        <w:t>Cena za přípravu provedení základních opatření</w:t>
      </w:r>
    </w:p>
    <w:p w14:paraId="498E75CA" w14:textId="1B9849C8" w:rsidR="00042578" w:rsidRPr="00F05F53" w:rsidRDefault="00042578" w:rsidP="00F05F53">
      <w:pPr>
        <w:pStyle w:val="Odstavecseseznamem1"/>
        <w:numPr>
          <w:ilvl w:val="0"/>
          <w:numId w:val="46"/>
        </w:numPr>
      </w:pPr>
      <w:r w:rsidRPr="00F05F53">
        <w:rPr>
          <w:lang w:eastAsia="cs-CZ"/>
        </w:rPr>
        <w:t>Cena za přípravu provedení základních opatření (zpracování projektové dokumentace, technických podkladů</w:t>
      </w:r>
      <w:r>
        <w:rPr>
          <w:lang w:eastAsia="cs-CZ"/>
        </w:rPr>
        <w:t xml:space="preserve">, </w:t>
      </w:r>
      <w:r w:rsidRPr="00F05F53">
        <w:rPr>
          <w:lang w:eastAsia="cs-CZ"/>
        </w:rPr>
        <w:t>inženýring</w:t>
      </w:r>
      <w:r>
        <w:rPr>
          <w:lang w:eastAsia="cs-CZ"/>
        </w:rPr>
        <w:t xml:space="preserve"> ad.</w:t>
      </w:r>
      <w:r w:rsidRPr="00F05F53">
        <w:rPr>
          <w:lang w:eastAsia="cs-CZ"/>
        </w:rPr>
        <w:t>)</w:t>
      </w:r>
    </w:p>
    <w:p w14:paraId="0D44D9BE" w14:textId="2A854508" w:rsidR="00042578" w:rsidRPr="00F05F53" w:rsidRDefault="00042578" w:rsidP="00F05F53">
      <w:pPr>
        <w:pStyle w:val="Odstavecseseznamem1"/>
        <w:numPr>
          <w:ilvl w:val="0"/>
          <w:numId w:val="46"/>
        </w:numPr>
      </w:pPr>
      <w:r w:rsidRPr="00F05F53">
        <w:rPr>
          <w:lang w:eastAsia="cs-CZ"/>
        </w:rPr>
        <w:t>Cena bude uvedena jako cena bez DPH, DPH (s uvedením výše DPH v %) a cena včetně DPH.</w:t>
      </w:r>
    </w:p>
    <w:p w14:paraId="5F6472E6" w14:textId="2D401AE1" w:rsidR="001F6DB4" w:rsidRPr="00784F40" w:rsidRDefault="001F6DB4" w:rsidP="001F6DB4">
      <w:pPr>
        <w:rPr>
          <w:b/>
        </w:rPr>
      </w:pPr>
      <w:r w:rsidRPr="00784F40">
        <w:rPr>
          <w:b/>
        </w:rPr>
        <w:t>Cena za provedení základních opatření</w:t>
      </w:r>
    </w:p>
    <w:p w14:paraId="2B98D1B9" w14:textId="77777777" w:rsidR="001F6DB4" w:rsidRPr="00784F40" w:rsidRDefault="001F6DB4" w:rsidP="006B74CE">
      <w:pPr>
        <w:pStyle w:val="Odstavecseseznamem1"/>
        <w:numPr>
          <w:ilvl w:val="0"/>
          <w:numId w:val="46"/>
        </w:numPr>
        <w:rPr>
          <w:lang w:eastAsia="cs-CZ"/>
        </w:rPr>
      </w:pPr>
      <w:r>
        <w:rPr>
          <w:lang w:eastAsia="cs-CZ"/>
        </w:rPr>
        <w:t>C</w:t>
      </w:r>
      <w:r w:rsidRPr="00784F40">
        <w:rPr>
          <w:lang w:eastAsia="cs-CZ"/>
        </w:rPr>
        <w:t>ena za provedení základních opatření bude uvedena po jednotlivých objektech a v objektech dále podle jednotlivých opatření – jako hrubý položkový rozpočet.</w:t>
      </w:r>
    </w:p>
    <w:p w14:paraId="20B27CD4" w14:textId="77777777" w:rsidR="001F6DB4" w:rsidRDefault="001F6DB4" w:rsidP="006B74CE">
      <w:pPr>
        <w:pStyle w:val="Odstavecseseznamem1"/>
        <w:numPr>
          <w:ilvl w:val="0"/>
          <w:numId w:val="46"/>
        </w:numPr>
        <w:rPr>
          <w:lang w:eastAsia="cs-CZ"/>
        </w:rPr>
      </w:pPr>
      <w:r w:rsidRPr="00784F40">
        <w:rPr>
          <w:lang w:eastAsia="cs-CZ"/>
        </w:rPr>
        <w:t>Cena bude uvedena jako cena bez DPH</w:t>
      </w:r>
      <w:r>
        <w:rPr>
          <w:lang w:eastAsia="cs-CZ"/>
        </w:rPr>
        <w:t xml:space="preserve"> a </w:t>
      </w:r>
      <w:r w:rsidRPr="00784F40">
        <w:rPr>
          <w:lang w:eastAsia="cs-CZ"/>
        </w:rPr>
        <w:t>včetně DPH</w:t>
      </w:r>
      <w:r>
        <w:rPr>
          <w:lang w:eastAsia="cs-CZ"/>
        </w:rPr>
        <w:t xml:space="preserve"> a</w:t>
      </w:r>
      <w:r w:rsidRPr="00784F40">
        <w:rPr>
          <w:lang w:eastAsia="cs-CZ"/>
        </w:rPr>
        <w:t xml:space="preserve"> </w:t>
      </w:r>
      <w:r>
        <w:rPr>
          <w:lang w:eastAsia="cs-CZ"/>
        </w:rPr>
        <w:t xml:space="preserve">bude u ní uvedena hodnota </w:t>
      </w:r>
      <w:r w:rsidRPr="00784F40">
        <w:rPr>
          <w:lang w:eastAsia="cs-CZ"/>
        </w:rPr>
        <w:t>DPH (s uvedením výše DPH v %)</w:t>
      </w:r>
      <w:r>
        <w:rPr>
          <w:lang w:eastAsia="cs-CZ"/>
        </w:rPr>
        <w:t>.</w:t>
      </w:r>
    </w:p>
    <w:p w14:paraId="09A42900" w14:textId="0F540441" w:rsidR="001F6DB4" w:rsidRPr="00784F40" w:rsidRDefault="00042578" w:rsidP="001F6DB4">
      <w:pPr>
        <w:rPr>
          <w:b/>
        </w:rPr>
      </w:pPr>
      <w:r w:rsidRPr="00042578">
        <w:rPr>
          <w:b/>
        </w:rPr>
        <w:t xml:space="preserve">Cena za zajištění financování základních </w:t>
      </w:r>
      <w:proofErr w:type="gramStart"/>
      <w:r w:rsidRPr="00F05F53">
        <w:rPr>
          <w:b/>
          <w:u w:val="single"/>
        </w:rPr>
        <w:t>opatření - f</w:t>
      </w:r>
      <w:r w:rsidR="001F6DB4" w:rsidRPr="00F05F53">
        <w:rPr>
          <w:b/>
          <w:u w:val="single"/>
        </w:rPr>
        <w:t>inanční</w:t>
      </w:r>
      <w:proofErr w:type="gramEnd"/>
      <w:r w:rsidR="001F6DB4" w:rsidRPr="00F05F53">
        <w:rPr>
          <w:b/>
          <w:u w:val="single"/>
        </w:rPr>
        <w:t xml:space="preserve"> náklady</w:t>
      </w:r>
    </w:p>
    <w:p w14:paraId="79C5A343" w14:textId="63E4E5EB" w:rsidR="001F6DB4" w:rsidRDefault="001F6DB4" w:rsidP="006B74CE">
      <w:pPr>
        <w:pStyle w:val="Odstavecseseznamem1"/>
        <w:numPr>
          <w:ilvl w:val="0"/>
          <w:numId w:val="46"/>
        </w:numPr>
        <w:rPr>
          <w:lang w:eastAsia="cs-CZ"/>
        </w:rPr>
      </w:pPr>
      <w:r w:rsidRPr="00784F40">
        <w:rPr>
          <w:lang w:eastAsia="cs-CZ"/>
        </w:rPr>
        <w:t xml:space="preserve">Finanční náklady vznikají v důsledku odložené postupné úhrady ceny za provedení opatření, která je uhrazena ve splátkách, které jsou uvedeny v této příloze. Je uvedena výše a termíny splátek, je uvedena úroková sazba pro výpočet splátek. K jednotlivým splátkám ceny budou připočteny úroky ve výši </w:t>
      </w:r>
      <w:r w:rsidR="001B10D0">
        <w:rPr>
          <w:highlight w:val="yellow"/>
        </w:rPr>
        <w:t>d</w:t>
      </w:r>
      <w:r w:rsidR="005456F4" w:rsidRPr="000517F6">
        <w:rPr>
          <w:highlight w:val="yellow"/>
        </w:rPr>
        <w:t>oplní ESCO</w:t>
      </w:r>
      <w:r w:rsidR="005456F4" w:rsidRPr="00784F40">
        <w:rPr>
          <w:lang w:eastAsia="cs-CZ"/>
        </w:rPr>
        <w:t xml:space="preserve"> </w:t>
      </w:r>
      <w:r w:rsidRPr="00784F40">
        <w:rPr>
          <w:lang w:eastAsia="cs-CZ"/>
        </w:rPr>
        <w:t>% ročně.</w:t>
      </w:r>
    </w:p>
    <w:p w14:paraId="002CE713" w14:textId="677F35EE" w:rsidR="001F6DB4" w:rsidRPr="00784F40" w:rsidRDefault="001F6DB4" w:rsidP="006B74CE">
      <w:pPr>
        <w:pStyle w:val="Odstavecseseznamem1"/>
        <w:numPr>
          <w:ilvl w:val="0"/>
          <w:numId w:val="46"/>
        </w:numPr>
        <w:rPr>
          <w:lang w:eastAsia="cs-CZ"/>
        </w:rPr>
      </w:pPr>
      <w:r w:rsidRPr="00834B86">
        <w:rPr>
          <w:lang w:eastAsia="cs-CZ"/>
        </w:rPr>
        <w:t xml:space="preserve">Finanční náklady budou vypočteny z jistiny </w:t>
      </w:r>
      <w:r w:rsidR="005456F4">
        <w:rPr>
          <w:lang w:eastAsia="cs-CZ"/>
        </w:rPr>
        <w:t>s </w:t>
      </w:r>
      <w:r w:rsidRPr="00834B86">
        <w:rPr>
          <w:lang w:eastAsia="cs-CZ"/>
        </w:rPr>
        <w:t>DPH</w:t>
      </w:r>
      <w:r w:rsidR="005456F4">
        <w:rPr>
          <w:lang w:eastAsia="cs-CZ"/>
        </w:rPr>
        <w:t xml:space="preserve">, tzn. ESCO v nabídce zohlední i financování DPH z jistiny, přičemž DPH z jistiny odvede za Klienta </w:t>
      </w:r>
      <w:r w:rsidR="00252768">
        <w:rPr>
          <w:lang w:eastAsia="cs-CZ"/>
        </w:rPr>
        <w:t xml:space="preserve">ESCO </w:t>
      </w:r>
      <w:r w:rsidR="005456F4">
        <w:rPr>
          <w:lang w:eastAsia="cs-CZ"/>
        </w:rPr>
        <w:t xml:space="preserve">po </w:t>
      </w:r>
      <w:r w:rsidR="005456F4" w:rsidRPr="005456F4">
        <w:rPr>
          <w:lang w:eastAsia="cs-CZ"/>
        </w:rPr>
        <w:t>pr</w:t>
      </w:r>
      <w:r w:rsidR="00252768">
        <w:rPr>
          <w:lang w:eastAsia="cs-CZ"/>
        </w:rPr>
        <w:t>ovede</w:t>
      </w:r>
      <w:r w:rsidR="005456F4" w:rsidRPr="005456F4">
        <w:rPr>
          <w:lang w:eastAsia="cs-CZ"/>
        </w:rPr>
        <w:t>ní základních opatření</w:t>
      </w:r>
      <w:r w:rsidR="005456F4">
        <w:rPr>
          <w:lang w:eastAsia="cs-CZ"/>
        </w:rPr>
        <w:t xml:space="preserve"> a Klient bude DPH splácet během období poskytování garance</w:t>
      </w:r>
      <w:r w:rsidRPr="00834B86">
        <w:rPr>
          <w:lang w:eastAsia="cs-CZ"/>
        </w:rPr>
        <w:t>.</w:t>
      </w:r>
    </w:p>
    <w:p w14:paraId="55A962EC" w14:textId="77777777" w:rsidR="001F6DB4" w:rsidRPr="00784F40" w:rsidRDefault="001F6DB4" w:rsidP="006B74CE">
      <w:pPr>
        <w:pStyle w:val="Odstavecseseznamem1"/>
        <w:numPr>
          <w:ilvl w:val="0"/>
          <w:numId w:val="46"/>
        </w:numPr>
        <w:rPr>
          <w:lang w:eastAsia="cs-CZ"/>
        </w:rPr>
      </w:pPr>
      <w:r w:rsidRPr="00784F40">
        <w:rPr>
          <w:lang w:eastAsia="cs-CZ"/>
        </w:rPr>
        <w:t>Finanční náklady = cena finanční služby – budou uvedeny v roční a v úhrnné výši za celou dobu splácení ceny projektu.</w:t>
      </w:r>
    </w:p>
    <w:p w14:paraId="5E44D937" w14:textId="7CCBE62A" w:rsidR="001F6DB4" w:rsidRDefault="001F6DB4" w:rsidP="006B74CE">
      <w:pPr>
        <w:pStyle w:val="Odstavecseseznamem1"/>
        <w:numPr>
          <w:ilvl w:val="0"/>
          <w:numId w:val="46"/>
        </w:numPr>
        <w:rPr>
          <w:lang w:eastAsia="cs-CZ"/>
        </w:rPr>
      </w:pPr>
      <w:r w:rsidRPr="00784F40">
        <w:rPr>
          <w:lang w:eastAsia="cs-CZ"/>
        </w:rPr>
        <w:t xml:space="preserve">Cena </w:t>
      </w:r>
      <w:r>
        <w:rPr>
          <w:lang w:eastAsia="cs-CZ"/>
        </w:rPr>
        <w:t xml:space="preserve">finanční služby </w:t>
      </w:r>
      <w:r w:rsidR="005456F4">
        <w:rPr>
          <w:lang w:eastAsia="cs-CZ"/>
        </w:rPr>
        <w:t>bude</w:t>
      </w:r>
      <w:r w:rsidRPr="00784F40">
        <w:rPr>
          <w:lang w:eastAsia="cs-CZ"/>
        </w:rPr>
        <w:t xml:space="preserve"> uvedena jako cena bez DPH, na splátky úroků se DPH nevztahuje (jedná se o plnění osvobozené o</w:t>
      </w:r>
      <w:r>
        <w:rPr>
          <w:lang w:eastAsia="cs-CZ"/>
        </w:rPr>
        <w:t>d</w:t>
      </w:r>
      <w:r w:rsidRPr="00784F40">
        <w:rPr>
          <w:lang w:eastAsia="cs-CZ"/>
        </w:rPr>
        <w:t xml:space="preserve"> DPH).</w:t>
      </w:r>
    </w:p>
    <w:p w14:paraId="124E0746" w14:textId="77777777" w:rsidR="001F6DB4" w:rsidRPr="00784F40" w:rsidRDefault="001F6DB4" w:rsidP="001F6DB4">
      <w:pPr>
        <w:rPr>
          <w:b/>
        </w:rPr>
      </w:pPr>
      <w:r w:rsidRPr="00784F40">
        <w:rPr>
          <w:b/>
        </w:rPr>
        <w:t>Cena za energetický management</w:t>
      </w:r>
    </w:p>
    <w:p w14:paraId="5679B84F" w14:textId="77777777" w:rsidR="001F6DB4" w:rsidRPr="00784F40" w:rsidRDefault="001F6DB4" w:rsidP="006B74CE">
      <w:pPr>
        <w:pStyle w:val="Odstavecseseznamem1"/>
        <w:numPr>
          <w:ilvl w:val="0"/>
          <w:numId w:val="46"/>
        </w:numPr>
        <w:rPr>
          <w:lang w:eastAsia="cs-CZ"/>
        </w:rPr>
      </w:pPr>
      <w:r w:rsidRPr="00784F40">
        <w:rPr>
          <w:lang w:eastAsia="cs-CZ"/>
        </w:rPr>
        <w:t>Cena za energetický management bude uvedena jako roční a celková. Popis a obsah energetického managementu bude uveden v Příloze č. 7.</w:t>
      </w:r>
    </w:p>
    <w:p w14:paraId="16A08B2A" w14:textId="77777777" w:rsidR="001F6DB4" w:rsidRDefault="001F6DB4" w:rsidP="006B74CE">
      <w:pPr>
        <w:pStyle w:val="Odstavecseseznamem1"/>
        <w:numPr>
          <w:ilvl w:val="0"/>
          <w:numId w:val="46"/>
        </w:numPr>
        <w:rPr>
          <w:lang w:eastAsia="cs-CZ"/>
        </w:rPr>
      </w:pPr>
      <w:r w:rsidRPr="00784F40">
        <w:rPr>
          <w:lang w:eastAsia="cs-CZ"/>
        </w:rPr>
        <w:t>Cena bude uvedena jako cena bez DPH, DPH (s uvedením výše DPH v %), cena včetně DPH.</w:t>
      </w:r>
    </w:p>
    <w:p w14:paraId="4AC378B6" w14:textId="77777777" w:rsidR="00042578" w:rsidRDefault="00042578" w:rsidP="00F05F53">
      <w:pPr>
        <w:widowControl w:val="0"/>
        <w:autoSpaceDE w:val="0"/>
        <w:autoSpaceDN w:val="0"/>
        <w:adjustRightInd w:val="0"/>
        <w:spacing w:line="300" w:lineRule="auto"/>
      </w:pPr>
      <w:r>
        <w:t>Cena za případné další služby (jejich výši a zdůvodnění definuje účastník)</w:t>
      </w:r>
    </w:p>
    <w:p w14:paraId="47FACD63" w14:textId="6592F1F4" w:rsidR="00042578" w:rsidRDefault="00042578" w:rsidP="003A5E8F">
      <w:pPr>
        <w:widowControl w:val="0"/>
        <w:numPr>
          <w:ilvl w:val="0"/>
          <w:numId w:val="56"/>
        </w:numPr>
        <w:autoSpaceDE w:val="0"/>
        <w:autoSpaceDN w:val="0"/>
        <w:adjustRightInd w:val="0"/>
        <w:spacing w:line="300" w:lineRule="auto"/>
      </w:pPr>
      <w:r>
        <w:t xml:space="preserve">Cena za případnou servisní činnost nad rámec energetického managementu </w:t>
      </w:r>
      <w:r w:rsidRPr="00042578">
        <w:t>a další náklady zadavatele</w:t>
      </w:r>
      <w:r>
        <w:t>.</w:t>
      </w:r>
    </w:p>
    <w:p w14:paraId="7BA62A26" w14:textId="77777777" w:rsidR="00042578" w:rsidRPr="00872E1C" w:rsidRDefault="00042578" w:rsidP="003A5E8F">
      <w:pPr>
        <w:widowControl w:val="0"/>
        <w:numPr>
          <w:ilvl w:val="0"/>
          <w:numId w:val="56"/>
        </w:numPr>
        <w:autoSpaceDE w:val="0"/>
        <w:autoSpaceDN w:val="0"/>
        <w:adjustRightInd w:val="0"/>
        <w:spacing w:line="300" w:lineRule="auto"/>
      </w:pPr>
      <w:r w:rsidRPr="0068328D">
        <w:t xml:space="preserve">Cena bude uvedena jako cena bez DPH, </w:t>
      </w:r>
      <w:r w:rsidRPr="00CD15B5">
        <w:t>DPH (s uvedením výše DPH v %) a cena včetně DPH</w:t>
      </w:r>
      <w:r>
        <w:t>.</w:t>
      </w:r>
    </w:p>
    <w:p w14:paraId="76A80041" w14:textId="77777777" w:rsidR="00042578" w:rsidRPr="00784F40" w:rsidRDefault="00042578" w:rsidP="00F05F53">
      <w:pPr>
        <w:pStyle w:val="Odstavecseseznamem1"/>
        <w:ind w:left="0"/>
        <w:rPr>
          <w:lang w:eastAsia="cs-CZ"/>
        </w:rPr>
      </w:pPr>
    </w:p>
    <w:p w14:paraId="28078348" w14:textId="77777777" w:rsidR="001F6DB4" w:rsidRPr="00784F40" w:rsidRDefault="001F6DB4" w:rsidP="001F6DB4">
      <w:pPr>
        <w:rPr>
          <w:b/>
        </w:rPr>
      </w:pPr>
      <w:r w:rsidRPr="00784F40">
        <w:rPr>
          <w:b/>
        </w:rPr>
        <w:t>Splátkový kalendář</w:t>
      </w:r>
    </w:p>
    <w:p w14:paraId="43441D66" w14:textId="238B6865" w:rsidR="005456F4" w:rsidRDefault="001F6DB4" w:rsidP="006B74CE">
      <w:pPr>
        <w:pStyle w:val="Odstavecseseznamem1"/>
        <w:numPr>
          <w:ilvl w:val="0"/>
          <w:numId w:val="46"/>
        </w:numPr>
        <w:rPr>
          <w:lang w:eastAsia="cs-CZ"/>
        </w:rPr>
      </w:pPr>
      <w:r w:rsidRPr="00784F40">
        <w:rPr>
          <w:lang w:eastAsia="cs-CZ"/>
        </w:rPr>
        <w:t xml:space="preserve">Bude předložen splátkový kalendář – termíny a výše splátek </w:t>
      </w:r>
      <w:r>
        <w:rPr>
          <w:lang w:eastAsia="cs-CZ"/>
        </w:rPr>
        <w:t xml:space="preserve">té části </w:t>
      </w:r>
      <w:r w:rsidRPr="00784F40">
        <w:rPr>
          <w:lang w:eastAsia="cs-CZ"/>
        </w:rPr>
        <w:t>ceny za provedení základních opatření</w:t>
      </w:r>
      <w:r>
        <w:rPr>
          <w:lang w:eastAsia="cs-CZ"/>
        </w:rPr>
        <w:t xml:space="preserve">, která bude předmětem postupné úhrady, </w:t>
      </w:r>
      <w:r w:rsidRPr="00784F40">
        <w:rPr>
          <w:lang w:eastAsia="cs-CZ"/>
        </w:rPr>
        <w:t>a finančních nákladů (úroků) a platby energetického managementu</w:t>
      </w:r>
      <w:r w:rsidR="00042578">
        <w:rPr>
          <w:lang w:eastAsia="cs-CZ"/>
        </w:rPr>
        <w:t xml:space="preserve"> a případných dalších plateb za servisní činnost a nákladů zadavatele</w:t>
      </w:r>
      <w:r>
        <w:rPr>
          <w:lang w:eastAsia="cs-CZ"/>
        </w:rPr>
        <w:t>.</w:t>
      </w:r>
    </w:p>
    <w:p w14:paraId="594BB185" w14:textId="77777777" w:rsidR="005456F4" w:rsidRDefault="005456F4">
      <w:pPr>
        <w:spacing w:before="0" w:line="240" w:lineRule="auto"/>
        <w:jc w:val="left"/>
        <w:rPr>
          <w:szCs w:val="22"/>
        </w:rPr>
      </w:pPr>
      <w:r>
        <w:br w:type="page"/>
      </w:r>
    </w:p>
    <w:p w14:paraId="2728AD65" w14:textId="77777777" w:rsidR="001F6DB4" w:rsidRDefault="001F6DB4" w:rsidP="005456F4">
      <w:pPr>
        <w:pStyle w:val="Nadpis1"/>
        <w:numPr>
          <w:ilvl w:val="0"/>
          <w:numId w:val="0"/>
        </w:numPr>
      </w:pPr>
      <w:bookmarkStart w:id="222" w:name="_Toc85704330"/>
      <w:bookmarkStart w:id="223" w:name="_Toc152262159"/>
      <w:r w:rsidRPr="003048A6">
        <w:lastRenderedPageBreak/>
        <w:t>Příloha č. 4: Harmonogram realizace projektu</w:t>
      </w:r>
      <w:bookmarkEnd w:id="222"/>
      <w:bookmarkEnd w:id="223"/>
    </w:p>
    <w:p w14:paraId="5E90BF46" w14:textId="63AEEFB5" w:rsidR="001F6DB4" w:rsidRPr="000517F6" w:rsidRDefault="001F6DB4" w:rsidP="001F6DB4">
      <w:r w:rsidRPr="000517F6">
        <w:rPr>
          <w:highlight w:val="yellow"/>
        </w:rPr>
        <w:t>Doplní ESCO</w:t>
      </w:r>
    </w:p>
    <w:p w14:paraId="7206DA7C" w14:textId="77777777" w:rsidR="001F6DB4" w:rsidRPr="003048A6" w:rsidRDefault="001F6DB4" w:rsidP="001F6DB4">
      <w:r w:rsidRPr="003048A6">
        <w:t>Bude uveden hrubý harmonogram (časový postup realizace celého projektu) provádění základních investičních opatření – základní harmonogram poskytování služeb minimálně v členění na:</w:t>
      </w:r>
    </w:p>
    <w:p w14:paraId="0BF8C322" w14:textId="77777777" w:rsidR="001F6DB4" w:rsidRPr="003048A6" w:rsidRDefault="001F6DB4" w:rsidP="006B74CE">
      <w:pPr>
        <w:pStyle w:val="Odstavecseseznamem1"/>
        <w:numPr>
          <w:ilvl w:val="0"/>
          <w:numId w:val="49"/>
        </w:numPr>
        <w:rPr>
          <w:lang w:eastAsia="cs-CZ"/>
        </w:rPr>
      </w:pPr>
      <w:r w:rsidRPr="003048A6">
        <w:rPr>
          <w:lang w:eastAsia="cs-CZ"/>
        </w:rPr>
        <w:t>fáze I.: předběžné činnosti (ověření stavu využití energií v</w:t>
      </w:r>
      <w:r>
        <w:rPr>
          <w:lang w:eastAsia="cs-CZ"/>
        </w:rPr>
        <w:t> </w:t>
      </w:r>
      <w:r w:rsidRPr="003048A6">
        <w:rPr>
          <w:lang w:eastAsia="cs-CZ"/>
        </w:rPr>
        <w:t>objektech</w:t>
      </w:r>
      <w:r>
        <w:rPr>
          <w:lang w:eastAsia="cs-CZ"/>
        </w:rPr>
        <w:t>)</w:t>
      </w:r>
      <w:r w:rsidRPr="003048A6">
        <w:rPr>
          <w:lang w:eastAsia="cs-CZ"/>
        </w:rPr>
        <w:t>;</w:t>
      </w:r>
    </w:p>
    <w:p w14:paraId="61629B08" w14:textId="77777777" w:rsidR="001F6DB4" w:rsidRPr="003048A6" w:rsidRDefault="001F6DB4" w:rsidP="006B74CE">
      <w:pPr>
        <w:pStyle w:val="Odstavecseseznamem1"/>
        <w:numPr>
          <w:ilvl w:val="0"/>
          <w:numId w:val="49"/>
        </w:numPr>
        <w:rPr>
          <w:lang w:eastAsia="cs-CZ"/>
        </w:rPr>
      </w:pPr>
      <w:r w:rsidRPr="003048A6">
        <w:rPr>
          <w:lang w:eastAsia="cs-CZ"/>
        </w:rPr>
        <w:t>fáze II.: provedení základních opatření;</w:t>
      </w:r>
    </w:p>
    <w:p w14:paraId="1EE27E24" w14:textId="77777777" w:rsidR="001F6DB4" w:rsidRPr="003048A6" w:rsidRDefault="001F6DB4" w:rsidP="006B74CE">
      <w:pPr>
        <w:pStyle w:val="Odstavecseseznamem1"/>
        <w:numPr>
          <w:ilvl w:val="0"/>
          <w:numId w:val="49"/>
        </w:numPr>
        <w:rPr>
          <w:lang w:eastAsia="cs-CZ"/>
        </w:rPr>
      </w:pPr>
      <w:r w:rsidRPr="003048A6">
        <w:rPr>
          <w:lang w:eastAsia="cs-CZ"/>
        </w:rPr>
        <w:t>fáze III.: poskytování garance.</w:t>
      </w:r>
    </w:p>
    <w:p w14:paraId="720DE4B2" w14:textId="77777777" w:rsidR="001F6DB4" w:rsidRPr="003048A6" w:rsidRDefault="001F6DB4" w:rsidP="001F6DB4"/>
    <w:p w14:paraId="1A0B74A8" w14:textId="77777777" w:rsidR="001F6DB4" w:rsidRPr="003048A6" w:rsidRDefault="001F6DB4" w:rsidP="001F6DB4">
      <w:pPr>
        <w:rPr>
          <w:i/>
        </w:rPr>
      </w:pPr>
      <w:r>
        <w:rPr>
          <w:i/>
        </w:rPr>
        <w:t>Poznámka</w:t>
      </w:r>
      <w:r w:rsidRPr="003048A6">
        <w:rPr>
          <w:i/>
        </w:rPr>
        <w:t>:</w:t>
      </w:r>
    </w:p>
    <w:p w14:paraId="44870B67" w14:textId="52CE3119" w:rsidR="00826128" w:rsidRDefault="001F6DB4" w:rsidP="001F6DB4">
      <w:pPr>
        <w:rPr>
          <w:i/>
        </w:rPr>
      </w:pPr>
      <w:r w:rsidRPr="003048A6">
        <w:rPr>
          <w:i/>
        </w:rPr>
        <w:t>Podrobný harmonogram bude vypracován a upřesňován v průběhu realizace projektu, výše uvedený základní harmonogram musí být dodržen.</w:t>
      </w:r>
      <w:r w:rsidR="00BA42C9">
        <w:rPr>
          <w:i/>
        </w:rPr>
        <w:t xml:space="preserve"> V případě nedodržení splnění harmonogramu má Klient právo na smluvní pokutu dle článku 37 smlouvy.</w:t>
      </w:r>
    </w:p>
    <w:p w14:paraId="3524AB42" w14:textId="77777777" w:rsidR="00826128" w:rsidRDefault="00826128">
      <w:pPr>
        <w:spacing w:before="0" w:line="240" w:lineRule="auto"/>
        <w:jc w:val="left"/>
        <w:rPr>
          <w:i/>
        </w:rPr>
      </w:pPr>
      <w:r>
        <w:rPr>
          <w:i/>
        </w:rPr>
        <w:br w:type="page"/>
      </w:r>
    </w:p>
    <w:p w14:paraId="0BCD3501" w14:textId="77777777" w:rsidR="001F6DB4" w:rsidRPr="003048A6" w:rsidRDefault="001F6DB4" w:rsidP="00826128">
      <w:pPr>
        <w:pStyle w:val="Nadpis1"/>
        <w:numPr>
          <w:ilvl w:val="0"/>
          <w:numId w:val="0"/>
        </w:numPr>
      </w:pPr>
      <w:bookmarkStart w:id="224" w:name="_Toc85704331"/>
      <w:bookmarkStart w:id="225" w:name="_Toc152262160"/>
      <w:r w:rsidRPr="003048A6">
        <w:lastRenderedPageBreak/>
        <w:t>Příloha č. 5: Výše garantované úspory</w:t>
      </w:r>
      <w:bookmarkEnd w:id="224"/>
      <w:bookmarkEnd w:id="225"/>
    </w:p>
    <w:p w14:paraId="5A771EE2" w14:textId="1F0464B5" w:rsidR="001F6DB4" w:rsidRPr="003048A6" w:rsidRDefault="001F6DB4" w:rsidP="001F6DB4">
      <w:r w:rsidRPr="000B420C">
        <w:rPr>
          <w:highlight w:val="yellow"/>
        </w:rPr>
        <w:t>Doplní ESCO</w:t>
      </w:r>
    </w:p>
    <w:p w14:paraId="26E8B4CC" w14:textId="77777777" w:rsidR="001F6DB4" w:rsidRPr="003048A6" w:rsidRDefault="001F6DB4" w:rsidP="001F6DB4">
      <w:r w:rsidRPr="003048A6">
        <w:t>Příloha povinně obsahuje:</w:t>
      </w:r>
    </w:p>
    <w:p w14:paraId="2F97FCDD" w14:textId="68AE1730" w:rsidR="00826128" w:rsidRDefault="001F6DB4" w:rsidP="006B74CE">
      <w:pPr>
        <w:pStyle w:val="Odstavecseseznamem1"/>
        <w:numPr>
          <w:ilvl w:val="0"/>
          <w:numId w:val="47"/>
        </w:numPr>
        <w:ind w:left="357" w:hanging="357"/>
        <w:contextualSpacing w:val="0"/>
        <w:rPr>
          <w:lang w:eastAsia="cs-CZ"/>
        </w:rPr>
      </w:pPr>
      <w:r w:rsidRPr="003048A6">
        <w:rPr>
          <w:lang w:eastAsia="cs-CZ"/>
        </w:rPr>
        <w:t xml:space="preserve">Garantované úspory nákladů projektu EPC celkem dosažené realizací opatření dle Přílohy č. 2 – budou uvedeny roční a kumulované úspory nákladů. </w:t>
      </w:r>
      <w:r>
        <w:rPr>
          <w:lang w:eastAsia="cs-CZ"/>
        </w:rPr>
        <w:t>Ú</w:t>
      </w:r>
      <w:r w:rsidRPr="003048A6">
        <w:rPr>
          <w:lang w:eastAsia="cs-CZ"/>
        </w:rPr>
        <w:t xml:space="preserve">spory </w:t>
      </w:r>
      <w:r>
        <w:rPr>
          <w:lang w:eastAsia="cs-CZ"/>
        </w:rPr>
        <w:t xml:space="preserve">budou </w:t>
      </w:r>
      <w:r w:rsidRPr="003048A6">
        <w:rPr>
          <w:lang w:eastAsia="cs-CZ"/>
        </w:rPr>
        <w:t>garantovány ve stálých cenách.</w:t>
      </w:r>
      <w:r w:rsidRPr="000B420C">
        <w:rPr>
          <w:lang w:eastAsia="cs-CZ"/>
        </w:rPr>
        <w:t xml:space="preserve"> ESCO na sebe přejímá závazek, že v důsledku provedených opatření budou po dobu poskytování garance v jednotlivých zúčtovacích obdobích dosaženy </w:t>
      </w:r>
      <w:r>
        <w:rPr>
          <w:lang w:eastAsia="cs-CZ"/>
        </w:rPr>
        <w:t xml:space="preserve">následující </w:t>
      </w:r>
      <w:r w:rsidRPr="000B420C">
        <w:rPr>
          <w:lang w:eastAsia="cs-CZ"/>
        </w:rPr>
        <w:t>garantované úspory</w:t>
      </w:r>
      <w:r>
        <w:rPr>
          <w:lang w:eastAsia="cs-CZ"/>
        </w:rPr>
        <w:t>:</w:t>
      </w:r>
      <w:r w:rsidR="00826128">
        <w:rPr>
          <w:lang w:eastAsia="cs-CZ"/>
        </w:rPr>
        <w:t xml:space="preserve"> </w:t>
      </w:r>
      <w:r w:rsidR="001B10D0">
        <w:rPr>
          <w:highlight w:val="yellow"/>
          <w:lang w:eastAsia="cs-CZ"/>
        </w:rPr>
        <w:t>d</w:t>
      </w:r>
      <w:r w:rsidR="00826128" w:rsidRPr="00826128">
        <w:rPr>
          <w:highlight w:val="yellow"/>
          <w:lang w:eastAsia="cs-CZ"/>
        </w:rPr>
        <w:t>oplní ESCO</w:t>
      </w:r>
    </w:p>
    <w:p w14:paraId="0CC6A4C1" w14:textId="77777777" w:rsidR="001F6DB4" w:rsidRPr="000B420C" w:rsidRDefault="001F6DB4" w:rsidP="006B74CE">
      <w:pPr>
        <w:pStyle w:val="Odstavecseseznamem1"/>
        <w:numPr>
          <w:ilvl w:val="0"/>
          <w:numId w:val="47"/>
        </w:numPr>
        <w:ind w:left="357" w:hanging="357"/>
        <w:contextualSpacing w:val="0"/>
        <w:rPr>
          <w:rFonts w:ascii="Arial" w:hAnsi="Arial"/>
          <w:szCs w:val="24"/>
          <w:lang w:eastAsia="cs-CZ"/>
        </w:rPr>
      </w:pPr>
      <w:r w:rsidRPr="003048A6">
        <w:rPr>
          <w:lang w:eastAsia="cs-CZ"/>
        </w:rPr>
        <w:t>Způsob výpočtu sankce a výše sankce za nedosažení garantované úspory</w:t>
      </w:r>
      <w:r>
        <w:rPr>
          <w:lang w:eastAsia="cs-CZ"/>
        </w:rPr>
        <w:t>:</w:t>
      </w:r>
    </w:p>
    <w:p w14:paraId="3BAB2727" w14:textId="77777777" w:rsidR="001F6DB4" w:rsidRPr="000B420C" w:rsidRDefault="001F6DB4" w:rsidP="001F6DB4">
      <w:pPr>
        <w:ind w:left="357"/>
      </w:pPr>
      <w:r w:rsidRPr="000B420C">
        <w:t>ESCO se zavazuje za příslušné zúčtovací období uhradit Klientovi sankci ve výši rozdílu mezi garantovanou a skutečně dosaženou úsporou nákladů v příslušném zúčtovacím období.</w:t>
      </w:r>
    </w:p>
    <w:p w14:paraId="3009CEFF" w14:textId="2533F547" w:rsidR="00BC464A" w:rsidRDefault="001F6DB4" w:rsidP="006B74CE">
      <w:pPr>
        <w:pStyle w:val="Odstavecseseznamem1"/>
        <w:numPr>
          <w:ilvl w:val="0"/>
          <w:numId w:val="47"/>
        </w:numPr>
        <w:contextualSpacing w:val="0"/>
        <w:rPr>
          <w:lang w:eastAsia="cs-CZ"/>
        </w:rPr>
      </w:pPr>
      <w:r w:rsidRPr="003048A6">
        <w:rPr>
          <w:lang w:eastAsia="cs-CZ"/>
        </w:rPr>
        <w:t>Způs</w:t>
      </w:r>
      <w:r>
        <w:rPr>
          <w:lang w:eastAsia="cs-CZ"/>
        </w:rPr>
        <w:t xml:space="preserve">ob výpočtu </w:t>
      </w:r>
      <w:r w:rsidRPr="000802CC">
        <w:rPr>
          <w:lang w:eastAsia="cs-CZ"/>
        </w:rPr>
        <w:t xml:space="preserve">prémie a výše prémie, příloha bude v souladu se smlouvou, článkem 21 smlouvy. Celková velikost prémie pro ESCO bude stanovena jako </w:t>
      </w:r>
      <w:r w:rsidR="00251F1E" w:rsidRPr="00F05F53">
        <w:rPr>
          <w:highlight w:val="yellow"/>
          <w:lang w:eastAsia="cs-CZ"/>
        </w:rPr>
        <w:t>doplní ESCO</w:t>
      </w:r>
      <w:r w:rsidR="000802CC" w:rsidRPr="00F05F53">
        <w:rPr>
          <w:lang w:eastAsia="cs-CZ"/>
        </w:rPr>
        <w:t xml:space="preserve"> </w:t>
      </w:r>
      <w:r w:rsidRPr="000802CC">
        <w:rPr>
          <w:lang w:eastAsia="cs-CZ"/>
        </w:rPr>
        <w:t>mezi skutečně</w:t>
      </w:r>
      <w:r w:rsidRPr="00A43037">
        <w:rPr>
          <w:lang w:eastAsia="cs-CZ"/>
        </w:rPr>
        <w:t xml:space="preserve"> dosaženou úsporou nákladů v příslušném zúčtovacím období a garantovanou úsporou za toto zúčtovací období v rozsahu specifikovaném v příloze č. 5 návrhu smlouvy, bod a).</w:t>
      </w:r>
    </w:p>
    <w:p w14:paraId="5DFE8E3D" w14:textId="77777777" w:rsidR="00BC464A" w:rsidRDefault="00BC464A">
      <w:pPr>
        <w:spacing w:before="0" w:line="240" w:lineRule="auto"/>
        <w:jc w:val="left"/>
        <w:rPr>
          <w:szCs w:val="22"/>
        </w:rPr>
      </w:pPr>
      <w:r>
        <w:br w:type="page"/>
      </w:r>
    </w:p>
    <w:p w14:paraId="0356DF96" w14:textId="7177898E" w:rsidR="001F6DB4" w:rsidRDefault="001F6DB4" w:rsidP="00BC464A">
      <w:pPr>
        <w:pStyle w:val="Nadpis1"/>
        <w:numPr>
          <w:ilvl w:val="0"/>
          <w:numId w:val="0"/>
        </w:numPr>
      </w:pPr>
      <w:bookmarkStart w:id="226" w:name="_Toc85704332"/>
      <w:bookmarkStart w:id="227" w:name="_Toc152262161"/>
      <w:r w:rsidRPr="003048A6">
        <w:lastRenderedPageBreak/>
        <w:t>Příloha č. 6: Vyhodnocování dosažených úspor</w:t>
      </w:r>
      <w:bookmarkEnd w:id="226"/>
      <w:bookmarkEnd w:id="227"/>
    </w:p>
    <w:p w14:paraId="36CC33E4" w14:textId="6420EDC8" w:rsidR="001F6DB4" w:rsidRPr="000517F6" w:rsidRDefault="001F6DB4" w:rsidP="001F6DB4">
      <w:r w:rsidRPr="000517F6">
        <w:rPr>
          <w:highlight w:val="yellow"/>
        </w:rPr>
        <w:t>Doplní ESCO</w:t>
      </w:r>
    </w:p>
    <w:p w14:paraId="52EF86B9" w14:textId="77777777" w:rsidR="001F6DB4" w:rsidRPr="003048A6" w:rsidRDefault="001F6DB4" w:rsidP="001F6DB4">
      <w:r w:rsidRPr="003048A6">
        <w:t xml:space="preserve">Příloha k vyhodnocování dosažených úspor bude obsahovat všechny podstatné výpočty a údaje, využívané pro vyhodnocení dosažených a garantovaných výsledků projektu. Podkladem pro obsah této přílohy je Mezinárodní protokol k měření a verifikaci úspor (International Performance </w:t>
      </w:r>
      <w:proofErr w:type="spellStart"/>
      <w:r w:rsidRPr="003048A6">
        <w:t>Measurement</w:t>
      </w:r>
      <w:proofErr w:type="spellEnd"/>
      <w:r w:rsidRPr="003048A6">
        <w:t xml:space="preserve"> and </w:t>
      </w:r>
      <w:proofErr w:type="spellStart"/>
      <w:r w:rsidRPr="003048A6">
        <w:t>Verification</w:t>
      </w:r>
      <w:proofErr w:type="spellEnd"/>
      <w:r w:rsidRPr="003048A6">
        <w:t xml:space="preserve"> </w:t>
      </w:r>
      <w:proofErr w:type="spellStart"/>
      <w:r w:rsidRPr="003048A6">
        <w:t>Protocol</w:t>
      </w:r>
      <w:proofErr w:type="spellEnd"/>
      <w:r w:rsidRPr="003048A6">
        <w:t>) organizace EVO (</w:t>
      </w:r>
      <w:proofErr w:type="spellStart"/>
      <w:r w:rsidRPr="003048A6">
        <w:t>Efficiency</w:t>
      </w:r>
      <w:proofErr w:type="spellEnd"/>
      <w:r w:rsidRPr="003048A6">
        <w:t xml:space="preserve"> </w:t>
      </w:r>
      <w:proofErr w:type="spellStart"/>
      <w:r w:rsidRPr="003048A6">
        <w:t>Valuation</w:t>
      </w:r>
      <w:proofErr w:type="spellEnd"/>
      <w:r w:rsidRPr="003048A6">
        <w:t xml:space="preserve"> </w:t>
      </w:r>
      <w:proofErr w:type="spellStart"/>
      <w:r w:rsidRPr="003048A6">
        <w:t>Organisation</w:t>
      </w:r>
      <w:proofErr w:type="spellEnd"/>
      <w:r w:rsidRPr="003048A6">
        <w:t xml:space="preserve">), který je v češtině dostupný na stránce </w:t>
      </w:r>
      <w:hyperlink r:id="rId19" w:history="1">
        <w:r w:rsidRPr="003048A6">
          <w:rPr>
            <w:rStyle w:val="Hypertextovodkaz"/>
          </w:rPr>
          <w:t>www.evo-world.org</w:t>
        </w:r>
      </w:hyperlink>
      <w:r w:rsidRPr="003048A6">
        <w:t xml:space="preserve">. </w:t>
      </w:r>
    </w:p>
    <w:p w14:paraId="4A103954" w14:textId="77777777" w:rsidR="001F6DB4" w:rsidRPr="003048A6" w:rsidRDefault="001F6DB4" w:rsidP="001F6DB4">
      <w:r w:rsidRPr="003048A6">
        <w:t xml:space="preserve">Součástí protokolu IPMVP je popis tvorby a obsahu plánu měření a verifikace dosažených výsledků projektu (plán M&amp;V) a jeho nezbytných náležitostí, které slouží k prověření dosažených výsledků a k verifikaci garantovaných výsledků energeticky úsporného projektu. </w:t>
      </w:r>
    </w:p>
    <w:p w14:paraId="6B742859" w14:textId="77777777" w:rsidR="001F6DB4" w:rsidRPr="003048A6" w:rsidRDefault="001F6DB4" w:rsidP="001F6DB4">
      <w:r w:rsidRPr="003048A6">
        <w:t xml:space="preserve">Dílčí části plánu M&amp;V dle IPMVP mohou být obsaženy v ostatních přílohách, v této příloze bude nicméně povinně popsán způsob stanovení a prokazování úspor paliv, vody a energie a úspor nákladů. </w:t>
      </w:r>
    </w:p>
    <w:p w14:paraId="623CE08E" w14:textId="77777777" w:rsidR="001F6DB4" w:rsidRPr="003048A6" w:rsidRDefault="001F6DB4" w:rsidP="006B74CE">
      <w:pPr>
        <w:pStyle w:val="Odstavecseseznamem1"/>
        <w:numPr>
          <w:ilvl w:val="0"/>
          <w:numId w:val="37"/>
        </w:numPr>
        <w:rPr>
          <w:b/>
          <w:lang w:eastAsia="cs-CZ"/>
        </w:rPr>
      </w:pPr>
      <w:r w:rsidRPr="003048A6">
        <w:rPr>
          <w:b/>
          <w:lang w:eastAsia="cs-CZ"/>
        </w:rPr>
        <w:t>Druh úspor, které budou vyhodnocovány</w:t>
      </w:r>
    </w:p>
    <w:p w14:paraId="547F9C19" w14:textId="47C87D31" w:rsidR="001F6DB4" w:rsidRPr="003048A6" w:rsidRDefault="001F6DB4" w:rsidP="001F6DB4">
      <w:pPr>
        <w:ind w:left="360"/>
      </w:pPr>
      <w:r w:rsidRPr="003048A6">
        <w:t xml:space="preserve">Když řekneme „úspory“, máme na mysli </w:t>
      </w:r>
      <w:r>
        <w:t>n</w:t>
      </w:r>
      <w:r w:rsidRPr="003048A6">
        <w:t xml:space="preserve">erealizovanou spotřebu energie (nerealizované náklady) </w:t>
      </w:r>
    </w:p>
    <w:p w14:paraId="3E94563B" w14:textId="77777777" w:rsidR="001F6DB4" w:rsidRPr="003048A6" w:rsidRDefault="001F6DB4" w:rsidP="001F6DB4">
      <w:pPr>
        <w:pStyle w:val="Odstavecseseznamem1"/>
        <w:ind w:left="360"/>
        <w:rPr>
          <w:u w:val="single"/>
          <w:lang w:eastAsia="cs-CZ"/>
        </w:rPr>
      </w:pPr>
      <w:r w:rsidRPr="003048A6">
        <w:rPr>
          <w:u w:val="single"/>
          <w:lang w:eastAsia="cs-CZ"/>
        </w:rPr>
        <w:t>Nerealizovaná spotřeba/nerealizované náklady</w:t>
      </w:r>
    </w:p>
    <w:p w14:paraId="5BBCE588" w14:textId="77777777" w:rsidR="001F6DB4" w:rsidRPr="003048A6" w:rsidRDefault="001F6DB4" w:rsidP="001F6DB4">
      <w:pPr>
        <w:ind w:left="708"/>
      </w:pPr>
      <w:r w:rsidRPr="003048A6">
        <w:t xml:space="preserve">Abychom mohli propočíst „nerealizované náklady“, musíme </w:t>
      </w:r>
      <w:r w:rsidRPr="003048A6">
        <w:rPr>
          <w:i/>
          <w:iCs/>
        </w:rPr>
        <w:t>určit, jaká by byla výše</w:t>
      </w:r>
      <w:r w:rsidRPr="003048A6">
        <w:t xml:space="preserve"> </w:t>
      </w:r>
      <w:r w:rsidRPr="003048A6">
        <w:rPr>
          <w:i/>
          <w:iCs/>
        </w:rPr>
        <w:t>nákladů za zúčtovací období,</w:t>
      </w:r>
      <w:r w:rsidRPr="003048A6">
        <w:t xml:space="preserve"> pokud by bývalo nedošlo k rekonstrukci. Pro vykázání „nerealizované“ spotřeby energie nebo nákladů musíme upravit spotřebu/odběr energie ve výchozím – </w:t>
      </w:r>
      <w:proofErr w:type="gramStart"/>
      <w:r w:rsidRPr="003048A6">
        <w:t>referenčním - období</w:t>
      </w:r>
      <w:proofErr w:type="gramEnd"/>
      <w:r w:rsidRPr="003048A6">
        <w:t xml:space="preserve"> na podmínky zúčtovacího období. Tzn., že platí (viz rovnice </w:t>
      </w:r>
      <w:proofErr w:type="gramStart"/>
      <w:r w:rsidRPr="003048A6">
        <w:t>1b</w:t>
      </w:r>
      <w:proofErr w:type="gramEnd"/>
      <w:r w:rsidRPr="003048A6">
        <w:t xml:space="preserve">) v IPMVP, sv. I, 2010, kapitola 4.6.1): </w:t>
      </w:r>
    </w:p>
    <w:p w14:paraId="78BE72E9" w14:textId="72830D9B" w:rsidR="001F6DB4" w:rsidRPr="003048A6" w:rsidRDefault="001F6DB4" w:rsidP="001F6DB4">
      <w:pPr>
        <w:ind w:left="708"/>
        <w:rPr>
          <w:i/>
          <w:color w:val="632423"/>
        </w:rPr>
      </w:pPr>
      <w:r w:rsidRPr="003048A6">
        <w:rPr>
          <w:i/>
          <w:color w:val="632423"/>
        </w:rPr>
        <w:t xml:space="preserve">Úspory vykázané za jakékoli období = upravená spotřeba energie (náklady) v referenčním </w:t>
      </w:r>
      <w:proofErr w:type="gramStart"/>
      <w:r w:rsidRPr="003048A6">
        <w:rPr>
          <w:i/>
          <w:color w:val="632423"/>
        </w:rPr>
        <w:t>období - spotřeba</w:t>
      </w:r>
      <w:proofErr w:type="gramEnd"/>
      <w:r w:rsidRPr="003048A6">
        <w:rPr>
          <w:i/>
          <w:color w:val="632423"/>
        </w:rPr>
        <w:t xml:space="preserve"> energie (náklady) v zúčtovacím období +/- nestandardní úpravy</w:t>
      </w:r>
    </w:p>
    <w:p w14:paraId="3D4B530D" w14:textId="77777777" w:rsidR="001F6DB4" w:rsidRPr="003048A6" w:rsidRDefault="001F6DB4" w:rsidP="001F6DB4">
      <w:pPr>
        <w:ind w:left="708"/>
      </w:pPr>
      <w:r w:rsidRPr="003048A6">
        <w:t>Rozsah úprav se mění v jednotlivých obdobích z důvodu měnících se podmínek zúčtovacího období.</w:t>
      </w:r>
    </w:p>
    <w:p w14:paraId="0DBDDDB0" w14:textId="77777777" w:rsidR="001F6DB4" w:rsidRPr="003048A6" w:rsidRDefault="001F6DB4" w:rsidP="006B74CE">
      <w:pPr>
        <w:pStyle w:val="Odstavecseseznamem1"/>
        <w:numPr>
          <w:ilvl w:val="0"/>
          <w:numId w:val="37"/>
        </w:numPr>
        <w:spacing w:before="240"/>
        <w:ind w:left="357" w:hanging="357"/>
        <w:rPr>
          <w:b/>
          <w:lang w:eastAsia="cs-CZ"/>
        </w:rPr>
      </w:pPr>
      <w:r w:rsidRPr="003048A6">
        <w:rPr>
          <w:b/>
          <w:lang w:eastAsia="cs-CZ"/>
        </w:rPr>
        <w:t>Vybraná varianta IPMVP a hranice systému</w:t>
      </w:r>
    </w:p>
    <w:p w14:paraId="47EE52BF" w14:textId="77777777" w:rsidR="001F6DB4" w:rsidRPr="003048A6" w:rsidRDefault="001F6DB4" w:rsidP="001F6DB4">
      <w:pPr>
        <w:ind w:left="708"/>
      </w:pPr>
      <w:r w:rsidRPr="003048A6">
        <w:t xml:space="preserve">Bude uvedena varianta IPMVP – způsob vyhodnocení úspory, kterou ESCO použije. Způsob vyhodnocení úspory jasně stanoví </w:t>
      </w:r>
      <w:r w:rsidRPr="003048A6">
        <w:rPr>
          <w:u w:val="single"/>
        </w:rPr>
        <w:t>pro každou veličinu</w:t>
      </w:r>
      <w:r w:rsidRPr="003048A6">
        <w:t>, zdali hodnotíme spotřebu energie:</w:t>
      </w:r>
    </w:p>
    <w:p w14:paraId="1CE950DD" w14:textId="77777777" w:rsidR="001F6DB4" w:rsidRPr="003048A6" w:rsidRDefault="001F6DB4" w:rsidP="006B74CE">
      <w:pPr>
        <w:pStyle w:val="Odstavecseseznamem1"/>
        <w:numPr>
          <w:ilvl w:val="0"/>
          <w:numId w:val="41"/>
        </w:numPr>
        <w:rPr>
          <w:lang w:eastAsia="cs-CZ"/>
        </w:rPr>
      </w:pPr>
      <w:r w:rsidRPr="003048A6">
        <w:rPr>
          <w:lang w:eastAsia="cs-CZ"/>
        </w:rPr>
        <w:t>celého objektu</w:t>
      </w:r>
    </w:p>
    <w:p w14:paraId="3DD00235" w14:textId="77777777" w:rsidR="001F6DB4" w:rsidRPr="003048A6" w:rsidRDefault="001F6DB4" w:rsidP="006B74CE">
      <w:pPr>
        <w:pStyle w:val="Odstavecseseznamem1"/>
        <w:numPr>
          <w:ilvl w:val="0"/>
          <w:numId w:val="41"/>
        </w:numPr>
        <w:ind w:left="1066" w:hanging="357"/>
        <w:contextualSpacing w:val="0"/>
        <w:rPr>
          <w:lang w:eastAsia="cs-CZ"/>
        </w:rPr>
      </w:pPr>
      <w:r w:rsidRPr="003048A6">
        <w:rPr>
          <w:lang w:eastAsia="cs-CZ"/>
        </w:rPr>
        <w:t>jednoho nebo více systémů (osvětlení, HVAC, stlačený vzduch apod.)</w:t>
      </w:r>
    </w:p>
    <w:p w14:paraId="6FF16F83" w14:textId="77777777" w:rsidR="001F6DB4" w:rsidRPr="003048A6" w:rsidRDefault="001F6DB4" w:rsidP="006B74CE">
      <w:pPr>
        <w:pStyle w:val="Odstavecseseznamem1"/>
        <w:numPr>
          <w:ilvl w:val="0"/>
          <w:numId w:val="41"/>
        </w:numPr>
        <w:ind w:left="1066" w:hanging="357"/>
        <w:contextualSpacing w:val="0"/>
        <w:rPr>
          <w:lang w:eastAsia="cs-CZ"/>
        </w:rPr>
      </w:pPr>
      <w:r w:rsidRPr="003048A6">
        <w:rPr>
          <w:lang w:eastAsia="cs-CZ"/>
        </w:rPr>
        <w:t>jednu nebo více komponent (kotel, chladič, motor, osvětlovací těleso, čerpadlo, ventilátor atp.)</w:t>
      </w:r>
    </w:p>
    <w:p w14:paraId="1C4FE0A4" w14:textId="77777777" w:rsidR="001F6DB4" w:rsidRPr="003048A6" w:rsidRDefault="001F6DB4" w:rsidP="001F6DB4">
      <w:pPr>
        <w:ind w:left="708"/>
      </w:pPr>
      <w:r w:rsidRPr="003048A6">
        <w:t>Podle toho definuje IPMVP čtyři obecné metody (nazvané varianta A, B, C a D), které pokrývají rozsah potenciálních projektů energetických úspor. Bude uvedena zvolená varianta.</w:t>
      </w:r>
    </w:p>
    <w:p w14:paraId="3F69A45B" w14:textId="77777777" w:rsidR="001F6DB4" w:rsidRPr="003048A6" w:rsidRDefault="001F6DB4" w:rsidP="006B74CE">
      <w:pPr>
        <w:pStyle w:val="Odstavecseseznamem1"/>
        <w:numPr>
          <w:ilvl w:val="0"/>
          <w:numId w:val="42"/>
        </w:numPr>
        <w:rPr>
          <w:lang w:eastAsia="cs-CZ"/>
        </w:rPr>
      </w:pPr>
      <w:r w:rsidRPr="003048A6">
        <w:rPr>
          <w:lang w:eastAsia="cs-CZ"/>
        </w:rPr>
        <w:t>VARIANTA A – při způsobu oddělené rekonstrukce se využívá měření klíčového parametru (parametrů) hospodárnosti a odhadu všech ostatních.</w:t>
      </w:r>
    </w:p>
    <w:p w14:paraId="52D31A6A" w14:textId="77777777" w:rsidR="001F6DB4" w:rsidRPr="003048A6" w:rsidRDefault="001F6DB4" w:rsidP="006B74CE">
      <w:pPr>
        <w:pStyle w:val="Odstavecseseznamem1"/>
        <w:numPr>
          <w:ilvl w:val="0"/>
          <w:numId w:val="42"/>
        </w:numPr>
        <w:ind w:left="1071" w:hanging="357"/>
        <w:contextualSpacing w:val="0"/>
        <w:rPr>
          <w:lang w:eastAsia="cs-CZ"/>
        </w:rPr>
      </w:pPr>
      <w:r w:rsidRPr="003048A6">
        <w:rPr>
          <w:lang w:eastAsia="cs-CZ"/>
        </w:rPr>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07A928CE" w14:textId="77777777" w:rsidR="001F6DB4" w:rsidRPr="003048A6" w:rsidRDefault="001F6DB4" w:rsidP="006B74CE">
      <w:pPr>
        <w:pStyle w:val="Odstavecseseznamem1"/>
        <w:numPr>
          <w:ilvl w:val="0"/>
          <w:numId w:val="43"/>
        </w:numPr>
        <w:ind w:left="1071" w:hanging="357"/>
        <w:contextualSpacing w:val="0"/>
        <w:rPr>
          <w:lang w:eastAsia="cs-CZ"/>
        </w:rPr>
      </w:pPr>
      <w:r w:rsidRPr="003048A6">
        <w:rPr>
          <w:lang w:eastAsia="cs-CZ"/>
        </w:rPr>
        <w:lastRenderedPageBreak/>
        <w:t>VARIANTA C – celý objekt, využívá data z účtů za energie nebo z odečtu měřidel.</w:t>
      </w:r>
    </w:p>
    <w:p w14:paraId="7F8F2792" w14:textId="77777777" w:rsidR="001F6DB4" w:rsidRPr="003048A6" w:rsidRDefault="001F6DB4" w:rsidP="006B74CE">
      <w:pPr>
        <w:pStyle w:val="Odstavecseseznamem1"/>
        <w:numPr>
          <w:ilvl w:val="0"/>
          <w:numId w:val="43"/>
        </w:numPr>
        <w:ind w:left="1071" w:hanging="357"/>
        <w:contextualSpacing w:val="0"/>
        <w:rPr>
          <w:lang w:eastAsia="cs-CZ"/>
        </w:rPr>
      </w:pPr>
      <w:r w:rsidRPr="003048A6">
        <w:rPr>
          <w:lang w:eastAsia="cs-CZ"/>
        </w:rPr>
        <w:t xml:space="preserve">VARIANTA D – kalibrovaná simulace, </w:t>
      </w:r>
      <w:r w:rsidRPr="00784F40">
        <w:rPr>
          <w:lang w:eastAsia="cs-CZ"/>
        </w:rPr>
        <w:t xml:space="preserve">používá uznávané počítačové </w:t>
      </w:r>
      <w:r w:rsidRPr="003048A6">
        <w:rPr>
          <w:lang w:eastAsia="cs-CZ"/>
        </w:rPr>
        <w:t>simulační nástroje (zveřejněné na webu EVO).</w:t>
      </w:r>
    </w:p>
    <w:p w14:paraId="31EE09D8" w14:textId="77777777" w:rsidR="001F6DB4" w:rsidRPr="003048A6" w:rsidRDefault="001F6DB4" w:rsidP="001F6DB4">
      <w:pPr>
        <w:ind w:left="708"/>
      </w:pPr>
      <w:r w:rsidRPr="003048A6">
        <w:rPr>
          <w:u w:val="single"/>
        </w:rPr>
        <w:t>Oddělená rekonstrukce</w:t>
      </w:r>
      <w:r w:rsidRPr="003048A6">
        <w:t xml:space="preserve"> – bere v úvahu pouze úspory z rekonstruovaného zařízení nebo systému nezávisle na spotřebě energie zbývající části objektu.</w:t>
      </w:r>
    </w:p>
    <w:p w14:paraId="13FC7C69" w14:textId="77777777" w:rsidR="001F6DB4" w:rsidRPr="003048A6" w:rsidRDefault="001F6DB4" w:rsidP="001F6DB4">
      <w:pPr>
        <w:ind w:left="708"/>
      </w:pPr>
      <w:r w:rsidRPr="003048A6">
        <w:t xml:space="preserve">Výběr varianty podle IPMVP je rozhodnutí, které učiní uchazeč na základě celého souboru podmínek projektu, analýzy, rozpočtů a odborného úsudku. Zvolená varianta musí být relevantní danému projektu a navrženým opatřením k úspoře energie, vody, či materiálu a náklady na měření, jeho přesnost a četnost a náklady na verifikaci musí být úměrné rozsahu a velikosti projektu. </w:t>
      </w:r>
    </w:p>
    <w:p w14:paraId="583D92EC" w14:textId="77777777" w:rsidR="001F6DB4" w:rsidRPr="003048A6" w:rsidRDefault="001F6DB4" w:rsidP="001F6DB4">
      <w:pPr>
        <w:ind w:left="708"/>
      </w:pPr>
      <w:r w:rsidRPr="003048A6">
        <w:t>Pro stanovení hranice je zapotřebí, aby uchazeč zvážil:</w:t>
      </w:r>
    </w:p>
    <w:p w14:paraId="4D3A4C36" w14:textId="77777777" w:rsidR="001F6DB4" w:rsidRPr="003048A6" w:rsidRDefault="001F6DB4" w:rsidP="006B74CE">
      <w:pPr>
        <w:pStyle w:val="Odstavecseseznamem1"/>
        <w:numPr>
          <w:ilvl w:val="0"/>
          <w:numId w:val="43"/>
        </w:numPr>
        <w:ind w:left="1071" w:hanging="357"/>
        <w:contextualSpacing w:val="0"/>
        <w:rPr>
          <w:lang w:eastAsia="cs-CZ"/>
        </w:rPr>
      </w:pPr>
      <w:r w:rsidRPr="003048A6">
        <w:rPr>
          <w:lang w:eastAsia="cs-CZ"/>
        </w:rPr>
        <w:t>odpovědnost různých stran za spotřebu energie a za rekonstrukci</w:t>
      </w:r>
    </w:p>
    <w:p w14:paraId="508AA3B6" w14:textId="77777777" w:rsidR="001F6DB4" w:rsidRDefault="001F6DB4" w:rsidP="006B74CE">
      <w:pPr>
        <w:pStyle w:val="Odstavecseseznamem1"/>
        <w:numPr>
          <w:ilvl w:val="0"/>
          <w:numId w:val="43"/>
        </w:numPr>
        <w:ind w:left="1071" w:hanging="357"/>
        <w:contextualSpacing w:val="0"/>
        <w:rPr>
          <w:lang w:eastAsia="cs-CZ"/>
        </w:rPr>
      </w:pPr>
      <w:r w:rsidRPr="003048A6">
        <w:rPr>
          <w:lang w:eastAsia="cs-CZ"/>
        </w:rPr>
        <w:t>svou schopnost sledovat změny objektu a jeho spotřebu – v rámci zvolené hranice.</w:t>
      </w:r>
    </w:p>
    <w:p w14:paraId="71B74CC3" w14:textId="77777777" w:rsidR="001F6DB4" w:rsidRPr="003048A6" w:rsidRDefault="001F6DB4" w:rsidP="006B74CE">
      <w:pPr>
        <w:pStyle w:val="Odstavecseseznamem1"/>
        <w:numPr>
          <w:ilvl w:val="0"/>
          <w:numId w:val="37"/>
        </w:numPr>
        <w:spacing w:before="240"/>
        <w:ind w:left="357" w:hanging="357"/>
        <w:contextualSpacing w:val="0"/>
        <w:rPr>
          <w:b/>
          <w:lang w:eastAsia="cs-CZ"/>
        </w:rPr>
      </w:pPr>
      <w:r w:rsidRPr="003048A6">
        <w:rPr>
          <w:b/>
          <w:lang w:eastAsia="cs-CZ"/>
        </w:rPr>
        <w:t xml:space="preserve">Zúčtovací období </w:t>
      </w:r>
    </w:p>
    <w:p w14:paraId="2008D844" w14:textId="77777777" w:rsidR="001F6DB4" w:rsidRPr="003048A6" w:rsidRDefault="001F6DB4" w:rsidP="001F6DB4">
      <w:pPr>
        <w:ind w:left="360"/>
      </w:pPr>
      <w: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r w:rsidRPr="003048A6">
        <w:t>.</w:t>
      </w:r>
    </w:p>
    <w:p w14:paraId="0E5D7343" w14:textId="77777777" w:rsidR="001F6DB4" w:rsidRPr="003048A6" w:rsidRDefault="001F6DB4" w:rsidP="006B74CE">
      <w:pPr>
        <w:pStyle w:val="Odstavecseseznamem1"/>
        <w:numPr>
          <w:ilvl w:val="0"/>
          <w:numId w:val="37"/>
        </w:numPr>
        <w:rPr>
          <w:b/>
          <w:lang w:eastAsia="cs-CZ"/>
        </w:rPr>
      </w:pPr>
      <w:r w:rsidRPr="003048A6">
        <w:rPr>
          <w:b/>
          <w:lang w:eastAsia="cs-CZ"/>
        </w:rPr>
        <w:t>Provádění analýzy – základy pro úpravu</w:t>
      </w:r>
    </w:p>
    <w:p w14:paraId="321B7A8D" w14:textId="77777777" w:rsidR="001F6DB4" w:rsidRPr="003048A6" w:rsidRDefault="001F6DB4" w:rsidP="001F6DB4">
      <w:pPr>
        <w:ind w:left="360"/>
      </w:pPr>
      <w:r w:rsidRPr="003048A6">
        <w:t xml:space="preserve">Analýza výchozích dat o spotřebě energie znamená vytvoření matematických modelů pro korelaci: </w:t>
      </w:r>
    </w:p>
    <w:p w14:paraId="63394950" w14:textId="77777777" w:rsidR="001F6DB4" w:rsidRPr="003048A6" w:rsidRDefault="001F6DB4" w:rsidP="006B74CE">
      <w:pPr>
        <w:numPr>
          <w:ilvl w:val="0"/>
          <w:numId w:val="36"/>
        </w:numPr>
        <w:spacing w:line="240" w:lineRule="auto"/>
      </w:pPr>
      <w:r w:rsidRPr="003048A6">
        <w:t>spotřeby energie a</w:t>
      </w:r>
      <w:r w:rsidRPr="003048A6">
        <w:rPr>
          <w:lang w:val="en-US"/>
        </w:rPr>
        <w:t xml:space="preserve"> </w:t>
      </w:r>
    </w:p>
    <w:p w14:paraId="27BE76F4" w14:textId="77777777" w:rsidR="001F6DB4" w:rsidRPr="003048A6" w:rsidRDefault="001F6DB4" w:rsidP="006B74CE">
      <w:pPr>
        <w:numPr>
          <w:ilvl w:val="0"/>
          <w:numId w:val="36"/>
        </w:numPr>
        <w:spacing w:line="240" w:lineRule="auto"/>
      </w:pPr>
      <w:r w:rsidRPr="003048A6">
        <w:t>nezávislých proměnných a statických faktorů s vlivy na spotřebu energie</w:t>
      </w:r>
    </w:p>
    <w:p w14:paraId="50E62FE7" w14:textId="77777777" w:rsidR="001F6DB4" w:rsidRPr="003048A6" w:rsidRDefault="001F6DB4" w:rsidP="001F6DB4">
      <w:pPr>
        <w:ind w:left="360"/>
      </w:pPr>
      <w:r w:rsidRPr="003048A6">
        <w:t xml:space="preserve">Referenční data musí zahrnovat za </w:t>
      </w:r>
      <w:r w:rsidRPr="003048A6">
        <w:rPr>
          <w:u w:val="single"/>
        </w:rPr>
        <w:t>referenční (výchozí) období</w:t>
      </w:r>
      <w:r w:rsidRPr="003048A6">
        <w:t>:</w:t>
      </w:r>
    </w:p>
    <w:p w14:paraId="29C892C7" w14:textId="77777777" w:rsidR="001F6DB4" w:rsidRPr="003048A6" w:rsidRDefault="001F6DB4" w:rsidP="006B74CE">
      <w:pPr>
        <w:numPr>
          <w:ilvl w:val="0"/>
          <w:numId w:val="39"/>
        </w:numPr>
        <w:tabs>
          <w:tab w:val="clear" w:pos="720"/>
          <w:tab w:val="num" w:pos="1080"/>
        </w:tabs>
        <w:spacing w:line="240" w:lineRule="auto"/>
        <w:ind w:left="1080"/>
      </w:pPr>
      <w:r w:rsidRPr="003048A6">
        <w:t>data veškeré spotřeby (a odběru) energie</w:t>
      </w:r>
      <w:r w:rsidRPr="003048A6">
        <w:rPr>
          <w:lang w:val="pt-BR"/>
        </w:rPr>
        <w:t xml:space="preserve"> </w:t>
      </w:r>
    </w:p>
    <w:p w14:paraId="0EB39850" w14:textId="77777777" w:rsidR="001F6DB4" w:rsidRPr="003048A6" w:rsidRDefault="001F6DB4" w:rsidP="006B74CE">
      <w:pPr>
        <w:numPr>
          <w:ilvl w:val="0"/>
          <w:numId w:val="39"/>
        </w:numPr>
        <w:tabs>
          <w:tab w:val="clear" w:pos="720"/>
          <w:tab w:val="num" w:pos="1080"/>
        </w:tabs>
        <w:spacing w:line="240" w:lineRule="auto"/>
        <w:ind w:left="1080"/>
      </w:pPr>
      <w:r w:rsidRPr="003048A6">
        <w:t xml:space="preserve">všechna data nezávislých proměnných (pro </w:t>
      </w:r>
      <w:r w:rsidRPr="003048A6">
        <w:rPr>
          <w:u w:val="single"/>
        </w:rPr>
        <w:t>standardní úpravy</w:t>
      </w:r>
      <w:r w:rsidRPr="003048A6">
        <w:t xml:space="preserve">) </w:t>
      </w:r>
    </w:p>
    <w:p w14:paraId="1AE6FB7F" w14:textId="4F4E3C7D" w:rsidR="001F6DB4" w:rsidRPr="003048A6" w:rsidRDefault="001F6DB4" w:rsidP="006B74CE">
      <w:pPr>
        <w:numPr>
          <w:ilvl w:val="0"/>
          <w:numId w:val="39"/>
        </w:numPr>
        <w:tabs>
          <w:tab w:val="clear" w:pos="720"/>
          <w:tab w:val="num" w:pos="1080"/>
        </w:tabs>
        <w:spacing w:line="240" w:lineRule="auto"/>
        <w:ind w:left="1080"/>
      </w:pPr>
      <w:r w:rsidRPr="003048A6">
        <w:t xml:space="preserve">všechny další faktory významně ovlivňující spotřebu energie kvůli zjištění, kdy došlo ke změně výchozích podmínek (potřebujících </w:t>
      </w:r>
      <w:r w:rsidRPr="003048A6">
        <w:rPr>
          <w:u w:val="single"/>
        </w:rPr>
        <w:t>nestandardní úpravu).</w:t>
      </w:r>
      <w:r w:rsidRPr="003048A6">
        <w:t xml:space="preserve"> Tyto faktory se nazývají </w:t>
      </w:r>
      <w:r w:rsidRPr="003048A6">
        <w:rPr>
          <w:bCs/>
          <w:u w:val="single"/>
        </w:rPr>
        <w:t>statické faktory,</w:t>
      </w:r>
      <w:r w:rsidRPr="003048A6">
        <w:t xml:space="preserve"> aby se odlišily od proměnných, které se standardně mění.</w:t>
      </w:r>
    </w:p>
    <w:p w14:paraId="2A4B0716" w14:textId="77777777" w:rsidR="001F6DB4" w:rsidRPr="003048A6" w:rsidRDefault="001F6DB4" w:rsidP="001F6DB4">
      <w:pPr>
        <w:ind w:left="360"/>
      </w:pPr>
      <w:r w:rsidRPr="003048A6">
        <w:rPr>
          <w:u w:val="single"/>
        </w:rPr>
        <w:t xml:space="preserve">Nezávislé proměnné </w:t>
      </w:r>
      <w:r w:rsidRPr="003048A6">
        <w:t xml:space="preserve">jsou faktory určující spotřebu energie, které se </w:t>
      </w:r>
      <w:r w:rsidRPr="003048A6">
        <w:rPr>
          <w:bCs/>
          <w:i/>
          <w:iCs/>
        </w:rPr>
        <w:t>běžně</w:t>
      </w:r>
      <w:r w:rsidRPr="003048A6">
        <w:t xml:space="preserve"> mění a významně ovlivňují spotřebu energie. Je třeba stanovit, jaké proměnné </w:t>
      </w:r>
      <w:r w:rsidRPr="003048A6">
        <w:rPr>
          <w:i/>
          <w:iCs/>
        </w:rPr>
        <w:t>běžně</w:t>
      </w:r>
      <w:r w:rsidRPr="003048A6">
        <w:t xml:space="preserve"> ovlivňují spotřebu energie, jak významný je vliv každé proměnné, jak získáme data o každé proměnné, jak zjistíme (nebo stanovíme) nezávislé proměnné. Vyberte pouze proměnné nutné k </w:t>
      </w:r>
      <w:r w:rsidRPr="003048A6">
        <w:rPr>
          <w:i/>
          <w:iCs/>
        </w:rPr>
        <w:t xml:space="preserve">přiměřenému </w:t>
      </w:r>
      <w:r w:rsidRPr="003048A6">
        <w:t xml:space="preserve">doložení výkyvů ve výchozích datech (např. provozní hodiny, počet topných </w:t>
      </w:r>
      <w:proofErr w:type="gramStart"/>
      <w:r w:rsidRPr="003048A6">
        <w:t>dnů,</w:t>
      </w:r>
      <w:proofErr w:type="gramEnd"/>
      <w:r w:rsidRPr="003048A6">
        <w:t xml:space="preserve"> apod.). Zvažte důležitost vlivů mimo zvolenou hranici, známých jako „interaktivní vlivy“.</w:t>
      </w:r>
    </w:p>
    <w:p w14:paraId="1B5BA991" w14:textId="77777777" w:rsidR="001F6DB4" w:rsidRPr="003048A6" w:rsidRDefault="001F6DB4" w:rsidP="001F6DB4">
      <w:pPr>
        <w:ind w:left="360"/>
      </w:pPr>
      <w:r w:rsidRPr="003048A6">
        <w:t>Budou uvedeny rovnice a způsoby výpočtu výsledků projektu. Bude uveden soubor podmínek, podle kterých budou všechna energetická měření upravena. Může jít o podmínky vykazovaného období nebo o nějaký další soubor stanovených podmínek.</w:t>
      </w:r>
    </w:p>
    <w:p w14:paraId="2684D999" w14:textId="77777777" w:rsidR="001F6DB4" w:rsidRPr="003048A6" w:rsidRDefault="001F6DB4" w:rsidP="006B74CE">
      <w:pPr>
        <w:pStyle w:val="Odstavecseseznamem1"/>
        <w:numPr>
          <w:ilvl w:val="0"/>
          <w:numId w:val="37"/>
        </w:numPr>
        <w:rPr>
          <w:b/>
          <w:lang w:eastAsia="cs-CZ"/>
        </w:rPr>
      </w:pPr>
      <w:r w:rsidRPr="003048A6">
        <w:rPr>
          <w:b/>
          <w:lang w:eastAsia="cs-CZ"/>
        </w:rPr>
        <w:t>Ceny energie</w:t>
      </w:r>
    </w:p>
    <w:p w14:paraId="519C85B8" w14:textId="5C724C54" w:rsidR="001F6DB4" w:rsidRPr="003048A6" w:rsidRDefault="001F6DB4" w:rsidP="001F6DB4">
      <w:pPr>
        <w:ind w:left="360"/>
      </w:pPr>
      <w:r w:rsidRPr="003048A6">
        <w:lastRenderedPageBreak/>
        <w:t>Způsob, jakým je stanovena úspora nákladů</w:t>
      </w:r>
      <w:r>
        <w:t>,</w:t>
      </w:r>
      <w:r w:rsidRPr="003048A6">
        <w:t xml:space="preserve"> závisí na tom, jak je vypočtena uspořená energie a jak je oceněna</w:t>
      </w:r>
      <w:r>
        <w:t xml:space="preserve">. </w:t>
      </w:r>
      <w:r>
        <w:rPr>
          <w:b/>
        </w:rPr>
        <w:t xml:space="preserve">Bude použita stálá cena dle ZD – tabulky </w:t>
      </w:r>
      <w:proofErr w:type="spellStart"/>
      <w:r w:rsidR="00D11CED">
        <w:rPr>
          <w:b/>
        </w:rPr>
        <w:t>technicko-ekonomických</w:t>
      </w:r>
      <w:proofErr w:type="spellEnd"/>
      <w:r>
        <w:rPr>
          <w:b/>
        </w:rPr>
        <w:t xml:space="preserve"> údajů.</w:t>
      </w:r>
    </w:p>
    <w:p w14:paraId="7CC2B417" w14:textId="77777777" w:rsidR="001F6DB4" w:rsidRPr="003048A6" w:rsidRDefault="001F6DB4" w:rsidP="001F6DB4">
      <w:pPr>
        <w:ind w:left="360"/>
      </w:pPr>
      <w:r w:rsidRPr="003048A6">
        <w:rPr>
          <w:i/>
        </w:rPr>
        <w:t xml:space="preserve">Úspory </w:t>
      </w:r>
      <w:r w:rsidRPr="003048A6">
        <w:t>nákladů jsou stanoveny použitím příslušného cenového harmonogramu v následující rovnici:</w:t>
      </w:r>
    </w:p>
    <w:p w14:paraId="5483C4CD" w14:textId="77777777" w:rsidR="001F6DB4" w:rsidRPr="003048A6" w:rsidRDefault="001F6DB4" w:rsidP="001F6DB4">
      <w:pPr>
        <w:ind w:left="708"/>
      </w:pPr>
      <w:r w:rsidRPr="003048A6">
        <w:rPr>
          <w:i/>
        </w:rPr>
        <w:t>Úspory</w:t>
      </w:r>
      <w:r w:rsidRPr="003048A6">
        <w:t xml:space="preserve"> nákladů = </w:t>
      </w:r>
      <w:proofErr w:type="spellStart"/>
      <w:r w:rsidRPr="003048A6">
        <w:t>C</w:t>
      </w:r>
      <w:r w:rsidRPr="003048A6">
        <w:rPr>
          <w:vertAlign w:val="subscript"/>
        </w:rPr>
        <w:t>b</w:t>
      </w:r>
      <w:proofErr w:type="spellEnd"/>
      <w:r w:rsidRPr="003048A6">
        <w:t xml:space="preserve"> – </w:t>
      </w:r>
      <w:proofErr w:type="spellStart"/>
      <w:r w:rsidRPr="003048A6">
        <w:t>C</w:t>
      </w:r>
      <w:r w:rsidRPr="003048A6">
        <w:rPr>
          <w:vertAlign w:val="subscript"/>
        </w:rPr>
        <w:t>r</w:t>
      </w:r>
      <w:proofErr w:type="spellEnd"/>
    </w:p>
    <w:p w14:paraId="5E21BC6B" w14:textId="77777777" w:rsidR="001F6DB4" w:rsidRPr="003048A6" w:rsidRDefault="001F6DB4" w:rsidP="001F6DB4">
      <w:pPr>
        <w:ind w:left="360"/>
        <w:rPr>
          <w:b/>
        </w:rPr>
      </w:pPr>
      <w:r w:rsidRPr="003048A6">
        <w:rPr>
          <w:b/>
        </w:rPr>
        <w:t>Kde:</w:t>
      </w:r>
    </w:p>
    <w:p w14:paraId="4F464DCE" w14:textId="6CDC4A78" w:rsidR="001F6DB4" w:rsidRPr="003048A6" w:rsidRDefault="001F6DB4" w:rsidP="001F6DB4">
      <w:pPr>
        <w:ind w:left="708"/>
      </w:pPr>
      <w:proofErr w:type="spellStart"/>
      <w:r w:rsidRPr="003048A6">
        <w:t>C</w:t>
      </w:r>
      <w:r w:rsidRPr="003048A6">
        <w:rPr>
          <w:vertAlign w:val="subscript"/>
        </w:rPr>
        <w:t>b</w:t>
      </w:r>
      <w:proofErr w:type="spellEnd"/>
      <w:r w:rsidRPr="003048A6">
        <w:t xml:space="preserve"> = náklady na </w:t>
      </w:r>
      <w:r w:rsidRPr="003048A6">
        <w:rPr>
          <w:i/>
        </w:rPr>
        <w:t>spotřebu energie v referenčním období</w:t>
      </w:r>
      <w:r w:rsidRPr="003048A6">
        <w:t xml:space="preserve"> plus všechny </w:t>
      </w:r>
      <w:r w:rsidRPr="003048A6">
        <w:rPr>
          <w:i/>
        </w:rPr>
        <w:t>úpravy</w:t>
      </w:r>
      <w:r w:rsidRPr="003048A6">
        <w:rPr>
          <w:rStyle w:val="Znakapoznpodarou"/>
          <w:i/>
        </w:rPr>
        <w:footnoteReference w:id="2"/>
      </w:r>
    </w:p>
    <w:p w14:paraId="5723B81E" w14:textId="77777777" w:rsidR="001F6DB4" w:rsidRPr="003048A6" w:rsidRDefault="001F6DB4" w:rsidP="001F6DB4">
      <w:pPr>
        <w:ind w:left="708"/>
        <w:rPr>
          <w:i/>
        </w:rPr>
      </w:pPr>
      <w:proofErr w:type="spellStart"/>
      <w:r w:rsidRPr="003048A6">
        <w:t>C</w:t>
      </w:r>
      <w:r w:rsidRPr="003048A6">
        <w:rPr>
          <w:vertAlign w:val="subscript"/>
        </w:rPr>
        <w:t>r</w:t>
      </w:r>
      <w:proofErr w:type="spellEnd"/>
      <w:r w:rsidRPr="003048A6">
        <w:t xml:space="preserve"> = náklady na </w:t>
      </w:r>
      <w:r w:rsidRPr="003048A6">
        <w:rPr>
          <w:i/>
        </w:rPr>
        <w:t>spotřebu energie v zúčtovacím období</w:t>
      </w:r>
      <w:r w:rsidRPr="003048A6">
        <w:t xml:space="preserve"> plus všechny </w:t>
      </w:r>
      <w:r w:rsidRPr="003048A6">
        <w:rPr>
          <w:i/>
        </w:rPr>
        <w:t xml:space="preserve">úpravy </w:t>
      </w:r>
    </w:p>
    <w:p w14:paraId="105B4067" w14:textId="77777777" w:rsidR="001F6DB4" w:rsidRPr="003048A6" w:rsidRDefault="001F6DB4" w:rsidP="006B74CE">
      <w:pPr>
        <w:pStyle w:val="Odstavecseseznamem1"/>
        <w:numPr>
          <w:ilvl w:val="0"/>
          <w:numId w:val="37"/>
        </w:numPr>
        <w:rPr>
          <w:b/>
          <w:lang w:eastAsia="cs-CZ"/>
        </w:rPr>
      </w:pPr>
      <w:r w:rsidRPr="003048A6">
        <w:rPr>
          <w:b/>
          <w:lang w:eastAsia="cs-CZ"/>
        </w:rPr>
        <w:t>Očekávaná přesnost a zdroje dat</w:t>
      </w:r>
    </w:p>
    <w:p w14:paraId="17C2594E" w14:textId="77777777" w:rsidR="001F6DB4" w:rsidRPr="003048A6" w:rsidRDefault="001F6DB4" w:rsidP="001F6DB4">
      <w:pPr>
        <w:ind w:left="360"/>
        <w:rPr>
          <w:u w:val="single"/>
        </w:rPr>
      </w:pPr>
      <w:r w:rsidRPr="003048A6">
        <w:rPr>
          <w:u w:val="single"/>
        </w:rPr>
        <w:t>Přesnost dat</w:t>
      </w:r>
    </w:p>
    <w:p w14:paraId="15E8CD6B" w14:textId="77777777" w:rsidR="001F6DB4" w:rsidRPr="003048A6" w:rsidRDefault="001F6DB4" w:rsidP="001F6DB4">
      <w:pPr>
        <w:ind w:left="360"/>
      </w:pPr>
      <w:r w:rsidRPr="003048A6">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3048A6">
        <w:rPr>
          <w:rStyle w:val="Odkaznakoment"/>
        </w:rPr>
        <w:t xml:space="preserve"> </w:t>
      </w:r>
      <w:r w:rsidRPr="00753065">
        <w:rPr>
          <w:b/>
        </w:rPr>
        <w:t>V tomto ohledu je třeba uvést, že údaje z fakturačních měřidel se považují automaticky za 100% přesné (IPMVP)</w:t>
      </w:r>
      <w:r w:rsidRPr="003048A6">
        <w:t>. Na základě těchto měření se platí za energii, proto je nelze rozporovat.</w:t>
      </w:r>
    </w:p>
    <w:p w14:paraId="1F1D51AC" w14:textId="77777777" w:rsidR="001F6DB4" w:rsidRPr="003048A6" w:rsidRDefault="001F6DB4" w:rsidP="001F6DB4">
      <w:pPr>
        <w:ind w:left="360"/>
        <w:rPr>
          <w:bCs/>
          <w:u w:val="single"/>
        </w:rPr>
      </w:pPr>
      <w:r w:rsidRPr="003048A6">
        <w:rPr>
          <w:bCs/>
          <w:u w:val="single"/>
        </w:rPr>
        <w:t>Zdroje dat:</w:t>
      </w:r>
    </w:p>
    <w:p w14:paraId="42D2F81E" w14:textId="77777777" w:rsidR="001F6DB4" w:rsidRPr="003048A6" w:rsidRDefault="001F6DB4" w:rsidP="001F6DB4">
      <w:pPr>
        <w:ind w:left="360"/>
      </w:pPr>
      <w:r w:rsidRPr="003048A6">
        <w:rPr>
          <w:bCs/>
        </w:rPr>
        <w:t>Energetická data</w:t>
      </w:r>
      <w:r w:rsidRPr="003048A6">
        <w:rPr>
          <w:b/>
          <w:bCs/>
        </w:rPr>
        <w:t xml:space="preserve"> </w:t>
      </w:r>
      <w:r w:rsidRPr="003048A6">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32857F6D" w14:textId="77777777" w:rsidR="001F6DB4" w:rsidRPr="003048A6" w:rsidRDefault="001F6DB4" w:rsidP="001F6DB4">
      <w:pPr>
        <w:ind w:left="360"/>
      </w:pPr>
      <w:r w:rsidRPr="00784F40">
        <w:rPr>
          <w:bCs/>
        </w:rPr>
        <w:t xml:space="preserve">Data nezávislých </w:t>
      </w:r>
      <w:proofErr w:type="gramStart"/>
      <w:r w:rsidRPr="00784F40">
        <w:rPr>
          <w:bCs/>
        </w:rPr>
        <w:t>proměnných ‐ uveďte</w:t>
      </w:r>
      <w:proofErr w:type="gramEnd"/>
      <w:r w:rsidRPr="00784F40">
        <w:rPr>
          <w:bCs/>
        </w:rPr>
        <w:t xml:space="preserve"> zdroje dat: z meteorologických stanic, záznamů objektu,</w:t>
      </w:r>
      <w:r>
        <w:rPr>
          <w:bCs/>
        </w:rPr>
        <w:t xml:space="preserve"> </w:t>
      </w:r>
      <w:r w:rsidRPr="00784F40">
        <w:rPr>
          <w:bCs/>
        </w:rPr>
        <w:t>řídicích systémů, apod. Průměrné měsíční venkovní teploty a počty topných dnů budou převzaty</w:t>
      </w:r>
      <w:r>
        <w:rPr>
          <w:bCs/>
        </w:rPr>
        <w:t xml:space="preserve"> </w:t>
      </w:r>
      <w:r w:rsidRPr="00784F40">
        <w:rPr>
          <w:bCs/>
        </w:rPr>
        <w:t>od stejného zdroje a pro stejnou lokalitu, jako teploty a počty topných dnů uvedené pro</w:t>
      </w:r>
      <w:r>
        <w:rPr>
          <w:bCs/>
        </w:rPr>
        <w:t xml:space="preserve"> </w:t>
      </w:r>
      <w:r w:rsidRPr="00784F40">
        <w:rPr>
          <w:bCs/>
        </w:rPr>
        <w:t>referenční období v Příloze č. 1</w:t>
      </w:r>
      <w:r w:rsidRPr="003048A6">
        <w:t xml:space="preserve">. </w:t>
      </w:r>
    </w:p>
    <w:p w14:paraId="46763AFC" w14:textId="77777777" w:rsidR="001F6DB4" w:rsidRPr="003048A6" w:rsidRDefault="001F6DB4" w:rsidP="001F6DB4">
      <w:pPr>
        <w:ind w:left="360"/>
      </w:pPr>
      <w:r w:rsidRPr="003048A6">
        <w:t>U každého případného zdroje dat zvažte jeho P-D-S-N:</w:t>
      </w:r>
    </w:p>
    <w:p w14:paraId="40C1ACD7" w14:textId="77777777" w:rsidR="001F6DB4" w:rsidRPr="003048A6" w:rsidRDefault="001F6DB4" w:rsidP="006B74CE">
      <w:pPr>
        <w:numPr>
          <w:ilvl w:val="1"/>
          <w:numId w:val="38"/>
        </w:numPr>
        <w:tabs>
          <w:tab w:val="clear" w:pos="1440"/>
          <w:tab w:val="num" w:pos="1800"/>
        </w:tabs>
        <w:spacing w:line="240" w:lineRule="auto"/>
        <w:ind w:left="1800"/>
      </w:pPr>
      <w:r w:rsidRPr="003048A6">
        <w:rPr>
          <w:b/>
          <w:bCs/>
        </w:rPr>
        <w:t>P</w:t>
      </w:r>
      <w:r w:rsidRPr="003048A6">
        <w:t>řesnost dat</w:t>
      </w:r>
    </w:p>
    <w:p w14:paraId="61107F08" w14:textId="77777777" w:rsidR="001F6DB4" w:rsidRPr="003048A6" w:rsidRDefault="001F6DB4" w:rsidP="006B74CE">
      <w:pPr>
        <w:numPr>
          <w:ilvl w:val="1"/>
          <w:numId w:val="38"/>
        </w:numPr>
        <w:tabs>
          <w:tab w:val="clear" w:pos="1440"/>
          <w:tab w:val="num" w:pos="1800"/>
        </w:tabs>
        <w:spacing w:line="240" w:lineRule="auto"/>
        <w:ind w:left="1800"/>
      </w:pPr>
      <w:r w:rsidRPr="003048A6">
        <w:rPr>
          <w:b/>
          <w:bCs/>
        </w:rPr>
        <w:t>D</w:t>
      </w:r>
      <w:r w:rsidRPr="003048A6">
        <w:t>ostupnost dat v případě potřeby</w:t>
      </w:r>
    </w:p>
    <w:p w14:paraId="50E64852" w14:textId="77777777" w:rsidR="001F6DB4" w:rsidRPr="003048A6" w:rsidRDefault="001F6DB4" w:rsidP="006B74CE">
      <w:pPr>
        <w:numPr>
          <w:ilvl w:val="1"/>
          <w:numId w:val="38"/>
        </w:numPr>
        <w:tabs>
          <w:tab w:val="clear" w:pos="1440"/>
          <w:tab w:val="num" w:pos="1800"/>
        </w:tabs>
        <w:spacing w:line="240" w:lineRule="auto"/>
        <w:ind w:left="1800"/>
      </w:pPr>
      <w:r w:rsidRPr="003048A6">
        <w:rPr>
          <w:b/>
          <w:bCs/>
        </w:rPr>
        <w:t>S</w:t>
      </w:r>
      <w:r w:rsidRPr="003048A6">
        <w:t>polehlivost dat</w:t>
      </w:r>
    </w:p>
    <w:p w14:paraId="2D7159A4" w14:textId="77777777" w:rsidR="001F6DB4" w:rsidRPr="003048A6" w:rsidRDefault="001F6DB4" w:rsidP="006B74CE">
      <w:pPr>
        <w:numPr>
          <w:ilvl w:val="1"/>
          <w:numId w:val="38"/>
        </w:numPr>
        <w:tabs>
          <w:tab w:val="clear" w:pos="1440"/>
          <w:tab w:val="num" w:pos="1800"/>
        </w:tabs>
        <w:spacing w:line="240" w:lineRule="auto"/>
        <w:ind w:left="1800"/>
      </w:pPr>
      <w:r w:rsidRPr="003048A6">
        <w:rPr>
          <w:b/>
          <w:bCs/>
        </w:rPr>
        <w:t>N</w:t>
      </w:r>
      <w:r w:rsidRPr="003048A6">
        <w:t>áklady na získání dat</w:t>
      </w:r>
    </w:p>
    <w:p w14:paraId="7088B8F9" w14:textId="77777777" w:rsidR="001F6DB4" w:rsidRPr="003048A6" w:rsidRDefault="001F6DB4" w:rsidP="001F6DB4">
      <w:pPr>
        <w:ind w:firstLine="360"/>
      </w:pPr>
      <w:r w:rsidRPr="003A13C8">
        <w:t>Uveďte, kde hodláte instalovat nová měření.</w:t>
      </w:r>
    </w:p>
    <w:p w14:paraId="482D24D6" w14:textId="77777777" w:rsidR="001F6DB4" w:rsidRPr="003048A6" w:rsidRDefault="001F6DB4" w:rsidP="006B74CE">
      <w:pPr>
        <w:pStyle w:val="Odstavecseseznamem1"/>
        <w:numPr>
          <w:ilvl w:val="0"/>
          <w:numId w:val="37"/>
        </w:numPr>
        <w:rPr>
          <w:b/>
          <w:lang w:eastAsia="cs-CZ"/>
        </w:rPr>
      </w:pPr>
      <w:r w:rsidRPr="003048A6">
        <w:rPr>
          <w:b/>
          <w:lang w:eastAsia="cs-CZ"/>
        </w:rPr>
        <w:t xml:space="preserve">Výpočet úspory paliv, vody a energie, výpočet úspory nákladů – výše a způsob úpravy referenčních hodnot spotřeby energií </w:t>
      </w:r>
    </w:p>
    <w:p w14:paraId="06EB13AA" w14:textId="77777777" w:rsidR="001F6DB4" w:rsidRPr="003048A6" w:rsidRDefault="001F6DB4" w:rsidP="001F6DB4">
      <w:pPr>
        <w:ind w:left="360"/>
      </w:pPr>
      <w:r>
        <w:t xml:space="preserve">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w:t>
      </w:r>
      <w:r>
        <w:lastRenderedPageBreak/>
        <w:t>spotřeby/nerealizovaných nákladů nebo normalizovaných úspor/normalizovaných úspor nákladů s garantovanou spotřebou. Úspory budou vyhodnocovány měsíčně. Porovnání dosažené úspory s garantovanou úsporou bude prováděno ročně za zúčtovací období</w:t>
      </w:r>
      <w:r w:rsidRPr="003048A6">
        <w:t>.</w:t>
      </w:r>
    </w:p>
    <w:p w14:paraId="035E2625" w14:textId="77777777" w:rsidR="001F6DB4" w:rsidRPr="003048A6" w:rsidRDefault="001F6DB4" w:rsidP="006B74CE">
      <w:pPr>
        <w:pStyle w:val="Odstavecseseznamem1"/>
        <w:numPr>
          <w:ilvl w:val="0"/>
          <w:numId w:val="37"/>
        </w:numPr>
        <w:rPr>
          <w:b/>
          <w:lang w:eastAsia="cs-CZ"/>
        </w:rPr>
      </w:pPr>
      <w:r w:rsidRPr="003048A6">
        <w:rPr>
          <w:b/>
          <w:lang w:eastAsia="cs-CZ"/>
        </w:rPr>
        <w:t>Zajištění kvality</w:t>
      </w:r>
    </w:p>
    <w:p w14:paraId="4DEA148F" w14:textId="77777777" w:rsidR="001F6DB4" w:rsidRPr="003048A6" w:rsidRDefault="001F6DB4" w:rsidP="001F6DB4">
      <w:pPr>
        <w:ind w:left="360"/>
      </w:pPr>
      <w:r w:rsidRPr="003048A6">
        <w:t xml:space="preserve">Pro zajištění kvality komplexní služby poskytované ESCO je nezbytná součinnost ze strany Klienta, která je definována v Příloze č. 7. </w:t>
      </w:r>
      <w:proofErr w:type="gramStart"/>
      <w:r w:rsidRPr="003048A6">
        <w:t>V  popisu</w:t>
      </w:r>
      <w:proofErr w:type="gramEnd"/>
      <w:r w:rsidRPr="003048A6">
        <w:t xml:space="preserve"> postupů pro zajištění kvality verifikace dosažených úspor bude věnována pozornost zejména následujícím otázkám:</w:t>
      </w:r>
    </w:p>
    <w:p w14:paraId="282397DA" w14:textId="77777777" w:rsidR="001F6DB4" w:rsidRPr="003048A6" w:rsidRDefault="001F6DB4" w:rsidP="006B74CE">
      <w:pPr>
        <w:numPr>
          <w:ilvl w:val="0"/>
          <w:numId w:val="51"/>
        </w:numPr>
        <w:spacing w:line="240" w:lineRule="auto"/>
      </w:pPr>
      <w:r w:rsidRPr="003048A6">
        <w:t xml:space="preserve">Popis zdrojů, toků, ukládání, zabezpečení a archivace dat </w:t>
      </w:r>
    </w:p>
    <w:p w14:paraId="7885613B" w14:textId="77777777" w:rsidR="001F6DB4" w:rsidRPr="003048A6" w:rsidRDefault="001F6DB4" w:rsidP="006B74CE">
      <w:pPr>
        <w:numPr>
          <w:ilvl w:val="0"/>
          <w:numId w:val="51"/>
        </w:numPr>
        <w:spacing w:line="240" w:lineRule="auto"/>
      </w:pPr>
      <w:r w:rsidRPr="003048A6">
        <w:t xml:space="preserve">Stanovení četnosti sběru dat v rámci zúčtovacího období </w:t>
      </w:r>
    </w:p>
    <w:p w14:paraId="2FF008E0" w14:textId="77777777" w:rsidR="001F6DB4" w:rsidRPr="003048A6" w:rsidRDefault="001F6DB4" w:rsidP="006B74CE">
      <w:pPr>
        <w:numPr>
          <w:ilvl w:val="0"/>
          <w:numId w:val="51"/>
        </w:numPr>
        <w:spacing w:line="240" w:lineRule="auto"/>
      </w:pPr>
      <w:r w:rsidRPr="003048A6">
        <w:t>Stanovení odpovědnosti za sběr dat a za průběžné vyhodnocování výsledků</w:t>
      </w:r>
    </w:p>
    <w:p w14:paraId="26913758" w14:textId="77777777" w:rsidR="001F6DB4" w:rsidRPr="003048A6" w:rsidRDefault="001F6DB4" w:rsidP="006B74CE">
      <w:pPr>
        <w:numPr>
          <w:ilvl w:val="0"/>
          <w:numId w:val="51"/>
        </w:numPr>
        <w:spacing w:line="240" w:lineRule="auto"/>
      </w:pPr>
      <w:r w:rsidRPr="003048A6">
        <w:t xml:space="preserve">Stanovení odpovědnosti za údržbu a za kalibraci měřidel </w:t>
      </w:r>
    </w:p>
    <w:p w14:paraId="2C04E6C3" w14:textId="77777777" w:rsidR="001F6DB4" w:rsidRPr="003048A6" w:rsidRDefault="001F6DB4" w:rsidP="006B74CE">
      <w:pPr>
        <w:numPr>
          <w:ilvl w:val="0"/>
          <w:numId w:val="51"/>
        </w:numPr>
        <w:spacing w:line="240" w:lineRule="auto"/>
      </w:pPr>
      <w:r w:rsidRPr="003048A6">
        <w:t>Postupy průběžného vyhodnocování výsledků v rámci zúčtovacího období</w:t>
      </w:r>
    </w:p>
    <w:p w14:paraId="53159EBB" w14:textId="77777777" w:rsidR="001F6DB4" w:rsidRPr="003048A6" w:rsidRDefault="001F6DB4" w:rsidP="006B74CE">
      <w:pPr>
        <w:numPr>
          <w:ilvl w:val="0"/>
          <w:numId w:val="51"/>
        </w:numPr>
        <w:spacing w:line="240" w:lineRule="auto"/>
      </w:pPr>
      <w:r w:rsidRPr="003048A6">
        <w:t>Postupy přijímání nápravných preventivních opatření na základě průběžných výsledků</w:t>
      </w:r>
    </w:p>
    <w:p w14:paraId="7F77483E" w14:textId="77777777" w:rsidR="001F6DB4" w:rsidRPr="003048A6" w:rsidRDefault="001F6DB4" w:rsidP="006B74CE">
      <w:pPr>
        <w:numPr>
          <w:ilvl w:val="0"/>
          <w:numId w:val="51"/>
        </w:numPr>
        <w:spacing w:line="240" w:lineRule="auto"/>
      </w:pPr>
      <w:r w:rsidRPr="003048A6">
        <w:t>Postupy ověření správnosti naměřených dat</w:t>
      </w:r>
    </w:p>
    <w:p w14:paraId="1E1B6A56" w14:textId="77777777" w:rsidR="001F6DB4" w:rsidRPr="003048A6" w:rsidRDefault="001F6DB4" w:rsidP="006B74CE">
      <w:pPr>
        <w:numPr>
          <w:ilvl w:val="0"/>
          <w:numId w:val="51"/>
        </w:numPr>
        <w:spacing w:line="240" w:lineRule="auto"/>
      </w:pPr>
      <w:r w:rsidRPr="003048A6">
        <w:t>Stanovení postupů, termínů a odpovědností za odstranění poruch měření a sběru dat</w:t>
      </w:r>
    </w:p>
    <w:p w14:paraId="1CCB29CE" w14:textId="77777777" w:rsidR="001F6DB4" w:rsidRPr="003048A6" w:rsidRDefault="001F6DB4" w:rsidP="006B74CE">
      <w:pPr>
        <w:numPr>
          <w:ilvl w:val="0"/>
          <w:numId w:val="51"/>
        </w:numPr>
        <w:spacing w:line="240" w:lineRule="auto"/>
      </w:pPr>
      <w:r w:rsidRPr="003048A6">
        <w:t>Stanovení postupů náhradního stanovení výše dosažené úspory v případě výpadku sběru dat</w:t>
      </w:r>
    </w:p>
    <w:p w14:paraId="390F7F08" w14:textId="77777777" w:rsidR="001F6DB4" w:rsidRPr="003048A6" w:rsidRDefault="001F6DB4" w:rsidP="001F6DB4">
      <w:r w:rsidRPr="003048A6">
        <w:t>V této příloze budou popsány postupy pro zajištění kvality.</w:t>
      </w:r>
    </w:p>
    <w:p w14:paraId="22891C6A" w14:textId="77777777" w:rsidR="001F6DB4" w:rsidRPr="003048A6" w:rsidRDefault="001F6DB4" w:rsidP="006B74CE">
      <w:pPr>
        <w:pStyle w:val="Odstavecseseznamem1"/>
        <w:numPr>
          <w:ilvl w:val="0"/>
          <w:numId w:val="37"/>
        </w:numPr>
        <w:rPr>
          <w:b/>
          <w:lang w:eastAsia="cs-CZ"/>
        </w:rPr>
      </w:pPr>
      <w:r w:rsidRPr="003048A6">
        <w:rPr>
          <w:b/>
          <w:lang w:eastAsia="cs-CZ"/>
        </w:rPr>
        <w:t>Průběžná zpráva o vyhodnocení úspor energie a nákladů</w:t>
      </w:r>
    </w:p>
    <w:p w14:paraId="0113E56E" w14:textId="77777777" w:rsidR="001F6DB4" w:rsidRDefault="001F6DB4" w:rsidP="001F6DB4">
      <w:pPr>
        <w:ind w:left="360"/>
      </w:pPr>
      <w:r>
        <w:t xml:space="preserve">Jak je uvedeno v Článku 15 Smlouvy, ESCO bude ročně předkládat průběžnou zprávu hodnotící uplynulé zúčtovací období (zpráva se předkládá do 60 dnů po ukončení zúčtovacího období). </w:t>
      </w:r>
    </w:p>
    <w:p w14:paraId="7355550B" w14:textId="77777777" w:rsidR="001F6DB4" w:rsidRPr="003048A6" w:rsidRDefault="001F6DB4" w:rsidP="001F6DB4">
      <w:pPr>
        <w:ind w:left="360"/>
      </w:pPr>
      <w:r w:rsidRPr="003048A6">
        <w:t xml:space="preserve">Průběžné zprávy o </w:t>
      </w:r>
      <w:r w:rsidRPr="003048A6">
        <w:rPr>
          <w:b/>
        </w:rPr>
        <w:t>vyhodnocení úspor energie a nákladů</w:t>
      </w:r>
      <w:r w:rsidRPr="003048A6">
        <w:t xml:space="preserve"> budou připravovány a předkládány způsobem, definovaným v plánu M&amp;V (viz IPMVP), a proto budou zahrnovat alespoň:</w:t>
      </w:r>
    </w:p>
    <w:p w14:paraId="2BAC8E05" w14:textId="77777777" w:rsidR="001F6DB4" w:rsidRPr="003048A6" w:rsidRDefault="001F6DB4" w:rsidP="006B74CE">
      <w:pPr>
        <w:pStyle w:val="Odstavecseseznamem1"/>
        <w:numPr>
          <w:ilvl w:val="0"/>
          <w:numId w:val="44"/>
        </w:numPr>
        <w:spacing w:before="40"/>
        <w:ind w:left="714" w:hanging="357"/>
        <w:contextualSpacing w:val="0"/>
        <w:rPr>
          <w:lang w:eastAsia="cs-CZ"/>
        </w:rPr>
      </w:pPr>
      <w:r w:rsidRPr="003048A6">
        <w:t>Popis provozu energetického systému během zúčtovacího období; včetně popisu odchylek od standardního provozu energetického systému během zúčtovacího období;</w:t>
      </w:r>
    </w:p>
    <w:p w14:paraId="15D120F9" w14:textId="77777777" w:rsidR="001F6DB4" w:rsidRPr="003048A6" w:rsidRDefault="001F6DB4" w:rsidP="006B74CE">
      <w:pPr>
        <w:pStyle w:val="Odstavecseseznamem1"/>
        <w:numPr>
          <w:ilvl w:val="0"/>
          <w:numId w:val="44"/>
        </w:numPr>
        <w:spacing w:before="40"/>
        <w:ind w:left="714" w:hanging="357"/>
        <w:contextualSpacing w:val="0"/>
        <w:rPr>
          <w:lang w:eastAsia="cs-CZ"/>
        </w:rPr>
      </w:pPr>
      <w:r w:rsidRPr="003048A6">
        <w:rPr>
          <w:lang w:eastAsia="cs-CZ"/>
        </w:rPr>
        <w:t>Popis všech změn objektu, opravňujících k úpravám výchozího stavu, a výpočet potřebné úpravy sledovaných dat.</w:t>
      </w:r>
    </w:p>
    <w:p w14:paraId="12EAAB0E" w14:textId="77777777" w:rsidR="001F6DB4" w:rsidRPr="003048A6" w:rsidRDefault="001F6DB4" w:rsidP="006B74CE">
      <w:pPr>
        <w:pStyle w:val="Odstavecseseznamem1"/>
        <w:numPr>
          <w:ilvl w:val="0"/>
          <w:numId w:val="44"/>
        </w:numPr>
        <w:spacing w:before="40"/>
        <w:ind w:left="714" w:hanging="357"/>
        <w:contextualSpacing w:val="0"/>
        <w:rPr>
          <w:lang w:eastAsia="cs-CZ"/>
        </w:rPr>
      </w:pPr>
      <w:r w:rsidRPr="003048A6">
        <w:rPr>
          <w:lang w:eastAsia="cs-CZ"/>
        </w:rPr>
        <w:t xml:space="preserve">Surová – primární data za vykazované období (energie a nezávislé proměnné), tj. sledovaná data z vykazovaného období, časové údaje o začátku a konci období, kdy se provádělo měření, energetická data a hodnoty nezávislých proměnných </w:t>
      </w:r>
    </w:p>
    <w:p w14:paraId="4FB0ED36" w14:textId="77777777" w:rsidR="001F6DB4" w:rsidRPr="003048A6" w:rsidRDefault="001F6DB4" w:rsidP="006B74CE">
      <w:pPr>
        <w:pStyle w:val="Odstavecseseznamem1"/>
        <w:numPr>
          <w:ilvl w:val="0"/>
          <w:numId w:val="45"/>
        </w:numPr>
        <w:spacing w:before="40"/>
        <w:ind w:left="714" w:hanging="357"/>
        <w:contextualSpacing w:val="0"/>
        <w:rPr>
          <w:lang w:eastAsia="cs-CZ"/>
        </w:rPr>
      </w:pPr>
      <w:r w:rsidRPr="003048A6">
        <w:rPr>
          <w:lang w:eastAsia="cs-CZ"/>
        </w:rPr>
        <w:t>Použité ceny energie nebo cenových tarifů</w:t>
      </w:r>
    </w:p>
    <w:p w14:paraId="51890223" w14:textId="77777777" w:rsidR="001F6DB4" w:rsidRPr="003048A6" w:rsidRDefault="001F6DB4" w:rsidP="006B74CE">
      <w:pPr>
        <w:pStyle w:val="Odstavecseseznamem1"/>
        <w:numPr>
          <w:ilvl w:val="0"/>
          <w:numId w:val="45"/>
        </w:numPr>
        <w:spacing w:before="40"/>
        <w:ind w:left="714" w:hanging="357"/>
        <w:contextualSpacing w:val="0"/>
        <w:rPr>
          <w:lang w:eastAsia="cs-CZ"/>
        </w:rPr>
      </w:pPr>
      <w:r w:rsidRPr="003048A6">
        <w:rPr>
          <w:lang w:eastAsia="cs-CZ"/>
        </w:rPr>
        <w:t>U varianty A odsouhlasené odhadnuté hodnoty.</w:t>
      </w:r>
    </w:p>
    <w:p w14:paraId="1023EA89" w14:textId="77777777" w:rsidR="001F6DB4" w:rsidRPr="003048A6" w:rsidRDefault="001F6DB4" w:rsidP="006B74CE">
      <w:pPr>
        <w:pStyle w:val="Odstavecseseznamem1"/>
        <w:numPr>
          <w:ilvl w:val="0"/>
          <w:numId w:val="45"/>
        </w:numPr>
        <w:spacing w:before="40"/>
        <w:ind w:left="714" w:hanging="357"/>
        <w:contextualSpacing w:val="0"/>
        <w:rPr>
          <w:lang w:eastAsia="cs-CZ"/>
        </w:rPr>
      </w:pPr>
      <w:r w:rsidRPr="003048A6">
        <w:rPr>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4CE939DF" w14:textId="77777777" w:rsidR="001F6DB4" w:rsidRPr="003048A6" w:rsidRDefault="001F6DB4" w:rsidP="006B74CE">
      <w:pPr>
        <w:pStyle w:val="Odstavecseseznamem1"/>
        <w:numPr>
          <w:ilvl w:val="0"/>
          <w:numId w:val="45"/>
        </w:numPr>
        <w:spacing w:before="40"/>
        <w:contextualSpacing w:val="0"/>
      </w:pPr>
      <w:r w:rsidRPr="003048A6">
        <w:t>Specifikaci provedených dodatečných opatření, která mají vliv na dosahovanou úsporu;</w:t>
      </w:r>
    </w:p>
    <w:p w14:paraId="2A5E1161" w14:textId="77777777" w:rsidR="001F6DB4" w:rsidRPr="003048A6" w:rsidRDefault="001F6DB4" w:rsidP="006B74CE">
      <w:pPr>
        <w:pStyle w:val="Odstavecseseznamem1"/>
        <w:numPr>
          <w:ilvl w:val="0"/>
          <w:numId w:val="45"/>
        </w:numPr>
        <w:spacing w:before="40"/>
        <w:ind w:left="714" w:hanging="357"/>
        <w:contextualSpacing w:val="0"/>
        <w:rPr>
          <w:lang w:eastAsia="cs-CZ"/>
        </w:rPr>
      </w:pPr>
      <w:r w:rsidRPr="003048A6">
        <w:t xml:space="preserve">Výši dosažených úspor paliv vody a energie v technických jednotkách – po jednotlivých areálech/objektech </w:t>
      </w:r>
    </w:p>
    <w:p w14:paraId="75CD8942" w14:textId="77777777" w:rsidR="001F6DB4" w:rsidRPr="003048A6" w:rsidRDefault="001F6DB4" w:rsidP="006B74CE">
      <w:pPr>
        <w:pStyle w:val="Odstavecseseznamem1"/>
        <w:numPr>
          <w:ilvl w:val="0"/>
          <w:numId w:val="45"/>
        </w:numPr>
        <w:spacing w:before="40"/>
        <w:ind w:left="714" w:hanging="357"/>
        <w:contextualSpacing w:val="0"/>
      </w:pPr>
      <w:r w:rsidRPr="003048A6">
        <w:t>Výši dosažených úspor nákladů po jednotlivých areálech/objektech;</w:t>
      </w:r>
    </w:p>
    <w:p w14:paraId="69178CB4" w14:textId="77777777" w:rsidR="001F6DB4" w:rsidRPr="003048A6" w:rsidRDefault="001F6DB4" w:rsidP="006B74CE">
      <w:pPr>
        <w:pStyle w:val="Odstavecseseznamem1"/>
        <w:numPr>
          <w:ilvl w:val="0"/>
          <w:numId w:val="45"/>
        </w:numPr>
        <w:spacing w:before="40"/>
        <w:ind w:left="714" w:hanging="357"/>
        <w:contextualSpacing w:val="0"/>
        <w:rPr>
          <w:lang w:eastAsia="cs-CZ"/>
        </w:rPr>
      </w:pPr>
      <w:r w:rsidRPr="003048A6">
        <w:rPr>
          <w:lang w:eastAsia="cs-CZ"/>
        </w:rPr>
        <w:t>Porovnání dosažené a garantované úspory;</w:t>
      </w:r>
    </w:p>
    <w:p w14:paraId="477DCC9A" w14:textId="77777777" w:rsidR="001F6DB4" w:rsidRPr="003048A6" w:rsidRDefault="001F6DB4" w:rsidP="006B74CE">
      <w:pPr>
        <w:pStyle w:val="Odstavecseseznamem1"/>
        <w:numPr>
          <w:ilvl w:val="0"/>
          <w:numId w:val="45"/>
        </w:numPr>
        <w:spacing w:before="40"/>
        <w:ind w:left="714" w:hanging="357"/>
        <w:contextualSpacing w:val="0"/>
      </w:pPr>
      <w:r w:rsidRPr="003048A6">
        <w:t>Závěr, zda garantované úspory bylo dosaženo či ne, příp. zda Klientovi vzniklo právo na sankci nebo ESCO vzniklo právo na prémii.</w:t>
      </w:r>
    </w:p>
    <w:p w14:paraId="401F0969" w14:textId="77777777" w:rsidR="001F6DB4" w:rsidRPr="003048A6" w:rsidRDefault="001F6DB4" w:rsidP="006B74CE">
      <w:pPr>
        <w:pStyle w:val="Odstavecseseznamem1"/>
        <w:numPr>
          <w:ilvl w:val="0"/>
          <w:numId w:val="45"/>
        </w:numPr>
        <w:spacing w:before="40"/>
        <w:ind w:left="714" w:hanging="357"/>
        <w:contextualSpacing w:val="0"/>
        <w:rPr>
          <w:lang w:eastAsia="cs-CZ"/>
        </w:rPr>
      </w:pPr>
      <w:r w:rsidRPr="003048A6">
        <w:rPr>
          <w:lang w:eastAsia="cs-CZ"/>
        </w:rPr>
        <w:t>Jméno zpracovatele průběžné zprávy a kontakty na něho</w:t>
      </w:r>
    </w:p>
    <w:p w14:paraId="01B8D658" w14:textId="77777777" w:rsidR="001F6DB4" w:rsidRPr="003048A6" w:rsidRDefault="001F6DB4" w:rsidP="006B74CE">
      <w:pPr>
        <w:pStyle w:val="Odstavecseseznamem1"/>
        <w:numPr>
          <w:ilvl w:val="0"/>
          <w:numId w:val="45"/>
        </w:numPr>
        <w:spacing w:before="40"/>
        <w:ind w:left="714" w:hanging="357"/>
        <w:contextualSpacing w:val="0"/>
        <w:rPr>
          <w:lang w:eastAsia="cs-CZ"/>
        </w:rPr>
      </w:pPr>
      <w:r w:rsidRPr="003048A6">
        <w:rPr>
          <w:lang w:eastAsia="cs-CZ"/>
        </w:rPr>
        <w:lastRenderedPageBreak/>
        <w:t>Podpis oprávněné osoby</w:t>
      </w:r>
    </w:p>
    <w:p w14:paraId="2B038F3D" w14:textId="7CC986C6" w:rsidR="00E578B4" w:rsidRDefault="001F6DB4" w:rsidP="001F6DB4">
      <w:pPr>
        <w:ind w:left="357"/>
      </w:pPr>
      <w:r w:rsidRPr="003048A6">
        <w:t xml:space="preserve">Schválená průběžná zpráva s vyhodnocením dosažených úspor za příslušné zúčtovací období, zahrnující případně připomínky Klienta k ní, je podkladem pro schválení </w:t>
      </w:r>
      <w:r w:rsidRPr="003048A6">
        <w:rPr>
          <w:b/>
        </w:rPr>
        <w:t>protokolu za příslušné zúčtovací období</w:t>
      </w:r>
      <w:r w:rsidRPr="003048A6">
        <w:t xml:space="preserve"> a je jeho povinnou přílohou spolu s dalšími informacemi, vyplývajícími z Článku 15.</w:t>
      </w:r>
    </w:p>
    <w:p w14:paraId="5A4460B9" w14:textId="77777777" w:rsidR="00E578B4" w:rsidRDefault="00E578B4">
      <w:pPr>
        <w:spacing w:before="0" w:line="240" w:lineRule="auto"/>
        <w:jc w:val="left"/>
      </w:pPr>
      <w:r>
        <w:br w:type="page"/>
      </w:r>
    </w:p>
    <w:p w14:paraId="429AE384" w14:textId="77777777" w:rsidR="001F6DB4" w:rsidRPr="003048A6" w:rsidRDefault="001F6DB4" w:rsidP="00E578B4">
      <w:pPr>
        <w:pStyle w:val="Nadpis1"/>
        <w:numPr>
          <w:ilvl w:val="0"/>
          <w:numId w:val="0"/>
        </w:numPr>
      </w:pPr>
      <w:bookmarkStart w:id="228" w:name="_Toc85704333"/>
      <w:bookmarkStart w:id="229" w:name="_Toc152262162"/>
      <w:r w:rsidRPr="003048A6">
        <w:lastRenderedPageBreak/>
        <w:t>Příloha č. 7: Energetický management</w:t>
      </w:r>
      <w:bookmarkEnd w:id="228"/>
      <w:bookmarkEnd w:id="229"/>
    </w:p>
    <w:p w14:paraId="4B170CF4" w14:textId="7D9FB1D1" w:rsidR="001F6DB4" w:rsidRDefault="001F6DB4" w:rsidP="001F6DB4">
      <w:r w:rsidRPr="00EF3CBA">
        <w:rPr>
          <w:highlight w:val="yellow"/>
        </w:rPr>
        <w:t>Doplní ESCO</w:t>
      </w:r>
    </w:p>
    <w:p w14:paraId="4E58C9DA" w14:textId="727589FF" w:rsidR="001F6DB4" w:rsidRPr="003048A6" w:rsidRDefault="001F6DB4" w:rsidP="001F6DB4">
      <w:r w:rsidRPr="003048A6">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3F448889" w14:textId="77777777" w:rsidR="001F6DB4" w:rsidRPr="003048A6" w:rsidRDefault="001F6DB4" w:rsidP="001F6DB4">
      <w:r w:rsidRPr="003048A6">
        <w:t xml:space="preserve">Energetický management není možné vykonávat bez náležité smluvně sjednané součinnosti Klienta. Proto bude v této příloze definován: </w:t>
      </w:r>
    </w:p>
    <w:p w14:paraId="4336CF87" w14:textId="08D5B128" w:rsidR="001F6DB4" w:rsidRDefault="001F6DB4" w:rsidP="006B74CE">
      <w:pPr>
        <w:pStyle w:val="Odstavecseseznamem1"/>
        <w:numPr>
          <w:ilvl w:val="0"/>
          <w:numId w:val="50"/>
        </w:numPr>
        <w:ind w:left="714" w:hanging="357"/>
        <w:contextualSpacing w:val="0"/>
      </w:pPr>
      <w:r w:rsidRPr="003048A6">
        <w:t xml:space="preserve">Energetický management – činnosti a povinnosti </w:t>
      </w:r>
      <w:proofErr w:type="gramStart"/>
      <w:r w:rsidRPr="003048A6">
        <w:t>ESCO - zahrnuje</w:t>
      </w:r>
      <w:proofErr w:type="gramEnd"/>
      <w:r w:rsidRPr="003048A6">
        <w:t xml:space="preserve"> zejména činnosti</w:t>
      </w:r>
      <w:r>
        <w:t xml:space="preserve"> uvedené v Článku 11, které budou</w:t>
      </w:r>
      <w:r w:rsidRPr="003048A6">
        <w:t xml:space="preserve"> podrobně rozepsány v této příloze.</w:t>
      </w:r>
      <w:r w:rsidR="004B55CE">
        <w:t xml:space="preserve"> Zadavatel požaduje, aby v rámci energetického </w:t>
      </w:r>
      <w:proofErr w:type="spellStart"/>
      <w:r w:rsidR="004B55CE">
        <w:t>managamentu</w:t>
      </w:r>
      <w:proofErr w:type="spellEnd"/>
      <w:r w:rsidR="004B55CE">
        <w:t xml:space="preserve"> ESCO zajistilo</w:t>
      </w:r>
      <w:r w:rsidR="00B26180">
        <w:t xml:space="preserve"> minimálně</w:t>
      </w:r>
      <w:r w:rsidR="004B55CE">
        <w:t>:</w:t>
      </w:r>
    </w:p>
    <w:p w14:paraId="575281B2" w14:textId="7516C3F1" w:rsidR="004B55CE" w:rsidRDefault="004B55CE" w:rsidP="003A5E8F">
      <w:pPr>
        <w:pStyle w:val="Odstavecseseznamem1"/>
        <w:numPr>
          <w:ilvl w:val="2"/>
          <w:numId w:val="55"/>
        </w:numPr>
        <w:ind w:left="993"/>
      </w:pPr>
      <w:r>
        <w:t xml:space="preserve">měření a zaznamenávání spotřeby </w:t>
      </w:r>
      <w:proofErr w:type="gramStart"/>
      <w:r>
        <w:t>energie - data</w:t>
      </w:r>
      <w:proofErr w:type="gramEnd"/>
      <w:r>
        <w:t xml:space="preserve"> o spotřebě energie (a vody) s možností generování reportu o spotřebách minimálně za každý kalendářní den</w:t>
      </w:r>
    </w:p>
    <w:p w14:paraId="0DE88319" w14:textId="1521D4DA" w:rsidR="004B55CE" w:rsidRDefault="004B55CE" w:rsidP="003A5E8F">
      <w:pPr>
        <w:pStyle w:val="Odstavecseseznamem1"/>
        <w:numPr>
          <w:ilvl w:val="2"/>
          <w:numId w:val="55"/>
        </w:numPr>
        <w:ind w:left="993"/>
      </w:pPr>
      <w:r>
        <w:t>vyhodnocování spotřeby energie a účinnosti realizovaných opatření</w:t>
      </w:r>
    </w:p>
    <w:p w14:paraId="57D645F4" w14:textId="7583B16C" w:rsidR="004B55CE" w:rsidRDefault="004B55CE" w:rsidP="003A5E8F">
      <w:pPr>
        <w:pStyle w:val="Odstavecseseznamem1"/>
        <w:numPr>
          <w:ilvl w:val="2"/>
          <w:numId w:val="55"/>
        </w:numPr>
        <w:ind w:left="993"/>
      </w:pPr>
      <w:r>
        <w:t>porovnávání velikosti úspor předpokládaných a skutečně dosažených</w:t>
      </w:r>
    </w:p>
    <w:p w14:paraId="1632A3D4" w14:textId="3D06E18F" w:rsidR="00BD6DB2" w:rsidRPr="003048A6" w:rsidRDefault="00BD6DB2" w:rsidP="003A5E8F">
      <w:pPr>
        <w:pStyle w:val="Odstavecseseznamem1"/>
        <w:numPr>
          <w:ilvl w:val="2"/>
          <w:numId w:val="55"/>
        </w:numPr>
        <w:ind w:left="993"/>
      </w:pPr>
      <w:r>
        <w:t>z</w:t>
      </w:r>
      <w:r w:rsidRPr="00BD6DB2">
        <w:t>aškol</w:t>
      </w:r>
      <w:r>
        <w:t>ení</w:t>
      </w:r>
      <w:r w:rsidRPr="00BD6DB2">
        <w:t xml:space="preserve"> osob</w:t>
      </w:r>
      <w:r>
        <w:t>y na straně Klienta pověřené</w:t>
      </w:r>
      <w:r w:rsidRPr="00BD6DB2">
        <w:t xml:space="preserve"> </w:t>
      </w:r>
      <w:r>
        <w:t>součinností při provádění energetického managementu ze strany ESCO</w:t>
      </w:r>
    </w:p>
    <w:p w14:paraId="28C44D21" w14:textId="136058FF" w:rsidR="001F6DB4" w:rsidRDefault="001F6DB4" w:rsidP="006B74CE">
      <w:pPr>
        <w:pStyle w:val="Odstavecseseznamem1"/>
        <w:numPr>
          <w:ilvl w:val="0"/>
          <w:numId w:val="50"/>
        </w:numPr>
        <w:ind w:left="714" w:hanging="357"/>
        <w:contextualSpacing w:val="0"/>
      </w:pPr>
      <w:r w:rsidRPr="003048A6">
        <w:t>Energetický management – ostatní činnosti a povinnosti Klienta</w:t>
      </w:r>
      <w:r>
        <w:t xml:space="preserve"> požadované se strany ESCO</w:t>
      </w:r>
      <w:r w:rsidR="001160FA">
        <w:t xml:space="preserve"> </w:t>
      </w:r>
      <w:r w:rsidR="001160FA" w:rsidRPr="00F05F53">
        <w:rPr>
          <w:highlight w:val="yellow"/>
        </w:rPr>
        <w:t>doplní ESCO</w:t>
      </w:r>
    </w:p>
    <w:p w14:paraId="7D7DD262" w14:textId="77777777" w:rsidR="001F6DB4" w:rsidRDefault="001F6DB4">
      <w:pPr>
        <w:spacing w:before="0" w:line="240" w:lineRule="auto"/>
        <w:jc w:val="left"/>
        <w:rPr>
          <w:szCs w:val="22"/>
          <w:lang w:eastAsia="en-US"/>
        </w:rPr>
      </w:pPr>
      <w:r>
        <w:br w:type="page"/>
      </w:r>
    </w:p>
    <w:p w14:paraId="0DCFB1B9" w14:textId="77777777" w:rsidR="001F6DB4" w:rsidRPr="003048A6" w:rsidRDefault="001F6DB4" w:rsidP="001F6DB4">
      <w:pPr>
        <w:pStyle w:val="Nadpis1"/>
        <w:numPr>
          <w:ilvl w:val="0"/>
          <w:numId w:val="0"/>
        </w:numPr>
      </w:pPr>
      <w:bookmarkStart w:id="230" w:name="_Toc85704334"/>
      <w:bookmarkStart w:id="231" w:name="_Toc152262163"/>
      <w:r w:rsidRPr="003048A6">
        <w:lastRenderedPageBreak/>
        <w:t>Příloha č. 8: Oprávněné osoby</w:t>
      </w:r>
      <w:bookmarkEnd w:id="230"/>
      <w:bookmarkEnd w:id="231"/>
    </w:p>
    <w:p w14:paraId="73E1CBAA" w14:textId="15855592" w:rsidR="001F6DB4" w:rsidRDefault="001F6DB4" w:rsidP="001F6DB4">
      <w:r w:rsidRPr="00EF3CBA">
        <w:rPr>
          <w:highlight w:val="yellow"/>
        </w:rPr>
        <w:t>Doplní ESCO</w:t>
      </w:r>
      <w:r>
        <w:t xml:space="preserve"> i </w:t>
      </w:r>
      <w:r w:rsidRPr="001F6DB4">
        <w:rPr>
          <w:highlight w:val="cyan"/>
        </w:rPr>
        <w:t>Klient</w:t>
      </w:r>
    </w:p>
    <w:p w14:paraId="384F2135" w14:textId="77777777" w:rsidR="001F6DB4" w:rsidRDefault="001F6DB4" w:rsidP="001F6DB4">
      <w:r w:rsidRPr="003048A6">
        <w:t>Budou uvedeny oprávněné osoby ESCO, které odpovídají za jednotlivé fáze projektu EPC a za projekt jako celek.</w:t>
      </w:r>
    </w:p>
    <w:p w14:paraId="31901E55" w14:textId="3BC2FF35" w:rsidR="00443898" w:rsidRDefault="00FB7C33" w:rsidP="001F6DB4">
      <w:r>
        <w:t>Bude samostatně uvedena oprávněná o</w:t>
      </w:r>
      <w:r w:rsidR="00443898">
        <w:t xml:space="preserve">soba </w:t>
      </w:r>
      <w:r>
        <w:t xml:space="preserve">ESCO </w:t>
      </w:r>
      <w:r w:rsidR="00443898">
        <w:t>odpovědná za manažerské řízení projektu a výstavby základních opatření</w:t>
      </w:r>
      <w:r>
        <w:t xml:space="preserve"> (projektový manažer/ stavbyvedoucí).</w:t>
      </w:r>
    </w:p>
    <w:p w14:paraId="389BD253" w14:textId="77777777" w:rsidR="00443898" w:rsidRDefault="00443898" w:rsidP="001F6DB4"/>
    <w:p w14:paraId="5D7DB5BF" w14:textId="77777777" w:rsidR="00443898" w:rsidRPr="003048A6" w:rsidRDefault="00443898" w:rsidP="001F6DB4"/>
    <w:p w14:paraId="4EB9D02F" w14:textId="55555918" w:rsidR="001F6DB4" w:rsidRDefault="001F6DB4" w:rsidP="001F6DB4">
      <w:r w:rsidRPr="003048A6">
        <w:t xml:space="preserve">V této příloze uvede před uzavřením smlouvy také Klient pověřené osoby pro jednotlivé objekty a za </w:t>
      </w:r>
      <w:r w:rsidR="001160FA" w:rsidRPr="001160FA">
        <w:t>odpovědn</w:t>
      </w:r>
      <w:r w:rsidR="007E76C6">
        <w:t>ou</w:t>
      </w:r>
      <w:r w:rsidR="001160FA" w:rsidRPr="001160FA">
        <w:t xml:space="preserve"> </w:t>
      </w:r>
      <w:r w:rsidR="001160FA">
        <w:t>osob</w:t>
      </w:r>
      <w:r w:rsidR="007E76C6">
        <w:t>u</w:t>
      </w:r>
      <w:r w:rsidR="001160FA">
        <w:t xml:space="preserve"> </w:t>
      </w:r>
      <w:r w:rsidR="001160FA" w:rsidRPr="001160FA">
        <w:t>za manažerské řízení projektu a výstavby základních opatření</w:t>
      </w:r>
      <w:r w:rsidR="007E76C6">
        <w:t xml:space="preserve"> za </w:t>
      </w:r>
      <w:r w:rsidR="007E76C6" w:rsidRPr="003048A6">
        <w:t>Klienta celkem</w:t>
      </w:r>
      <w:r w:rsidRPr="003048A6">
        <w:t>.</w:t>
      </w:r>
    </w:p>
    <w:p w14:paraId="4974846C" w14:textId="77777777" w:rsidR="001F6DB4" w:rsidRDefault="001F6DB4" w:rsidP="001F6DB4">
      <w:pPr>
        <w:spacing w:before="0"/>
        <w:jc w:val="left"/>
      </w:pPr>
      <w:r>
        <w:br w:type="page"/>
      </w:r>
    </w:p>
    <w:p w14:paraId="16090BE9" w14:textId="175A5487" w:rsidR="001F6DB4" w:rsidRPr="00890B2A" w:rsidRDefault="001F6DB4" w:rsidP="001F6DB4">
      <w:pPr>
        <w:pStyle w:val="Nadpis1"/>
        <w:numPr>
          <w:ilvl w:val="0"/>
          <w:numId w:val="0"/>
        </w:numPr>
      </w:pPr>
      <w:bookmarkStart w:id="232" w:name="_Toc85704335"/>
      <w:bookmarkStart w:id="233" w:name="_Toc152262164"/>
      <w:r w:rsidRPr="00890B2A">
        <w:lastRenderedPageBreak/>
        <w:t xml:space="preserve">Příloha č. </w:t>
      </w:r>
      <w:r>
        <w:t>9</w:t>
      </w:r>
      <w:r w:rsidR="00DB6C9F">
        <w:t xml:space="preserve">: </w:t>
      </w:r>
      <w:r>
        <w:t>Seznam poddodavatelů</w:t>
      </w:r>
      <w:bookmarkEnd w:id="232"/>
      <w:bookmarkEnd w:id="233"/>
    </w:p>
    <w:p w14:paraId="741AB9F7" w14:textId="7F0D9820" w:rsidR="001F6DB4" w:rsidRPr="003048A6" w:rsidRDefault="001F6DB4" w:rsidP="001F6DB4">
      <w:r w:rsidRPr="00EF3CBA">
        <w:rPr>
          <w:highlight w:val="yellow"/>
        </w:rPr>
        <w:t>Doplní ESCO</w:t>
      </w:r>
    </w:p>
    <w:p w14:paraId="58C49972" w14:textId="0A6A8BC5" w:rsidR="00BB6ADB" w:rsidRDefault="001F6DB4">
      <w:r w:rsidRPr="003048A6">
        <w:t xml:space="preserve">V této příloze uvede </w:t>
      </w:r>
      <w:r>
        <w:t>ESCO všechny poddodavatele (jméno, IČO, předmět plnění), kteří se budou podílet na plnění předmětu smlouvy podílem větším než 10 % z objemu ceny základních opatření (z ceny investice).</w:t>
      </w:r>
    </w:p>
    <w:p w14:paraId="3480AF6D" w14:textId="77777777" w:rsidR="00BB6ADB" w:rsidRDefault="00BB6ADB">
      <w:pPr>
        <w:spacing w:before="0" w:line="240" w:lineRule="auto"/>
        <w:jc w:val="left"/>
      </w:pPr>
      <w:r>
        <w:br w:type="page"/>
      </w:r>
    </w:p>
    <w:p w14:paraId="47D6BE8A" w14:textId="38137686" w:rsidR="00BB6ADB" w:rsidRPr="00890B2A" w:rsidRDefault="00BB6ADB" w:rsidP="00BB6ADB">
      <w:pPr>
        <w:pStyle w:val="Nadpis1"/>
        <w:numPr>
          <w:ilvl w:val="0"/>
          <w:numId w:val="0"/>
        </w:numPr>
      </w:pPr>
      <w:bookmarkStart w:id="234" w:name="_Toc152262165"/>
      <w:r w:rsidRPr="00890B2A">
        <w:lastRenderedPageBreak/>
        <w:t xml:space="preserve">Příloha č. </w:t>
      </w:r>
      <w:r>
        <w:t>10</w:t>
      </w:r>
      <w:r w:rsidR="00DB6C9F">
        <w:t>:</w:t>
      </w:r>
      <w:r>
        <w:t xml:space="preserve"> </w:t>
      </w:r>
      <w:r w:rsidR="00DB6C9F" w:rsidRPr="00DB6C9F">
        <w:t>Podmínky pro provádění základních opatření</w:t>
      </w:r>
      <w:bookmarkEnd w:id="234"/>
    </w:p>
    <w:p w14:paraId="14589B16" w14:textId="1F73862D" w:rsidR="00BB6ADB" w:rsidRPr="003048A6" w:rsidRDefault="00CA33B4" w:rsidP="00BB6ADB">
      <w:r>
        <w:rPr>
          <w:highlight w:val="yellow"/>
        </w:rPr>
        <w:t>Do</w:t>
      </w:r>
      <w:r w:rsidR="00BB6ADB" w:rsidRPr="00EF3CBA">
        <w:rPr>
          <w:highlight w:val="yellow"/>
        </w:rPr>
        <w:t>plní ESCO</w:t>
      </w:r>
      <w:r w:rsidR="00BB6ADB">
        <w:t xml:space="preserve"> a </w:t>
      </w:r>
      <w:r w:rsidR="00BB6ADB" w:rsidRPr="00BB6ADB">
        <w:rPr>
          <w:highlight w:val="cyan"/>
        </w:rPr>
        <w:t>Klient</w:t>
      </w:r>
    </w:p>
    <w:p w14:paraId="5C963B37" w14:textId="1804C8B6" w:rsidR="0043374B" w:rsidRDefault="00BB6ADB">
      <w:r w:rsidRPr="003048A6">
        <w:t xml:space="preserve">V této příloze uvede </w:t>
      </w:r>
      <w:r>
        <w:t>ESCO</w:t>
      </w:r>
      <w:r w:rsidR="00CA33B4">
        <w:t xml:space="preserve"> a (</w:t>
      </w:r>
      <w:r>
        <w:t>případně</w:t>
      </w:r>
      <w:r w:rsidR="00CA33B4">
        <w:t>)</w:t>
      </w:r>
      <w:r>
        <w:t xml:space="preserve"> Klient </w:t>
      </w:r>
      <w:r w:rsidR="00DB6C9F">
        <w:t xml:space="preserve">podmínky </w:t>
      </w:r>
      <w:r w:rsidR="00CA33B4">
        <w:t xml:space="preserve">pro provádění </w:t>
      </w:r>
      <w:r w:rsidR="00DB6C9F">
        <w:t xml:space="preserve">realizace (výstavby) základních </w:t>
      </w:r>
      <w:r w:rsidR="00CA33B4">
        <w:t xml:space="preserve">investičních </w:t>
      </w:r>
      <w:r w:rsidR="00DB6C9F">
        <w:t>opatření</w:t>
      </w:r>
      <w:r w:rsidR="00CA33B4" w:rsidRPr="00CA33B4">
        <w:t xml:space="preserve">, které jsou specifické z hlediska </w:t>
      </w:r>
      <w:r w:rsidR="00CA33B4">
        <w:t xml:space="preserve">ESCO a (případně) </w:t>
      </w:r>
      <w:r w:rsidR="00CA33B4" w:rsidRPr="00CA33B4">
        <w:t xml:space="preserve">Klienta a musí být </w:t>
      </w:r>
      <w:r w:rsidR="00CA33B4">
        <w:t xml:space="preserve">oběma smluvními stranami </w:t>
      </w:r>
      <w:r w:rsidR="00CA33B4" w:rsidRPr="00CA33B4">
        <w:t>dodrženy</w:t>
      </w:r>
      <w:r w:rsidR="00CA33B4">
        <w:t>.</w:t>
      </w:r>
      <w:r w:rsidR="00EC6B2F">
        <w:t xml:space="preserve"> V případě, že žádná ze smluvních stran nestanoví specifické podmínky pro provádění realizace (výstavby) základních investičních opatření, </w:t>
      </w:r>
      <w:r w:rsidR="00B540BE">
        <w:t>bude tato příloha obsahovat text „Nejsou specifické podmínky pro provádění realizace (výstavby) základních investičních opatření“, případně – po dohodě smluvních stran – nebude tato příloha součástí smlouvy.</w:t>
      </w:r>
    </w:p>
    <w:p w14:paraId="06214FD3" w14:textId="41D4B9AC" w:rsidR="00EC6B2F" w:rsidRDefault="00EC6B2F">
      <w:pPr>
        <w:rPr>
          <w:i/>
          <w:iCs/>
        </w:rPr>
      </w:pPr>
      <w:r w:rsidRPr="00EC6B2F">
        <w:rPr>
          <w:i/>
          <w:iCs/>
        </w:rPr>
        <w:t xml:space="preserve">Příklad podmínek ESCO: </w:t>
      </w:r>
      <w:r>
        <w:rPr>
          <w:i/>
          <w:iCs/>
        </w:rPr>
        <w:t>P</w:t>
      </w:r>
      <w:r w:rsidRPr="00EC6B2F">
        <w:rPr>
          <w:i/>
          <w:iCs/>
        </w:rPr>
        <w:t xml:space="preserve">ři realizaci opatření X v objektu Y musí Klient umožnit provádění prací nepřetržitě po dobu 72 hodin a </w:t>
      </w:r>
      <w:r>
        <w:rPr>
          <w:i/>
          <w:iCs/>
        </w:rPr>
        <w:t>počítat s odstávkou provozu minimálně po dobu 96 hodin.</w:t>
      </w:r>
    </w:p>
    <w:p w14:paraId="3C36D1BA" w14:textId="23A65620" w:rsidR="000C1EA7" w:rsidRDefault="00EC6B2F" w:rsidP="00EC6B2F">
      <w:pPr>
        <w:rPr>
          <w:i/>
          <w:iCs/>
        </w:rPr>
      </w:pPr>
      <w:r w:rsidRPr="00EC6B2F">
        <w:rPr>
          <w:i/>
          <w:iCs/>
        </w:rPr>
        <w:t xml:space="preserve">Příklad podmínek </w:t>
      </w:r>
      <w:r w:rsidR="00B540BE">
        <w:rPr>
          <w:i/>
          <w:iCs/>
        </w:rPr>
        <w:t>Klienta</w:t>
      </w:r>
      <w:r w:rsidRPr="00EC6B2F">
        <w:rPr>
          <w:i/>
          <w:iCs/>
        </w:rPr>
        <w:t xml:space="preserve">: </w:t>
      </w:r>
      <w:r w:rsidR="00B540BE">
        <w:rPr>
          <w:i/>
          <w:iCs/>
        </w:rPr>
        <w:t>R</w:t>
      </w:r>
      <w:r w:rsidRPr="00EC6B2F">
        <w:rPr>
          <w:i/>
          <w:iCs/>
        </w:rPr>
        <w:t xml:space="preserve">ealizaci opatření </w:t>
      </w:r>
      <w:r w:rsidR="00B540BE">
        <w:rPr>
          <w:i/>
          <w:iCs/>
        </w:rPr>
        <w:t>XX</w:t>
      </w:r>
      <w:r w:rsidRPr="00EC6B2F">
        <w:rPr>
          <w:i/>
          <w:iCs/>
        </w:rPr>
        <w:t xml:space="preserve"> v objektu Y</w:t>
      </w:r>
      <w:r w:rsidR="00B540BE">
        <w:rPr>
          <w:i/>
          <w:iCs/>
        </w:rPr>
        <w:t>Y</w:t>
      </w:r>
      <w:r w:rsidRPr="00EC6B2F">
        <w:rPr>
          <w:i/>
          <w:iCs/>
        </w:rPr>
        <w:t xml:space="preserve"> </w:t>
      </w:r>
      <w:r w:rsidR="00B540BE">
        <w:rPr>
          <w:i/>
          <w:iCs/>
        </w:rPr>
        <w:t>může</w:t>
      </w:r>
      <w:r w:rsidRPr="00EC6B2F">
        <w:rPr>
          <w:i/>
          <w:iCs/>
        </w:rPr>
        <w:t xml:space="preserve"> </w:t>
      </w:r>
      <w:r w:rsidR="00B540BE">
        <w:rPr>
          <w:i/>
          <w:iCs/>
        </w:rPr>
        <w:t>ESCO provádět pouze během dnů pracovního volna (mimo dny státních svátků) a v čase mezi 15:00 a 23:30</w:t>
      </w:r>
      <w:r>
        <w:rPr>
          <w:i/>
          <w:iCs/>
        </w:rPr>
        <w:t>.</w:t>
      </w:r>
    </w:p>
    <w:p w14:paraId="3F42D29B" w14:textId="77777777" w:rsidR="000C1EA7" w:rsidRDefault="000C1EA7">
      <w:pPr>
        <w:spacing w:before="0" w:line="240" w:lineRule="auto"/>
        <w:jc w:val="left"/>
        <w:rPr>
          <w:i/>
          <w:iCs/>
        </w:rPr>
      </w:pPr>
      <w:r>
        <w:rPr>
          <w:i/>
          <w:iCs/>
        </w:rPr>
        <w:br w:type="page"/>
      </w:r>
    </w:p>
    <w:p w14:paraId="01965B01" w14:textId="4D848269" w:rsidR="000C1EA7" w:rsidRPr="00013536" w:rsidRDefault="000C1EA7" w:rsidP="000C1EA7">
      <w:pPr>
        <w:pStyle w:val="Nadpis1"/>
        <w:numPr>
          <w:ilvl w:val="0"/>
          <w:numId w:val="0"/>
        </w:numPr>
        <w:rPr>
          <w:color w:val="000000" w:themeColor="text1"/>
        </w:rPr>
      </w:pPr>
      <w:bookmarkStart w:id="235" w:name="_Toc112241641"/>
      <w:bookmarkStart w:id="236" w:name="_Toc152262166"/>
      <w:r w:rsidRPr="00013536">
        <w:rPr>
          <w:color w:val="000000" w:themeColor="text1"/>
        </w:rPr>
        <w:lastRenderedPageBreak/>
        <w:t>Příloha č. 1</w:t>
      </w:r>
      <w:r>
        <w:rPr>
          <w:color w:val="000000" w:themeColor="text1"/>
        </w:rPr>
        <w:t>1</w:t>
      </w:r>
      <w:r w:rsidRPr="00013536">
        <w:rPr>
          <w:color w:val="000000" w:themeColor="text1"/>
        </w:rPr>
        <w:t>: Inflační doložka pro úpravu ceny základních opatření</w:t>
      </w:r>
      <w:bookmarkEnd w:id="235"/>
      <w:bookmarkEnd w:id="236"/>
    </w:p>
    <w:p w14:paraId="002DEEEA"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Cena základních opatření bude na základě samostatného vyúčtování ESCO upravena z důvodu zvýšení nebo snížení cen materiálních, personálních či jiných vstupů potřebných pro provedení základních opatření (dále jen „</w:t>
      </w:r>
      <w:r w:rsidRPr="00013536">
        <w:rPr>
          <w:rFonts w:asciiTheme="minorHAnsi" w:hAnsiTheme="minorHAnsi" w:cstheme="minorHAnsi"/>
          <w:b/>
          <w:bCs/>
          <w:color w:val="000000" w:themeColor="text1"/>
          <w:szCs w:val="22"/>
        </w:rPr>
        <w:t>změna cen nákladů</w:t>
      </w:r>
      <w:r w:rsidRPr="00013536">
        <w:rPr>
          <w:rFonts w:asciiTheme="minorHAnsi" w:hAnsiTheme="minorHAnsi" w:cstheme="minorHAnsi"/>
          <w:color w:val="000000" w:themeColor="text1"/>
          <w:szCs w:val="22"/>
        </w:rPr>
        <w:t xml:space="preserve">“) tak, že se přičtou nebo odečtou částky určené vzorcem stanoveným níže. </w:t>
      </w:r>
    </w:p>
    <w:p w14:paraId="7D33274D" w14:textId="4647BF51"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Tato úprava ceny základních opatření se použije na všechny položky a práce provedené ze strany ESCO při provádění základních opatření, a to za období od okamžiku podání konečné závazné cenové nabídky ze strany ESCO v zadávacím řízení do okamžiku</w:t>
      </w:r>
      <w:r w:rsidR="0048665D">
        <w:rPr>
          <w:rFonts w:asciiTheme="minorHAnsi" w:hAnsiTheme="minorHAnsi" w:cstheme="minorHAnsi"/>
          <w:color w:val="000000" w:themeColor="text1"/>
          <w:szCs w:val="22"/>
        </w:rPr>
        <w:t xml:space="preserve"> </w:t>
      </w:r>
      <w:r w:rsidR="0048665D">
        <w:t>zahájení</w:t>
      </w:r>
      <w:r w:rsidR="0048665D" w:rsidRPr="00A908D4">
        <w:t xml:space="preserve"> období provádění základních opatření</w:t>
      </w:r>
    </w:p>
    <w:p w14:paraId="2E77A554"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ESCO je povinna předložit samostatné vyúčtování změny nákladů jako přílohu faktury Klientovi, a to v členění na jednotlivá čtvrtletí kalendářního roku, za která je úprava ceny základních opatření prováděna. Toto vyúčtování bude vyčíslovat částku, která má být přičtena nebo odečtena v důsledku změny nákladů. Faktura s vyúčtováním změny nákladů za příslušné období bude uhrazena ve lhůtě do 30 dnů od jejího doručení Klientovi. V případě, že je vyúčtování po obsahové stránce nesprávné, může Klient s odůvodněním, proč neodpovídá valorizační doložce, ve lhůtě 14 dnů od doručení požádat ESCO o jeho přepracování.</w:t>
      </w:r>
    </w:p>
    <w:p w14:paraId="3F0E4854"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Rozhodným okamžikem pro zařazení položky nebo práce do příslušného čtvrtletí podle předchozího odstavce je:</w:t>
      </w:r>
    </w:p>
    <w:p w14:paraId="21F99CED" w14:textId="0D8E6318" w:rsidR="000C1EA7" w:rsidRPr="00013536" w:rsidRDefault="000C1EA7" w:rsidP="000C1EA7">
      <w:pPr>
        <w:pStyle w:val="Odstavecseseznamem"/>
        <w:numPr>
          <w:ilvl w:val="0"/>
          <w:numId w:val="53"/>
        </w:numPr>
        <w:suppressAutoHyphens w:val="0"/>
        <w:autoSpaceDE w:val="0"/>
        <w:autoSpaceDN w:val="0"/>
        <w:adjustRightInd w:val="0"/>
        <w:spacing w:before="120" w:line="276" w:lineRule="auto"/>
        <w:contextualSpacing w:val="0"/>
        <w:rPr>
          <w:rFonts w:asciiTheme="minorHAnsi" w:hAnsiTheme="minorHAnsi" w:cstheme="minorHAnsi"/>
          <w:color w:val="000000" w:themeColor="text1"/>
          <w:sz w:val="22"/>
          <w:szCs w:val="22"/>
        </w:rPr>
      </w:pPr>
      <w:r w:rsidRPr="00013536">
        <w:rPr>
          <w:rFonts w:asciiTheme="minorHAnsi" w:hAnsiTheme="minorHAnsi" w:cstheme="minorHAnsi"/>
          <w:color w:val="000000" w:themeColor="text1"/>
          <w:sz w:val="22"/>
          <w:szCs w:val="22"/>
        </w:rPr>
        <w:t>u vybraných položek (zařízení) a prací</w:t>
      </w:r>
      <w:r w:rsidRPr="00013536">
        <w:rPr>
          <w:rFonts w:asciiTheme="minorHAnsi" w:hAnsiTheme="minorHAnsi" w:cstheme="minorHAnsi"/>
          <w:b/>
          <w:bCs/>
          <w:color w:val="000000" w:themeColor="text1"/>
          <w:sz w:val="22"/>
          <w:szCs w:val="22"/>
        </w:rPr>
        <w:t xml:space="preserve"> datum </w:t>
      </w:r>
      <w:r w:rsidR="0048665D" w:rsidRPr="00F05F53">
        <w:rPr>
          <w:rFonts w:asciiTheme="minorHAnsi" w:hAnsiTheme="minorHAnsi" w:cstheme="minorHAnsi"/>
          <w:b/>
          <w:bCs/>
          <w:color w:val="000000" w:themeColor="text1"/>
          <w:sz w:val="22"/>
          <w:szCs w:val="22"/>
        </w:rPr>
        <w:t>zahájení provádění základních opatření</w:t>
      </w:r>
      <w:r w:rsidR="00913851">
        <w:rPr>
          <w:rFonts w:asciiTheme="minorHAnsi" w:hAnsiTheme="minorHAnsi" w:cstheme="minorHAnsi"/>
          <w:b/>
          <w:bCs/>
          <w:color w:val="000000" w:themeColor="text1"/>
          <w:sz w:val="22"/>
          <w:szCs w:val="22"/>
        </w:rPr>
        <w:t xml:space="preserve"> uvedené v protokolu o předání </w:t>
      </w:r>
      <w:r w:rsidR="00726460" w:rsidRPr="00726460">
        <w:rPr>
          <w:rFonts w:asciiTheme="minorHAnsi" w:hAnsiTheme="minorHAnsi" w:cstheme="minorHAnsi"/>
          <w:b/>
          <w:bCs/>
          <w:color w:val="000000" w:themeColor="text1"/>
          <w:sz w:val="22"/>
          <w:szCs w:val="22"/>
        </w:rPr>
        <w:t xml:space="preserve">prvního staveniště v prvním objektu </w:t>
      </w:r>
      <w:r w:rsidR="00913851">
        <w:rPr>
          <w:rFonts w:asciiTheme="minorHAnsi" w:hAnsiTheme="minorHAnsi" w:cstheme="minorHAnsi"/>
          <w:b/>
          <w:bCs/>
          <w:color w:val="000000" w:themeColor="text1"/>
          <w:sz w:val="22"/>
          <w:szCs w:val="22"/>
        </w:rPr>
        <w:t xml:space="preserve">Klientem a převzetí </w:t>
      </w:r>
      <w:r w:rsidR="00726460" w:rsidRPr="00726460">
        <w:rPr>
          <w:rFonts w:asciiTheme="minorHAnsi" w:hAnsiTheme="minorHAnsi" w:cstheme="minorHAnsi"/>
          <w:b/>
          <w:bCs/>
          <w:color w:val="000000" w:themeColor="text1"/>
          <w:sz w:val="22"/>
          <w:szCs w:val="22"/>
        </w:rPr>
        <w:t xml:space="preserve">prvního staveniště v prvním objektu </w:t>
      </w:r>
      <w:r w:rsidR="00913851">
        <w:rPr>
          <w:rFonts w:asciiTheme="minorHAnsi" w:hAnsiTheme="minorHAnsi" w:cstheme="minorHAnsi"/>
          <w:b/>
          <w:bCs/>
          <w:color w:val="000000" w:themeColor="text1"/>
          <w:sz w:val="22"/>
          <w:szCs w:val="22"/>
        </w:rPr>
        <w:t>ESCO</w:t>
      </w:r>
    </w:p>
    <w:p w14:paraId="000604D9"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 xml:space="preserve">Položková cena položek nebo prací, zvýšená nebo snížená postupem podle této valorizační doložky se musí rovnat součinu položkové ceny příslušné položky nebo práce uvedené ve smlouvě a násobitele úpravy, stanoveného dle „Indexu cen stavebních konstrukcí a prací podle </w:t>
      </w:r>
      <w:proofErr w:type="spellStart"/>
      <w:r w:rsidRPr="00013536">
        <w:rPr>
          <w:rFonts w:asciiTheme="minorHAnsi" w:hAnsiTheme="minorHAnsi" w:cstheme="minorHAnsi"/>
          <w:color w:val="000000" w:themeColor="text1"/>
          <w:szCs w:val="22"/>
        </w:rPr>
        <w:t>TSKPstat</w:t>
      </w:r>
      <w:proofErr w:type="spellEnd"/>
      <w:r w:rsidRPr="00013536">
        <w:rPr>
          <w:rFonts w:asciiTheme="minorHAnsi" w:hAnsiTheme="minorHAnsi" w:cstheme="minorHAnsi"/>
          <w:color w:val="000000" w:themeColor="text1"/>
          <w:szCs w:val="22"/>
        </w:rPr>
        <w:t>“ vyhlašovaného Českým statistickým úřadem, a to níže uvedeným způsobem.</w:t>
      </w:r>
    </w:p>
    <w:p w14:paraId="01F496A8"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 xml:space="preserve">Jako cenový index bude v rámci klasifikace </w:t>
      </w:r>
      <w:proofErr w:type="spellStart"/>
      <w:r w:rsidRPr="00013536">
        <w:rPr>
          <w:rFonts w:asciiTheme="minorHAnsi" w:hAnsiTheme="minorHAnsi" w:cstheme="minorHAnsi"/>
          <w:color w:val="000000" w:themeColor="text1"/>
          <w:szCs w:val="22"/>
        </w:rPr>
        <w:t>TSKPstat</w:t>
      </w:r>
      <w:proofErr w:type="spellEnd"/>
      <w:r w:rsidRPr="00013536">
        <w:rPr>
          <w:rFonts w:asciiTheme="minorHAnsi" w:hAnsiTheme="minorHAnsi" w:cstheme="minorHAnsi"/>
          <w:color w:val="000000" w:themeColor="text1"/>
          <w:szCs w:val="22"/>
        </w:rPr>
        <w:t xml:space="preserve"> (kód produktu „</w:t>
      </w:r>
      <w:proofErr w:type="gramStart"/>
      <w:r w:rsidRPr="00013536">
        <w:rPr>
          <w:rFonts w:asciiTheme="minorHAnsi" w:hAnsiTheme="minorHAnsi" w:cstheme="minorHAnsi"/>
          <w:color w:val="000000" w:themeColor="text1"/>
          <w:szCs w:val="22"/>
        </w:rPr>
        <w:t>011041-XYq401</w:t>
      </w:r>
      <w:proofErr w:type="gramEnd"/>
      <w:r w:rsidRPr="00013536">
        <w:rPr>
          <w:rFonts w:asciiTheme="minorHAnsi" w:hAnsiTheme="minorHAnsi" w:cstheme="minorHAnsi"/>
          <w:color w:val="000000" w:themeColor="text1"/>
          <w:szCs w:val="22"/>
        </w:rPr>
        <w:t>“, přičemž „XY“ označuje rok časové řady) využíván:</w:t>
      </w:r>
    </w:p>
    <w:p w14:paraId="1F4469C0" w14:textId="77777777" w:rsidR="000C1EA7" w:rsidRPr="00013536" w:rsidRDefault="000C1EA7" w:rsidP="000C1EA7">
      <w:pPr>
        <w:pStyle w:val="Odstavecseseznamem"/>
        <w:numPr>
          <w:ilvl w:val="0"/>
          <w:numId w:val="52"/>
        </w:numPr>
        <w:suppressAutoHyphens w:val="0"/>
        <w:autoSpaceDE w:val="0"/>
        <w:autoSpaceDN w:val="0"/>
        <w:adjustRightInd w:val="0"/>
        <w:spacing w:before="120" w:line="276" w:lineRule="auto"/>
        <w:ind w:left="584" w:hanging="357"/>
        <w:contextualSpacing w:val="0"/>
        <w:rPr>
          <w:rFonts w:asciiTheme="minorHAnsi" w:hAnsiTheme="minorHAnsi" w:cstheme="minorHAnsi"/>
          <w:i/>
          <w:iCs/>
          <w:color w:val="000000" w:themeColor="text1"/>
          <w:sz w:val="22"/>
          <w:szCs w:val="22"/>
        </w:rPr>
      </w:pPr>
      <w:r w:rsidRPr="00013536">
        <w:rPr>
          <w:rFonts w:asciiTheme="minorHAnsi" w:hAnsiTheme="minorHAnsi" w:cstheme="minorHAnsi"/>
          <w:color w:val="000000" w:themeColor="text1"/>
          <w:sz w:val="22"/>
          <w:szCs w:val="22"/>
        </w:rPr>
        <w:t>index pro kód „</w:t>
      </w:r>
      <w:proofErr w:type="spellStart"/>
      <w:r w:rsidRPr="00013536">
        <w:rPr>
          <w:rFonts w:asciiTheme="minorHAnsi" w:hAnsiTheme="minorHAnsi" w:cstheme="minorHAnsi"/>
          <w:color w:val="000000" w:themeColor="text1"/>
          <w:sz w:val="22"/>
          <w:szCs w:val="22"/>
        </w:rPr>
        <w:t>TSKPstat</w:t>
      </w:r>
      <w:proofErr w:type="spellEnd"/>
      <w:r w:rsidRPr="00013536">
        <w:rPr>
          <w:rFonts w:asciiTheme="minorHAnsi" w:hAnsiTheme="minorHAnsi" w:cstheme="minorHAnsi"/>
          <w:color w:val="000000" w:themeColor="text1"/>
          <w:sz w:val="22"/>
          <w:szCs w:val="22"/>
        </w:rPr>
        <w:t>“ nejbližší předmětu fakturace základního opatření,</w:t>
      </w:r>
    </w:p>
    <w:p w14:paraId="1E99AD28" w14:textId="77777777" w:rsidR="000C1EA7" w:rsidRPr="00013536" w:rsidRDefault="000C1EA7" w:rsidP="000C1EA7">
      <w:pPr>
        <w:pStyle w:val="Odstavecseseznamem"/>
        <w:numPr>
          <w:ilvl w:val="0"/>
          <w:numId w:val="52"/>
        </w:numPr>
        <w:suppressAutoHyphens w:val="0"/>
        <w:autoSpaceDE w:val="0"/>
        <w:autoSpaceDN w:val="0"/>
        <w:adjustRightInd w:val="0"/>
        <w:spacing w:before="120" w:line="276" w:lineRule="auto"/>
        <w:ind w:left="584" w:hanging="357"/>
        <w:contextualSpacing w:val="0"/>
        <w:rPr>
          <w:rFonts w:asciiTheme="minorHAnsi" w:hAnsiTheme="minorHAnsi" w:cstheme="minorHAnsi"/>
          <w:color w:val="000000" w:themeColor="text1"/>
          <w:sz w:val="22"/>
          <w:szCs w:val="22"/>
        </w:rPr>
      </w:pPr>
      <w:r w:rsidRPr="00013536">
        <w:rPr>
          <w:rFonts w:asciiTheme="minorHAnsi" w:hAnsiTheme="minorHAnsi" w:cstheme="minorHAnsi"/>
          <w:color w:val="000000" w:themeColor="text1"/>
          <w:sz w:val="22"/>
          <w:szCs w:val="22"/>
        </w:rPr>
        <w:t>index pro „předchozí období = 100“, hodnoty „čtvrtletí“,</w:t>
      </w:r>
    </w:p>
    <w:p w14:paraId="0894A6F5"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(dále jen „</w:t>
      </w:r>
      <w:r w:rsidRPr="00013536">
        <w:rPr>
          <w:rFonts w:asciiTheme="minorHAnsi" w:hAnsiTheme="minorHAnsi" w:cstheme="minorHAnsi"/>
          <w:b/>
          <w:bCs/>
          <w:color w:val="000000" w:themeColor="text1"/>
          <w:szCs w:val="22"/>
        </w:rPr>
        <w:t>Cenový index</w:t>
      </w:r>
      <w:r w:rsidRPr="00013536">
        <w:rPr>
          <w:rFonts w:asciiTheme="minorHAnsi" w:hAnsiTheme="minorHAnsi" w:cstheme="minorHAnsi"/>
          <w:color w:val="000000" w:themeColor="text1"/>
          <w:szCs w:val="22"/>
        </w:rPr>
        <w:t>“).</w:t>
      </w:r>
    </w:p>
    <w:p w14:paraId="49D5CD29"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p>
    <w:p w14:paraId="2A2C74AA" w14:textId="77777777" w:rsidR="000C1EA7" w:rsidRPr="00013536" w:rsidRDefault="000C1EA7" w:rsidP="000C1EA7">
      <w:pPr>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Výpočet se vztahuje na tato technologická zařízení:</w:t>
      </w:r>
    </w:p>
    <w:p w14:paraId="06845E46" w14:textId="77777777" w:rsidR="000C1EA7" w:rsidRPr="00013536" w:rsidRDefault="000C1EA7" w:rsidP="000C1EA7">
      <w:pPr>
        <w:pStyle w:val="Odstavecseseznamem"/>
        <w:numPr>
          <w:ilvl w:val="0"/>
          <w:numId w:val="53"/>
        </w:numPr>
        <w:suppressAutoHyphens w:val="0"/>
        <w:autoSpaceDE w:val="0"/>
        <w:autoSpaceDN w:val="0"/>
        <w:adjustRightInd w:val="0"/>
        <w:spacing w:before="120" w:line="276" w:lineRule="auto"/>
        <w:contextualSpacing w:val="0"/>
        <w:rPr>
          <w:rFonts w:asciiTheme="minorHAnsi" w:hAnsiTheme="minorHAnsi" w:cstheme="minorHAnsi"/>
          <w:color w:val="000000" w:themeColor="text1"/>
          <w:sz w:val="22"/>
          <w:szCs w:val="22"/>
        </w:rPr>
      </w:pPr>
      <w:r w:rsidRPr="00013536">
        <w:rPr>
          <w:rFonts w:asciiTheme="minorHAnsi" w:hAnsiTheme="minorHAnsi" w:cstheme="minorHAnsi"/>
          <w:color w:val="000000" w:themeColor="text1"/>
          <w:sz w:val="22"/>
          <w:szCs w:val="22"/>
        </w:rPr>
        <w:t>např. Fotovoltaické panely a střídače,</w:t>
      </w:r>
    </w:p>
    <w:p w14:paraId="1F2165F8" w14:textId="77777777" w:rsidR="000C1EA7" w:rsidRPr="00013536" w:rsidRDefault="000C1EA7" w:rsidP="000C1EA7">
      <w:pPr>
        <w:pStyle w:val="Odstavecseseznamem"/>
        <w:numPr>
          <w:ilvl w:val="0"/>
          <w:numId w:val="53"/>
        </w:numPr>
        <w:suppressAutoHyphens w:val="0"/>
        <w:autoSpaceDE w:val="0"/>
        <w:autoSpaceDN w:val="0"/>
        <w:adjustRightInd w:val="0"/>
        <w:spacing w:before="120" w:line="276" w:lineRule="auto"/>
        <w:contextualSpacing w:val="0"/>
        <w:rPr>
          <w:rFonts w:asciiTheme="minorHAnsi" w:hAnsiTheme="minorHAnsi" w:cstheme="minorHAnsi"/>
          <w:color w:val="000000" w:themeColor="text1"/>
          <w:sz w:val="22"/>
          <w:szCs w:val="22"/>
        </w:rPr>
      </w:pPr>
      <w:r w:rsidRPr="00013536">
        <w:rPr>
          <w:rFonts w:asciiTheme="minorHAnsi" w:hAnsiTheme="minorHAnsi" w:cstheme="minorHAnsi"/>
          <w:color w:val="000000" w:themeColor="text1"/>
          <w:sz w:val="22"/>
          <w:szCs w:val="22"/>
        </w:rPr>
        <w:t>např. Kondenzační kotle,</w:t>
      </w:r>
    </w:p>
    <w:p w14:paraId="5F5199F5" w14:textId="77777777" w:rsidR="000C1EA7" w:rsidRPr="00013536" w:rsidRDefault="000C1EA7" w:rsidP="000C1EA7">
      <w:pPr>
        <w:pStyle w:val="Odstavecseseznamem"/>
        <w:numPr>
          <w:ilvl w:val="0"/>
          <w:numId w:val="53"/>
        </w:numPr>
        <w:suppressAutoHyphens w:val="0"/>
        <w:autoSpaceDE w:val="0"/>
        <w:autoSpaceDN w:val="0"/>
        <w:adjustRightInd w:val="0"/>
        <w:spacing w:before="120" w:line="276" w:lineRule="auto"/>
        <w:contextualSpacing w:val="0"/>
        <w:rPr>
          <w:rFonts w:asciiTheme="minorHAnsi" w:hAnsiTheme="minorHAnsi" w:cstheme="minorHAnsi"/>
          <w:color w:val="000000" w:themeColor="text1"/>
          <w:sz w:val="22"/>
          <w:szCs w:val="22"/>
        </w:rPr>
      </w:pPr>
      <w:r w:rsidRPr="00013536">
        <w:rPr>
          <w:rFonts w:asciiTheme="minorHAnsi" w:hAnsiTheme="minorHAnsi" w:cstheme="minorHAnsi"/>
          <w:color w:val="000000" w:themeColor="text1"/>
          <w:sz w:val="22"/>
          <w:szCs w:val="22"/>
        </w:rPr>
        <w:t>např. Vzduchotechnické jednotky,</w:t>
      </w:r>
    </w:p>
    <w:p w14:paraId="588C350D" w14:textId="77777777" w:rsidR="000C1EA7" w:rsidRPr="00013536" w:rsidRDefault="000C1EA7" w:rsidP="000C1EA7">
      <w:pPr>
        <w:pStyle w:val="Odstavecseseznamem"/>
        <w:numPr>
          <w:ilvl w:val="0"/>
          <w:numId w:val="53"/>
        </w:numPr>
        <w:suppressAutoHyphens w:val="0"/>
        <w:autoSpaceDE w:val="0"/>
        <w:autoSpaceDN w:val="0"/>
        <w:adjustRightInd w:val="0"/>
        <w:spacing w:before="120" w:line="276" w:lineRule="auto"/>
        <w:contextualSpacing w:val="0"/>
        <w:rPr>
          <w:rFonts w:asciiTheme="minorHAnsi" w:hAnsiTheme="minorHAnsi" w:cstheme="minorHAnsi"/>
          <w:color w:val="000000" w:themeColor="text1"/>
          <w:sz w:val="22"/>
          <w:szCs w:val="22"/>
        </w:rPr>
      </w:pPr>
      <w:r w:rsidRPr="00013536">
        <w:rPr>
          <w:rFonts w:asciiTheme="minorHAnsi" w:hAnsiTheme="minorHAnsi" w:cstheme="minorHAnsi"/>
          <w:color w:val="000000" w:themeColor="text1"/>
          <w:sz w:val="22"/>
          <w:szCs w:val="22"/>
        </w:rPr>
        <w:t>např. Transformátory</w:t>
      </w:r>
    </w:p>
    <w:p w14:paraId="15DC26E4"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Částka, která má být přičtena nebo odečtena v důsledku změn nákladů za příslušné kalendářní čtvrtletí, se vypočte podle vzorce:</w:t>
      </w:r>
    </w:p>
    <w:p w14:paraId="39CCB346"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p>
    <w:p w14:paraId="7D0651FA"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proofErr w:type="spellStart"/>
      <w:r w:rsidRPr="00013536">
        <w:rPr>
          <w:rFonts w:asciiTheme="minorHAnsi" w:hAnsiTheme="minorHAnsi" w:cstheme="minorHAnsi"/>
          <w:color w:val="000000" w:themeColor="text1"/>
          <w:szCs w:val="22"/>
        </w:rPr>
        <w:t>UCn</w:t>
      </w:r>
      <w:proofErr w:type="spellEnd"/>
      <w:r w:rsidRPr="00013536">
        <w:rPr>
          <w:rFonts w:asciiTheme="minorHAnsi" w:hAnsiTheme="minorHAnsi" w:cstheme="minorHAnsi"/>
          <w:color w:val="000000" w:themeColor="text1"/>
          <w:szCs w:val="22"/>
        </w:rPr>
        <w:t xml:space="preserve"> = </w:t>
      </w:r>
      <w:proofErr w:type="spellStart"/>
      <w:r w:rsidRPr="00013536">
        <w:rPr>
          <w:rFonts w:asciiTheme="minorHAnsi" w:hAnsiTheme="minorHAnsi" w:cstheme="minorHAnsi"/>
          <w:color w:val="000000" w:themeColor="text1"/>
          <w:szCs w:val="22"/>
        </w:rPr>
        <w:t>Fnz</w:t>
      </w:r>
      <w:proofErr w:type="spellEnd"/>
      <w:r w:rsidRPr="00013536">
        <w:rPr>
          <w:rFonts w:asciiTheme="minorHAnsi" w:hAnsiTheme="minorHAnsi" w:cstheme="minorHAnsi"/>
          <w:color w:val="000000" w:themeColor="text1"/>
          <w:szCs w:val="22"/>
        </w:rPr>
        <w:t xml:space="preserve"> * (</w:t>
      </w:r>
      <w:proofErr w:type="spellStart"/>
      <w:r w:rsidRPr="00013536">
        <w:rPr>
          <w:rFonts w:asciiTheme="minorHAnsi" w:hAnsiTheme="minorHAnsi" w:cstheme="minorHAnsi"/>
          <w:color w:val="000000" w:themeColor="text1"/>
          <w:szCs w:val="22"/>
        </w:rPr>
        <w:t>Pnz</w:t>
      </w:r>
      <w:proofErr w:type="spellEnd"/>
      <w:r w:rsidRPr="00013536">
        <w:rPr>
          <w:rFonts w:asciiTheme="minorHAnsi" w:hAnsiTheme="minorHAnsi" w:cstheme="minorHAnsi"/>
          <w:color w:val="000000" w:themeColor="text1"/>
          <w:szCs w:val="22"/>
        </w:rPr>
        <w:t xml:space="preserve"> – 1) </w:t>
      </w:r>
    </w:p>
    <w:p w14:paraId="7683E3F2"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p>
    <w:p w14:paraId="3CCCAC22"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s tím, že</w:t>
      </w:r>
    </w:p>
    <w:p w14:paraId="12F45983"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výpočet hodnoty násobitele úpravy za příslušné kalendářní čtvrtletí bude proveden podle vzorce:</w:t>
      </w:r>
    </w:p>
    <w:p w14:paraId="431AC32B"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m:oMathPara>
        <m:oMathParaPr>
          <m:jc m:val="left"/>
        </m:oMathParaPr>
        <m:oMath>
          <m:r>
            <w:rPr>
              <w:rFonts w:ascii="Cambria Math" w:hAnsi="Cambria Math" w:cstheme="minorHAnsi"/>
              <w:color w:val="000000" w:themeColor="text1"/>
              <w:szCs w:val="22"/>
            </w:rPr>
            <m:t xml:space="preserve">Pnz= </m:t>
          </m:r>
          <m:nary>
            <m:naryPr>
              <m:chr m:val="∏"/>
              <m:limLoc m:val="undOvr"/>
              <m:ctrlPr>
                <w:rPr>
                  <w:rFonts w:ascii="Cambria Math" w:hAnsi="Cambria Math" w:cstheme="minorHAnsi"/>
                  <w:i/>
                  <w:color w:val="000000" w:themeColor="text1"/>
                  <w:szCs w:val="22"/>
                </w:rPr>
              </m:ctrlPr>
            </m:naryPr>
            <m:sub>
              <m:r>
                <w:rPr>
                  <w:rFonts w:ascii="Cambria Math" w:hAnsi="Cambria Math" w:cstheme="minorHAnsi"/>
                  <w:color w:val="000000" w:themeColor="text1"/>
                  <w:szCs w:val="22"/>
                </w:rPr>
                <m:t>o</m:t>
              </m:r>
            </m:sub>
            <m:sup>
              <m:r>
                <w:rPr>
                  <w:rFonts w:ascii="Cambria Math" w:hAnsi="Cambria Math" w:cstheme="minorHAnsi"/>
                  <w:color w:val="000000" w:themeColor="text1"/>
                  <w:szCs w:val="22"/>
                </w:rPr>
                <m:t>n</m:t>
              </m:r>
            </m:sup>
            <m:e>
              <m:r>
                <w:rPr>
                  <w:rFonts w:ascii="Cambria Math" w:hAnsi="Cambria Math" w:cstheme="minorHAnsi"/>
                  <w:color w:val="000000" w:themeColor="text1"/>
                  <w:szCs w:val="22"/>
                </w:rPr>
                <m:t>(Li/100)</m:t>
              </m:r>
            </m:e>
          </m:nary>
        </m:oMath>
      </m:oMathPara>
    </w:p>
    <w:p w14:paraId="74BE1485" w14:textId="77777777" w:rsidR="000C1EA7" w:rsidRPr="00013536" w:rsidRDefault="000C1EA7" w:rsidP="000C1EA7">
      <w:pPr>
        <w:autoSpaceDE w:val="0"/>
        <w:autoSpaceDN w:val="0"/>
        <w:adjustRightInd w:val="0"/>
        <w:spacing w:line="276" w:lineRule="auto"/>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kde:</w:t>
      </w:r>
    </w:p>
    <w:p w14:paraId="3B263298" w14:textId="77777777" w:rsidR="000C1EA7" w:rsidRPr="00013536" w:rsidRDefault="000C1EA7" w:rsidP="000C1EA7">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„n“</w:t>
      </w:r>
      <w:r w:rsidRPr="00013536">
        <w:rPr>
          <w:rFonts w:asciiTheme="minorHAnsi" w:hAnsiTheme="minorHAnsi" w:cstheme="minorHAnsi"/>
          <w:color w:val="000000" w:themeColor="text1"/>
          <w:szCs w:val="22"/>
        </w:rPr>
        <w:t xml:space="preserve"> je příslušné kalendářní čtvrtletí, pro které je vypočítávána úprava ceny základní opatření. U vybraných položek a prací se příslušným kalendářním čtvrtletím rozumí datum závazné objednávky ESCO u poddodavatelů.</w:t>
      </w:r>
    </w:p>
    <w:p w14:paraId="436FC9DC" w14:textId="77777777" w:rsidR="000C1EA7" w:rsidRPr="00013536" w:rsidRDefault="000C1EA7" w:rsidP="000C1EA7">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w:t>
      </w:r>
      <w:proofErr w:type="spellStart"/>
      <w:r w:rsidRPr="00013536">
        <w:rPr>
          <w:rFonts w:asciiTheme="minorHAnsi" w:hAnsiTheme="minorHAnsi" w:cstheme="minorHAnsi"/>
          <w:b/>
          <w:color w:val="000000" w:themeColor="text1"/>
          <w:szCs w:val="22"/>
        </w:rPr>
        <w:t>Pnz</w:t>
      </w:r>
      <w:proofErr w:type="spellEnd"/>
      <w:r w:rsidRPr="00013536">
        <w:rPr>
          <w:rFonts w:asciiTheme="minorHAnsi" w:hAnsiTheme="minorHAnsi" w:cstheme="minorHAnsi"/>
          <w:b/>
          <w:color w:val="000000" w:themeColor="text1"/>
          <w:szCs w:val="22"/>
        </w:rPr>
        <w:t>“</w:t>
      </w:r>
      <w:r w:rsidRPr="00013536">
        <w:rPr>
          <w:rFonts w:asciiTheme="minorHAnsi" w:hAnsiTheme="minorHAnsi" w:cstheme="minorHAnsi"/>
          <w:color w:val="000000" w:themeColor="text1"/>
          <w:szCs w:val="22"/>
        </w:rPr>
        <w:t xml:space="preserve"> je násobitel úpravy pro kalendářní čtvrtletí „n“, za které je vypočítávána úprava částek pro všechny položky nebo práce podléhající úpravě podle této valorizační doložky</w:t>
      </w:r>
    </w:p>
    <w:p w14:paraId="329FD231" w14:textId="77777777" w:rsidR="000C1EA7" w:rsidRPr="00013536" w:rsidRDefault="000C1EA7" w:rsidP="000C1EA7">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w:t>
      </w:r>
      <w:proofErr w:type="spellStart"/>
      <w:r w:rsidRPr="00013536">
        <w:rPr>
          <w:rFonts w:asciiTheme="minorHAnsi" w:hAnsiTheme="minorHAnsi" w:cstheme="minorHAnsi"/>
          <w:b/>
          <w:color w:val="000000" w:themeColor="text1"/>
          <w:szCs w:val="22"/>
        </w:rPr>
        <w:t>UCn</w:t>
      </w:r>
      <w:proofErr w:type="spellEnd"/>
      <w:r w:rsidRPr="00013536">
        <w:rPr>
          <w:rFonts w:asciiTheme="minorHAnsi" w:hAnsiTheme="minorHAnsi" w:cstheme="minorHAnsi"/>
          <w:b/>
          <w:color w:val="000000" w:themeColor="text1"/>
          <w:szCs w:val="22"/>
        </w:rPr>
        <w:t>“</w:t>
      </w:r>
      <w:r w:rsidRPr="00013536">
        <w:rPr>
          <w:rFonts w:asciiTheme="minorHAnsi" w:hAnsiTheme="minorHAnsi" w:cstheme="minorHAnsi"/>
          <w:color w:val="000000" w:themeColor="text1"/>
          <w:szCs w:val="22"/>
        </w:rPr>
        <w:t xml:space="preserve"> je částka, která má být přičtena nebo odečtena v důsledku změn nákladů za kalendářní čtvrtletí „n“</w:t>
      </w:r>
    </w:p>
    <w:p w14:paraId="384F7067" w14:textId="77777777" w:rsidR="000C1EA7" w:rsidRPr="00013536" w:rsidRDefault="000C1EA7" w:rsidP="000C1EA7">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w:t>
      </w:r>
      <w:proofErr w:type="spellStart"/>
      <w:r w:rsidRPr="00013536">
        <w:rPr>
          <w:rFonts w:asciiTheme="minorHAnsi" w:hAnsiTheme="minorHAnsi" w:cstheme="minorHAnsi"/>
          <w:b/>
          <w:color w:val="000000" w:themeColor="text1"/>
          <w:szCs w:val="22"/>
        </w:rPr>
        <w:t>Fnz</w:t>
      </w:r>
      <w:proofErr w:type="spellEnd"/>
      <w:r w:rsidRPr="00013536">
        <w:rPr>
          <w:rFonts w:asciiTheme="minorHAnsi" w:hAnsiTheme="minorHAnsi" w:cstheme="minorHAnsi"/>
          <w:b/>
          <w:color w:val="000000" w:themeColor="text1"/>
          <w:szCs w:val="22"/>
        </w:rPr>
        <w:t>“</w:t>
      </w:r>
      <w:r w:rsidRPr="00013536">
        <w:rPr>
          <w:rFonts w:asciiTheme="minorHAnsi" w:hAnsiTheme="minorHAnsi" w:cstheme="minorHAnsi"/>
          <w:color w:val="000000" w:themeColor="text1"/>
          <w:szCs w:val="22"/>
        </w:rPr>
        <w:t xml:space="preserve"> je součet nabídkové ceny ESCO závazně objednaných položek nebo prací v příslušném kalendářním čtvrtletí „n“. U technologických zařízení se bude jako cenový index uvádět cenový index </w:t>
      </w:r>
      <w:proofErr w:type="spellStart"/>
      <w:r w:rsidRPr="00013536">
        <w:rPr>
          <w:rFonts w:asciiTheme="minorHAnsi" w:hAnsiTheme="minorHAnsi" w:cstheme="minorHAnsi"/>
          <w:color w:val="000000" w:themeColor="text1"/>
          <w:szCs w:val="22"/>
        </w:rPr>
        <w:t>TSKPstat</w:t>
      </w:r>
      <w:proofErr w:type="spellEnd"/>
      <w:r w:rsidRPr="00013536">
        <w:rPr>
          <w:rFonts w:asciiTheme="minorHAnsi" w:hAnsiTheme="minorHAnsi" w:cstheme="minorHAnsi"/>
          <w:color w:val="000000" w:themeColor="text1"/>
          <w:szCs w:val="22"/>
        </w:rPr>
        <w:t>:</w:t>
      </w:r>
    </w:p>
    <w:p w14:paraId="5A97E7A6" w14:textId="77777777" w:rsidR="000C1EA7" w:rsidRPr="00013536" w:rsidRDefault="000C1EA7" w:rsidP="000C1EA7">
      <w:pPr>
        <w:pStyle w:val="Odstavecseseznamem"/>
        <w:numPr>
          <w:ilvl w:val="0"/>
          <w:numId w:val="53"/>
        </w:numPr>
        <w:suppressAutoHyphens w:val="0"/>
        <w:autoSpaceDE w:val="0"/>
        <w:autoSpaceDN w:val="0"/>
        <w:adjustRightInd w:val="0"/>
        <w:spacing w:before="120" w:line="276" w:lineRule="auto"/>
        <w:contextualSpacing w:val="0"/>
        <w:rPr>
          <w:rFonts w:asciiTheme="minorHAnsi" w:hAnsiTheme="minorHAnsi" w:cstheme="minorHAnsi"/>
          <w:color w:val="000000" w:themeColor="text1"/>
          <w:sz w:val="22"/>
          <w:szCs w:val="22"/>
        </w:rPr>
      </w:pPr>
      <w:r w:rsidRPr="00013536">
        <w:rPr>
          <w:rFonts w:asciiTheme="minorHAnsi" w:hAnsiTheme="minorHAnsi" w:cstheme="minorHAnsi"/>
          <w:color w:val="000000" w:themeColor="text1"/>
          <w:sz w:val="22"/>
          <w:szCs w:val="22"/>
        </w:rPr>
        <w:t>Fotovoltaické panely a střídače – cenový index 75 Technologická zařízení,</w:t>
      </w:r>
    </w:p>
    <w:p w14:paraId="109EA90B" w14:textId="77777777" w:rsidR="000C1EA7" w:rsidRPr="00013536" w:rsidRDefault="000C1EA7" w:rsidP="000C1EA7">
      <w:pPr>
        <w:pStyle w:val="Odstavecseseznamem"/>
        <w:numPr>
          <w:ilvl w:val="0"/>
          <w:numId w:val="53"/>
        </w:numPr>
        <w:suppressAutoHyphens w:val="0"/>
        <w:autoSpaceDE w:val="0"/>
        <w:autoSpaceDN w:val="0"/>
        <w:adjustRightInd w:val="0"/>
        <w:spacing w:before="120" w:line="276" w:lineRule="auto"/>
        <w:contextualSpacing w:val="0"/>
        <w:rPr>
          <w:rFonts w:asciiTheme="minorHAnsi" w:hAnsiTheme="minorHAnsi" w:cstheme="minorHAnsi"/>
          <w:color w:val="000000" w:themeColor="text1"/>
          <w:sz w:val="22"/>
          <w:szCs w:val="22"/>
        </w:rPr>
      </w:pPr>
      <w:r w:rsidRPr="00013536">
        <w:rPr>
          <w:rFonts w:asciiTheme="minorHAnsi" w:hAnsiTheme="minorHAnsi" w:cstheme="minorHAnsi"/>
          <w:color w:val="000000" w:themeColor="text1"/>
          <w:sz w:val="22"/>
          <w:szCs w:val="22"/>
        </w:rPr>
        <w:t>Kondenzační kotle – cenový index 75 Technologická zařízení,</w:t>
      </w:r>
    </w:p>
    <w:p w14:paraId="31C7C764" w14:textId="77777777" w:rsidR="000C1EA7" w:rsidRPr="00013536" w:rsidRDefault="000C1EA7" w:rsidP="000C1EA7">
      <w:pPr>
        <w:pStyle w:val="Odstavecseseznamem"/>
        <w:numPr>
          <w:ilvl w:val="0"/>
          <w:numId w:val="53"/>
        </w:numPr>
        <w:suppressAutoHyphens w:val="0"/>
        <w:autoSpaceDE w:val="0"/>
        <w:autoSpaceDN w:val="0"/>
        <w:adjustRightInd w:val="0"/>
        <w:spacing w:before="120" w:line="276" w:lineRule="auto"/>
        <w:contextualSpacing w:val="0"/>
        <w:rPr>
          <w:rFonts w:asciiTheme="minorHAnsi" w:hAnsiTheme="minorHAnsi" w:cstheme="minorHAnsi"/>
          <w:color w:val="000000" w:themeColor="text1"/>
          <w:sz w:val="22"/>
          <w:szCs w:val="22"/>
        </w:rPr>
      </w:pPr>
      <w:r w:rsidRPr="00013536">
        <w:rPr>
          <w:rFonts w:asciiTheme="minorHAnsi" w:hAnsiTheme="minorHAnsi" w:cstheme="minorHAnsi"/>
          <w:color w:val="000000" w:themeColor="text1"/>
          <w:sz w:val="22"/>
          <w:szCs w:val="22"/>
        </w:rPr>
        <w:t xml:space="preserve">Vzduchotechnické </w:t>
      </w:r>
      <w:proofErr w:type="gramStart"/>
      <w:r w:rsidRPr="00013536">
        <w:rPr>
          <w:rFonts w:asciiTheme="minorHAnsi" w:hAnsiTheme="minorHAnsi" w:cstheme="minorHAnsi"/>
          <w:color w:val="000000" w:themeColor="text1"/>
          <w:sz w:val="22"/>
          <w:szCs w:val="22"/>
        </w:rPr>
        <w:t>jednotky  –</w:t>
      </w:r>
      <w:proofErr w:type="gramEnd"/>
      <w:r w:rsidRPr="00013536">
        <w:rPr>
          <w:rFonts w:asciiTheme="minorHAnsi" w:hAnsiTheme="minorHAnsi" w:cstheme="minorHAnsi"/>
          <w:color w:val="000000" w:themeColor="text1"/>
          <w:sz w:val="22"/>
          <w:szCs w:val="22"/>
        </w:rPr>
        <w:t xml:space="preserve"> cenový index 75 Technologická zařízení,</w:t>
      </w:r>
    </w:p>
    <w:p w14:paraId="58390A3D" w14:textId="77777777" w:rsidR="000C1EA7" w:rsidRPr="00013536" w:rsidRDefault="000C1EA7" w:rsidP="000C1EA7">
      <w:pPr>
        <w:pStyle w:val="Odstavecseseznamem"/>
        <w:numPr>
          <w:ilvl w:val="0"/>
          <w:numId w:val="53"/>
        </w:numPr>
        <w:suppressAutoHyphens w:val="0"/>
        <w:autoSpaceDE w:val="0"/>
        <w:autoSpaceDN w:val="0"/>
        <w:adjustRightInd w:val="0"/>
        <w:spacing w:before="120" w:line="276" w:lineRule="auto"/>
        <w:contextualSpacing w:val="0"/>
        <w:rPr>
          <w:rFonts w:asciiTheme="minorHAnsi" w:hAnsiTheme="minorHAnsi" w:cstheme="minorHAnsi"/>
          <w:color w:val="000000" w:themeColor="text1"/>
          <w:sz w:val="22"/>
          <w:szCs w:val="22"/>
        </w:rPr>
      </w:pPr>
      <w:r w:rsidRPr="00013536">
        <w:rPr>
          <w:rFonts w:asciiTheme="minorHAnsi" w:hAnsiTheme="minorHAnsi" w:cstheme="minorHAnsi"/>
          <w:color w:val="000000" w:themeColor="text1"/>
          <w:sz w:val="22"/>
          <w:szCs w:val="22"/>
        </w:rPr>
        <w:t>Transformátory – cenový index 74 Elektroinstalace.</w:t>
      </w:r>
      <w:r w:rsidRPr="00013536">
        <w:rPr>
          <w:rStyle w:val="Znakapoznpodarou"/>
          <w:rFonts w:asciiTheme="minorHAnsi" w:hAnsiTheme="minorHAnsi" w:cstheme="minorHAnsi"/>
          <w:color w:val="000000" w:themeColor="text1"/>
          <w:sz w:val="22"/>
          <w:szCs w:val="22"/>
        </w:rPr>
        <w:footnoteReference w:id="3"/>
      </w:r>
    </w:p>
    <w:p w14:paraId="1F4AA7DE" w14:textId="77777777" w:rsidR="000C1EA7" w:rsidRPr="00013536" w:rsidRDefault="000C1EA7" w:rsidP="000C1EA7">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w:t>
      </w:r>
      <w:proofErr w:type="spellStart"/>
      <w:r w:rsidRPr="00013536">
        <w:rPr>
          <w:rFonts w:asciiTheme="minorHAnsi" w:hAnsiTheme="minorHAnsi" w:cstheme="minorHAnsi"/>
          <w:b/>
          <w:color w:val="000000" w:themeColor="text1"/>
          <w:szCs w:val="22"/>
        </w:rPr>
        <w:t>Li</w:t>
      </w:r>
      <w:proofErr w:type="spellEnd"/>
      <w:r w:rsidRPr="00013536">
        <w:rPr>
          <w:rFonts w:asciiTheme="minorHAnsi" w:hAnsiTheme="minorHAnsi" w:cstheme="minorHAnsi"/>
          <w:b/>
          <w:color w:val="000000" w:themeColor="text1"/>
          <w:szCs w:val="22"/>
        </w:rPr>
        <w:t>“</w:t>
      </w:r>
      <w:r w:rsidRPr="00013536">
        <w:rPr>
          <w:rFonts w:asciiTheme="minorHAnsi" w:hAnsiTheme="minorHAnsi" w:cstheme="minorHAnsi"/>
          <w:color w:val="000000" w:themeColor="text1"/>
          <w:szCs w:val="22"/>
        </w:rPr>
        <w:t xml:space="preserve"> je Cenový index pro příslušné kalendářní čtvrtletí, za které je vypočítávána úprava částek (od „o“ do „n“)</w:t>
      </w:r>
    </w:p>
    <w:p w14:paraId="0E16C419" w14:textId="77777777" w:rsidR="000C1EA7" w:rsidRPr="00013536" w:rsidRDefault="000C1EA7" w:rsidP="000C1EA7">
      <w:pPr>
        <w:autoSpaceDE w:val="0"/>
        <w:autoSpaceDN w:val="0"/>
        <w:adjustRightInd w:val="0"/>
        <w:spacing w:before="240" w:line="276" w:lineRule="auto"/>
        <w:rPr>
          <w:rFonts w:asciiTheme="minorHAnsi" w:hAnsiTheme="minorHAnsi" w:cstheme="minorHAnsi"/>
          <w:color w:val="000000" w:themeColor="text1"/>
          <w:szCs w:val="22"/>
        </w:rPr>
      </w:pPr>
      <w:r w:rsidRPr="00013536">
        <w:rPr>
          <w:rFonts w:asciiTheme="minorHAnsi" w:hAnsiTheme="minorHAnsi" w:cstheme="minorHAnsi"/>
          <w:b/>
          <w:color w:val="000000" w:themeColor="text1"/>
          <w:szCs w:val="22"/>
        </w:rPr>
        <w:t>„o“</w:t>
      </w:r>
      <w:r w:rsidRPr="00013536">
        <w:rPr>
          <w:rFonts w:asciiTheme="minorHAnsi" w:hAnsiTheme="minorHAnsi" w:cstheme="minorHAnsi"/>
          <w:color w:val="000000" w:themeColor="text1"/>
          <w:szCs w:val="22"/>
        </w:rPr>
        <w:t xml:space="preserve"> je kalendářní čtvrtletí, do něhož spadá datum podání konečné nabídky na realizaci projektu</w:t>
      </w:r>
    </w:p>
    <w:p w14:paraId="1A6D9B65" w14:textId="77777777" w:rsidR="000C1EA7" w:rsidRPr="00013536" w:rsidRDefault="000C1EA7" w:rsidP="000C1EA7">
      <w:pPr>
        <w:rPr>
          <w:rFonts w:asciiTheme="minorHAnsi" w:hAnsiTheme="minorHAnsi" w:cstheme="minorHAnsi"/>
          <w:color w:val="000000" w:themeColor="text1"/>
          <w:szCs w:val="22"/>
        </w:rPr>
      </w:pPr>
      <w:r w:rsidRPr="00013536">
        <w:rPr>
          <w:rFonts w:asciiTheme="minorHAnsi" w:hAnsiTheme="minorHAnsi" w:cstheme="minorHAnsi"/>
          <w:color w:val="000000" w:themeColor="text1"/>
          <w:szCs w:val="22"/>
        </w:rPr>
        <w:t>Žádná úprava nebude použita pro položky nebo práce vyúčtované v kalendářním čtvrtletí, v němž bude násobitel úpravy (</w:t>
      </w:r>
      <w:proofErr w:type="spellStart"/>
      <w:r w:rsidRPr="00013536">
        <w:rPr>
          <w:rFonts w:asciiTheme="minorHAnsi" w:hAnsiTheme="minorHAnsi" w:cstheme="minorHAnsi"/>
          <w:color w:val="000000" w:themeColor="text1"/>
          <w:szCs w:val="22"/>
        </w:rPr>
        <w:t>Pnz</w:t>
      </w:r>
      <w:proofErr w:type="spellEnd"/>
      <w:r w:rsidRPr="00013536">
        <w:rPr>
          <w:rFonts w:asciiTheme="minorHAnsi" w:hAnsiTheme="minorHAnsi" w:cstheme="minorHAnsi"/>
          <w:color w:val="000000" w:themeColor="text1"/>
          <w:szCs w:val="22"/>
        </w:rPr>
        <w:t>) v intervalu 0,99 až 1,01 (se zaokrouhlením na 4 desetinná místa).</w:t>
      </w:r>
    </w:p>
    <w:p w14:paraId="79EF40E3" w14:textId="77777777" w:rsidR="000C1EA7" w:rsidRPr="00013536" w:rsidRDefault="000C1EA7" w:rsidP="000C1EA7">
      <w:pPr>
        <w:rPr>
          <w:rFonts w:asciiTheme="minorHAnsi" w:hAnsiTheme="minorHAnsi" w:cstheme="minorHAnsi"/>
          <w:color w:val="000000" w:themeColor="text1"/>
          <w:szCs w:val="22"/>
        </w:rPr>
      </w:pPr>
    </w:p>
    <w:p w14:paraId="6A994471" w14:textId="77777777" w:rsidR="000C1EA7" w:rsidRPr="00013536" w:rsidRDefault="000C1EA7" w:rsidP="000C1EA7">
      <w:pPr>
        <w:rPr>
          <w:rFonts w:asciiTheme="minorHAnsi" w:hAnsiTheme="minorHAnsi" w:cstheme="minorHAnsi"/>
          <w:color w:val="000000" w:themeColor="text1"/>
          <w:szCs w:val="22"/>
        </w:rPr>
      </w:pPr>
    </w:p>
    <w:p w14:paraId="18E3D0AE" w14:textId="08CD553E" w:rsidR="00480CB9" w:rsidRDefault="000C1EA7">
      <w:pPr>
        <w:rPr>
          <w:color w:val="000000" w:themeColor="text1"/>
        </w:rPr>
      </w:pPr>
      <w:r w:rsidRPr="00013536">
        <w:rPr>
          <w:rFonts w:asciiTheme="minorHAnsi" w:hAnsiTheme="minorHAnsi" w:cstheme="minorHAnsi"/>
          <w:noProof/>
          <w:color w:val="000000" w:themeColor="text1"/>
        </w:rPr>
        <w:lastRenderedPageBreak/>
        <w:drawing>
          <wp:inline distT="0" distB="0" distL="0" distR="0" wp14:anchorId="779F7876" wp14:editId="3BDD3A55">
            <wp:extent cx="5759450" cy="3895522"/>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3895522"/>
                    </a:xfrm>
                    <a:prstGeom prst="rect">
                      <a:avLst/>
                    </a:prstGeom>
                    <a:noFill/>
                    <a:ln>
                      <a:noFill/>
                    </a:ln>
                  </pic:spPr>
                </pic:pic>
              </a:graphicData>
            </a:graphic>
          </wp:inline>
        </w:drawing>
      </w:r>
    </w:p>
    <w:p w14:paraId="484BD6D5" w14:textId="77777777" w:rsidR="00480CB9" w:rsidRDefault="00480CB9">
      <w:pPr>
        <w:spacing w:before="0" w:line="240" w:lineRule="auto"/>
        <w:jc w:val="left"/>
        <w:rPr>
          <w:color w:val="000000" w:themeColor="text1"/>
        </w:rPr>
      </w:pPr>
      <w:r>
        <w:rPr>
          <w:color w:val="000000" w:themeColor="text1"/>
        </w:rPr>
        <w:br w:type="page"/>
      </w:r>
    </w:p>
    <w:p w14:paraId="1DC83269" w14:textId="741B0DD8" w:rsidR="00480CB9" w:rsidRPr="00013536" w:rsidRDefault="00480CB9" w:rsidP="00480CB9">
      <w:pPr>
        <w:pStyle w:val="Nadpis1"/>
        <w:numPr>
          <w:ilvl w:val="0"/>
          <w:numId w:val="0"/>
        </w:numPr>
        <w:rPr>
          <w:color w:val="000000" w:themeColor="text1"/>
        </w:rPr>
      </w:pPr>
      <w:r w:rsidRPr="00013536">
        <w:rPr>
          <w:color w:val="000000" w:themeColor="text1"/>
        </w:rPr>
        <w:lastRenderedPageBreak/>
        <w:t>Příloha č. 1</w:t>
      </w:r>
      <w:r>
        <w:rPr>
          <w:color w:val="000000" w:themeColor="text1"/>
        </w:rPr>
        <w:t>2</w:t>
      </w:r>
      <w:r w:rsidRPr="00013536">
        <w:rPr>
          <w:color w:val="000000" w:themeColor="text1"/>
        </w:rPr>
        <w:t xml:space="preserve">: </w:t>
      </w:r>
      <w:r w:rsidR="008E4290" w:rsidRPr="008E4290">
        <w:rPr>
          <w:color w:val="000000" w:themeColor="text1"/>
        </w:rPr>
        <w:t>Dohoda o společném postupu stran</w:t>
      </w:r>
      <w:r w:rsidR="008E4290">
        <w:rPr>
          <w:color w:val="000000" w:themeColor="text1"/>
        </w:rPr>
        <w:t xml:space="preserve"> </w:t>
      </w:r>
      <w:r w:rsidR="006E14AF">
        <w:rPr>
          <w:color w:val="000000" w:themeColor="text1"/>
        </w:rPr>
        <w:t xml:space="preserve">(Trojdohoda) </w:t>
      </w:r>
      <w:r w:rsidR="008E4290">
        <w:rPr>
          <w:color w:val="000000" w:themeColor="text1"/>
        </w:rPr>
        <w:t>- vzor</w:t>
      </w:r>
    </w:p>
    <w:p w14:paraId="70507489" w14:textId="77777777" w:rsidR="008E4290" w:rsidRDefault="008E4290" w:rsidP="008E4290">
      <w:pPr>
        <w:jc w:val="center"/>
        <w:rPr>
          <w:rFonts w:ascii="Ebrima" w:hAnsi="Ebrima"/>
        </w:rPr>
      </w:pPr>
      <w:r w:rsidRPr="00237696">
        <w:rPr>
          <w:rFonts w:ascii="Ebrima" w:hAnsi="Ebrima"/>
        </w:rPr>
        <w:t>uzavřená podle § 1746 odst. 2 zákona č. 89/2012, občansk</w:t>
      </w:r>
      <w:r>
        <w:rPr>
          <w:rFonts w:ascii="Ebrima" w:hAnsi="Ebrima"/>
        </w:rPr>
        <w:t>ého</w:t>
      </w:r>
      <w:r w:rsidRPr="00237696">
        <w:rPr>
          <w:rFonts w:ascii="Ebrima" w:hAnsi="Ebrima"/>
        </w:rPr>
        <w:t xml:space="preserve"> zákoník</w:t>
      </w:r>
      <w:r>
        <w:rPr>
          <w:rFonts w:ascii="Ebrima" w:hAnsi="Ebrima"/>
        </w:rPr>
        <w:t>u</w:t>
      </w:r>
      <w:r w:rsidRPr="00237696">
        <w:rPr>
          <w:rFonts w:ascii="Ebrima" w:hAnsi="Ebrima"/>
        </w:rPr>
        <w:t xml:space="preserve">, </w:t>
      </w:r>
    </w:p>
    <w:p w14:paraId="59939C89" w14:textId="77777777" w:rsidR="008E4290" w:rsidRPr="00237696" w:rsidRDefault="008E4290" w:rsidP="008E4290">
      <w:pPr>
        <w:jc w:val="center"/>
        <w:rPr>
          <w:rFonts w:ascii="Ebrima" w:hAnsi="Ebrima"/>
        </w:rPr>
      </w:pPr>
      <w:r w:rsidRPr="00237696">
        <w:rPr>
          <w:rFonts w:ascii="Ebrima" w:hAnsi="Ebrima"/>
        </w:rPr>
        <w:t>ve znění pozdějších předpisů</w:t>
      </w:r>
      <w:r>
        <w:rPr>
          <w:rFonts w:ascii="Ebrima" w:hAnsi="Ebrima"/>
        </w:rPr>
        <w:t xml:space="preserve"> (dále jen „</w:t>
      </w:r>
      <w:r w:rsidRPr="00E225EF">
        <w:rPr>
          <w:rFonts w:ascii="Ebrima" w:hAnsi="Ebrima"/>
          <w:b/>
          <w:bCs/>
        </w:rPr>
        <w:t>občanský zákoník</w:t>
      </w:r>
      <w:r>
        <w:rPr>
          <w:rFonts w:ascii="Ebrima" w:hAnsi="Ebrima"/>
        </w:rPr>
        <w:t>“)</w:t>
      </w:r>
    </w:p>
    <w:p w14:paraId="0EE91BD9" w14:textId="77777777" w:rsidR="008E4290" w:rsidRPr="00CF72ED" w:rsidRDefault="008E4290" w:rsidP="008E4290">
      <w:pPr>
        <w:rPr>
          <w:rFonts w:ascii="Ebrima" w:hAnsi="Ebrima"/>
        </w:rPr>
      </w:pPr>
    </w:p>
    <w:p w14:paraId="1FDE12C6" w14:textId="77777777" w:rsidR="008E4290" w:rsidRPr="00CF72ED" w:rsidRDefault="008E4290" w:rsidP="008E4290">
      <w:pPr>
        <w:rPr>
          <w:rFonts w:ascii="Ebrima" w:hAnsi="Ebrima"/>
          <w:b/>
          <w:bCs/>
        </w:rPr>
      </w:pPr>
      <w:r w:rsidRPr="00E225EF">
        <w:rPr>
          <w:rFonts w:ascii="Ebrima" w:hAnsi="Ebrima"/>
          <w:b/>
          <w:bCs/>
          <w:highlight w:val="yellow"/>
        </w:rPr>
        <w:t>[</w:t>
      </w:r>
      <w:r w:rsidRPr="00CF72ED">
        <w:rPr>
          <w:rFonts w:ascii="Ebrima" w:hAnsi="Ebrima"/>
          <w:b/>
          <w:bCs/>
          <w:highlight w:val="yellow"/>
        </w:rPr>
        <w:t>…]</w:t>
      </w:r>
    </w:p>
    <w:p w14:paraId="2582FF96" w14:textId="77777777" w:rsidR="008E4290" w:rsidRPr="00CF72ED" w:rsidRDefault="008E4290" w:rsidP="008E4290">
      <w:pPr>
        <w:rPr>
          <w:rFonts w:ascii="Ebrima" w:hAnsi="Ebrima"/>
        </w:rPr>
      </w:pPr>
      <w:r w:rsidRPr="00CF72ED">
        <w:rPr>
          <w:rFonts w:ascii="Ebrima" w:hAnsi="Ebrima"/>
        </w:rPr>
        <w:t xml:space="preserve">IČ: </w:t>
      </w:r>
      <w:r w:rsidRPr="00E225EF">
        <w:rPr>
          <w:rFonts w:ascii="Ebrima" w:hAnsi="Ebrima"/>
        </w:rPr>
        <w:t>[</w:t>
      </w:r>
      <w:r w:rsidRPr="00CF72ED">
        <w:rPr>
          <w:rFonts w:ascii="Ebrima" w:hAnsi="Ebrima"/>
          <w:highlight w:val="yellow"/>
        </w:rPr>
        <w:t>…</w:t>
      </w:r>
      <w:r w:rsidRPr="00CF72ED">
        <w:rPr>
          <w:rFonts w:ascii="Ebrima" w:hAnsi="Ebrima"/>
        </w:rPr>
        <w:t>]</w:t>
      </w:r>
    </w:p>
    <w:p w14:paraId="2D93E62D" w14:textId="77777777" w:rsidR="008E4290" w:rsidRPr="00CF72ED" w:rsidRDefault="008E4290" w:rsidP="008E4290">
      <w:pPr>
        <w:rPr>
          <w:rFonts w:ascii="Ebrima" w:hAnsi="Ebrima"/>
        </w:rPr>
      </w:pPr>
      <w:r w:rsidRPr="00CF72ED">
        <w:rPr>
          <w:rFonts w:ascii="Ebrima" w:hAnsi="Ebrima"/>
        </w:rPr>
        <w:t xml:space="preserve">se sídlem </w:t>
      </w:r>
      <w:r w:rsidRPr="00E225EF">
        <w:rPr>
          <w:rFonts w:ascii="Ebrima" w:hAnsi="Ebrima"/>
        </w:rPr>
        <w:t>[</w:t>
      </w:r>
      <w:r w:rsidRPr="00CF72ED">
        <w:rPr>
          <w:rFonts w:ascii="Ebrima" w:hAnsi="Ebrima"/>
          <w:highlight w:val="yellow"/>
        </w:rPr>
        <w:t>…</w:t>
      </w:r>
      <w:r w:rsidRPr="00CF72ED">
        <w:rPr>
          <w:rFonts w:ascii="Ebrima" w:hAnsi="Ebrima"/>
        </w:rPr>
        <w:t>]</w:t>
      </w:r>
    </w:p>
    <w:p w14:paraId="1DF2072B" w14:textId="77777777" w:rsidR="008E4290" w:rsidRPr="00CF72ED" w:rsidRDefault="008E4290" w:rsidP="008E4290">
      <w:pPr>
        <w:rPr>
          <w:rFonts w:ascii="Ebrima" w:hAnsi="Ebrima"/>
        </w:rPr>
      </w:pPr>
      <w:r w:rsidRPr="00CF72ED">
        <w:rPr>
          <w:rFonts w:ascii="Ebrima" w:hAnsi="Ebrima"/>
        </w:rPr>
        <w:t xml:space="preserve">zapsaná v obchodním rejstříku vedeném </w:t>
      </w:r>
      <w:r w:rsidRPr="00E225EF">
        <w:rPr>
          <w:rFonts w:ascii="Ebrima" w:hAnsi="Ebrima"/>
        </w:rPr>
        <w:t>[</w:t>
      </w:r>
      <w:r w:rsidRPr="00CF72ED">
        <w:rPr>
          <w:rFonts w:ascii="Ebrima" w:hAnsi="Ebrima"/>
          <w:highlight w:val="yellow"/>
        </w:rPr>
        <w:t>…</w:t>
      </w:r>
      <w:r w:rsidRPr="00CF72ED">
        <w:rPr>
          <w:rFonts w:ascii="Ebrima" w:hAnsi="Ebrima"/>
        </w:rPr>
        <w:t xml:space="preserve">] soudem v </w:t>
      </w:r>
      <w:r w:rsidRPr="00E225EF">
        <w:rPr>
          <w:rFonts w:ascii="Ebrima" w:hAnsi="Ebrima"/>
        </w:rPr>
        <w:t>[</w:t>
      </w:r>
      <w:r w:rsidRPr="00CF72ED">
        <w:rPr>
          <w:rFonts w:ascii="Ebrima" w:hAnsi="Ebrima"/>
          <w:highlight w:val="yellow"/>
        </w:rPr>
        <w:t>…</w:t>
      </w:r>
      <w:r w:rsidRPr="00CF72ED">
        <w:rPr>
          <w:rFonts w:ascii="Ebrima" w:hAnsi="Ebrima"/>
        </w:rPr>
        <w:t xml:space="preserve">], oddíl </w:t>
      </w:r>
      <w:r w:rsidRPr="00E225EF">
        <w:rPr>
          <w:rFonts w:ascii="Ebrima" w:hAnsi="Ebrima"/>
        </w:rPr>
        <w:t>[</w:t>
      </w:r>
      <w:r w:rsidRPr="00CF72ED">
        <w:rPr>
          <w:rFonts w:ascii="Ebrima" w:hAnsi="Ebrima"/>
          <w:highlight w:val="yellow"/>
        </w:rPr>
        <w:t>…</w:t>
      </w:r>
      <w:r w:rsidRPr="00CF72ED">
        <w:rPr>
          <w:rFonts w:ascii="Ebrima" w:hAnsi="Ebrima"/>
        </w:rPr>
        <w:t xml:space="preserve">], vložka </w:t>
      </w:r>
      <w:r w:rsidRPr="00E225EF">
        <w:rPr>
          <w:rFonts w:ascii="Ebrima" w:hAnsi="Ebrima"/>
        </w:rPr>
        <w:t>[</w:t>
      </w:r>
      <w:r w:rsidRPr="00CF72ED">
        <w:rPr>
          <w:rFonts w:ascii="Ebrima" w:hAnsi="Ebrima"/>
          <w:highlight w:val="yellow"/>
        </w:rPr>
        <w:t>…</w:t>
      </w:r>
      <w:r w:rsidRPr="00CF72ED">
        <w:rPr>
          <w:rFonts w:ascii="Ebrima" w:hAnsi="Ebrima"/>
        </w:rPr>
        <w:t>]</w:t>
      </w:r>
    </w:p>
    <w:p w14:paraId="6909C6A6" w14:textId="77777777" w:rsidR="008E4290" w:rsidRPr="00CF72ED" w:rsidRDefault="008E4290" w:rsidP="008E4290">
      <w:pPr>
        <w:rPr>
          <w:rFonts w:ascii="Ebrima" w:hAnsi="Ebrima"/>
        </w:rPr>
      </w:pPr>
      <w:r w:rsidRPr="00CF72ED">
        <w:rPr>
          <w:rFonts w:ascii="Ebrima" w:hAnsi="Ebrima"/>
        </w:rPr>
        <w:t xml:space="preserve">zastoupená </w:t>
      </w:r>
      <w:r w:rsidRPr="00237696">
        <w:rPr>
          <w:rFonts w:ascii="Ebrima" w:hAnsi="Ebrima"/>
        </w:rPr>
        <w:t>[</w:t>
      </w:r>
      <w:r w:rsidRPr="00CF72ED">
        <w:rPr>
          <w:rFonts w:ascii="Ebrima" w:hAnsi="Ebrima"/>
          <w:highlight w:val="yellow"/>
        </w:rPr>
        <w:t>…</w:t>
      </w:r>
      <w:r w:rsidRPr="00CF72ED">
        <w:rPr>
          <w:rFonts w:ascii="Ebrima" w:hAnsi="Ebrima"/>
        </w:rPr>
        <w:t>]</w:t>
      </w:r>
    </w:p>
    <w:p w14:paraId="3716B9D4" w14:textId="77777777" w:rsidR="008E4290" w:rsidRPr="00CF72ED" w:rsidRDefault="008E4290" w:rsidP="008E4290">
      <w:pPr>
        <w:rPr>
          <w:rFonts w:ascii="Ebrima" w:hAnsi="Ebrima"/>
        </w:rPr>
      </w:pPr>
      <w:r w:rsidRPr="00CF72ED">
        <w:rPr>
          <w:rFonts w:ascii="Ebrima" w:hAnsi="Ebrima"/>
        </w:rPr>
        <w:t>(jako poskytovatel energetických služeb dále jen jako „</w:t>
      </w:r>
      <w:r w:rsidRPr="00CF72ED">
        <w:rPr>
          <w:rFonts w:ascii="Ebrima" w:hAnsi="Ebrima"/>
          <w:b/>
          <w:bCs/>
        </w:rPr>
        <w:t>ESCO</w:t>
      </w:r>
      <w:r w:rsidRPr="00CF72ED">
        <w:rPr>
          <w:rFonts w:ascii="Ebrima" w:hAnsi="Ebrima"/>
        </w:rPr>
        <w:t xml:space="preserve">“) </w:t>
      </w:r>
    </w:p>
    <w:p w14:paraId="7DE3C697" w14:textId="77777777" w:rsidR="008E4290" w:rsidRPr="00CF72ED" w:rsidRDefault="008E4290" w:rsidP="008E4290">
      <w:pPr>
        <w:rPr>
          <w:rFonts w:ascii="Ebrima" w:hAnsi="Ebrima"/>
        </w:rPr>
      </w:pPr>
    </w:p>
    <w:p w14:paraId="2646811F" w14:textId="77777777" w:rsidR="008E4290" w:rsidRPr="00CF72ED" w:rsidRDefault="008E4290" w:rsidP="008E4290">
      <w:pPr>
        <w:rPr>
          <w:rFonts w:ascii="Ebrima" w:hAnsi="Ebrima"/>
        </w:rPr>
      </w:pPr>
      <w:r w:rsidRPr="00CF72ED">
        <w:rPr>
          <w:rFonts w:ascii="Ebrima" w:hAnsi="Ebrima"/>
        </w:rPr>
        <w:t>a</w:t>
      </w:r>
    </w:p>
    <w:p w14:paraId="79D45C3F" w14:textId="77777777" w:rsidR="008E4290" w:rsidRPr="00CF72ED" w:rsidRDefault="008E4290" w:rsidP="008E4290">
      <w:pPr>
        <w:rPr>
          <w:rFonts w:ascii="Ebrima" w:hAnsi="Ebrima"/>
          <w:b/>
          <w:bCs/>
        </w:rPr>
      </w:pPr>
      <w:r w:rsidRPr="00A0066D">
        <w:rPr>
          <w:rFonts w:ascii="Ebrima" w:hAnsi="Ebrima"/>
          <w:b/>
          <w:bCs/>
        </w:rPr>
        <w:t>Nemocnice Vyškov, příspěvková organizace</w:t>
      </w:r>
    </w:p>
    <w:p w14:paraId="62E3E2DB" w14:textId="77777777" w:rsidR="008E4290" w:rsidRPr="00A0066D" w:rsidRDefault="008E4290" w:rsidP="008E4290">
      <w:pPr>
        <w:rPr>
          <w:rFonts w:ascii="Ebrima" w:hAnsi="Ebrima"/>
        </w:rPr>
      </w:pPr>
      <w:r w:rsidRPr="00A0066D">
        <w:rPr>
          <w:rFonts w:ascii="Ebrima" w:hAnsi="Ebrima"/>
        </w:rPr>
        <w:t>IČ: 00839205</w:t>
      </w:r>
    </w:p>
    <w:p w14:paraId="5B82E311" w14:textId="77777777" w:rsidR="008E4290" w:rsidRPr="00A0066D" w:rsidRDefault="008E4290" w:rsidP="008E4290">
      <w:pPr>
        <w:rPr>
          <w:rFonts w:ascii="Ebrima" w:hAnsi="Ebrima"/>
        </w:rPr>
      </w:pPr>
      <w:r w:rsidRPr="00A0066D">
        <w:rPr>
          <w:rFonts w:ascii="Ebrima" w:hAnsi="Ebrima"/>
        </w:rPr>
        <w:t>se sídlem Purkyňova 235/36, Nosálovice, 682 01 Vyškov</w:t>
      </w:r>
    </w:p>
    <w:p w14:paraId="474DF883" w14:textId="77777777" w:rsidR="008E4290" w:rsidRPr="00CF72ED" w:rsidRDefault="008E4290" w:rsidP="008E4290">
      <w:pPr>
        <w:rPr>
          <w:rFonts w:ascii="Ebrima" w:hAnsi="Ebrima"/>
        </w:rPr>
      </w:pPr>
      <w:r w:rsidRPr="00CF72ED">
        <w:rPr>
          <w:rFonts w:ascii="Ebrima" w:hAnsi="Ebrima"/>
        </w:rPr>
        <w:t xml:space="preserve">zapsaná v obchodním rejstříku vedeném </w:t>
      </w:r>
      <w:r>
        <w:rPr>
          <w:rFonts w:ascii="Ebrima" w:hAnsi="Ebrima"/>
        </w:rPr>
        <w:t>Krajským</w:t>
      </w:r>
      <w:r w:rsidRPr="00CF72ED">
        <w:rPr>
          <w:rFonts w:ascii="Ebrima" w:hAnsi="Ebrima"/>
        </w:rPr>
        <w:t xml:space="preserve"> soudem v </w:t>
      </w:r>
      <w:r>
        <w:rPr>
          <w:rFonts w:ascii="Ebrima" w:hAnsi="Ebrima"/>
        </w:rPr>
        <w:t>Brně</w:t>
      </w:r>
      <w:r w:rsidRPr="00CF72ED">
        <w:rPr>
          <w:rFonts w:ascii="Ebrima" w:hAnsi="Ebrima"/>
        </w:rPr>
        <w:t xml:space="preserve">, </w:t>
      </w:r>
      <w:r>
        <w:rPr>
          <w:rFonts w:ascii="Ebrima" w:hAnsi="Ebrima"/>
        </w:rPr>
        <w:t xml:space="preserve">spis. zn. </w:t>
      </w:r>
      <w:proofErr w:type="spellStart"/>
      <w:r>
        <w:rPr>
          <w:rFonts w:ascii="Ebrima" w:hAnsi="Ebrima"/>
        </w:rPr>
        <w:t>Pr</w:t>
      </w:r>
      <w:proofErr w:type="spellEnd"/>
      <w:r w:rsidRPr="00CF72ED">
        <w:rPr>
          <w:rFonts w:ascii="Ebrima" w:hAnsi="Ebrima"/>
        </w:rPr>
        <w:t xml:space="preserve"> </w:t>
      </w:r>
      <w:r>
        <w:rPr>
          <w:rFonts w:ascii="Ebrima" w:hAnsi="Ebrima"/>
        </w:rPr>
        <w:t>1258</w:t>
      </w:r>
    </w:p>
    <w:p w14:paraId="1543A4AA" w14:textId="77777777" w:rsidR="008E4290" w:rsidRPr="00A0066D" w:rsidRDefault="008E4290" w:rsidP="008E4290">
      <w:pPr>
        <w:rPr>
          <w:rFonts w:ascii="Ebrima" w:hAnsi="Ebrima"/>
        </w:rPr>
      </w:pPr>
      <w:r w:rsidRPr="00CF72ED">
        <w:rPr>
          <w:rFonts w:ascii="Ebrima" w:hAnsi="Ebrima"/>
        </w:rPr>
        <w:t xml:space="preserve">zastoupená </w:t>
      </w:r>
      <w:r w:rsidRPr="00A0066D">
        <w:rPr>
          <w:rFonts w:ascii="Ebrima" w:hAnsi="Ebrima"/>
        </w:rPr>
        <w:t>JUDr. Zdeňkem Horákem, MBA, ředitelem</w:t>
      </w:r>
    </w:p>
    <w:p w14:paraId="5F10D6E3" w14:textId="77777777" w:rsidR="008E4290" w:rsidRPr="00CF72ED" w:rsidRDefault="008E4290" w:rsidP="008E4290">
      <w:pPr>
        <w:rPr>
          <w:rFonts w:ascii="Ebrima" w:hAnsi="Ebrima"/>
        </w:rPr>
      </w:pPr>
      <w:r w:rsidRPr="00CF72ED">
        <w:rPr>
          <w:rFonts w:ascii="Ebrima" w:hAnsi="Ebrima"/>
        </w:rPr>
        <w:t>(dále jen „</w:t>
      </w:r>
      <w:r>
        <w:rPr>
          <w:rFonts w:ascii="Ebrima" w:hAnsi="Ebrima"/>
          <w:b/>
          <w:bCs/>
        </w:rPr>
        <w:t>Klient</w:t>
      </w:r>
      <w:r w:rsidRPr="00CF72ED">
        <w:rPr>
          <w:rFonts w:ascii="Ebrima" w:hAnsi="Ebrima"/>
        </w:rPr>
        <w:t xml:space="preserve">“) </w:t>
      </w:r>
    </w:p>
    <w:p w14:paraId="2410A718" w14:textId="77777777" w:rsidR="008E4290" w:rsidRPr="00CF72ED" w:rsidRDefault="008E4290" w:rsidP="008E4290">
      <w:pPr>
        <w:rPr>
          <w:rFonts w:ascii="Ebrima" w:hAnsi="Ebrima"/>
        </w:rPr>
      </w:pPr>
    </w:p>
    <w:p w14:paraId="2DE71B63" w14:textId="77777777" w:rsidR="008E4290" w:rsidRPr="00CF72ED" w:rsidRDefault="008E4290" w:rsidP="008E4290">
      <w:pPr>
        <w:rPr>
          <w:rFonts w:ascii="Ebrima" w:hAnsi="Ebrima"/>
        </w:rPr>
      </w:pPr>
      <w:r w:rsidRPr="00CF72ED">
        <w:rPr>
          <w:rFonts w:ascii="Ebrima" w:hAnsi="Ebrima"/>
        </w:rPr>
        <w:t>a</w:t>
      </w:r>
    </w:p>
    <w:p w14:paraId="16126C60" w14:textId="77777777" w:rsidR="008E4290" w:rsidRPr="00CF72ED" w:rsidRDefault="008E4290" w:rsidP="008E4290">
      <w:pPr>
        <w:rPr>
          <w:rFonts w:ascii="Ebrima" w:hAnsi="Ebrima"/>
          <w:b/>
          <w:bCs/>
        </w:rPr>
      </w:pPr>
      <w:r w:rsidRPr="008E4290">
        <w:rPr>
          <w:rFonts w:ascii="Ebrima" w:hAnsi="Ebrima"/>
          <w:b/>
          <w:bCs/>
        </w:rPr>
        <w:t>[</w:t>
      </w:r>
      <w:r w:rsidRPr="00521DD5">
        <w:rPr>
          <w:rFonts w:ascii="Ebrima" w:hAnsi="Ebrima"/>
          <w:b/>
          <w:bCs/>
          <w:highlight w:val="yellow"/>
        </w:rPr>
        <w:t>…</w:t>
      </w:r>
      <w:r w:rsidRPr="00521DD5">
        <w:rPr>
          <w:rFonts w:ascii="Ebrima" w:hAnsi="Ebrima"/>
          <w:b/>
          <w:bCs/>
        </w:rPr>
        <w:t>]</w:t>
      </w:r>
    </w:p>
    <w:p w14:paraId="5BD45652" w14:textId="77777777" w:rsidR="008E4290" w:rsidRPr="00CF72ED" w:rsidRDefault="008E4290" w:rsidP="008E4290">
      <w:pPr>
        <w:rPr>
          <w:rFonts w:ascii="Ebrima" w:hAnsi="Ebrima"/>
        </w:rPr>
      </w:pPr>
      <w:r w:rsidRPr="00CF72ED">
        <w:rPr>
          <w:rFonts w:ascii="Ebrima" w:hAnsi="Ebrima"/>
        </w:rPr>
        <w:t xml:space="preserve">IČ: </w:t>
      </w:r>
      <w:r w:rsidRPr="00237696">
        <w:rPr>
          <w:rFonts w:ascii="Ebrima" w:hAnsi="Ebrima"/>
        </w:rPr>
        <w:t>[</w:t>
      </w:r>
      <w:r w:rsidRPr="00521DD5">
        <w:rPr>
          <w:rFonts w:ascii="Ebrima" w:hAnsi="Ebrima"/>
          <w:highlight w:val="yellow"/>
        </w:rPr>
        <w:t>…</w:t>
      </w:r>
      <w:r w:rsidRPr="00CF72ED">
        <w:rPr>
          <w:rFonts w:ascii="Ebrima" w:hAnsi="Ebrima"/>
        </w:rPr>
        <w:t>]</w:t>
      </w:r>
    </w:p>
    <w:p w14:paraId="7C007182" w14:textId="77777777" w:rsidR="008E4290" w:rsidRPr="00CF72ED" w:rsidRDefault="008E4290" w:rsidP="008E4290">
      <w:pPr>
        <w:rPr>
          <w:rFonts w:ascii="Ebrima" w:hAnsi="Ebrima"/>
        </w:rPr>
      </w:pPr>
      <w:r w:rsidRPr="00CF72ED">
        <w:rPr>
          <w:rFonts w:ascii="Ebrima" w:hAnsi="Ebrima"/>
        </w:rPr>
        <w:t xml:space="preserve">se sídlem </w:t>
      </w:r>
      <w:r w:rsidRPr="00237696">
        <w:rPr>
          <w:rFonts w:ascii="Ebrima" w:hAnsi="Ebrima"/>
        </w:rPr>
        <w:t>[</w:t>
      </w:r>
      <w:r w:rsidRPr="00521DD5">
        <w:rPr>
          <w:rFonts w:ascii="Ebrima" w:hAnsi="Ebrima"/>
          <w:highlight w:val="yellow"/>
        </w:rPr>
        <w:t>…</w:t>
      </w:r>
      <w:r w:rsidRPr="00CF72ED">
        <w:rPr>
          <w:rFonts w:ascii="Ebrima" w:hAnsi="Ebrima"/>
        </w:rPr>
        <w:t>]</w:t>
      </w:r>
    </w:p>
    <w:p w14:paraId="380F93BE" w14:textId="77777777" w:rsidR="008E4290" w:rsidRPr="00CF72ED" w:rsidRDefault="008E4290" w:rsidP="008E4290">
      <w:pPr>
        <w:rPr>
          <w:rFonts w:ascii="Ebrima" w:hAnsi="Ebrima"/>
        </w:rPr>
      </w:pPr>
      <w:r w:rsidRPr="00CF72ED">
        <w:rPr>
          <w:rFonts w:ascii="Ebrima" w:hAnsi="Ebrima"/>
        </w:rPr>
        <w:t xml:space="preserve">zapsaná v obchodním rejstříku vedeném </w:t>
      </w:r>
      <w:r w:rsidRPr="00237696">
        <w:rPr>
          <w:rFonts w:ascii="Ebrima" w:hAnsi="Ebrima"/>
        </w:rPr>
        <w:t>[</w:t>
      </w:r>
      <w:r w:rsidRPr="00521DD5">
        <w:rPr>
          <w:rFonts w:ascii="Ebrima" w:hAnsi="Ebrima"/>
          <w:highlight w:val="yellow"/>
        </w:rPr>
        <w:t>…</w:t>
      </w:r>
      <w:r w:rsidRPr="00CF72ED">
        <w:rPr>
          <w:rFonts w:ascii="Ebrima" w:hAnsi="Ebrima"/>
        </w:rPr>
        <w:t xml:space="preserve">] soudem v </w:t>
      </w:r>
      <w:r w:rsidRPr="00237696">
        <w:rPr>
          <w:rFonts w:ascii="Ebrima" w:hAnsi="Ebrima"/>
        </w:rPr>
        <w:t>[</w:t>
      </w:r>
      <w:r w:rsidRPr="00521DD5">
        <w:rPr>
          <w:rFonts w:ascii="Ebrima" w:hAnsi="Ebrima"/>
          <w:highlight w:val="yellow"/>
        </w:rPr>
        <w:t>…</w:t>
      </w:r>
      <w:r w:rsidRPr="00CF72ED">
        <w:rPr>
          <w:rFonts w:ascii="Ebrima" w:hAnsi="Ebrima"/>
        </w:rPr>
        <w:t xml:space="preserve">], oddíl </w:t>
      </w:r>
      <w:r w:rsidRPr="00237696">
        <w:rPr>
          <w:rFonts w:ascii="Ebrima" w:hAnsi="Ebrima"/>
        </w:rPr>
        <w:t>[</w:t>
      </w:r>
      <w:r w:rsidRPr="00521DD5">
        <w:rPr>
          <w:rFonts w:ascii="Ebrima" w:hAnsi="Ebrima"/>
          <w:highlight w:val="yellow"/>
        </w:rPr>
        <w:t>…</w:t>
      </w:r>
      <w:r w:rsidRPr="00CF72ED">
        <w:rPr>
          <w:rFonts w:ascii="Ebrima" w:hAnsi="Ebrima"/>
        </w:rPr>
        <w:t xml:space="preserve">], vložka </w:t>
      </w:r>
      <w:r w:rsidRPr="00237696">
        <w:rPr>
          <w:rFonts w:ascii="Ebrima" w:hAnsi="Ebrima"/>
        </w:rPr>
        <w:t>[</w:t>
      </w:r>
      <w:r w:rsidRPr="00521DD5">
        <w:rPr>
          <w:rFonts w:ascii="Ebrima" w:hAnsi="Ebrima"/>
          <w:highlight w:val="yellow"/>
        </w:rPr>
        <w:t>…</w:t>
      </w:r>
      <w:r w:rsidRPr="00CF72ED">
        <w:rPr>
          <w:rFonts w:ascii="Ebrima" w:hAnsi="Ebrima"/>
        </w:rPr>
        <w:t>]</w:t>
      </w:r>
    </w:p>
    <w:p w14:paraId="48A3C241" w14:textId="77777777" w:rsidR="008E4290" w:rsidRPr="00CF72ED" w:rsidRDefault="008E4290" w:rsidP="008E4290">
      <w:pPr>
        <w:rPr>
          <w:rFonts w:ascii="Ebrima" w:hAnsi="Ebrima"/>
        </w:rPr>
      </w:pPr>
      <w:r w:rsidRPr="00CF72ED">
        <w:rPr>
          <w:rFonts w:ascii="Ebrima" w:hAnsi="Ebrima"/>
        </w:rPr>
        <w:t xml:space="preserve">zastoupená </w:t>
      </w:r>
      <w:r w:rsidRPr="00237696">
        <w:rPr>
          <w:rFonts w:ascii="Ebrima" w:hAnsi="Ebrima"/>
        </w:rPr>
        <w:t>[</w:t>
      </w:r>
      <w:r w:rsidRPr="00521DD5">
        <w:rPr>
          <w:rFonts w:ascii="Ebrima" w:hAnsi="Ebrima"/>
          <w:highlight w:val="yellow"/>
        </w:rPr>
        <w:t>…</w:t>
      </w:r>
      <w:r w:rsidRPr="00CF72ED">
        <w:rPr>
          <w:rFonts w:ascii="Ebrima" w:hAnsi="Ebrima"/>
        </w:rPr>
        <w:t>]</w:t>
      </w:r>
    </w:p>
    <w:p w14:paraId="4D601679" w14:textId="77777777" w:rsidR="008E4290" w:rsidRPr="00CF72ED" w:rsidRDefault="008E4290" w:rsidP="008E4290">
      <w:pPr>
        <w:rPr>
          <w:rFonts w:ascii="Ebrima" w:hAnsi="Ebrima"/>
        </w:rPr>
      </w:pPr>
      <w:r w:rsidRPr="00CF72ED">
        <w:rPr>
          <w:rFonts w:ascii="Ebrima" w:hAnsi="Ebrima"/>
        </w:rPr>
        <w:t>(dále jen „</w:t>
      </w:r>
      <w:r w:rsidRPr="00CF72ED">
        <w:rPr>
          <w:rFonts w:ascii="Ebrima" w:hAnsi="Ebrima"/>
          <w:b/>
          <w:bCs/>
        </w:rPr>
        <w:t>Banka</w:t>
      </w:r>
      <w:r w:rsidRPr="00CF72ED">
        <w:rPr>
          <w:rFonts w:ascii="Ebrima" w:hAnsi="Ebrima"/>
        </w:rPr>
        <w:t>“)</w:t>
      </w:r>
    </w:p>
    <w:p w14:paraId="7A4AF825" w14:textId="77777777" w:rsidR="008E4290" w:rsidRPr="00CF72ED" w:rsidRDefault="008E4290" w:rsidP="008E4290">
      <w:pPr>
        <w:rPr>
          <w:rFonts w:ascii="Ebrima" w:hAnsi="Ebrima"/>
        </w:rPr>
      </w:pPr>
    </w:p>
    <w:p w14:paraId="291E9BA1" w14:textId="3B42E06D" w:rsidR="008E4290" w:rsidRDefault="008E4290" w:rsidP="008E4290">
      <w:pPr>
        <w:rPr>
          <w:rFonts w:ascii="Ebrima" w:hAnsi="Ebrima"/>
        </w:rPr>
      </w:pPr>
      <w:r w:rsidRPr="00CF72ED">
        <w:rPr>
          <w:rFonts w:ascii="Ebrima" w:hAnsi="Ebrima"/>
        </w:rPr>
        <w:t xml:space="preserve">(ESCO, </w:t>
      </w:r>
      <w:r>
        <w:rPr>
          <w:rFonts w:ascii="Ebrima" w:hAnsi="Ebrima"/>
        </w:rPr>
        <w:t>Klient</w:t>
      </w:r>
      <w:r w:rsidRPr="00CF72ED">
        <w:rPr>
          <w:rFonts w:ascii="Ebrima" w:hAnsi="Ebrima"/>
        </w:rPr>
        <w:t xml:space="preserve"> a Banka společně též jen „</w:t>
      </w:r>
      <w:r w:rsidRPr="00CF72ED">
        <w:rPr>
          <w:rFonts w:ascii="Ebrima" w:hAnsi="Ebrima"/>
          <w:b/>
          <w:bCs/>
        </w:rPr>
        <w:t>Smluvní strany</w:t>
      </w:r>
      <w:r w:rsidRPr="00CF72ED">
        <w:rPr>
          <w:rFonts w:ascii="Ebrima" w:hAnsi="Ebrima"/>
        </w:rPr>
        <w:t>“)</w:t>
      </w:r>
    </w:p>
    <w:p w14:paraId="0FA886AC" w14:textId="77777777" w:rsidR="008E4290" w:rsidRDefault="008E4290">
      <w:pPr>
        <w:spacing w:before="0" w:line="240" w:lineRule="auto"/>
        <w:jc w:val="left"/>
        <w:rPr>
          <w:rFonts w:ascii="Ebrima" w:hAnsi="Ebrima"/>
        </w:rPr>
      </w:pPr>
      <w:r>
        <w:rPr>
          <w:rFonts w:ascii="Ebrima" w:hAnsi="Ebrima"/>
        </w:rPr>
        <w:br w:type="page"/>
      </w:r>
    </w:p>
    <w:p w14:paraId="16453074" w14:textId="77777777" w:rsidR="008E4290" w:rsidRPr="008E4290" w:rsidRDefault="008E4290" w:rsidP="008E4290">
      <w:pPr>
        <w:jc w:val="center"/>
        <w:rPr>
          <w:rFonts w:ascii="Ebrima" w:hAnsi="Ebrima"/>
          <w:b/>
          <w:bCs/>
          <w:szCs w:val="22"/>
        </w:rPr>
      </w:pPr>
      <w:r w:rsidRPr="008E4290">
        <w:rPr>
          <w:rFonts w:ascii="Ebrima" w:hAnsi="Ebrima"/>
          <w:b/>
          <w:bCs/>
          <w:szCs w:val="22"/>
        </w:rPr>
        <w:lastRenderedPageBreak/>
        <w:t>PREAMBULE</w:t>
      </w:r>
    </w:p>
    <w:p w14:paraId="7760981F" w14:textId="77777777" w:rsidR="008E4290" w:rsidRPr="008E4290" w:rsidRDefault="008E4290" w:rsidP="008E4290">
      <w:pPr>
        <w:rPr>
          <w:rFonts w:ascii="Ebrima" w:hAnsi="Ebrima"/>
          <w:b/>
          <w:bCs/>
          <w:szCs w:val="22"/>
        </w:rPr>
      </w:pPr>
      <w:r w:rsidRPr="008E4290">
        <w:rPr>
          <w:rFonts w:ascii="Ebrima" w:hAnsi="Ebrima"/>
          <w:b/>
          <w:bCs/>
          <w:szCs w:val="22"/>
        </w:rPr>
        <w:t>VZHLEDEM K TOMU, ŽE:</w:t>
      </w:r>
    </w:p>
    <w:p w14:paraId="4FB8D020" w14:textId="77777777" w:rsidR="008E4290" w:rsidRPr="008E4290" w:rsidRDefault="008E4290" w:rsidP="008E4290">
      <w:pPr>
        <w:pStyle w:val="Odstavecseseznamem"/>
        <w:numPr>
          <w:ilvl w:val="0"/>
          <w:numId w:val="57"/>
        </w:numPr>
        <w:suppressAutoHyphens w:val="0"/>
        <w:spacing w:after="160" w:line="259" w:lineRule="auto"/>
        <w:rPr>
          <w:rFonts w:ascii="Ebrima" w:hAnsi="Ebrima"/>
          <w:sz w:val="22"/>
          <w:szCs w:val="22"/>
        </w:rPr>
      </w:pPr>
      <w:r w:rsidRPr="008E4290">
        <w:rPr>
          <w:rFonts w:ascii="Ebrima" w:hAnsi="Ebrima"/>
          <w:sz w:val="22"/>
          <w:szCs w:val="22"/>
        </w:rPr>
        <w:t>ESCO je společností zabývající se poskytováním služeb a poradenstvím v oblasti energetiky a životního prostředí;</w:t>
      </w:r>
    </w:p>
    <w:p w14:paraId="00154700" w14:textId="77777777" w:rsidR="008E4290" w:rsidRPr="008E4290" w:rsidRDefault="008E4290" w:rsidP="008E4290">
      <w:pPr>
        <w:pStyle w:val="Odstavecseseznamem"/>
        <w:numPr>
          <w:ilvl w:val="0"/>
          <w:numId w:val="57"/>
        </w:numPr>
        <w:suppressAutoHyphens w:val="0"/>
        <w:spacing w:after="160" w:line="259" w:lineRule="auto"/>
        <w:rPr>
          <w:rFonts w:ascii="Ebrima" w:hAnsi="Ebrima"/>
          <w:sz w:val="22"/>
          <w:szCs w:val="22"/>
        </w:rPr>
      </w:pPr>
      <w:r w:rsidRPr="008E4290">
        <w:rPr>
          <w:rFonts w:ascii="Ebrima" w:hAnsi="Ebrima"/>
          <w:sz w:val="22"/>
          <w:szCs w:val="22"/>
        </w:rPr>
        <w:t xml:space="preserve">Klient je výlučným vlastníkem pozemku </w:t>
      </w:r>
      <w:proofErr w:type="spellStart"/>
      <w:r w:rsidRPr="008E4290">
        <w:rPr>
          <w:rFonts w:ascii="Ebrima" w:hAnsi="Ebrima"/>
          <w:sz w:val="22"/>
          <w:szCs w:val="22"/>
        </w:rPr>
        <w:t>parc</w:t>
      </w:r>
      <w:proofErr w:type="spellEnd"/>
      <w:r w:rsidRPr="008E4290">
        <w:rPr>
          <w:rFonts w:ascii="Ebrima" w:hAnsi="Ebrima"/>
          <w:sz w:val="22"/>
          <w:szCs w:val="22"/>
        </w:rPr>
        <w:t>. č. [</w:t>
      </w:r>
      <w:r w:rsidRPr="008E4290">
        <w:rPr>
          <w:rFonts w:ascii="Ebrima" w:hAnsi="Ebrima"/>
          <w:sz w:val="22"/>
          <w:szCs w:val="22"/>
          <w:highlight w:val="yellow"/>
        </w:rPr>
        <w:t>…</w:t>
      </w:r>
      <w:r w:rsidRPr="008E4290">
        <w:rPr>
          <w:rFonts w:ascii="Ebrima" w:hAnsi="Ebrima"/>
          <w:sz w:val="22"/>
          <w:szCs w:val="22"/>
        </w:rPr>
        <w:t>], zastavěná plocha a nádvoří, jehož součástí je budova č.p. [</w:t>
      </w:r>
      <w:r w:rsidRPr="008E4290">
        <w:rPr>
          <w:rFonts w:ascii="Ebrima" w:hAnsi="Ebrima"/>
          <w:sz w:val="22"/>
          <w:szCs w:val="22"/>
          <w:highlight w:val="yellow"/>
        </w:rPr>
        <w:t>…</w:t>
      </w:r>
      <w:r w:rsidRPr="008E4290">
        <w:rPr>
          <w:rFonts w:ascii="Ebrima" w:hAnsi="Ebrima"/>
          <w:sz w:val="22"/>
          <w:szCs w:val="22"/>
        </w:rPr>
        <w:t>], vše v </w:t>
      </w:r>
      <w:proofErr w:type="spellStart"/>
      <w:r w:rsidRPr="008E4290">
        <w:rPr>
          <w:rFonts w:ascii="Ebrima" w:hAnsi="Ebrima"/>
          <w:sz w:val="22"/>
          <w:szCs w:val="22"/>
        </w:rPr>
        <w:t>k.ú</w:t>
      </w:r>
      <w:proofErr w:type="spellEnd"/>
      <w:r w:rsidRPr="008E4290">
        <w:rPr>
          <w:rFonts w:ascii="Ebrima" w:hAnsi="Ebrima"/>
          <w:sz w:val="22"/>
          <w:szCs w:val="22"/>
        </w:rPr>
        <w:t>. [</w:t>
      </w:r>
      <w:r w:rsidRPr="008E4290">
        <w:rPr>
          <w:rFonts w:ascii="Ebrima" w:hAnsi="Ebrima"/>
          <w:sz w:val="22"/>
          <w:szCs w:val="22"/>
          <w:highlight w:val="yellow"/>
        </w:rPr>
        <w:t>…</w:t>
      </w:r>
      <w:r w:rsidRPr="008E4290">
        <w:rPr>
          <w:rFonts w:ascii="Ebrima" w:hAnsi="Ebrima"/>
          <w:sz w:val="22"/>
          <w:szCs w:val="22"/>
        </w:rPr>
        <w:t>], obec [</w:t>
      </w:r>
      <w:r w:rsidRPr="008E4290">
        <w:rPr>
          <w:rFonts w:ascii="Ebrima" w:hAnsi="Ebrima"/>
          <w:sz w:val="22"/>
          <w:szCs w:val="22"/>
          <w:highlight w:val="yellow"/>
        </w:rPr>
        <w:t>…</w:t>
      </w:r>
      <w:r w:rsidRPr="008E4290">
        <w:rPr>
          <w:rFonts w:ascii="Ebrima" w:hAnsi="Ebrima"/>
          <w:sz w:val="22"/>
          <w:szCs w:val="22"/>
        </w:rPr>
        <w:t>], zapsáno na LV č. [</w:t>
      </w:r>
      <w:r w:rsidRPr="008E4290">
        <w:rPr>
          <w:rFonts w:ascii="Ebrima" w:hAnsi="Ebrima"/>
          <w:sz w:val="22"/>
          <w:szCs w:val="22"/>
          <w:highlight w:val="yellow"/>
        </w:rPr>
        <w:t>…</w:t>
      </w:r>
      <w:r w:rsidRPr="008E4290">
        <w:rPr>
          <w:rFonts w:ascii="Ebrima" w:hAnsi="Ebrima"/>
          <w:sz w:val="22"/>
          <w:szCs w:val="22"/>
        </w:rPr>
        <w:t>] u Katastrálního úřadu pro [</w:t>
      </w:r>
      <w:r w:rsidRPr="008E4290">
        <w:rPr>
          <w:rFonts w:ascii="Ebrima" w:hAnsi="Ebrima"/>
          <w:sz w:val="22"/>
          <w:szCs w:val="22"/>
          <w:highlight w:val="yellow"/>
        </w:rPr>
        <w:t>…</w:t>
      </w:r>
      <w:r w:rsidRPr="008E4290">
        <w:rPr>
          <w:rFonts w:ascii="Ebrima" w:hAnsi="Ebrima"/>
          <w:sz w:val="22"/>
          <w:szCs w:val="22"/>
        </w:rPr>
        <w:t>], katastrální pracoviště [</w:t>
      </w:r>
      <w:r w:rsidRPr="008E4290">
        <w:rPr>
          <w:rFonts w:ascii="Ebrima" w:hAnsi="Ebrima"/>
          <w:sz w:val="22"/>
          <w:szCs w:val="22"/>
          <w:highlight w:val="yellow"/>
        </w:rPr>
        <w:t>…</w:t>
      </w:r>
      <w:r w:rsidRPr="008E4290">
        <w:rPr>
          <w:rFonts w:ascii="Ebrima" w:hAnsi="Ebrima"/>
          <w:sz w:val="22"/>
          <w:szCs w:val="22"/>
        </w:rPr>
        <w:t>] (dále jen „</w:t>
      </w:r>
      <w:r w:rsidRPr="008E4290">
        <w:rPr>
          <w:rFonts w:ascii="Ebrima" w:hAnsi="Ebrima"/>
          <w:b/>
          <w:bCs/>
          <w:sz w:val="22"/>
          <w:szCs w:val="22"/>
        </w:rPr>
        <w:t>Budova</w:t>
      </w:r>
      <w:r w:rsidRPr="008E4290">
        <w:rPr>
          <w:rFonts w:ascii="Ebrima" w:hAnsi="Ebrima"/>
          <w:sz w:val="22"/>
          <w:szCs w:val="22"/>
        </w:rPr>
        <w:t>“);</w:t>
      </w:r>
    </w:p>
    <w:p w14:paraId="4B5189A4" w14:textId="77777777" w:rsidR="008E4290" w:rsidRPr="008E4290" w:rsidRDefault="008E4290" w:rsidP="008E4290">
      <w:pPr>
        <w:pStyle w:val="Odstavecseseznamem"/>
        <w:numPr>
          <w:ilvl w:val="0"/>
          <w:numId w:val="57"/>
        </w:numPr>
        <w:suppressAutoHyphens w:val="0"/>
        <w:spacing w:after="160" w:line="259" w:lineRule="auto"/>
        <w:rPr>
          <w:rFonts w:ascii="Ebrima" w:hAnsi="Ebrima"/>
          <w:sz w:val="22"/>
          <w:szCs w:val="22"/>
        </w:rPr>
      </w:pPr>
      <w:r w:rsidRPr="008E4290">
        <w:rPr>
          <w:rFonts w:ascii="Ebrima" w:hAnsi="Ebrima"/>
          <w:sz w:val="22"/>
          <w:szCs w:val="22"/>
        </w:rPr>
        <w:t>ESCO uzavřelo dne [</w:t>
      </w:r>
      <w:r w:rsidRPr="008E4290">
        <w:rPr>
          <w:rFonts w:ascii="Ebrima" w:hAnsi="Ebrima"/>
          <w:sz w:val="22"/>
          <w:szCs w:val="22"/>
          <w:highlight w:val="yellow"/>
        </w:rPr>
        <w:t>…</w:t>
      </w:r>
      <w:r w:rsidRPr="008E4290">
        <w:rPr>
          <w:rFonts w:ascii="Ebrima" w:hAnsi="Ebrima"/>
          <w:sz w:val="22"/>
          <w:szCs w:val="22"/>
        </w:rPr>
        <w:t xml:space="preserve">] s Klientem smlouvu o poskytování energetických služeb se zaručeným výsledkem pro veřejné zadavatele dle </w:t>
      </w:r>
      <w:proofErr w:type="spellStart"/>
      <w:r w:rsidRPr="008E4290">
        <w:rPr>
          <w:rFonts w:ascii="Ebrima" w:hAnsi="Ebrima"/>
          <w:sz w:val="22"/>
          <w:szCs w:val="22"/>
        </w:rPr>
        <w:t>ust</w:t>
      </w:r>
      <w:proofErr w:type="spellEnd"/>
      <w:r w:rsidRPr="008E4290">
        <w:rPr>
          <w:rFonts w:ascii="Ebrima" w:hAnsi="Ebrima"/>
          <w:sz w:val="22"/>
          <w:szCs w:val="22"/>
        </w:rPr>
        <w:t>. § 10e odst. 1 zákona č. 406/2000 Sb., o hospodaření energií, v platném znění (dále jen „</w:t>
      </w:r>
      <w:r w:rsidRPr="008E4290">
        <w:rPr>
          <w:rFonts w:ascii="Ebrima" w:hAnsi="Ebrima"/>
          <w:b/>
          <w:bCs/>
          <w:sz w:val="22"/>
          <w:szCs w:val="22"/>
        </w:rPr>
        <w:t>zákon o hospodaření energií</w:t>
      </w:r>
      <w:r w:rsidRPr="008E4290">
        <w:rPr>
          <w:rFonts w:ascii="Ebrima" w:hAnsi="Ebrima"/>
          <w:sz w:val="22"/>
          <w:szCs w:val="22"/>
        </w:rPr>
        <w:t>“), ve spojení s </w:t>
      </w:r>
      <w:proofErr w:type="spellStart"/>
      <w:r w:rsidRPr="008E4290">
        <w:rPr>
          <w:rFonts w:ascii="Ebrima" w:hAnsi="Ebrima"/>
          <w:sz w:val="22"/>
          <w:szCs w:val="22"/>
        </w:rPr>
        <w:t>ust</w:t>
      </w:r>
      <w:proofErr w:type="spellEnd"/>
      <w:r w:rsidRPr="008E4290">
        <w:rPr>
          <w:rFonts w:ascii="Ebrima" w:hAnsi="Ebrima"/>
          <w:sz w:val="22"/>
          <w:szCs w:val="22"/>
        </w:rPr>
        <w:t>. § 1746 odst. 2 občanského zákoníku (dále jen „</w:t>
      </w:r>
      <w:r w:rsidRPr="008E4290">
        <w:rPr>
          <w:rFonts w:ascii="Ebrima" w:hAnsi="Ebrima"/>
          <w:b/>
          <w:bCs/>
          <w:sz w:val="22"/>
          <w:szCs w:val="22"/>
        </w:rPr>
        <w:t>Smlouva EPC</w:t>
      </w:r>
      <w:r w:rsidRPr="008E4290">
        <w:rPr>
          <w:rFonts w:ascii="Ebrima" w:hAnsi="Ebrima"/>
          <w:sz w:val="22"/>
          <w:szCs w:val="22"/>
        </w:rPr>
        <w:t>“), jíž se ESCO zavázalo provést projektový cíl, kterým je dosažení zvýšení energetické účinnosti a snížení provozních nákladů v Budově, a to prostřednictvím realizace energetických služeb se zaručeným výsledkem dle § 2 odst. 2 písm. o) ve spojení s § 10e zákona o hospodaření energií, spočívajících v: a) realizaci předběžných činností; b) na nich navazující realizaci základních opatření; c) poskytování energetického managementu v objektech a poskytování dalších souvisejících činností a služeb zahrnujících provedení dodatečných opatření; d) poskytování záruky za dosažení smluvně garantovaných úspor; a to vše po dobu trvání Smlouvy EPC, v rozsahu a za podmínek specifikovaných ve Smlouvě EPC (dále souhrnně též jako „</w:t>
      </w:r>
      <w:r w:rsidRPr="008E4290">
        <w:rPr>
          <w:rFonts w:ascii="Ebrima" w:hAnsi="Ebrima"/>
          <w:b/>
          <w:bCs/>
          <w:sz w:val="22"/>
          <w:szCs w:val="22"/>
        </w:rPr>
        <w:t>Projekt</w:t>
      </w:r>
      <w:r w:rsidRPr="008E4290">
        <w:rPr>
          <w:rFonts w:ascii="Ebrima" w:hAnsi="Ebrima"/>
          <w:sz w:val="22"/>
          <w:szCs w:val="22"/>
        </w:rPr>
        <w:t>“);</w:t>
      </w:r>
    </w:p>
    <w:p w14:paraId="121A2CBA" w14:textId="77777777" w:rsidR="008E4290" w:rsidRPr="008E4290" w:rsidRDefault="008E4290" w:rsidP="008E4290">
      <w:pPr>
        <w:pStyle w:val="Odstavecseseznamem"/>
        <w:numPr>
          <w:ilvl w:val="0"/>
          <w:numId w:val="57"/>
        </w:numPr>
        <w:suppressAutoHyphens w:val="0"/>
        <w:spacing w:after="160" w:line="259" w:lineRule="auto"/>
        <w:rPr>
          <w:rFonts w:ascii="Ebrima" w:hAnsi="Ebrima"/>
          <w:sz w:val="22"/>
          <w:szCs w:val="22"/>
        </w:rPr>
      </w:pPr>
      <w:r w:rsidRPr="008E4290">
        <w:rPr>
          <w:rFonts w:ascii="Ebrima" w:hAnsi="Ebrima"/>
          <w:sz w:val="22"/>
          <w:szCs w:val="22"/>
        </w:rPr>
        <w:t xml:space="preserve">Za realizaci Projektu byla mezi ESCO a Klientem ve Smlouvě EPC sjednána úplata v celkové výši […] Kč (slovy: </w:t>
      </w:r>
      <w:bookmarkStart w:id="237" w:name="_Hlk51766431"/>
      <w:r w:rsidRPr="008E4290">
        <w:rPr>
          <w:rFonts w:ascii="Ebrima" w:hAnsi="Ebrima"/>
          <w:sz w:val="22"/>
          <w:szCs w:val="22"/>
          <w:highlight w:val="yellow"/>
        </w:rPr>
        <w:t>[…]</w:t>
      </w:r>
      <w:bookmarkEnd w:id="237"/>
      <w:r w:rsidRPr="008E4290">
        <w:rPr>
          <w:rFonts w:ascii="Ebrima" w:hAnsi="Ebrima"/>
          <w:sz w:val="22"/>
          <w:szCs w:val="22"/>
        </w:rPr>
        <w:t xml:space="preserve"> korun českých) </w:t>
      </w:r>
      <w:r w:rsidRPr="008E4290">
        <w:rPr>
          <w:rFonts w:ascii="Ebrima" w:hAnsi="Ebrima"/>
          <w:sz w:val="22"/>
          <w:szCs w:val="22"/>
          <w:highlight w:val="yellow"/>
        </w:rPr>
        <w:t>včetně DPH</w:t>
      </w:r>
      <w:r w:rsidRPr="008E4290">
        <w:rPr>
          <w:rFonts w:ascii="Ebrima" w:hAnsi="Ebrima"/>
          <w:sz w:val="22"/>
          <w:szCs w:val="22"/>
        </w:rPr>
        <w:t xml:space="preserve"> (dále jen „</w:t>
      </w:r>
      <w:r w:rsidRPr="008E4290">
        <w:rPr>
          <w:rFonts w:ascii="Ebrima" w:hAnsi="Ebrima"/>
          <w:b/>
          <w:bCs/>
          <w:sz w:val="22"/>
          <w:szCs w:val="22"/>
        </w:rPr>
        <w:t>Úplata za EPC Projekt</w:t>
      </w:r>
      <w:r w:rsidRPr="008E4290">
        <w:rPr>
          <w:rFonts w:ascii="Ebrima" w:hAnsi="Ebrima"/>
          <w:sz w:val="22"/>
          <w:szCs w:val="22"/>
        </w:rPr>
        <w:t xml:space="preserve">“), která byla Klientovi vyúčtována ve faktuře č. </w:t>
      </w:r>
      <w:r w:rsidRPr="008E4290">
        <w:rPr>
          <w:rFonts w:ascii="Ebrima" w:hAnsi="Ebrima"/>
          <w:sz w:val="22"/>
          <w:szCs w:val="22"/>
          <w:highlight w:val="yellow"/>
        </w:rPr>
        <w:t>[…]</w:t>
      </w:r>
      <w:r w:rsidRPr="008E4290">
        <w:rPr>
          <w:rFonts w:ascii="Ebrima" w:hAnsi="Ebrima"/>
          <w:sz w:val="22"/>
          <w:szCs w:val="22"/>
        </w:rPr>
        <w:t xml:space="preserve">, vystavené dne </w:t>
      </w:r>
      <w:r w:rsidRPr="008E4290">
        <w:rPr>
          <w:rFonts w:ascii="Ebrima" w:hAnsi="Ebrima"/>
          <w:sz w:val="22"/>
          <w:szCs w:val="22"/>
          <w:highlight w:val="yellow"/>
        </w:rPr>
        <w:t>[…]</w:t>
      </w:r>
      <w:r w:rsidRPr="008E4290">
        <w:rPr>
          <w:rFonts w:ascii="Ebrima" w:hAnsi="Ebrima"/>
          <w:sz w:val="22"/>
          <w:szCs w:val="22"/>
        </w:rPr>
        <w:t xml:space="preserve">  která byla Klientovi doručena dne </w:t>
      </w:r>
      <w:r w:rsidRPr="008E4290">
        <w:rPr>
          <w:rFonts w:ascii="Ebrima" w:hAnsi="Ebrima"/>
          <w:sz w:val="22"/>
          <w:szCs w:val="22"/>
          <w:highlight w:val="yellow"/>
        </w:rPr>
        <w:t>[…]</w:t>
      </w:r>
      <w:r w:rsidRPr="008E4290">
        <w:rPr>
          <w:rFonts w:ascii="Ebrima" w:hAnsi="Ebrima"/>
          <w:sz w:val="22"/>
          <w:szCs w:val="22"/>
        </w:rPr>
        <w:t xml:space="preserve">. Na část Úplaty za EPC Projekt, která nebude financována z Dotace dle následujícího bodu E., byla sjednána úhrada odloženými platbami formou splátek po dobu </w:t>
      </w:r>
      <w:r w:rsidRPr="008E4290">
        <w:rPr>
          <w:rFonts w:ascii="Ebrima" w:hAnsi="Ebrima"/>
          <w:sz w:val="22"/>
          <w:szCs w:val="22"/>
          <w:highlight w:val="yellow"/>
        </w:rPr>
        <w:t>(…)</w:t>
      </w:r>
      <w:r w:rsidRPr="008E4290">
        <w:rPr>
          <w:rFonts w:ascii="Ebrima" w:hAnsi="Ebrima"/>
          <w:sz w:val="22"/>
          <w:szCs w:val="22"/>
        </w:rPr>
        <w:t xml:space="preserve"> let.</w:t>
      </w:r>
    </w:p>
    <w:p w14:paraId="11329C03" w14:textId="7FD17380" w:rsidR="008E4290" w:rsidRPr="008E4290" w:rsidRDefault="008E4290" w:rsidP="008E4290">
      <w:pPr>
        <w:pStyle w:val="Odstavecseseznamem"/>
        <w:numPr>
          <w:ilvl w:val="0"/>
          <w:numId w:val="57"/>
        </w:numPr>
        <w:suppressAutoHyphens w:val="0"/>
        <w:spacing w:after="160" w:line="259" w:lineRule="auto"/>
        <w:rPr>
          <w:rFonts w:ascii="Ebrima" w:hAnsi="Ebrima"/>
          <w:sz w:val="22"/>
          <w:szCs w:val="22"/>
        </w:rPr>
      </w:pPr>
      <w:r w:rsidRPr="008E4290">
        <w:rPr>
          <w:rFonts w:ascii="Ebrima" w:hAnsi="Ebrima"/>
          <w:sz w:val="22"/>
          <w:szCs w:val="22"/>
        </w:rPr>
        <w:t xml:space="preserve">Část Úplaty za EPC Projekt ve výši </w:t>
      </w:r>
      <w:r w:rsidRPr="008E4290">
        <w:rPr>
          <w:rFonts w:ascii="Ebrima" w:hAnsi="Ebrima"/>
          <w:sz w:val="22"/>
          <w:szCs w:val="22"/>
          <w:highlight w:val="yellow"/>
        </w:rPr>
        <w:t>[…]</w:t>
      </w:r>
      <w:r w:rsidRPr="008E4290">
        <w:rPr>
          <w:rFonts w:ascii="Ebrima" w:hAnsi="Ebrima"/>
          <w:sz w:val="22"/>
          <w:szCs w:val="22"/>
        </w:rPr>
        <w:t xml:space="preserve"> </w:t>
      </w:r>
      <w:bookmarkStart w:id="238" w:name="_Hlk51766859"/>
      <w:r w:rsidRPr="008E4290">
        <w:rPr>
          <w:rFonts w:ascii="Ebrima" w:hAnsi="Ebrima"/>
          <w:sz w:val="22"/>
          <w:szCs w:val="22"/>
        </w:rPr>
        <w:t xml:space="preserve">(slovy: </w:t>
      </w:r>
      <w:r w:rsidRPr="008E4290">
        <w:rPr>
          <w:rFonts w:ascii="Ebrima" w:hAnsi="Ebrima"/>
          <w:sz w:val="22"/>
          <w:szCs w:val="22"/>
          <w:highlight w:val="yellow"/>
        </w:rPr>
        <w:t>[…]</w:t>
      </w:r>
      <w:r w:rsidRPr="008E4290">
        <w:rPr>
          <w:rFonts w:ascii="Ebrima" w:hAnsi="Ebrima"/>
          <w:sz w:val="22"/>
          <w:szCs w:val="22"/>
        </w:rPr>
        <w:t xml:space="preserve"> korun českých) (dále jen „</w:t>
      </w:r>
      <w:r w:rsidRPr="008E4290">
        <w:rPr>
          <w:rFonts w:ascii="Ebrima" w:hAnsi="Ebrima"/>
          <w:b/>
          <w:bCs/>
          <w:sz w:val="22"/>
          <w:szCs w:val="22"/>
        </w:rPr>
        <w:t>Dotace</w:t>
      </w:r>
      <w:r w:rsidRPr="008E4290">
        <w:rPr>
          <w:rFonts w:ascii="Ebrima" w:hAnsi="Ebrima"/>
          <w:sz w:val="22"/>
          <w:szCs w:val="22"/>
        </w:rPr>
        <w:t xml:space="preserve">“) </w:t>
      </w:r>
      <w:bookmarkEnd w:id="238"/>
      <w:r w:rsidRPr="008E4290">
        <w:rPr>
          <w:rFonts w:ascii="Ebrima" w:hAnsi="Ebrima"/>
          <w:sz w:val="22"/>
          <w:szCs w:val="22"/>
        </w:rPr>
        <w:t xml:space="preserve">[může být/bude] Klientovi profinancována prostřednictvím dotačních programů EU Evropskými strukturálními investičními fondy v rámci </w:t>
      </w:r>
      <w:r>
        <w:rPr>
          <w:rFonts w:ascii="Ebrima" w:hAnsi="Ebrima"/>
          <w:sz w:val="22"/>
          <w:szCs w:val="22"/>
        </w:rPr>
        <w:t>Národního</w:t>
      </w:r>
      <w:r w:rsidRPr="008E4290">
        <w:rPr>
          <w:rFonts w:ascii="Ebrima" w:hAnsi="Ebrima"/>
          <w:sz w:val="22"/>
          <w:szCs w:val="22"/>
        </w:rPr>
        <w:t xml:space="preserve"> programu Životního prostředí (dále jen „</w:t>
      </w:r>
      <w:r>
        <w:rPr>
          <w:rFonts w:ascii="Ebrima" w:hAnsi="Ebrima"/>
          <w:b/>
          <w:bCs/>
          <w:sz w:val="22"/>
          <w:szCs w:val="22"/>
        </w:rPr>
        <w:t>NP</w:t>
      </w:r>
      <w:r w:rsidRPr="008E4290">
        <w:rPr>
          <w:rFonts w:ascii="Ebrima" w:hAnsi="Ebrima"/>
          <w:b/>
          <w:bCs/>
          <w:sz w:val="22"/>
          <w:szCs w:val="22"/>
        </w:rPr>
        <w:t>ŽP</w:t>
      </w:r>
      <w:r w:rsidRPr="008E4290">
        <w:rPr>
          <w:rFonts w:ascii="Ebrima" w:hAnsi="Ebrima"/>
          <w:sz w:val="22"/>
          <w:szCs w:val="22"/>
        </w:rPr>
        <w:t>“);</w:t>
      </w:r>
    </w:p>
    <w:p w14:paraId="5D97DAA8" w14:textId="5103CEB4" w:rsidR="008E4290" w:rsidRPr="008E4290" w:rsidRDefault="008E4290" w:rsidP="008E4290">
      <w:pPr>
        <w:pStyle w:val="Odstavecseseznamem"/>
        <w:numPr>
          <w:ilvl w:val="0"/>
          <w:numId w:val="57"/>
        </w:numPr>
        <w:suppressAutoHyphens w:val="0"/>
        <w:spacing w:after="160" w:line="259" w:lineRule="auto"/>
        <w:rPr>
          <w:rFonts w:ascii="Ebrima" w:hAnsi="Ebrima"/>
          <w:sz w:val="22"/>
          <w:szCs w:val="22"/>
        </w:rPr>
      </w:pPr>
      <w:r w:rsidRPr="008E4290">
        <w:rPr>
          <w:rFonts w:ascii="Ebrima" w:hAnsi="Ebrima"/>
          <w:sz w:val="22"/>
          <w:szCs w:val="22"/>
        </w:rPr>
        <w:t xml:space="preserve">ESCO a Banka uzavřely dne </w:t>
      </w:r>
      <w:r w:rsidRPr="006E14AF">
        <w:rPr>
          <w:rFonts w:ascii="Ebrima" w:hAnsi="Ebrima"/>
          <w:sz w:val="22"/>
          <w:szCs w:val="22"/>
          <w:highlight w:val="yellow"/>
        </w:rPr>
        <w:t>[…] 202</w:t>
      </w:r>
      <w:r w:rsidR="006E14AF" w:rsidRPr="006E14AF">
        <w:rPr>
          <w:rFonts w:ascii="Ebrima" w:hAnsi="Ebrima"/>
          <w:sz w:val="22"/>
          <w:szCs w:val="22"/>
          <w:highlight w:val="yellow"/>
        </w:rPr>
        <w:t>5</w:t>
      </w:r>
      <w:r w:rsidRPr="008E4290">
        <w:rPr>
          <w:rFonts w:ascii="Ebrima" w:hAnsi="Ebrima"/>
          <w:sz w:val="22"/>
          <w:szCs w:val="22"/>
        </w:rPr>
        <w:t xml:space="preserve"> Smlouvu o budoucím postoupení pohledávek č. </w:t>
      </w:r>
      <w:r w:rsidRPr="008E4290">
        <w:rPr>
          <w:rFonts w:ascii="Ebrima" w:hAnsi="Ebrima"/>
          <w:sz w:val="22"/>
          <w:szCs w:val="22"/>
          <w:highlight w:val="yellow"/>
        </w:rPr>
        <w:t>[…]</w:t>
      </w:r>
      <w:r w:rsidRPr="008E4290">
        <w:rPr>
          <w:rFonts w:ascii="Ebrima" w:hAnsi="Ebrima"/>
          <w:sz w:val="22"/>
          <w:szCs w:val="22"/>
        </w:rPr>
        <w:t xml:space="preserve"> (dále jen „</w:t>
      </w:r>
      <w:r w:rsidRPr="008E4290">
        <w:rPr>
          <w:rFonts w:ascii="Ebrima" w:hAnsi="Ebrima"/>
          <w:b/>
          <w:bCs/>
          <w:sz w:val="22"/>
          <w:szCs w:val="22"/>
        </w:rPr>
        <w:t>Smlouva o budoucím postoupení pohledávek</w:t>
      </w:r>
      <w:r w:rsidRPr="008E4290">
        <w:rPr>
          <w:rFonts w:ascii="Ebrima" w:hAnsi="Ebrima"/>
          <w:sz w:val="22"/>
          <w:szCs w:val="22"/>
        </w:rPr>
        <w:t>“), podle které má být po splnění požadovaných podmínek mezi ESCO a Bankou uzavřena Smlouva o postoupení pohledávek (dále jen „</w:t>
      </w:r>
      <w:r w:rsidRPr="008E4290">
        <w:rPr>
          <w:rFonts w:ascii="Ebrima" w:hAnsi="Ebrima"/>
          <w:b/>
          <w:bCs/>
          <w:sz w:val="22"/>
          <w:szCs w:val="22"/>
        </w:rPr>
        <w:t>Smlouva o postoupení pohledávek</w:t>
      </w:r>
      <w:r w:rsidRPr="008E4290">
        <w:rPr>
          <w:rFonts w:ascii="Ebrima" w:hAnsi="Ebrima"/>
          <w:sz w:val="22"/>
          <w:szCs w:val="22"/>
        </w:rPr>
        <w:t xml:space="preserve">“), kterou ESCO na Banku postoupí  část své pohledávky vůči Klientovi na úhradu Úplaty za EPC Projekt odpovídající částce, která nebude Klientovi financována formou Dotace, tj. pohledávku v celkové výši </w:t>
      </w:r>
      <w:r w:rsidRPr="008E4290">
        <w:rPr>
          <w:rFonts w:ascii="Ebrima" w:hAnsi="Ebrima"/>
          <w:sz w:val="22"/>
          <w:szCs w:val="22"/>
          <w:highlight w:val="yellow"/>
        </w:rPr>
        <w:t>[…]</w:t>
      </w:r>
      <w:r w:rsidRPr="008E4290">
        <w:rPr>
          <w:rFonts w:ascii="Ebrima" w:hAnsi="Ebrima"/>
          <w:sz w:val="22"/>
          <w:szCs w:val="22"/>
        </w:rPr>
        <w:t xml:space="preserve"> Kč (slovy: </w:t>
      </w:r>
      <w:r w:rsidRPr="008E4290">
        <w:rPr>
          <w:rFonts w:ascii="Ebrima" w:hAnsi="Ebrima"/>
          <w:sz w:val="22"/>
          <w:szCs w:val="22"/>
          <w:highlight w:val="yellow"/>
        </w:rPr>
        <w:t>[…]</w:t>
      </w:r>
      <w:r w:rsidRPr="008E4290">
        <w:rPr>
          <w:rFonts w:ascii="Ebrima" w:hAnsi="Ebrima"/>
          <w:sz w:val="22"/>
          <w:szCs w:val="22"/>
        </w:rPr>
        <w:t xml:space="preserve"> korun českých) v členění na základní opatření </w:t>
      </w:r>
      <w:r w:rsidRPr="008E4290">
        <w:rPr>
          <w:rFonts w:ascii="Ebrima" w:hAnsi="Ebrima"/>
          <w:sz w:val="22"/>
          <w:szCs w:val="22"/>
          <w:highlight w:val="yellow"/>
        </w:rPr>
        <w:t>(… )</w:t>
      </w:r>
      <w:r w:rsidRPr="008E4290">
        <w:rPr>
          <w:rFonts w:ascii="Ebrima" w:hAnsi="Ebrima"/>
          <w:sz w:val="22"/>
          <w:szCs w:val="22"/>
        </w:rPr>
        <w:t xml:space="preserve"> Kč a finanční náklady </w:t>
      </w:r>
      <w:r w:rsidRPr="008E4290">
        <w:rPr>
          <w:rFonts w:ascii="Ebrima" w:hAnsi="Ebrima"/>
          <w:sz w:val="22"/>
          <w:szCs w:val="22"/>
          <w:highlight w:val="yellow"/>
        </w:rPr>
        <w:t>(…)</w:t>
      </w:r>
      <w:r w:rsidRPr="008E4290">
        <w:rPr>
          <w:rFonts w:ascii="Ebrima" w:hAnsi="Ebrima"/>
          <w:sz w:val="22"/>
          <w:szCs w:val="22"/>
        </w:rPr>
        <w:t xml:space="preserve"> Kč (dále jen „</w:t>
      </w:r>
      <w:r w:rsidRPr="008E4290">
        <w:rPr>
          <w:rFonts w:ascii="Ebrima" w:hAnsi="Ebrima"/>
          <w:b/>
          <w:bCs/>
          <w:sz w:val="22"/>
          <w:szCs w:val="22"/>
        </w:rPr>
        <w:t>Postupovaná pohledávka</w:t>
      </w:r>
      <w:r w:rsidRPr="008E4290">
        <w:rPr>
          <w:rFonts w:ascii="Ebrima" w:hAnsi="Ebrima"/>
          <w:sz w:val="22"/>
          <w:szCs w:val="22"/>
        </w:rPr>
        <w:t>“). Podmínkou vyplacení úplaty za Postupovanou pohledávku (dále jen „</w:t>
      </w:r>
      <w:r w:rsidRPr="008E4290">
        <w:rPr>
          <w:rFonts w:ascii="Ebrima" w:hAnsi="Ebrima"/>
          <w:b/>
          <w:bCs/>
          <w:sz w:val="22"/>
          <w:szCs w:val="22"/>
        </w:rPr>
        <w:t>Úplata za postoupenou pohledávku</w:t>
      </w:r>
      <w:r w:rsidRPr="008E4290">
        <w:rPr>
          <w:rFonts w:ascii="Ebrima" w:hAnsi="Ebrima"/>
          <w:sz w:val="22"/>
          <w:szCs w:val="22"/>
        </w:rPr>
        <w:t xml:space="preserve">“), která má být vyplacena Bankou společnosti ESCO v souladu se Smlouvou o postoupení pohledávky, je kromě jiného uzavření této </w:t>
      </w:r>
      <w:r w:rsidR="006E14AF">
        <w:rPr>
          <w:rFonts w:ascii="Ebrima" w:hAnsi="Ebrima"/>
          <w:sz w:val="22"/>
          <w:szCs w:val="22"/>
        </w:rPr>
        <w:t>D</w:t>
      </w:r>
      <w:r w:rsidRPr="008E4290">
        <w:rPr>
          <w:rFonts w:ascii="Ebrima" w:hAnsi="Ebrima"/>
          <w:sz w:val="22"/>
          <w:szCs w:val="22"/>
        </w:rPr>
        <w:t xml:space="preserve">ohody </w:t>
      </w:r>
      <w:r w:rsidR="006E14AF">
        <w:rPr>
          <w:rFonts w:ascii="Ebrima" w:hAnsi="Ebrima"/>
          <w:sz w:val="22"/>
          <w:szCs w:val="22"/>
        </w:rPr>
        <w:t xml:space="preserve">o společném postupu stran </w:t>
      </w:r>
      <w:r w:rsidRPr="008E4290">
        <w:rPr>
          <w:rFonts w:ascii="Ebrima" w:hAnsi="Ebrima"/>
          <w:sz w:val="22"/>
          <w:szCs w:val="22"/>
        </w:rPr>
        <w:t>a předložení Klientem vystaveného uznání dluhu odpovídajícího Postupované pohledávce;</w:t>
      </w:r>
    </w:p>
    <w:p w14:paraId="25AC4862" w14:textId="61B13053" w:rsidR="008E4290" w:rsidRPr="008E4290" w:rsidRDefault="008E4290" w:rsidP="008E4290">
      <w:pPr>
        <w:pStyle w:val="Odstavecseseznamem"/>
        <w:numPr>
          <w:ilvl w:val="0"/>
          <w:numId w:val="57"/>
        </w:numPr>
        <w:suppressAutoHyphens w:val="0"/>
        <w:spacing w:after="160" w:line="259" w:lineRule="auto"/>
        <w:rPr>
          <w:rFonts w:ascii="Ebrima" w:hAnsi="Ebrima"/>
          <w:sz w:val="22"/>
          <w:szCs w:val="22"/>
        </w:rPr>
      </w:pPr>
      <w:r w:rsidRPr="008E4290">
        <w:rPr>
          <w:rFonts w:ascii="Ebrima" w:hAnsi="Ebrima"/>
          <w:sz w:val="22"/>
          <w:szCs w:val="22"/>
        </w:rPr>
        <w:lastRenderedPageBreak/>
        <w:t>ESCO informovalo Klienta o svém úmyslu postoupit na Banku Postupovanou pohledávku a Klient proti takovému postupu neměl výhrady a s postoupením Postupované pohledávky na Banku souhlasil;</w:t>
      </w:r>
    </w:p>
    <w:p w14:paraId="5D6199E9" w14:textId="02D2FE74" w:rsidR="008E4290" w:rsidRPr="008E4290" w:rsidRDefault="008E4290" w:rsidP="008E4290">
      <w:pPr>
        <w:pStyle w:val="Odstavecseseznamem"/>
        <w:numPr>
          <w:ilvl w:val="0"/>
          <w:numId w:val="57"/>
        </w:numPr>
        <w:suppressAutoHyphens w:val="0"/>
        <w:spacing w:after="160" w:line="259" w:lineRule="auto"/>
        <w:rPr>
          <w:rFonts w:ascii="Ebrima" w:hAnsi="Ebrima"/>
          <w:sz w:val="22"/>
          <w:szCs w:val="22"/>
        </w:rPr>
      </w:pPr>
      <w:r w:rsidRPr="008E4290">
        <w:rPr>
          <w:rFonts w:ascii="Ebrima" w:hAnsi="Ebrima"/>
          <w:sz w:val="22"/>
          <w:szCs w:val="22"/>
        </w:rPr>
        <w:t xml:space="preserve">Smluvní strany mají v úmyslu si touto Dohodou </w:t>
      </w:r>
      <w:r w:rsidR="006E14AF">
        <w:rPr>
          <w:rFonts w:ascii="Ebrima" w:hAnsi="Ebrima"/>
          <w:sz w:val="22"/>
          <w:szCs w:val="22"/>
        </w:rPr>
        <w:t xml:space="preserve">o společném postupu stran </w:t>
      </w:r>
      <w:r w:rsidRPr="008E4290">
        <w:rPr>
          <w:rFonts w:ascii="Ebrima" w:hAnsi="Ebrima"/>
          <w:sz w:val="22"/>
          <w:szCs w:val="22"/>
        </w:rPr>
        <w:t>upravit svá vzájemná práva a povinnosti, jakož i další podmínky související s postoupením Postupované pohledávky a vyplacením Dotace, jak je stanoveno níže;</w:t>
      </w:r>
    </w:p>
    <w:p w14:paraId="045A7656" w14:textId="77777777" w:rsidR="008E4290" w:rsidRPr="008E4290" w:rsidRDefault="008E4290" w:rsidP="008E4290">
      <w:pPr>
        <w:ind w:left="357"/>
        <w:rPr>
          <w:rFonts w:ascii="Ebrima" w:hAnsi="Ebrima"/>
          <w:szCs w:val="22"/>
        </w:rPr>
      </w:pPr>
    </w:p>
    <w:p w14:paraId="1D7A69EE" w14:textId="2E1BB8FB" w:rsidR="008E4290" w:rsidRPr="008E4290" w:rsidRDefault="008E4290" w:rsidP="008E4290">
      <w:pPr>
        <w:rPr>
          <w:rFonts w:ascii="Ebrima" w:hAnsi="Ebrima"/>
          <w:szCs w:val="22"/>
        </w:rPr>
      </w:pPr>
      <w:r w:rsidRPr="008E4290">
        <w:rPr>
          <w:rFonts w:ascii="Ebrima" w:hAnsi="Ebrima"/>
          <w:b/>
          <w:bCs/>
          <w:szCs w:val="22"/>
        </w:rPr>
        <w:t>UZAVŘELY</w:t>
      </w:r>
      <w:r w:rsidRPr="008E4290">
        <w:rPr>
          <w:rFonts w:ascii="Ebrima" w:hAnsi="Ebrima"/>
          <w:szCs w:val="22"/>
        </w:rPr>
        <w:t xml:space="preserve"> Smluvní strany níže uvedeného dne, měsíce a roku tuto </w:t>
      </w:r>
      <w:r w:rsidR="006E14AF">
        <w:rPr>
          <w:rFonts w:ascii="Ebrima" w:hAnsi="Ebrima"/>
          <w:szCs w:val="22"/>
        </w:rPr>
        <w:t>D</w:t>
      </w:r>
      <w:r w:rsidRPr="008E4290">
        <w:rPr>
          <w:rFonts w:ascii="Ebrima" w:hAnsi="Ebrima"/>
          <w:szCs w:val="22"/>
        </w:rPr>
        <w:t>ohodu o společném postupu stran (dále jen „</w:t>
      </w:r>
      <w:r w:rsidR="006E14AF" w:rsidRPr="006E14AF">
        <w:rPr>
          <w:rFonts w:ascii="Ebrima" w:hAnsi="Ebrima"/>
          <w:b/>
          <w:bCs/>
          <w:szCs w:val="22"/>
        </w:rPr>
        <w:t>Trojd</w:t>
      </w:r>
      <w:r w:rsidRPr="008E4290">
        <w:rPr>
          <w:rFonts w:ascii="Ebrima" w:hAnsi="Ebrima"/>
          <w:b/>
          <w:bCs/>
          <w:szCs w:val="22"/>
        </w:rPr>
        <w:t>ohoda</w:t>
      </w:r>
      <w:r w:rsidRPr="008E4290">
        <w:rPr>
          <w:rFonts w:ascii="Ebrima" w:hAnsi="Ebrima"/>
          <w:szCs w:val="22"/>
        </w:rPr>
        <w:t>“)</w:t>
      </w:r>
      <w:r w:rsidR="006E14AF">
        <w:rPr>
          <w:rFonts w:ascii="Ebrima" w:hAnsi="Ebrima"/>
          <w:szCs w:val="22"/>
        </w:rPr>
        <w:t>.</w:t>
      </w:r>
    </w:p>
    <w:p w14:paraId="7C3E9B23" w14:textId="77777777" w:rsidR="008E4290" w:rsidRPr="008E4290" w:rsidRDefault="008E4290" w:rsidP="008E4290">
      <w:pPr>
        <w:pStyle w:val="Level1"/>
        <w:numPr>
          <w:ilvl w:val="0"/>
          <w:numId w:val="0"/>
        </w:numPr>
        <w:ind w:left="567" w:hanging="567"/>
        <w:rPr>
          <w:rFonts w:ascii="Ebrima" w:hAnsi="Ebrima"/>
        </w:rPr>
      </w:pPr>
    </w:p>
    <w:p w14:paraId="08D27917" w14:textId="77777777" w:rsidR="008E4290" w:rsidRPr="008E4290" w:rsidRDefault="008E4290" w:rsidP="008E4290">
      <w:pPr>
        <w:pStyle w:val="Level1"/>
        <w:numPr>
          <w:ilvl w:val="0"/>
          <w:numId w:val="59"/>
        </w:numPr>
        <w:jc w:val="center"/>
        <w:rPr>
          <w:rFonts w:ascii="Ebrima" w:hAnsi="Ebrima"/>
          <w:b/>
          <w:bCs/>
        </w:rPr>
      </w:pPr>
      <w:r w:rsidRPr="008E4290">
        <w:rPr>
          <w:rFonts w:ascii="Ebrima" w:hAnsi="Ebrima"/>
          <w:b/>
          <w:bCs/>
        </w:rPr>
        <w:t>Prohlášení smluvních stran</w:t>
      </w:r>
    </w:p>
    <w:p w14:paraId="0D7C2613" w14:textId="36E81F9E" w:rsidR="008E4290" w:rsidRPr="008E4290" w:rsidRDefault="008E4290" w:rsidP="008E4290">
      <w:pPr>
        <w:pStyle w:val="Level1"/>
        <w:numPr>
          <w:ilvl w:val="1"/>
          <w:numId w:val="59"/>
        </w:numPr>
        <w:jc w:val="both"/>
        <w:rPr>
          <w:rFonts w:ascii="Ebrima" w:hAnsi="Ebrima"/>
        </w:rPr>
      </w:pPr>
      <w:r w:rsidRPr="008E4290">
        <w:rPr>
          <w:rFonts w:ascii="Ebrima" w:hAnsi="Ebrima"/>
        </w:rPr>
        <w:t>ESCO a Klient prohlašují, že ESCO na základě Smlouvy EPC vznikla vůči Klientovi pohledávka na úhradu Úplaty za EPC Projekt. Klient prohlašuje, že při podpisu Smlouvy EPC souhlasil s tím, že část pohledávky ESCO na úhradu Úplaty za EPC Projekt, která nebude financována formou Dotace (a která tedy odpovídá Postupované pohledávce), bude postoupena na Banku.</w:t>
      </w:r>
    </w:p>
    <w:p w14:paraId="6ECD5BA6" w14:textId="6985CF75" w:rsidR="008E4290" w:rsidRPr="008E4290" w:rsidRDefault="008E4290" w:rsidP="008E4290">
      <w:pPr>
        <w:pStyle w:val="Level1"/>
        <w:numPr>
          <w:ilvl w:val="1"/>
          <w:numId w:val="59"/>
        </w:numPr>
        <w:jc w:val="both"/>
        <w:rPr>
          <w:rFonts w:ascii="Ebrima" w:hAnsi="Ebrima"/>
        </w:rPr>
      </w:pPr>
      <w:r w:rsidRPr="008E4290">
        <w:rPr>
          <w:rFonts w:ascii="Ebrima" w:hAnsi="Ebrima"/>
        </w:rPr>
        <w:t>Klient prohlašuje, že část Úplaty za EPC Projekt ve výši Dotace mu bude profinancována prostřednictvím čerpání Dotace, přičemž podmínkou vyplacení Dotace je poskytnutí výpisu z bankovního účtu ESCO Klientovi, který bude potvrzovat přijetí Úplaty za postoupenou pohledávku od Banky (dále jen „</w:t>
      </w:r>
      <w:r w:rsidRPr="008E4290">
        <w:rPr>
          <w:rFonts w:ascii="Ebrima" w:hAnsi="Ebrima"/>
          <w:b/>
          <w:bCs/>
        </w:rPr>
        <w:t>Výpis</w:t>
      </w:r>
      <w:r w:rsidRPr="008E4290">
        <w:rPr>
          <w:rFonts w:ascii="Ebrima" w:hAnsi="Ebrima"/>
        </w:rPr>
        <w:t>“).</w:t>
      </w:r>
    </w:p>
    <w:p w14:paraId="5741EAB6" w14:textId="551A0F97" w:rsidR="008E4290" w:rsidRPr="008E4290" w:rsidRDefault="008E4290" w:rsidP="008E4290">
      <w:pPr>
        <w:pStyle w:val="Level1"/>
        <w:numPr>
          <w:ilvl w:val="1"/>
          <w:numId w:val="59"/>
        </w:numPr>
        <w:jc w:val="both"/>
        <w:rPr>
          <w:rFonts w:ascii="Ebrima" w:hAnsi="Ebrima"/>
        </w:rPr>
      </w:pPr>
      <w:r w:rsidRPr="008E4290">
        <w:rPr>
          <w:rFonts w:ascii="Ebrima" w:hAnsi="Ebrima"/>
        </w:rPr>
        <w:t>Klient prohlašuje, že za účelem správného vyčíslení Postupované pohledávky si Klient vyžádal na Státním fondu životního prostředí (dále jen „</w:t>
      </w:r>
      <w:r w:rsidRPr="008E4290">
        <w:rPr>
          <w:rFonts w:ascii="Ebrima" w:hAnsi="Ebrima"/>
          <w:b/>
          <w:bCs/>
        </w:rPr>
        <w:t>SFŽP</w:t>
      </w:r>
      <w:r w:rsidRPr="008E4290">
        <w:rPr>
          <w:rFonts w:ascii="Ebrima" w:hAnsi="Ebrima"/>
        </w:rPr>
        <w:t xml:space="preserve">“) provedení kontroly věcné způsobilosti výdajů z předmětné faktury, kterou byla vyúčtována Pohledávka nebo její část, a vyčíslení dotace </w:t>
      </w:r>
      <w:r w:rsidR="00D07502">
        <w:rPr>
          <w:rFonts w:ascii="Ebrima" w:hAnsi="Ebrima"/>
        </w:rPr>
        <w:t>N</w:t>
      </w:r>
      <w:r w:rsidRPr="008E4290">
        <w:rPr>
          <w:rFonts w:ascii="Ebrima" w:hAnsi="Ebrima"/>
        </w:rPr>
        <w:t xml:space="preserve">PŽP, popř. půjčky SFŽP, ze které vyplyne, že výše Postupované pohledávky odpovídá nesplacenému závazku Klienta vůči ESCO po odečtení Dotace, půjčky SFŽP a/nebo případných úhrad provedených Klientem před podpisem této </w:t>
      </w:r>
      <w:r w:rsidR="006E14AF">
        <w:rPr>
          <w:rFonts w:ascii="Ebrima" w:hAnsi="Ebrima"/>
        </w:rPr>
        <w:t>Trojdohody</w:t>
      </w:r>
      <w:r w:rsidRPr="008E4290">
        <w:rPr>
          <w:rFonts w:ascii="Ebrima" w:hAnsi="Ebrima"/>
        </w:rPr>
        <w:t>.</w:t>
      </w:r>
    </w:p>
    <w:p w14:paraId="16D62841" w14:textId="7F6C5313" w:rsidR="008E4290" w:rsidRPr="008E4290" w:rsidRDefault="008E4290" w:rsidP="008E4290">
      <w:pPr>
        <w:pStyle w:val="Level1"/>
        <w:numPr>
          <w:ilvl w:val="1"/>
          <w:numId w:val="59"/>
        </w:numPr>
        <w:jc w:val="both"/>
        <w:rPr>
          <w:rFonts w:ascii="Ebrima" w:hAnsi="Ebrima"/>
        </w:rPr>
      </w:pPr>
      <w:r w:rsidRPr="008E4290">
        <w:rPr>
          <w:rFonts w:ascii="Ebrima" w:hAnsi="Ebrima"/>
        </w:rPr>
        <w:t xml:space="preserve">ESCO a Banka prohlašují, že podmínkou vyplacení Úplaty za postoupenou pohledávku je uzavření této </w:t>
      </w:r>
      <w:r w:rsidR="006E14AF">
        <w:rPr>
          <w:rFonts w:ascii="Ebrima" w:hAnsi="Ebrima"/>
        </w:rPr>
        <w:t>Trojd</w:t>
      </w:r>
      <w:r w:rsidR="006E14AF" w:rsidRPr="008E4290">
        <w:rPr>
          <w:rFonts w:ascii="Ebrima" w:hAnsi="Ebrima"/>
        </w:rPr>
        <w:t xml:space="preserve">ohody </w:t>
      </w:r>
      <w:r w:rsidRPr="008E4290">
        <w:rPr>
          <w:rFonts w:ascii="Ebrima" w:hAnsi="Ebrima"/>
        </w:rPr>
        <w:t xml:space="preserve">a uznání dluhu Klienta odpovídajícího Postupované pohledávce. Pokud budou splněny všechny podmínky pro vyplacení Úplaty za postoupenou pohledávku, je Úhrada za postoupenou pohledávku splatná do </w:t>
      </w:r>
      <w:r w:rsidRPr="008E4290">
        <w:rPr>
          <w:rFonts w:ascii="Ebrima" w:hAnsi="Ebrima"/>
          <w:highlight w:val="yellow"/>
        </w:rPr>
        <w:t>[</w:t>
      </w:r>
      <w:r w:rsidRPr="008E4290">
        <w:rPr>
          <w:rFonts w:ascii="Ebrima" w:hAnsi="Ebrima" w:cs="Times New Roman"/>
          <w:highlight w:val="yellow"/>
        </w:rPr>
        <w:t>...</w:t>
      </w:r>
      <w:r w:rsidRPr="008E4290">
        <w:rPr>
          <w:rFonts w:ascii="Ebrima" w:hAnsi="Ebrima"/>
          <w:highlight w:val="yellow"/>
        </w:rPr>
        <w:t>] 2026</w:t>
      </w:r>
      <w:r w:rsidRPr="008E4290">
        <w:rPr>
          <w:rFonts w:ascii="Ebrima" w:hAnsi="Ebrima"/>
        </w:rPr>
        <w:t>.</w:t>
      </w:r>
    </w:p>
    <w:p w14:paraId="30D2FAD0" w14:textId="77777777" w:rsidR="008E4290" w:rsidRPr="008E4290" w:rsidRDefault="008E4290" w:rsidP="008E4290">
      <w:pPr>
        <w:pStyle w:val="Level1"/>
        <w:numPr>
          <w:ilvl w:val="0"/>
          <w:numId w:val="0"/>
        </w:numPr>
        <w:rPr>
          <w:rFonts w:ascii="Ebrima" w:hAnsi="Ebrima"/>
          <w:highlight w:val="yellow"/>
        </w:rPr>
      </w:pPr>
      <w:r w:rsidRPr="008E4290">
        <w:rPr>
          <w:rFonts w:ascii="Ebrima" w:hAnsi="Ebrima"/>
        </w:rPr>
        <w:t xml:space="preserve">  </w:t>
      </w:r>
    </w:p>
    <w:p w14:paraId="28ECD60E" w14:textId="77777777" w:rsidR="008E4290" w:rsidRPr="008E4290" w:rsidRDefault="008E4290" w:rsidP="008E4290">
      <w:pPr>
        <w:pStyle w:val="Level1"/>
        <w:numPr>
          <w:ilvl w:val="0"/>
          <w:numId w:val="59"/>
        </w:numPr>
        <w:jc w:val="center"/>
        <w:rPr>
          <w:rFonts w:ascii="Ebrima" w:hAnsi="Ebrima"/>
          <w:b/>
          <w:bCs/>
        </w:rPr>
      </w:pPr>
      <w:r w:rsidRPr="008E4290">
        <w:rPr>
          <w:rFonts w:ascii="Ebrima" w:hAnsi="Ebrima"/>
          <w:b/>
          <w:bCs/>
        </w:rPr>
        <w:t>Uznání dluhu a uzavření splátkového kalendáře</w:t>
      </w:r>
    </w:p>
    <w:p w14:paraId="20DC9E6B" w14:textId="58112739" w:rsidR="008E4290" w:rsidRPr="008E4290" w:rsidRDefault="008E4290" w:rsidP="008E4290">
      <w:pPr>
        <w:pStyle w:val="Level1"/>
        <w:numPr>
          <w:ilvl w:val="1"/>
          <w:numId w:val="59"/>
        </w:numPr>
        <w:jc w:val="both"/>
        <w:rPr>
          <w:rFonts w:ascii="Ebrima" w:hAnsi="Ebrima"/>
        </w:rPr>
      </w:pPr>
      <w:r w:rsidRPr="008E4290">
        <w:rPr>
          <w:rFonts w:ascii="Ebrima" w:hAnsi="Ebrima"/>
        </w:rPr>
        <w:t xml:space="preserve">Klient se zavazuje, že v návaznosti na Smlouvu EPC a následné uzavření Smlouvy o postoupení pohledávky mezi ESCO a Bankou bez zbytečného odkladu, nejpozději však do [5] pracovních dnů od doručení oznámení ESCO o postoupení Postupované pohledávky ve výši </w:t>
      </w:r>
      <w:r w:rsidRPr="008E4290">
        <w:rPr>
          <w:rFonts w:ascii="Ebrima" w:hAnsi="Ebrima"/>
          <w:highlight w:val="yellow"/>
        </w:rPr>
        <w:t>[</w:t>
      </w:r>
      <w:r w:rsidRPr="008E4290">
        <w:rPr>
          <w:rFonts w:ascii="Ebrima" w:hAnsi="Ebrima" w:cs="Times New Roman"/>
          <w:highlight w:val="yellow"/>
        </w:rPr>
        <w:t>...</w:t>
      </w:r>
      <w:r w:rsidRPr="008E4290">
        <w:rPr>
          <w:rFonts w:ascii="Ebrima" w:hAnsi="Ebrima"/>
          <w:highlight w:val="yellow"/>
        </w:rPr>
        <w:t>]</w:t>
      </w:r>
      <w:r w:rsidRPr="008E4290">
        <w:rPr>
          <w:rFonts w:ascii="Ebrima" w:hAnsi="Ebrima"/>
        </w:rPr>
        <w:t xml:space="preserve"> Kč, vystaví ve prospěch Banky a předá Bance uznání dluhu odpovídajícího Postupované pohledávce, dle vzoru uvedeného v Příloze 2 této </w:t>
      </w:r>
      <w:r w:rsidR="006E14AF">
        <w:rPr>
          <w:rFonts w:ascii="Ebrima" w:hAnsi="Ebrima"/>
        </w:rPr>
        <w:lastRenderedPageBreak/>
        <w:t>Trojd</w:t>
      </w:r>
      <w:r w:rsidR="006E14AF" w:rsidRPr="008E4290">
        <w:rPr>
          <w:rFonts w:ascii="Ebrima" w:hAnsi="Ebrima"/>
        </w:rPr>
        <w:t xml:space="preserve">ohody </w:t>
      </w:r>
      <w:r w:rsidRPr="008E4290">
        <w:rPr>
          <w:rFonts w:ascii="Ebrima" w:hAnsi="Ebrima"/>
        </w:rPr>
        <w:t>(s případnými úpravami faktických údajů tak, aby obsah uznání dluhu odpovídal skutečnosti).</w:t>
      </w:r>
    </w:p>
    <w:p w14:paraId="4AB645B6" w14:textId="312CD025" w:rsidR="008E4290" w:rsidRPr="008E4290" w:rsidRDefault="008E4290" w:rsidP="008E4290">
      <w:pPr>
        <w:pStyle w:val="Level1"/>
        <w:numPr>
          <w:ilvl w:val="1"/>
          <w:numId w:val="59"/>
        </w:numPr>
        <w:jc w:val="both"/>
        <w:rPr>
          <w:rFonts w:ascii="Ebrima" w:hAnsi="Ebrima"/>
        </w:rPr>
      </w:pPr>
      <w:r w:rsidRPr="008E4290">
        <w:rPr>
          <w:rFonts w:ascii="Ebrima" w:hAnsi="Ebrima"/>
        </w:rPr>
        <w:t xml:space="preserve">Klient a Banka se dohodli na tom, že Klient se zavazuje Bance splácet Postupovanou pohledávku ve splátkách dle </w:t>
      </w:r>
      <w:r w:rsidRPr="008E4290">
        <w:rPr>
          <w:rFonts w:ascii="Ebrima" w:hAnsi="Ebrima" w:cs="Times New Roman"/>
        </w:rPr>
        <w:t xml:space="preserve">splátkového kalendáře, jenž tvoří Přílohu 1 této </w:t>
      </w:r>
      <w:r w:rsidR="006E14AF">
        <w:rPr>
          <w:rFonts w:ascii="Ebrima" w:hAnsi="Ebrima"/>
        </w:rPr>
        <w:t>Trojd</w:t>
      </w:r>
      <w:r w:rsidR="006E14AF" w:rsidRPr="008E4290">
        <w:rPr>
          <w:rFonts w:ascii="Ebrima" w:hAnsi="Ebrima"/>
        </w:rPr>
        <w:t>ohody</w:t>
      </w:r>
      <w:r w:rsidRPr="008E4290">
        <w:rPr>
          <w:rFonts w:ascii="Ebrima" w:hAnsi="Ebrima" w:cs="Times New Roman"/>
        </w:rPr>
        <w:t>.</w:t>
      </w:r>
    </w:p>
    <w:p w14:paraId="4D9D44F6" w14:textId="77777777" w:rsidR="008E4290" w:rsidRPr="008E4290" w:rsidRDefault="008E4290" w:rsidP="008E4290">
      <w:pPr>
        <w:pStyle w:val="Zkladntext"/>
        <w:tabs>
          <w:tab w:val="left" w:pos="2880"/>
          <w:tab w:val="left" w:pos="4320"/>
          <w:tab w:val="left" w:pos="5760"/>
        </w:tabs>
        <w:rPr>
          <w:rFonts w:ascii="Ebrima" w:hAnsi="Ebrima"/>
          <w:sz w:val="22"/>
          <w:szCs w:val="22"/>
        </w:rPr>
      </w:pPr>
    </w:p>
    <w:p w14:paraId="256B7626" w14:textId="77777777" w:rsidR="008E4290" w:rsidRPr="008E4290" w:rsidRDefault="008E4290" w:rsidP="008E4290">
      <w:pPr>
        <w:pStyle w:val="Level1"/>
        <w:numPr>
          <w:ilvl w:val="0"/>
          <w:numId w:val="0"/>
        </w:numPr>
        <w:ind w:left="792"/>
        <w:jc w:val="both"/>
        <w:rPr>
          <w:rFonts w:ascii="Ebrima" w:hAnsi="Ebrima"/>
        </w:rPr>
      </w:pPr>
    </w:p>
    <w:p w14:paraId="26A04F0C" w14:textId="77777777" w:rsidR="008E4290" w:rsidRPr="008E4290" w:rsidRDefault="008E4290" w:rsidP="008E4290">
      <w:pPr>
        <w:pStyle w:val="Level1"/>
        <w:numPr>
          <w:ilvl w:val="0"/>
          <w:numId w:val="59"/>
        </w:numPr>
        <w:jc w:val="center"/>
        <w:rPr>
          <w:rFonts w:ascii="Ebrima" w:hAnsi="Ebrima"/>
          <w:b/>
          <w:bCs/>
        </w:rPr>
      </w:pPr>
      <w:r w:rsidRPr="008E4290">
        <w:rPr>
          <w:rFonts w:ascii="Ebrima" w:hAnsi="Ebrima"/>
          <w:b/>
          <w:bCs/>
        </w:rPr>
        <w:t>Závazky smluvních stran</w:t>
      </w:r>
    </w:p>
    <w:p w14:paraId="6F053E85" w14:textId="2558D102" w:rsidR="008E4290" w:rsidRPr="008E4290" w:rsidRDefault="008E4290" w:rsidP="008E4290">
      <w:pPr>
        <w:pStyle w:val="Level1"/>
        <w:numPr>
          <w:ilvl w:val="1"/>
          <w:numId w:val="59"/>
        </w:numPr>
        <w:jc w:val="both"/>
        <w:rPr>
          <w:rFonts w:ascii="Ebrima" w:hAnsi="Ebrima"/>
        </w:rPr>
      </w:pPr>
      <w:r w:rsidRPr="008E4290">
        <w:rPr>
          <w:rFonts w:ascii="Ebrima" w:hAnsi="Ebrima"/>
        </w:rPr>
        <w:t xml:space="preserve">Klient se zavazuje předat společnosti ESCO a Bance výsledek kontroly věcné způsobilosti výdajů z předmětné faktury, kterou byla vyúčtována Úplata nebo její část, a dále vyčíslení dotace </w:t>
      </w:r>
      <w:r w:rsidR="00D07502">
        <w:rPr>
          <w:rFonts w:ascii="Ebrima" w:hAnsi="Ebrima"/>
        </w:rPr>
        <w:t>N</w:t>
      </w:r>
      <w:r w:rsidRPr="008E4290">
        <w:rPr>
          <w:rFonts w:ascii="Ebrima" w:hAnsi="Ebrima"/>
        </w:rPr>
        <w:t>PŽP, popř. půjčky SFŽP, byla-li uplatněna, a to bez zbytečného odkladu po jeho obdržení.</w:t>
      </w:r>
    </w:p>
    <w:p w14:paraId="373C793D" w14:textId="77777777" w:rsidR="008E4290" w:rsidRPr="008E4290" w:rsidRDefault="008E4290" w:rsidP="008E4290">
      <w:pPr>
        <w:pStyle w:val="Level1"/>
        <w:numPr>
          <w:ilvl w:val="1"/>
          <w:numId w:val="59"/>
        </w:numPr>
        <w:jc w:val="both"/>
        <w:rPr>
          <w:rFonts w:ascii="Ebrima" w:hAnsi="Ebrima"/>
        </w:rPr>
      </w:pPr>
      <w:r w:rsidRPr="008E4290">
        <w:rPr>
          <w:rFonts w:ascii="Ebrima" w:hAnsi="Ebrima"/>
        </w:rPr>
        <w:t xml:space="preserve">ESCO se zavazuje poskytnout Klientovi ve lhůtě 5 dnů ode dne připsání Úplaty za postoupenou pohledávku kopii Výpisu, a to zasláním Výpisu na adresu: </w:t>
      </w:r>
      <w:r w:rsidRPr="008E4290">
        <w:rPr>
          <w:rFonts w:ascii="Ebrima" w:hAnsi="Ebrima"/>
          <w:highlight w:val="yellow"/>
        </w:rPr>
        <w:t>[</w:t>
      </w:r>
      <w:r w:rsidRPr="008E4290">
        <w:rPr>
          <w:rFonts w:ascii="Ebrima" w:hAnsi="Ebrima" w:cs="Times New Roman"/>
          <w:highlight w:val="yellow"/>
        </w:rPr>
        <w:t>...</w:t>
      </w:r>
      <w:r w:rsidRPr="008E4290">
        <w:rPr>
          <w:rFonts w:ascii="Ebrima" w:hAnsi="Ebrima"/>
          <w:highlight w:val="yellow"/>
        </w:rPr>
        <w:t>]</w:t>
      </w:r>
      <w:r w:rsidRPr="008E4290">
        <w:rPr>
          <w:rFonts w:ascii="Ebrima" w:hAnsi="Ebrima"/>
        </w:rPr>
        <w:t>.</w:t>
      </w:r>
    </w:p>
    <w:p w14:paraId="2603FBFE" w14:textId="77777777" w:rsidR="008E4290" w:rsidRPr="008E4290" w:rsidRDefault="008E4290" w:rsidP="008E4290">
      <w:pPr>
        <w:pStyle w:val="Level1"/>
        <w:numPr>
          <w:ilvl w:val="1"/>
          <w:numId w:val="59"/>
        </w:numPr>
        <w:jc w:val="both"/>
        <w:rPr>
          <w:rFonts w:ascii="Ebrima" w:hAnsi="Ebrima"/>
        </w:rPr>
      </w:pPr>
      <w:r w:rsidRPr="008E4290">
        <w:rPr>
          <w:rFonts w:ascii="Ebrima" w:hAnsi="Ebrima"/>
        </w:rPr>
        <w:t>Banka a ESCO tímto udělují souhlas Klientovi k poskytnutí Výpisu příslušnému poskytovateli, resp. administrátorovi Dotace k doložení úhrady Postupované pohledávky společnosti ESCO jako části Úplaty za EPC Projekt, která není hrazena prostřednictvím Dotace, a provedení obligatorní dokladové finanční kontroly podle pravidel příslušného programu podpory.</w:t>
      </w:r>
    </w:p>
    <w:p w14:paraId="01E70928" w14:textId="249C959C" w:rsidR="008E4290" w:rsidRPr="008E4290" w:rsidRDefault="008E4290" w:rsidP="008E4290">
      <w:pPr>
        <w:pStyle w:val="Level1"/>
        <w:numPr>
          <w:ilvl w:val="1"/>
          <w:numId w:val="59"/>
        </w:numPr>
        <w:jc w:val="both"/>
        <w:rPr>
          <w:rFonts w:ascii="Ebrima" w:hAnsi="Ebrima"/>
        </w:rPr>
      </w:pPr>
      <w:r w:rsidRPr="008E4290">
        <w:rPr>
          <w:rFonts w:ascii="Ebrima" w:hAnsi="Ebrima"/>
        </w:rPr>
        <w:t xml:space="preserve">Pro vyloučení jakýchkoli pochybností tímto ESCO výslovně prohlašuje, že závazek ESCO dle čl. 12, čl. 20 a přílohy 5 Smlouvy EPC, na </w:t>
      </w:r>
      <w:proofErr w:type="gramStart"/>
      <w:r w:rsidRPr="008E4290">
        <w:rPr>
          <w:rFonts w:ascii="Ebrima" w:hAnsi="Ebrima"/>
        </w:rPr>
        <w:t>základě</w:t>
      </w:r>
      <w:proofErr w:type="gramEnd"/>
      <w:r w:rsidRPr="008E4290">
        <w:rPr>
          <w:rFonts w:ascii="Ebrima" w:hAnsi="Ebrima"/>
        </w:rPr>
        <w:t xml:space="preserve"> kterého ESCO ručí za sjednaný objem garantovaných úspor specifikovaný ve Smlouvě EPC, touto </w:t>
      </w:r>
      <w:r w:rsidR="006E14AF">
        <w:rPr>
          <w:rFonts w:ascii="Ebrima" w:hAnsi="Ebrima"/>
        </w:rPr>
        <w:t>Trojd</w:t>
      </w:r>
      <w:r w:rsidR="006E14AF" w:rsidRPr="008E4290">
        <w:rPr>
          <w:rFonts w:ascii="Ebrima" w:hAnsi="Ebrima"/>
        </w:rPr>
        <w:t>ohod</w:t>
      </w:r>
      <w:r w:rsidR="006E14AF">
        <w:rPr>
          <w:rFonts w:ascii="Ebrima" w:hAnsi="Ebrima"/>
        </w:rPr>
        <w:t xml:space="preserve">ou </w:t>
      </w:r>
      <w:r w:rsidRPr="008E4290">
        <w:rPr>
          <w:rFonts w:ascii="Ebrima" w:hAnsi="Ebrima"/>
        </w:rPr>
        <w:t>ani na základě Smlouvy o postoupení pohledávek nepřechází na Banku a ESCO nadále v rozsahu sjednaném v čl. 12, čl. 20 a přílohy 5 Smlouvy EPC ručí Klientovi za dosažení garantovaného objemu úspor.</w:t>
      </w:r>
    </w:p>
    <w:p w14:paraId="1756FAC2" w14:textId="77777777" w:rsidR="008E4290" w:rsidRPr="008E4290" w:rsidRDefault="008E4290" w:rsidP="008E4290">
      <w:pPr>
        <w:pStyle w:val="Level1"/>
        <w:numPr>
          <w:ilvl w:val="1"/>
          <w:numId w:val="59"/>
        </w:numPr>
        <w:jc w:val="both"/>
        <w:rPr>
          <w:rFonts w:ascii="Ebrima" w:hAnsi="Ebrima"/>
        </w:rPr>
      </w:pPr>
      <w:r w:rsidRPr="008E4290">
        <w:rPr>
          <w:rFonts w:ascii="Ebrima" w:hAnsi="Ebrima"/>
        </w:rPr>
        <w:t xml:space="preserve">Klient se zavazuje, že až do úplného splacení Dluhu bude Bance předávat své roční finanční a účetní výkazy za poslední uzavřené roční účetní období, a to ve lhůtě </w:t>
      </w:r>
      <w:r w:rsidRPr="008E4290">
        <w:rPr>
          <w:rFonts w:ascii="Ebrima" w:hAnsi="Ebrima"/>
          <w:highlight w:val="yellow"/>
        </w:rPr>
        <w:t>[</w:t>
      </w:r>
      <w:r w:rsidRPr="008E4290">
        <w:rPr>
          <w:rFonts w:ascii="Ebrima" w:hAnsi="Ebrima" w:cs="Times New Roman"/>
          <w:highlight w:val="yellow"/>
        </w:rPr>
        <w:t>...</w:t>
      </w:r>
      <w:r w:rsidRPr="008E4290">
        <w:rPr>
          <w:rFonts w:ascii="Ebrima" w:hAnsi="Ebrima"/>
          <w:highlight w:val="yellow"/>
        </w:rPr>
        <w:t>]</w:t>
      </w:r>
      <w:r w:rsidRPr="008E4290">
        <w:rPr>
          <w:rFonts w:ascii="Ebrima" w:hAnsi="Ebrima"/>
        </w:rPr>
        <w:t xml:space="preserve"> dní ode dne ukončení příslušného účetního období.</w:t>
      </w:r>
    </w:p>
    <w:p w14:paraId="7EDE92EE" w14:textId="77777777" w:rsidR="008E4290" w:rsidRPr="008E4290" w:rsidRDefault="008E4290" w:rsidP="008E4290">
      <w:pPr>
        <w:pStyle w:val="Level1"/>
        <w:numPr>
          <w:ilvl w:val="0"/>
          <w:numId w:val="0"/>
        </w:numPr>
        <w:ind w:left="792"/>
        <w:jc w:val="both"/>
        <w:rPr>
          <w:rFonts w:ascii="Ebrima" w:hAnsi="Ebrima"/>
        </w:rPr>
      </w:pPr>
    </w:p>
    <w:p w14:paraId="3BB7BCFB" w14:textId="77777777" w:rsidR="008E4290" w:rsidRPr="008E4290" w:rsidRDefault="008E4290" w:rsidP="008E4290">
      <w:pPr>
        <w:pStyle w:val="Level1"/>
        <w:numPr>
          <w:ilvl w:val="0"/>
          <w:numId w:val="59"/>
        </w:numPr>
        <w:jc w:val="center"/>
        <w:rPr>
          <w:rFonts w:ascii="Ebrima" w:hAnsi="Ebrima"/>
          <w:b/>
          <w:bCs/>
        </w:rPr>
      </w:pPr>
      <w:r w:rsidRPr="008E4290">
        <w:rPr>
          <w:rFonts w:ascii="Ebrima" w:hAnsi="Ebrima"/>
          <w:b/>
          <w:bCs/>
        </w:rPr>
        <w:t>Závěrečná ustanovení</w:t>
      </w:r>
    </w:p>
    <w:p w14:paraId="12D9C13A" w14:textId="3604379E" w:rsidR="008E4290" w:rsidRPr="008E4290" w:rsidRDefault="008E4290" w:rsidP="008E4290">
      <w:pPr>
        <w:pStyle w:val="Level1"/>
        <w:numPr>
          <w:ilvl w:val="1"/>
          <w:numId w:val="59"/>
        </w:numPr>
        <w:jc w:val="both"/>
        <w:rPr>
          <w:rFonts w:ascii="Ebrima" w:hAnsi="Ebrima"/>
        </w:rPr>
      </w:pPr>
      <w:r w:rsidRPr="008E4290">
        <w:rPr>
          <w:rFonts w:ascii="Ebrima" w:hAnsi="Ebrima"/>
        </w:rPr>
        <w:t xml:space="preserve">Tuto </w:t>
      </w:r>
      <w:r w:rsidR="006E14AF">
        <w:rPr>
          <w:rFonts w:ascii="Ebrima" w:hAnsi="Ebrima"/>
        </w:rPr>
        <w:t>Trojd</w:t>
      </w:r>
      <w:r w:rsidR="006E14AF" w:rsidRPr="008E4290">
        <w:rPr>
          <w:rFonts w:ascii="Ebrima" w:hAnsi="Ebrima"/>
        </w:rPr>
        <w:t>ohod</w:t>
      </w:r>
      <w:r w:rsidR="006E14AF">
        <w:rPr>
          <w:rFonts w:ascii="Ebrima" w:hAnsi="Ebrima"/>
        </w:rPr>
        <w:t xml:space="preserve">u </w:t>
      </w:r>
      <w:r w:rsidRPr="008E4290">
        <w:rPr>
          <w:rFonts w:ascii="Ebrima" w:hAnsi="Ebrima"/>
        </w:rPr>
        <w:t xml:space="preserve">je možno měnit nebo zrušit pouze písemně a se souhlasem všech Smluvních stran. </w:t>
      </w:r>
    </w:p>
    <w:p w14:paraId="46D691F5" w14:textId="066047DE" w:rsidR="008E4290" w:rsidRPr="008E4290" w:rsidRDefault="008E4290" w:rsidP="008E4290">
      <w:pPr>
        <w:pStyle w:val="Level1"/>
        <w:numPr>
          <w:ilvl w:val="1"/>
          <w:numId w:val="59"/>
        </w:numPr>
        <w:jc w:val="both"/>
        <w:rPr>
          <w:rFonts w:ascii="Ebrima" w:hAnsi="Ebrima"/>
        </w:rPr>
      </w:pPr>
      <w:r w:rsidRPr="008E4290">
        <w:rPr>
          <w:rFonts w:ascii="Ebrima" w:hAnsi="Ebrima"/>
        </w:rPr>
        <w:t xml:space="preserve">Smluvní strany se zavazují poskytovat si veškerou vzájemnou součinnost nezbytnou k naplnění účelu této </w:t>
      </w:r>
      <w:r w:rsidR="006E14AF">
        <w:rPr>
          <w:rFonts w:ascii="Ebrima" w:hAnsi="Ebrima"/>
        </w:rPr>
        <w:t>Trojd</w:t>
      </w:r>
      <w:r w:rsidR="006E14AF" w:rsidRPr="008E4290">
        <w:rPr>
          <w:rFonts w:ascii="Ebrima" w:hAnsi="Ebrima"/>
        </w:rPr>
        <w:t>ohody</w:t>
      </w:r>
      <w:r w:rsidRPr="008E4290">
        <w:rPr>
          <w:rFonts w:ascii="Ebrima" w:hAnsi="Ebrima"/>
        </w:rPr>
        <w:t>.</w:t>
      </w:r>
    </w:p>
    <w:p w14:paraId="30AA2D36" w14:textId="7949D2B2" w:rsidR="008E4290" w:rsidRPr="008E4290" w:rsidRDefault="008E4290" w:rsidP="008E4290">
      <w:pPr>
        <w:pStyle w:val="Level1"/>
        <w:numPr>
          <w:ilvl w:val="1"/>
          <w:numId w:val="59"/>
        </w:numPr>
        <w:jc w:val="both"/>
        <w:rPr>
          <w:rFonts w:ascii="Ebrima" w:hAnsi="Ebrima"/>
        </w:rPr>
      </w:pPr>
      <w:r w:rsidRPr="008E4290">
        <w:rPr>
          <w:rFonts w:ascii="Ebrima" w:hAnsi="Ebrima"/>
        </w:rPr>
        <w:t xml:space="preserve">Smluvní strany si sdělily všechny skutkové a právní okolnosti, o nichž Smluvní strany k datu podpisu této </w:t>
      </w:r>
      <w:r w:rsidR="006E14AF">
        <w:rPr>
          <w:rFonts w:ascii="Ebrima" w:hAnsi="Ebrima"/>
        </w:rPr>
        <w:t>Trojd</w:t>
      </w:r>
      <w:r w:rsidRPr="008E4290">
        <w:rPr>
          <w:rFonts w:ascii="Ebrima" w:hAnsi="Ebrima"/>
        </w:rPr>
        <w:t xml:space="preserve">ohody věděly a které jsou relevantní ve vztahu k uzavření této </w:t>
      </w:r>
      <w:r w:rsidR="006E14AF">
        <w:rPr>
          <w:rFonts w:ascii="Ebrima" w:hAnsi="Ebrima"/>
        </w:rPr>
        <w:t>Trojd</w:t>
      </w:r>
      <w:r w:rsidR="006E14AF" w:rsidRPr="008E4290">
        <w:rPr>
          <w:rFonts w:ascii="Ebrima" w:hAnsi="Ebrima"/>
        </w:rPr>
        <w:t>ohody</w:t>
      </w:r>
      <w:r w:rsidRPr="008E4290">
        <w:rPr>
          <w:rFonts w:ascii="Ebrima" w:hAnsi="Ebrima"/>
        </w:rPr>
        <w:t xml:space="preserve">, Smlouvy o postoupení pohledávek a veškerých souvisejících právních jednání. </w:t>
      </w:r>
    </w:p>
    <w:p w14:paraId="0B9535DB" w14:textId="018CD01B" w:rsidR="008E4290" w:rsidRPr="008E4290" w:rsidRDefault="008E4290" w:rsidP="008E4290">
      <w:pPr>
        <w:pStyle w:val="Level1"/>
        <w:numPr>
          <w:ilvl w:val="1"/>
          <w:numId w:val="59"/>
        </w:numPr>
        <w:jc w:val="both"/>
        <w:rPr>
          <w:rFonts w:ascii="Ebrima" w:hAnsi="Ebrima"/>
        </w:rPr>
      </w:pPr>
      <w:r w:rsidRPr="008E4290">
        <w:rPr>
          <w:rFonts w:ascii="Ebrima" w:hAnsi="Ebrima"/>
        </w:rPr>
        <w:lastRenderedPageBreak/>
        <w:t xml:space="preserve">Tato </w:t>
      </w:r>
      <w:r w:rsidR="006E14AF">
        <w:rPr>
          <w:rFonts w:ascii="Ebrima" w:hAnsi="Ebrima"/>
        </w:rPr>
        <w:t>Trojd</w:t>
      </w:r>
      <w:r w:rsidRPr="008E4290">
        <w:rPr>
          <w:rFonts w:ascii="Ebrima" w:hAnsi="Ebrima"/>
        </w:rPr>
        <w:t xml:space="preserve">ohoda se řídí českým právním řádem, a to zejména Občanským zákoníkem. </w:t>
      </w:r>
    </w:p>
    <w:p w14:paraId="763FBFBD" w14:textId="43E18588" w:rsidR="008E4290" w:rsidRPr="008E4290" w:rsidRDefault="008E4290" w:rsidP="008E4290">
      <w:pPr>
        <w:pStyle w:val="Level1"/>
        <w:numPr>
          <w:ilvl w:val="1"/>
          <w:numId w:val="59"/>
        </w:numPr>
        <w:jc w:val="both"/>
        <w:rPr>
          <w:rFonts w:ascii="Ebrima" w:hAnsi="Ebrima"/>
        </w:rPr>
      </w:pPr>
      <w:r w:rsidRPr="008E4290">
        <w:rPr>
          <w:rFonts w:ascii="Ebrima" w:hAnsi="Ebrima"/>
        </w:rPr>
        <w:t xml:space="preserve">Tato </w:t>
      </w:r>
      <w:r w:rsidR="006E14AF">
        <w:rPr>
          <w:rFonts w:ascii="Ebrima" w:hAnsi="Ebrima"/>
        </w:rPr>
        <w:t>Trojd</w:t>
      </w:r>
      <w:r w:rsidRPr="008E4290">
        <w:rPr>
          <w:rFonts w:ascii="Ebrima" w:hAnsi="Ebrima"/>
        </w:rPr>
        <w:t xml:space="preserve">ohoda se vyhotovuje ve třech vyhotoveních, z nichž jedno vyhotovení náleží ESCO, jedno Klientovi a jedno Bance. </w:t>
      </w:r>
    </w:p>
    <w:p w14:paraId="06ABA3CF" w14:textId="18572643" w:rsidR="008E4290" w:rsidRPr="008E4290" w:rsidRDefault="008E4290" w:rsidP="008E4290">
      <w:pPr>
        <w:pStyle w:val="Level1"/>
        <w:numPr>
          <w:ilvl w:val="1"/>
          <w:numId w:val="59"/>
        </w:numPr>
        <w:jc w:val="both"/>
        <w:rPr>
          <w:rFonts w:ascii="Ebrima" w:hAnsi="Ebrima"/>
        </w:rPr>
      </w:pPr>
      <w:r w:rsidRPr="008E4290">
        <w:rPr>
          <w:rFonts w:ascii="Ebrima" w:hAnsi="Ebrima"/>
        </w:rPr>
        <w:t xml:space="preserve">Na důkaz souhlasu s obsahem této </w:t>
      </w:r>
      <w:r w:rsidR="006E14AF">
        <w:rPr>
          <w:rFonts w:ascii="Ebrima" w:hAnsi="Ebrima"/>
        </w:rPr>
        <w:t>Trojdohody</w:t>
      </w:r>
      <w:r w:rsidR="006E14AF" w:rsidRPr="008E4290">
        <w:rPr>
          <w:rFonts w:ascii="Ebrima" w:hAnsi="Ebrima"/>
        </w:rPr>
        <w:t xml:space="preserve"> </w:t>
      </w:r>
      <w:r w:rsidRPr="008E4290">
        <w:rPr>
          <w:rFonts w:ascii="Ebrima" w:hAnsi="Ebrima"/>
        </w:rPr>
        <w:t xml:space="preserve">připojují Smluvní strany své podpisy a zároveň prohlašují, že tato </w:t>
      </w:r>
      <w:r w:rsidR="006E14AF">
        <w:rPr>
          <w:rFonts w:ascii="Ebrima" w:hAnsi="Ebrima"/>
        </w:rPr>
        <w:t>Trojd</w:t>
      </w:r>
      <w:r w:rsidRPr="008E4290">
        <w:rPr>
          <w:rFonts w:ascii="Ebrima" w:hAnsi="Ebrima"/>
        </w:rPr>
        <w:t xml:space="preserve">ohoda byla uzavřena z jejich svobodné a vážné vůle, že považují obsah této </w:t>
      </w:r>
      <w:r w:rsidR="006E14AF">
        <w:rPr>
          <w:rFonts w:ascii="Ebrima" w:hAnsi="Ebrima"/>
        </w:rPr>
        <w:t>Trojdohody</w:t>
      </w:r>
      <w:r w:rsidR="006E14AF" w:rsidRPr="008E4290">
        <w:rPr>
          <w:rFonts w:ascii="Ebrima" w:hAnsi="Ebrima"/>
        </w:rPr>
        <w:t xml:space="preserve"> </w:t>
      </w:r>
      <w:r w:rsidRPr="008E4290">
        <w:rPr>
          <w:rFonts w:ascii="Ebrima" w:hAnsi="Ebrima"/>
        </w:rPr>
        <w:t xml:space="preserve">za určitý a srozumitelný a že jsou jim známy všechny skutečnosti, jež jsou pro uzavření této </w:t>
      </w:r>
      <w:r w:rsidR="006E14AF">
        <w:rPr>
          <w:rFonts w:ascii="Ebrima" w:hAnsi="Ebrima"/>
        </w:rPr>
        <w:t>Trojdohody</w:t>
      </w:r>
      <w:r w:rsidRPr="008E4290">
        <w:rPr>
          <w:rFonts w:ascii="Ebrima" w:hAnsi="Ebrima"/>
        </w:rPr>
        <w:t xml:space="preserve"> rozhodující. </w:t>
      </w:r>
    </w:p>
    <w:p w14:paraId="01B7F047" w14:textId="5245C7BF" w:rsidR="008E4290" w:rsidRPr="008E4290" w:rsidRDefault="008E4290" w:rsidP="008E4290">
      <w:pPr>
        <w:pStyle w:val="Level1"/>
        <w:numPr>
          <w:ilvl w:val="1"/>
          <w:numId w:val="59"/>
        </w:numPr>
        <w:jc w:val="both"/>
        <w:rPr>
          <w:rFonts w:ascii="Ebrima" w:hAnsi="Ebrima"/>
        </w:rPr>
      </w:pPr>
      <w:r w:rsidRPr="008E4290">
        <w:rPr>
          <w:rFonts w:ascii="Ebrima" w:hAnsi="Ebrima"/>
        </w:rPr>
        <w:t xml:space="preserve">Tato </w:t>
      </w:r>
      <w:proofErr w:type="spellStart"/>
      <w:r w:rsidR="006E14AF">
        <w:rPr>
          <w:rFonts w:ascii="Ebrima" w:hAnsi="Ebrima"/>
        </w:rPr>
        <w:t>Trojdo</w:t>
      </w:r>
      <w:r w:rsidRPr="008E4290">
        <w:rPr>
          <w:rFonts w:ascii="Ebrima" w:hAnsi="Ebrima"/>
        </w:rPr>
        <w:t xml:space="preserve">hoda </w:t>
      </w:r>
      <w:proofErr w:type="spellEnd"/>
      <w:r w:rsidRPr="008E4290">
        <w:rPr>
          <w:rFonts w:ascii="Ebrima" w:hAnsi="Ebrima"/>
        </w:rPr>
        <w:t xml:space="preserve">nabývá platnosti a účinnosti podpisem všemi Smluvními stranami vyjma čl. 2.2 této </w:t>
      </w:r>
      <w:r w:rsidR="006E14AF">
        <w:rPr>
          <w:rFonts w:ascii="Ebrima" w:hAnsi="Ebrima"/>
        </w:rPr>
        <w:t>Trojd</w:t>
      </w:r>
      <w:r w:rsidRPr="008E4290">
        <w:rPr>
          <w:rFonts w:ascii="Ebrima" w:hAnsi="Ebrima"/>
        </w:rPr>
        <w:t>ohody, který nabývá účinnosti účinností Smlouvy o postoupení pohledávek.</w:t>
      </w:r>
    </w:p>
    <w:p w14:paraId="0889907D" w14:textId="34A92335" w:rsidR="008E4290" w:rsidRPr="008E4290" w:rsidRDefault="008E4290" w:rsidP="008E4290">
      <w:pPr>
        <w:pStyle w:val="Level1"/>
        <w:numPr>
          <w:ilvl w:val="1"/>
          <w:numId w:val="59"/>
        </w:numPr>
        <w:jc w:val="both"/>
        <w:rPr>
          <w:rFonts w:ascii="Ebrima" w:hAnsi="Ebrima"/>
        </w:rPr>
      </w:pPr>
      <w:r w:rsidRPr="008E4290">
        <w:rPr>
          <w:rFonts w:ascii="Ebrima" w:hAnsi="Ebrima"/>
        </w:rPr>
        <w:t xml:space="preserve">Součástí této </w:t>
      </w:r>
      <w:r w:rsidR="006E14AF">
        <w:rPr>
          <w:rFonts w:ascii="Ebrima" w:hAnsi="Ebrima"/>
        </w:rPr>
        <w:t>Trojd</w:t>
      </w:r>
      <w:r w:rsidRPr="008E4290">
        <w:rPr>
          <w:rFonts w:ascii="Ebrima" w:hAnsi="Ebrima"/>
        </w:rPr>
        <w:t>ohody jsou je následující přílohy:</w:t>
      </w:r>
    </w:p>
    <w:p w14:paraId="2078C3D6" w14:textId="77777777" w:rsidR="008E4290" w:rsidRPr="006E14AF" w:rsidRDefault="008E4290" w:rsidP="008E4290">
      <w:pPr>
        <w:pStyle w:val="Odstavecseseznamem"/>
        <w:spacing w:before="120"/>
        <w:ind w:left="792"/>
        <w:rPr>
          <w:rFonts w:ascii="Ebrima" w:hAnsi="Ebrima"/>
          <w:sz w:val="22"/>
          <w:szCs w:val="22"/>
        </w:rPr>
      </w:pPr>
      <w:r w:rsidRPr="006E14AF">
        <w:rPr>
          <w:rFonts w:ascii="Ebrima" w:hAnsi="Ebrima"/>
          <w:sz w:val="22"/>
          <w:szCs w:val="22"/>
        </w:rPr>
        <w:t xml:space="preserve">Příloha 1 – Splátkový kalendář </w:t>
      </w:r>
    </w:p>
    <w:p w14:paraId="53FDAA98" w14:textId="77777777" w:rsidR="008E4290" w:rsidRPr="006E14AF" w:rsidRDefault="008E4290" w:rsidP="008E4290">
      <w:pPr>
        <w:pStyle w:val="Odstavecseseznamem"/>
        <w:spacing w:before="120"/>
        <w:ind w:left="792"/>
        <w:rPr>
          <w:rFonts w:ascii="Ebrima" w:hAnsi="Ebrima"/>
          <w:sz w:val="22"/>
          <w:szCs w:val="22"/>
        </w:rPr>
      </w:pPr>
      <w:r w:rsidRPr="006E14AF">
        <w:rPr>
          <w:rFonts w:ascii="Ebrima" w:hAnsi="Ebrima"/>
          <w:sz w:val="22"/>
          <w:szCs w:val="22"/>
        </w:rPr>
        <w:t>Příloha 2 – Vzor uznání dluhu</w:t>
      </w:r>
    </w:p>
    <w:p w14:paraId="45866D36" w14:textId="77777777" w:rsidR="008E4290" w:rsidRPr="008E4290" w:rsidRDefault="008E4290" w:rsidP="008E4290">
      <w:pPr>
        <w:pStyle w:val="Odstavecseseznamem"/>
        <w:spacing w:before="120"/>
        <w:ind w:left="792"/>
        <w:rPr>
          <w:rFonts w:ascii="Ebrima" w:hAnsi="Ebrima"/>
          <w:sz w:val="22"/>
          <w:szCs w:val="22"/>
        </w:rPr>
      </w:pPr>
    </w:p>
    <w:p w14:paraId="511886A2" w14:textId="77777777" w:rsidR="008E4290" w:rsidRPr="008E4290" w:rsidRDefault="008E4290" w:rsidP="008E4290">
      <w:pPr>
        <w:spacing w:line="276" w:lineRule="auto"/>
        <w:ind w:left="703" w:hanging="703"/>
        <w:rPr>
          <w:rFonts w:ascii="Ebrima" w:hAnsi="Ebrima"/>
          <w:szCs w:val="22"/>
        </w:rPr>
      </w:pPr>
      <w:r w:rsidRPr="008E4290">
        <w:rPr>
          <w:rFonts w:ascii="Ebrima" w:hAnsi="Ebrima"/>
          <w:szCs w:val="22"/>
        </w:rPr>
        <w:t>V ____________, dne__________</w:t>
      </w:r>
      <w:r w:rsidRPr="008E4290">
        <w:rPr>
          <w:rFonts w:ascii="Ebrima" w:hAnsi="Ebrima"/>
          <w:szCs w:val="22"/>
        </w:rPr>
        <w:tab/>
      </w:r>
      <w:r w:rsidRPr="008E4290">
        <w:rPr>
          <w:rFonts w:ascii="Ebrima" w:hAnsi="Ebrima"/>
          <w:szCs w:val="22"/>
        </w:rPr>
        <w:tab/>
      </w:r>
      <w:r w:rsidRPr="008E4290">
        <w:rPr>
          <w:rFonts w:ascii="Ebrima" w:hAnsi="Ebrima"/>
          <w:szCs w:val="22"/>
        </w:rPr>
        <w:tab/>
        <w:t>V _______________, dne _____________</w:t>
      </w:r>
    </w:p>
    <w:p w14:paraId="34F1E2C6" w14:textId="77777777" w:rsidR="008E4290" w:rsidRPr="008E4290" w:rsidRDefault="008E4290" w:rsidP="008E4290">
      <w:pPr>
        <w:spacing w:line="276" w:lineRule="auto"/>
        <w:ind w:left="703" w:hanging="703"/>
        <w:rPr>
          <w:rFonts w:ascii="Ebrima" w:hAnsi="Ebrima"/>
          <w:szCs w:val="22"/>
        </w:rPr>
      </w:pPr>
    </w:p>
    <w:p w14:paraId="3E958B50" w14:textId="77777777" w:rsidR="008E4290" w:rsidRPr="008E4290" w:rsidRDefault="008E4290" w:rsidP="008E4290">
      <w:pPr>
        <w:spacing w:line="276" w:lineRule="auto"/>
        <w:ind w:left="703" w:hanging="703"/>
        <w:rPr>
          <w:rFonts w:ascii="Ebrima" w:hAnsi="Ebrima"/>
          <w:szCs w:val="22"/>
        </w:rPr>
      </w:pPr>
    </w:p>
    <w:p w14:paraId="0A0E5D8C" w14:textId="77777777" w:rsidR="008E4290" w:rsidRPr="008E4290" w:rsidRDefault="008E4290" w:rsidP="008E4290">
      <w:pPr>
        <w:spacing w:line="276" w:lineRule="auto"/>
        <w:ind w:left="703" w:hanging="703"/>
        <w:rPr>
          <w:rFonts w:ascii="Ebrima" w:hAnsi="Ebrima"/>
          <w:szCs w:val="22"/>
        </w:rPr>
      </w:pPr>
      <w:r w:rsidRPr="008E4290">
        <w:rPr>
          <w:rFonts w:ascii="Ebrima" w:hAnsi="Ebrima"/>
          <w:szCs w:val="22"/>
        </w:rPr>
        <w:t>____________________________</w:t>
      </w:r>
      <w:r w:rsidRPr="008E4290">
        <w:rPr>
          <w:rFonts w:ascii="Ebrima" w:hAnsi="Ebrima"/>
          <w:szCs w:val="22"/>
        </w:rPr>
        <w:tab/>
      </w:r>
      <w:r w:rsidRPr="008E4290">
        <w:rPr>
          <w:rFonts w:ascii="Ebrima" w:hAnsi="Ebrima"/>
          <w:szCs w:val="22"/>
        </w:rPr>
        <w:tab/>
      </w:r>
      <w:r w:rsidRPr="008E4290">
        <w:rPr>
          <w:rFonts w:ascii="Ebrima" w:hAnsi="Ebrima"/>
          <w:szCs w:val="22"/>
        </w:rPr>
        <w:tab/>
        <w:t>__________________________________</w:t>
      </w:r>
    </w:p>
    <w:p w14:paraId="64278366" w14:textId="77777777" w:rsidR="008E4290" w:rsidRPr="008E4290" w:rsidRDefault="008E4290" w:rsidP="008E4290">
      <w:pPr>
        <w:spacing w:line="276" w:lineRule="auto"/>
        <w:ind w:left="703" w:hanging="703"/>
        <w:rPr>
          <w:rFonts w:ascii="Ebrima" w:hAnsi="Ebrima"/>
          <w:szCs w:val="22"/>
        </w:rPr>
      </w:pPr>
      <w:r w:rsidRPr="008E4290">
        <w:rPr>
          <w:rFonts w:ascii="Ebrima" w:hAnsi="Ebrima"/>
          <w:szCs w:val="22"/>
          <w:lang w:val="en-US"/>
        </w:rPr>
        <w:t>[</w:t>
      </w:r>
      <w:r w:rsidRPr="008E4290">
        <w:rPr>
          <w:rFonts w:ascii="Ebrima" w:hAnsi="Ebrima"/>
          <w:szCs w:val="22"/>
          <w:highlight w:val="yellow"/>
        </w:rPr>
        <w:t>…</w:t>
      </w:r>
      <w:r w:rsidRPr="008E4290">
        <w:rPr>
          <w:rFonts w:ascii="Ebrima" w:hAnsi="Ebrima"/>
          <w:szCs w:val="22"/>
        </w:rPr>
        <w:t>] ESCO</w:t>
      </w:r>
      <w:r w:rsidRPr="008E4290">
        <w:rPr>
          <w:rFonts w:ascii="Ebrima" w:hAnsi="Ebrima"/>
          <w:szCs w:val="22"/>
        </w:rPr>
        <w:tab/>
      </w:r>
      <w:r w:rsidRPr="008E4290">
        <w:rPr>
          <w:rFonts w:ascii="Ebrima" w:hAnsi="Ebrima"/>
          <w:szCs w:val="22"/>
        </w:rPr>
        <w:tab/>
      </w:r>
      <w:r w:rsidRPr="008E4290">
        <w:rPr>
          <w:rFonts w:ascii="Ebrima" w:hAnsi="Ebrima"/>
          <w:szCs w:val="22"/>
        </w:rPr>
        <w:tab/>
      </w:r>
      <w:r w:rsidRPr="008E4290">
        <w:rPr>
          <w:rFonts w:ascii="Ebrima" w:hAnsi="Ebrima"/>
          <w:szCs w:val="22"/>
        </w:rPr>
        <w:tab/>
      </w:r>
      <w:r w:rsidRPr="008E4290">
        <w:rPr>
          <w:rFonts w:ascii="Ebrima" w:hAnsi="Ebrima"/>
          <w:szCs w:val="22"/>
        </w:rPr>
        <w:tab/>
      </w:r>
      <w:r w:rsidRPr="008E4290">
        <w:rPr>
          <w:rFonts w:ascii="Ebrima" w:hAnsi="Ebrima"/>
          <w:szCs w:val="22"/>
          <w:lang w:val="en-US"/>
        </w:rPr>
        <w:t>[</w:t>
      </w:r>
      <w:r w:rsidRPr="008E4290">
        <w:rPr>
          <w:rFonts w:ascii="Ebrima" w:hAnsi="Ebrima"/>
          <w:szCs w:val="22"/>
          <w:highlight w:val="yellow"/>
        </w:rPr>
        <w:t>…</w:t>
      </w:r>
      <w:r w:rsidRPr="008E4290">
        <w:rPr>
          <w:rFonts w:ascii="Ebrima" w:hAnsi="Ebrima"/>
          <w:szCs w:val="22"/>
        </w:rPr>
        <w:t>] Klient</w:t>
      </w:r>
    </w:p>
    <w:p w14:paraId="5AE8BB17" w14:textId="77777777" w:rsidR="008E4290" w:rsidRPr="008E4290" w:rsidRDefault="008E4290" w:rsidP="008E4290">
      <w:pPr>
        <w:spacing w:line="276" w:lineRule="auto"/>
        <w:ind w:left="703" w:hanging="703"/>
        <w:rPr>
          <w:rFonts w:ascii="Ebrima" w:hAnsi="Ebrima"/>
          <w:szCs w:val="22"/>
        </w:rPr>
      </w:pPr>
    </w:p>
    <w:p w14:paraId="2D5E55CC" w14:textId="77777777" w:rsidR="008E4290" w:rsidRPr="008E4290" w:rsidRDefault="008E4290" w:rsidP="008E4290">
      <w:pPr>
        <w:spacing w:line="276" w:lineRule="auto"/>
        <w:ind w:left="703" w:hanging="703"/>
        <w:rPr>
          <w:rFonts w:ascii="Ebrima" w:hAnsi="Ebrima"/>
          <w:szCs w:val="22"/>
        </w:rPr>
      </w:pPr>
      <w:r w:rsidRPr="008E4290">
        <w:rPr>
          <w:rFonts w:ascii="Ebrima" w:hAnsi="Ebrima"/>
          <w:szCs w:val="22"/>
        </w:rPr>
        <w:t>V ____________, dne__________</w:t>
      </w:r>
      <w:r w:rsidRPr="008E4290">
        <w:rPr>
          <w:rFonts w:ascii="Ebrima" w:hAnsi="Ebrima"/>
          <w:szCs w:val="22"/>
        </w:rPr>
        <w:tab/>
      </w:r>
      <w:r w:rsidRPr="008E4290">
        <w:rPr>
          <w:rFonts w:ascii="Ebrima" w:hAnsi="Ebrima"/>
          <w:szCs w:val="22"/>
        </w:rPr>
        <w:tab/>
      </w:r>
      <w:r w:rsidRPr="008E4290">
        <w:rPr>
          <w:rFonts w:ascii="Ebrima" w:hAnsi="Ebrima"/>
          <w:szCs w:val="22"/>
        </w:rPr>
        <w:tab/>
      </w:r>
    </w:p>
    <w:p w14:paraId="170E30EE" w14:textId="77777777" w:rsidR="008E4290" w:rsidRPr="008E4290" w:rsidRDefault="008E4290" w:rsidP="008E4290">
      <w:pPr>
        <w:spacing w:line="276" w:lineRule="auto"/>
        <w:ind w:left="703" w:hanging="703"/>
        <w:rPr>
          <w:rFonts w:ascii="Ebrima" w:hAnsi="Ebrima"/>
          <w:szCs w:val="22"/>
        </w:rPr>
      </w:pPr>
    </w:p>
    <w:p w14:paraId="1677C852" w14:textId="77777777" w:rsidR="008E4290" w:rsidRPr="008E4290" w:rsidRDefault="008E4290" w:rsidP="008E4290">
      <w:pPr>
        <w:spacing w:line="276" w:lineRule="auto"/>
        <w:ind w:left="703" w:hanging="703"/>
        <w:rPr>
          <w:rFonts w:ascii="Ebrima" w:hAnsi="Ebrima"/>
          <w:szCs w:val="22"/>
        </w:rPr>
      </w:pPr>
    </w:p>
    <w:p w14:paraId="0C4CAB90" w14:textId="77777777" w:rsidR="008E4290" w:rsidRPr="008E4290" w:rsidRDefault="008E4290" w:rsidP="008E4290">
      <w:pPr>
        <w:spacing w:line="276" w:lineRule="auto"/>
        <w:ind w:left="703" w:hanging="703"/>
        <w:rPr>
          <w:rFonts w:ascii="Ebrima" w:hAnsi="Ebrima"/>
          <w:szCs w:val="22"/>
        </w:rPr>
      </w:pPr>
      <w:r w:rsidRPr="008E4290">
        <w:rPr>
          <w:rFonts w:ascii="Ebrima" w:hAnsi="Ebrima"/>
          <w:szCs w:val="22"/>
        </w:rPr>
        <w:t>____________________________</w:t>
      </w:r>
      <w:r w:rsidRPr="008E4290">
        <w:rPr>
          <w:rFonts w:ascii="Ebrima" w:hAnsi="Ebrima"/>
          <w:szCs w:val="22"/>
        </w:rPr>
        <w:tab/>
      </w:r>
      <w:r w:rsidRPr="008E4290">
        <w:rPr>
          <w:rFonts w:ascii="Ebrima" w:hAnsi="Ebrima"/>
          <w:szCs w:val="22"/>
        </w:rPr>
        <w:tab/>
      </w:r>
      <w:r w:rsidRPr="008E4290">
        <w:rPr>
          <w:rFonts w:ascii="Ebrima" w:hAnsi="Ebrima"/>
          <w:szCs w:val="22"/>
        </w:rPr>
        <w:tab/>
      </w:r>
    </w:p>
    <w:p w14:paraId="745E6882" w14:textId="77777777" w:rsidR="008E4290" w:rsidRPr="008E4290" w:rsidRDefault="008E4290" w:rsidP="008E4290">
      <w:pPr>
        <w:spacing w:line="276" w:lineRule="auto"/>
        <w:ind w:left="703" w:hanging="703"/>
        <w:rPr>
          <w:rFonts w:ascii="Ebrima" w:hAnsi="Ebrima"/>
          <w:szCs w:val="22"/>
        </w:rPr>
      </w:pPr>
      <w:r w:rsidRPr="0014002A">
        <w:rPr>
          <w:rFonts w:ascii="Ebrima" w:hAnsi="Ebrima"/>
          <w:szCs w:val="22"/>
          <w:rPrChange w:id="239" w:author="Radim Kohoutek" w:date="2025-01-17T16:22:00Z" w16du:dateUtc="2025-01-17T15:22:00Z">
            <w:rPr>
              <w:rFonts w:ascii="Ebrima" w:hAnsi="Ebrima"/>
              <w:szCs w:val="22"/>
              <w:lang w:val="de-DE"/>
            </w:rPr>
          </w:rPrChange>
        </w:rPr>
        <w:t>[</w:t>
      </w:r>
      <w:r w:rsidRPr="008E4290">
        <w:rPr>
          <w:rFonts w:ascii="Ebrima" w:hAnsi="Ebrima"/>
          <w:szCs w:val="22"/>
          <w:highlight w:val="yellow"/>
        </w:rPr>
        <w:t>…</w:t>
      </w:r>
      <w:r w:rsidRPr="008E4290">
        <w:rPr>
          <w:rFonts w:ascii="Ebrima" w:hAnsi="Ebrima"/>
          <w:szCs w:val="22"/>
        </w:rPr>
        <w:t>] Banka</w:t>
      </w:r>
    </w:p>
    <w:p w14:paraId="64DC4214" w14:textId="77777777" w:rsidR="008E4290" w:rsidRDefault="008E4290" w:rsidP="008E4290">
      <w:pPr>
        <w:spacing w:line="276" w:lineRule="auto"/>
        <w:ind w:left="703" w:hanging="703"/>
        <w:rPr>
          <w:rFonts w:ascii="Ebrima" w:hAnsi="Ebrima"/>
        </w:rPr>
      </w:pPr>
    </w:p>
    <w:p w14:paraId="70DFE708" w14:textId="77777777" w:rsidR="008E4290" w:rsidRDefault="008E4290" w:rsidP="008E4290">
      <w:r>
        <w:br w:type="page"/>
      </w:r>
    </w:p>
    <w:p w14:paraId="58AF2214" w14:textId="3721F50D" w:rsidR="008E4290" w:rsidRDefault="008E4290" w:rsidP="008E4290">
      <w:pPr>
        <w:spacing w:line="276" w:lineRule="auto"/>
        <w:ind w:left="703" w:hanging="703"/>
      </w:pPr>
      <w:r>
        <w:lastRenderedPageBreak/>
        <w:t>Příloha 1</w:t>
      </w:r>
      <w:r w:rsidR="00D07502">
        <w:t xml:space="preserve"> Přílohy č. 12</w:t>
      </w:r>
      <w:r>
        <w:t xml:space="preserve"> – Splátkový kalendář</w:t>
      </w:r>
    </w:p>
    <w:p w14:paraId="51BB42FD" w14:textId="77777777" w:rsidR="008E4290" w:rsidRDefault="008E4290" w:rsidP="008E4290">
      <w:pPr>
        <w:spacing w:line="276" w:lineRule="auto"/>
        <w:ind w:left="703" w:hanging="703"/>
      </w:pPr>
    </w:p>
    <w:p w14:paraId="1805C911" w14:textId="77777777" w:rsidR="008E4290" w:rsidRPr="000F4599" w:rsidRDefault="008E4290" w:rsidP="008E4290">
      <w:pPr>
        <w:pStyle w:val="Level1"/>
        <w:numPr>
          <w:ilvl w:val="0"/>
          <w:numId w:val="0"/>
        </w:numPr>
        <w:ind w:left="792"/>
        <w:jc w:val="center"/>
        <w:rPr>
          <w:rFonts w:ascii="Ebrima" w:hAnsi="Ebrima" w:cs="Times New Roman"/>
          <w:b/>
          <w:bCs/>
          <w:sz w:val="28"/>
          <w:szCs w:val="28"/>
        </w:rPr>
      </w:pPr>
      <w:r w:rsidRPr="000F4599">
        <w:rPr>
          <w:rFonts w:ascii="Ebrima" w:hAnsi="Ebrima" w:cs="Times New Roman"/>
          <w:b/>
          <w:bCs/>
          <w:sz w:val="28"/>
          <w:szCs w:val="28"/>
        </w:rPr>
        <w:t>Splátkový kalendář</w:t>
      </w:r>
    </w:p>
    <w:p w14:paraId="30FF4CE5" w14:textId="77777777" w:rsidR="008E4290" w:rsidRPr="000F4599" w:rsidRDefault="008E4290" w:rsidP="008E4290">
      <w:pPr>
        <w:pStyle w:val="Level1"/>
        <w:numPr>
          <w:ilvl w:val="0"/>
          <w:numId w:val="0"/>
        </w:numPr>
        <w:ind w:left="567" w:hanging="567"/>
        <w:rPr>
          <w:rFonts w:ascii="Ebrima" w:hAnsi="Ebrima" w:cs="Times New Roman"/>
          <w:b/>
          <w:bCs/>
          <w:sz w:val="28"/>
          <w:szCs w:val="28"/>
          <w:highlight w:val="yellow"/>
        </w:rPr>
      </w:pPr>
    </w:p>
    <w:tbl>
      <w:tblPr>
        <w:tblW w:w="7792" w:type="dxa"/>
        <w:tblInd w:w="1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2"/>
        <w:gridCol w:w="2415"/>
        <w:gridCol w:w="2835"/>
      </w:tblGrid>
      <w:tr w:rsidR="008E4290" w:rsidRPr="009E125F" w14:paraId="5C8BE751" w14:textId="77777777" w:rsidTr="003705E0">
        <w:trPr>
          <w:trHeight w:val="588"/>
        </w:trPr>
        <w:tc>
          <w:tcPr>
            <w:tcW w:w="2542" w:type="dxa"/>
            <w:shd w:val="clear" w:color="auto" w:fill="auto"/>
            <w:noWrap/>
            <w:vAlign w:val="bottom"/>
            <w:hideMark/>
          </w:tcPr>
          <w:p w14:paraId="4D35BE1D" w14:textId="77777777" w:rsidR="008E4290" w:rsidRPr="009E125F" w:rsidRDefault="008E4290" w:rsidP="003705E0">
            <w:pPr>
              <w:jc w:val="center"/>
              <w:rPr>
                <w:rFonts w:ascii="Ebrima" w:hAnsi="Ebrima"/>
                <w:b/>
                <w:bCs/>
              </w:rPr>
            </w:pPr>
            <w:r w:rsidRPr="009E125F">
              <w:rPr>
                <w:rFonts w:ascii="Ebrima" w:hAnsi="Ebrima"/>
                <w:b/>
                <w:bCs/>
              </w:rPr>
              <w:t>Pořadí splátky</w:t>
            </w:r>
          </w:p>
        </w:tc>
        <w:tc>
          <w:tcPr>
            <w:tcW w:w="2415" w:type="dxa"/>
            <w:vAlign w:val="bottom"/>
          </w:tcPr>
          <w:p w14:paraId="21CB3EF8" w14:textId="77777777" w:rsidR="008E4290" w:rsidRPr="009E125F" w:rsidRDefault="008E4290" w:rsidP="003705E0">
            <w:pPr>
              <w:jc w:val="center"/>
              <w:rPr>
                <w:rFonts w:ascii="Ebrima" w:hAnsi="Ebrima"/>
                <w:b/>
                <w:bCs/>
              </w:rPr>
            </w:pPr>
            <w:r w:rsidRPr="009E125F">
              <w:rPr>
                <w:rFonts w:ascii="Ebrima" w:hAnsi="Ebrima"/>
                <w:b/>
              </w:rPr>
              <w:t>Výše splátky pohledávek v Kč</w:t>
            </w:r>
          </w:p>
        </w:tc>
        <w:tc>
          <w:tcPr>
            <w:tcW w:w="2835" w:type="dxa"/>
            <w:shd w:val="clear" w:color="auto" w:fill="auto"/>
            <w:noWrap/>
            <w:vAlign w:val="bottom"/>
            <w:hideMark/>
          </w:tcPr>
          <w:p w14:paraId="0D3B812B" w14:textId="77777777" w:rsidR="008E4290" w:rsidRPr="009E125F" w:rsidRDefault="008E4290" w:rsidP="003705E0">
            <w:pPr>
              <w:pStyle w:val="Zkladntextodsazen"/>
              <w:jc w:val="center"/>
              <w:rPr>
                <w:rFonts w:ascii="Ebrima" w:hAnsi="Ebrima"/>
                <w:b/>
                <w:szCs w:val="22"/>
              </w:rPr>
            </w:pPr>
          </w:p>
          <w:p w14:paraId="3ED716A1" w14:textId="77777777" w:rsidR="008E4290" w:rsidRPr="009E125F" w:rsidRDefault="008E4290" w:rsidP="003705E0">
            <w:pPr>
              <w:jc w:val="center"/>
              <w:rPr>
                <w:rFonts w:ascii="Ebrima" w:hAnsi="Ebrima"/>
                <w:b/>
                <w:bCs/>
              </w:rPr>
            </w:pPr>
            <w:r w:rsidRPr="009E125F">
              <w:rPr>
                <w:rFonts w:ascii="Ebrima" w:hAnsi="Ebrima"/>
                <w:b/>
              </w:rPr>
              <w:t>Datum splatnosti</w:t>
            </w:r>
          </w:p>
        </w:tc>
      </w:tr>
      <w:tr w:rsidR="008E4290" w:rsidRPr="009E125F" w14:paraId="336A9E55" w14:textId="77777777" w:rsidTr="003705E0">
        <w:trPr>
          <w:trHeight w:val="276"/>
        </w:trPr>
        <w:tc>
          <w:tcPr>
            <w:tcW w:w="2542" w:type="dxa"/>
            <w:shd w:val="clear" w:color="auto" w:fill="auto"/>
            <w:noWrap/>
            <w:vAlign w:val="bottom"/>
            <w:hideMark/>
          </w:tcPr>
          <w:p w14:paraId="7E35FD8A" w14:textId="77777777" w:rsidR="008E4290" w:rsidRPr="009E125F" w:rsidRDefault="008E4290" w:rsidP="003705E0">
            <w:pPr>
              <w:jc w:val="center"/>
              <w:rPr>
                <w:rFonts w:ascii="Ebrima" w:hAnsi="Ebrima"/>
              </w:rPr>
            </w:pPr>
            <w:r w:rsidRPr="009E125F">
              <w:rPr>
                <w:rFonts w:ascii="Ebrima" w:hAnsi="Ebrima"/>
              </w:rPr>
              <w:t>1.</w:t>
            </w:r>
          </w:p>
        </w:tc>
        <w:tc>
          <w:tcPr>
            <w:tcW w:w="2415" w:type="dxa"/>
            <w:vAlign w:val="bottom"/>
          </w:tcPr>
          <w:p w14:paraId="784CA5A5" w14:textId="77777777" w:rsidR="008E4290" w:rsidRPr="009E125F" w:rsidRDefault="008E4290" w:rsidP="003705E0">
            <w:pPr>
              <w:jc w:val="right"/>
              <w:rPr>
                <w:rFonts w:ascii="Ebrima" w:hAnsi="Ebrima"/>
                <w:bCs/>
              </w:rPr>
            </w:pPr>
            <w:r w:rsidRPr="009E125F">
              <w:rPr>
                <w:rFonts w:ascii="Ebrima" w:hAnsi="Ebrima"/>
                <w:bCs/>
              </w:rPr>
              <w:t xml:space="preserve">… </w:t>
            </w:r>
          </w:p>
        </w:tc>
        <w:tc>
          <w:tcPr>
            <w:tcW w:w="2835" w:type="dxa"/>
            <w:shd w:val="clear" w:color="auto" w:fill="auto"/>
            <w:noWrap/>
            <w:vAlign w:val="bottom"/>
            <w:hideMark/>
          </w:tcPr>
          <w:p w14:paraId="2F7B975D" w14:textId="77777777" w:rsidR="008E4290" w:rsidRPr="009E125F" w:rsidRDefault="008E4290" w:rsidP="003705E0">
            <w:pPr>
              <w:jc w:val="right"/>
              <w:rPr>
                <w:rFonts w:ascii="Ebrima" w:hAnsi="Ebrima"/>
              </w:rPr>
            </w:pPr>
            <w:r w:rsidRPr="009E125F">
              <w:rPr>
                <w:rFonts w:ascii="Ebrima" w:hAnsi="Ebrima"/>
              </w:rPr>
              <w:t>…</w:t>
            </w:r>
          </w:p>
        </w:tc>
      </w:tr>
      <w:tr w:rsidR="008E4290" w:rsidRPr="009E125F" w14:paraId="39DA6A54" w14:textId="77777777" w:rsidTr="003705E0">
        <w:trPr>
          <w:trHeight w:val="276"/>
        </w:trPr>
        <w:tc>
          <w:tcPr>
            <w:tcW w:w="2542" w:type="dxa"/>
            <w:shd w:val="clear" w:color="auto" w:fill="auto"/>
            <w:noWrap/>
            <w:vAlign w:val="bottom"/>
            <w:hideMark/>
          </w:tcPr>
          <w:p w14:paraId="1C48EAAA" w14:textId="77777777" w:rsidR="008E4290" w:rsidRPr="009E125F" w:rsidRDefault="008E4290" w:rsidP="003705E0">
            <w:pPr>
              <w:jc w:val="center"/>
              <w:rPr>
                <w:rFonts w:ascii="Ebrima" w:hAnsi="Ebrima"/>
              </w:rPr>
            </w:pPr>
            <w:r w:rsidRPr="009E125F">
              <w:rPr>
                <w:rFonts w:ascii="Ebrima" w:hAnsi="Ebrima"/>
              </w:rPr>
              <w:t>2.</w:t>
            </w:r>
          </w:p>
        </w:tc>
        <w:tc>
          <w:tcPr>
            <w:tcW w:w="2415" w:type="dxa"/>
            <w:vAlign w:val="bottom"/>
          </w:tcPr>
          <w:p w14:paraId="345F2FAF" w14:textId="77777777" w:rsidR="008E4290" w:rsidRPr="009E125F" w:rsidRDefault="008E4290" w:rsidP="003705E0">
            <w:pPr>
              <w:jc w:val="right"/>
              <w:rPr>
                <w:rFonts w:ascii="Ebrima" w:hAnsi="Ebrima"/>
                <w:bCs/>
              </w:rPr>
            </w:pPr>
            <w:r w:rsidRPr="009E125F">
              <w:rPr>
                <w:rFonts w:ascii="Ebrima" w:hAnsi="Ebrima"/>
                <w:bCs/>
              </w:rPr>
              <w:t>…</w:t>
            </w:r>
          </w:p>
        </w:tc>
        <w:tc>
          <w:tcPr>
            <w:tcW w:w="2835" w:type="dxa"/>
            <w:shd w:val="clear" w:color="auto" w:fill="auto"/>
            <w:noWrap/>
            <w:vAlign w:val="bottom"/>
            <w:hideMark/>
          </w:tcPr>
          <w:p w14:paraId="42B521B1" w14:textId="77777777" w:rsidR="008E4290" w:rsidRPr="009E125F" w:rsidRDefault="008E4290" w:rsidP="003705E0">
            <w:pPr>
              <w:jc w:val="right"/>
              <w:rPr>
                <w:rFonts w:ascii="Ebrima" w:hAnsi="Ebrima"/>
              </w:rPr>
            </w:pPr>
            <w:r w:rsidRPr="009E125F">
              <w:rPr>
                <w:rFonts w:ascii="Ebrima" w:hAnsi="Ebrima"/>
              </w:rPr>
              <w:t>…</w:t>
            </w:r>
          </w:p>
        </w:tc>
      </w:tr>
      <w:tr w:rsidR="008E4290" w:rsidRPr="009E125F" w14:paraId="5C27E608" w14:textId="77777777" w:rsidTr="003705E0">
        <w:trPr>
          <w:trHeight w:val="276"/>
        </w:trPr>
        <w:tc>
          <w:tcPr>
            <w:tcW w:w="2542" w:type="dxa"/>
            <w:shd w:val="clear" w:color="auto" w:fill="auto"/>
            <w:noWrap/>
            <w:vAlign w:val="bottom"/>
            <w:hideMark/>
          </w:tcPr>
          <w:p w14:paraId="0B2DE8FE" w14:textId="77777777" w:rsidR="008E4290" w:rsidRPr="009E125F" w:rsidRDefault="008E4290" w:rsidP="003705E0">
            <w:pPr>
              <w:rPr>
                <w:rFonts w:ascii="Ebrima" w:hAnsi="Ebrima"/>
              </w:rPr>
            </w:pPr>
          </w:p>
        </w:tc>
        <w:tc>
          <w:tcPr>
            <w:tcW w:w="2415" w:type="dxa"/>
            <w:vAlign w:val="bottom"/>
          </w:tcPr>
          <w:p w14:paraId="7B500EE5" w14:textId="77777777" w:rsidR="008E4290" w:rsidRPr="009E125F" w:rsidRDefault="008E4290" w:rsidP="003705E0">
            <w:pPr>
              <w:jc w:val="right"/>
              <w:rPr>
                <w:rFonts w:ascii="Ebrima" w:hAnsi="Ebrima"/>
                <w:bCs/>
              </w:rPr>
            </w:pPr>
            <w:r w:rsidRPr="009E125F">
              <w:rPr>
                <w:rFonts w:ascii="Ebrima" w:hAnsi="Ebrima"/>
                <w:bCs/>
              </w:rPr>
              <w:t>…</w:t>
            </w:r>
          </w:p>
        </w:tc>
        <w:tc>
          <w:tcPr>
            <w:tcW w:w="2835" w:type="dxa"/>
            <w:shd w:val="clear" w:color="auto" w:fill="auto"/>
            <w:noWrap/>
            <w:vAlign w:val="bottom"/>
            <w:hideMark/>
          </w:tcPr>
          <w:p w14:paraId="495850FD" w14:textId="77777777" w:rsidR="008E4290" w:rsidRPr="009E125F" w:rsidRDefault="008E4290" w:rsidP="003705E0">
            <w:pPr>
              <w:jc w:val="center"/>
              <w:rPr>
                <w:rFonts w:ascii="Ebrima" w:hAnsi="Ebrima"/>
                <w:bCs/>
              </w:rPr>
            </w:pPr>
          </w:p>
        </w:tc>
      </w:tr>
    </w:tbl>
    <w:p w14:paraId="01B09EDF" w14:textId="77777777" w:rsidR="008E4290" w:rsidRDefault="008E4290" w:rsidP="008E4290"/>
    <w:p w14:paraId="6FCB7BF1" w14:textId="77777777" w:rsidR="008E4290" w:rsidRDefault="008E4290" w:rsidP="008E4290">
      <w:r>
        <w:br w:type="page"/>
      </w:r>
    </w:p>
    <w:p w14:paraId="6C5ECFD3" w14:textId="055EAF07" w:rsidR="008E4290" w:rsidRDefault="008E4290" w:rsidP="008E4290">
      <w:pPr>
        <w:spacing w:line="276" w:lineRule="auto"/>
        <w:ind w:left="703" w:hanging="703"/>
      </w:pPr>
      <w:r>
        <w:lastRenderedPageBreak/>
        <w:t>Příloha 2</w:t>
      </w:r>
      <w:r w:rsidR="00D07502" w:rsidRPr="00D07502">
        <w:t xml:space="preserve"> </w:t>
      </w:r>
      <w:r w:rsidR="00D07502">
        <w:t>Přílohy č. 12</w:t>
      </w:r>
      <w:r>
        <w:t xml:space="preserve"> – Vzor uznání dluhu</w:t>
      </w:r>
    </w:p>
    <w:p w14:paraId="0C57CB90" w14:textId="77777777" w:rsidR="008E4290" w:rsidRDefault="008E4290" w:rsidP="008E4290">
      <w:pPr>
        <w:spacing w:line="276" w:lineRule="auto"/>
        <w:ind w:left="703" w:hanging="703"/>
      </w:pPr>
    </w:p>
    <w:p w14:paraId="1F291B2C" w14:textId="77777777" w:rsidR="008E4290" w:rsidRPr="000F4599" w:rsidRDefault="008E4290" w:rsidP="008E4290">
      <w:pPr>
        <w:pStyle w:val="Level1"/>
        <w:numPr>
          <w:ilvl w:val="0"/>
          <w:numId w:val="0"/>
        </w:numPr>
        <w:ind w:left="792"/>
        <w:jc w:val="both"/>
        <w:rPr>
          <w:rFonts w:ascii="Ebrima" w:hAnsi="Ebrima"/>
        </w:rPr>
      </w:pPr>
    </w:p>
    <w:p w14:paraId="070421E2" w14:textId="77777777" w:rsidR="008E4290" w:rsidRPr="000F4599" w:rsidRDefault="008E4290" w:rsidP="008E4290">
      <w:pPr>
        <w:pStyle w:val="Level1"/>
        <w:numPr>
          <w:ilvl w:val="0"/>
          <w:numId w:val="0"/>
        </w:numPr>
        <w:ind w:left="792"/>
        <w:jc w:val="center"/>
        <w:rPr>
          <w:rFonts w:ascii="Ebrima" w:hAnsi="Ebrima" w:cs="Times New Roman"/>
          <w:b/>
          <w:bCs/>
          <w:sz w:val="28"/>
          <w:szCs w:val="28"/>
        </w:rPr>
      </w:pPr>
      <w:r w:rsidRPr="000F4599">
        <w:rPr>
          <w:rFonts w:ascii="Ebrima" w:hAnsi="Ebrima" w:cs="Times New Roman"/>
          <w:b/>
          <w:bCs/>
          <w:sz w:val="28"/>
          <w:szCs w:val="28"/>
        </w:rPr>
        <w:t>Uznání dluhu</w:t>
      </w:r>
    </w:p>
    <w:p w14:paraId="449485BC" w14:textId="77777777" w:rsidR="008E4290" w:rsidRDefault="008E4290" w:rsidP="008E4290">
      <w:pPr>
        <w:pStyle w:val="Level1"/>
        <w:numPr>
          <w:ilvl w:val="0"/>
          <w:numId w:val="0"/>
        </w:numPr>
        <w:ind w:left="792"/>
        <w:jc w:val="both"/>
        <w:rPr>
          <w:rFonts w:ascii="Ebrima" w:hAnsi="Ebrima" w:cs="Times New Roman"/>
          <w:highlight w:val="yellow"/>
        </w:rPr>
      </w:pPr>
    </w:p>
    <w:p w14:paraId="10DB64B3" w14:textId="77777777" w:rsidR="008E4290" w:rsidRPr="00CF72ED" w:rsidRDefault="008E4290" w:rsidP="008E4290">
      <w:pPr>
        <w:ind w:left="851"/>
        <w:rPr>
          <w:rFonts w:ascii="Ebrima" w:hAnsi="Ebrima"/>
          <w:b/>
          <w:bCs/>
        </w:rPr>
      </w:pPr>
      <w:r w:rsidRPr="00A0066D">
        <w:rPr>
          <w:rFonts w:ascii="Ebrima" w:hAnsi="Ebrima"/>
          <w:b/>
          <w:bCs/>
        </w:rPr>
        <w:t>Nemocnice Vyškov, příspěvková organizace</w:t>
      </w:r>
    </w:p>
    <w:p w14:paraId="4BB2F3FA" w14:textId="77777777" w:rsidR="008E4290" w:rsidRPr="00A0066D" w:rsidRDefault="008E4290" w:rsidP="008E4290">
      <w:pPr>
        <w:ind w:left="851"/>
        <w:rPr>
          <w:rFonts w:ascii="Ebrima" w:hAnsi="Ebrima"/>
        </w:rPr>
      </w:pPr>
      <w:r w:rsidRPr="00A0066D">
        <w:rPr>
          <w:rFonts w:ascii="Ebrima" w:hAnsi="Ebrima"/>
        </w:rPr>
        <w:t>IČ: 00839205</w:t>
      </w:r>
    </w:p>
    <w:p w14:paraId="2B46AC91" w14:textId="77777777" w:rsidR="008E4290" w:rsidRPr="00A0066D" w:rsidRDefault="008E4290" w:rsidP="008E4290">
      <w:pPr>
        <w:ind w:left="851"/>
        <w:rPr>
          <w:rFonts w:ascii="Ebrima" w:hAnsi="Ebrima"/>
        </w:rPr>
      </w:pPr>
      <w:r w:rsidRPr="00A0066D">
        <w:rPr>
          <w:rFonts w:ascii="Ebrima" w:hAnsi="Ebrima"/>
        </w:rPr>
        <w:t>se sídlem Purkyňova 235/36, Nosálovice, 682 01 Vyškov</w:t>
      </w:r>
    </w:p>
    <w:p w14:paraId="5156FBFC" w14:textId="77777777" w:rsidR="008E4290" w:rsidRPr="009E125F" w:rsidRDefault="008E4290" w:rsidP="008E4290">
      <w:pPr>
        <w:pStyle w:val="Level1"/>
        <w:numPr>
          <w:ilvl w:val="0"/>
          <w:numId w:val="0"/>
        </w:numPr>
        <w:ind w:left="851"/>
        <w:jc w:val="both"/>
        <w:rPr>
          <w:rFonts w:ascii="Ebrima" w:hAnsi="Ebrima" w:cs="Times New Roman"/>
        </w:rPr>
      </w:pPr>
      <w:r w:rsidRPr="009E125F">
        <w:rPr>
          <w:rFonts w:ascii="Ebrima" w:hAnsi="Ebrima" w:cs="Times New Roman"/>
        </w:rPr>
        <w:t>(dále jen „</w:t>
      </w:r>
      <w:r w:rsidRPr="00E66F28">
        <w:rPr>
          <w:rFonts w:ascii="Ebrima" w:hAnsi="Ebrima" w:cs="Times New Roman"/>
          <w:b/>
          <w:bCs/>
        </w:rPr>
        <w:t>Klient</w:t>
      </w:r>
      <w:r w:rsidRPr="009E125F">
        <w:rPr>
          <w:rFonts w:ascii="Ebrima" w:hAnsi="Ebrima" w:cs="Times New Roman"/>
        </w:rPr>
        <w:t xml:space="preserve">“) </w:t>
      </w:r>
    </w:p>
    <w:p w14:paraId="110DCD10" w14:textId="77777777" w:rsidR="008E4290" w:rsidRPr="009E125F" w:rsidRDefault="008E4290" w:rsidP="008E4290">
      <w:pPr>
        <w:pStyle w:val="Level1"/>
        <w:numPr>
          <w:ilvl w:val="0"/>
          <w:numId w:val="0"/>
        </w:numPr>
        <w:ind w:left="792"/>
        <w:jc w:val="both"/>
        <w:rPr>
          <w:rFonts w:ascii="Ebrima" w:hAnsi="Ebrima" w:cs="Times New Roman"/>
        </w:rPr>
      </w:pPr>
    </w:p>
    <w:p w14:paraId="5980A279" w14:textId="77777777" w:rsidR="008E4290" w:rsidRPr="009E125F" w:rsidRDefault="008E4290" w:rsidP="008E4290">
      <w:pPr>
        <w:pStyle w:val="Level1"/>
        <w:numPr>
          <w:ilvl w:val="0"/>
          <w:numId w:val="0"/>
        </w:numPr>
        <w:ind w:left="792"/>
        <w:jc w:val="both"/>
        <w:rPr>
          <w:rFonts w:ascii="Ebrima" w:hAnsi="Ebrima" w:cs="Times New Roman"/>
        </w:rPr>
      </w:pPr>
      <w:r w:rsidRPr="009E125F">
        <w:rPr>
          <w:rFonts w:ascii="Ebrima" w:hAnsi="Ebrima" w:cs="Times New Roman"/>
        </w:rPr>
        <w:t xml:space="preserve">tímto dle § 2053 a násl. Občanského zákoníku uznává co do důvodu vzniku a výše svůj dluh vůči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IČ: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se sídlem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(dále jen „</w:t>
      </w:r>
      <w:r w:rsidRPr="00E66F28">
        <w:rPr>
          <w:rFonts w:ascii="Ebrima" w:hAnsi="Ebrima" w:cs="Times New Roman"/>
          <w:b/>
          <w:bCs/>
        </w:rPr>
        <w:t>Banka</w:t>
      </w:r>
      <w:r w:rsidRPr="009E125F">
        <w:rPr>
          <w:rFonts w:ascii="Ebrima" w:hAnsi="Ebrima" w:cs="Times New Roman"/>
        </w:rPr>
        <w:t xml:space="preserve">“) jako věřiteli ve výši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Kč (slovy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korun českých), který je povinen uhradit Bance nejpozději do dne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v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w:t>
      </w:r>
      <w:r w:rsidRPr="009E125F">
        <w:rPr>
          <w:rFonts w:ascii="Ebrima" w:hAnsi="Ebrima" w:cs="Times New Roman"/>
          <w:highlight w:val="yellow"/>
        </w:rPr>
        <w:t>[měsíčních]</w:t>
      </w:r>
      <w:r w:rsidRPr="009E125F">
        <w:rPr>
          <w:rFonts w:ascii="Ebrima" w:hAnsi="Ebrima" w:cs="Times New Roman"/>
        </w:rPr>
        <w:t xml:space="preserve"> splátkách podle dále uvedeného splátkového kalendáře (dále jen „</w:t>
      </w:r>
      <w:r w:rsidRPr="009E125F">
        <w:rPr>
          <w:rFonts w:ascii="Ebrima" w:hAnsi="Ebrima" w:cs="Times New Roman"/>
          <w:b/>
          <w:bCs/>
        </w:rPr>
        <w:t>Dluh</w:t>
      </w:r>
      <w:r w:rsidRPr="009E125F">
        <w:rPr>
          <w:rFonts w:ascii="Ebrima" w:hAnsi="Ebrima" w:cs="Times New Roman"/>
        </w:rPr>
        <w:t xml:space="preserve">“). </w:t>
      </w:r>
    </w:p>
    <w:p w14:paraId="36E5D69F" w14:textId="77777777" w:rsidR="008E4290" w:rsidRDefault="008E4290" w:rsidP="008E4290">
      <w:pPr>
        <w:pStyle w:val="Level1"/>
        <w:numPr>
          <w:ilvl w:val="0"/>
          <w:numId w:val="0"/>
        </w:numPr>
        <w:ind w:left="792"/>
        <w:jc w:val="both"/>
        <w:rPr>
          <w:rFonts w:ascii="Ebrima" w:hAnsi="Ebrima" w:cs="Times New Roman"/>
        </w:rPr>
      </w:pPr>
      <w:r w:rsidRPr="009E125F">
        <w:rPr>
          <w:rFonts w:ascii="Ebrima" w:hAnsi="Ebrima" w:cs="Times New Roman"/>
        </w:rPr>
        <w:t xml:space="preserve">Předmětem Dluhu je část ceny opatření provedených společností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IČ: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se sídlem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rPr>
        <w:t xml:space="preserve"> (dále jen „</w:t>
      </w:r>
      <w:r w:rsidRPr="00E66F28">
        <w:rPr>
          <w:rFonts w:ascii="Ebrima" w:hAnsi="Ebrima" w:cs="Times New Roman"/>
          <w:b/>
          <w:bCs/>
        </w:rPr>
        <w:t>ESCO</w:t>
      </w:r>
      <w:r w:rsidRPr="009E125F">
        <w:rPr>
          <w:rFonts w:ascii="Ebrima" w:hAnsi="Ebrima" w:cs="Times New Roman"/>
        </w:rPr>
        <w:t xml:space="preserve">“) na základě </w:t>
      </w:r>
      <w:r>
        <w:rPr>
          <w:rFonts w:ascii="Ebrima" w:hAnsi="Ebrima" w:cs="Times New Roman"/>
        </w:rPr>
        <w:t xml:space="preserve">smlouvy </w:t>
      </w:r>
      <w:r w:rsidRPr="00950DA9">
        <w:rPr>
          <w:rFonts w:ascii="Ebrima" w:hAnsi="Ebrima"/>
        </w:rPr>
        <w:t>o poskytování energetických služeb se zaručeným výsledkem pro veřejné zadavatele dle</w:t>
      </w:r>
      <w:r w:rsidRPr="00CF72ED">
        <w:rPr>
          <w:rFonts w:ascii="Ebrima" w:hAnsi="Ebrima"/>
        </w:rPr>
        <w:t xml:space="preserve"> </w:t>
      </w:r>
      <w:proofErr w:type="spellStart"/>
      <w:r w:rsidRPr="00CF72ED">
        <w:rPr>
          <w:rFonts w:ascii="Ebrima" w:hAnsi="Ebrima"/>
        </w:rPr>
        <w:t>ust</w:t>
      </w:r>
      <w:proofErr w:type="spellEnd"/>
      <w:r w:rsidRPr="00CF72ED">
        <w:rPr>
          <w:rFonts w:ascii="Ebrima" w:hAnsi="Ebrima"/>
        </w:rPr>
        <w:t>. § 10e odst. 1 zákona č. 406/2000 Sb., o hospodaření energií, v platném znění, ve spojení s </w:t>
      </w:r>
      <w:proofErr w:type="spellStart"/>
      <w:r w:rsidRPr="00CF72ED">
        <w:rPr>
          <w:rFonts w:ascii="Ebrima" w:hAnsi="Ebrima"/>
        </w:rPr>
        <w:t>ust</w:t>
      </w:r>
      <w:proofErr w:type="spellEnd"/>
      <w:r w:rsidRPr="00CF72ED">
        <w:rPr>
          <w:rFonts w:ascii="Ebrima" w:hAnsi="Ebrima"/>
        </w:rPr>
        <w:t xml:space="preserve">. § 1746 odst. 2 </w:t>
      </w:r>
      <w:r>
        <w:rPr>
          <w:rFonts w:ascii="Ebrima" w:hAnsi="Ebrima"/>
        </w:rPr>
        <w:t xml:space="preserve">občanského zákoníku uzavřené mezi Klientem a ESCO dne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CF72ED">
        <w:rPr>
          <w:rFonts w:ascii="Ebrima" w:hAnsi="Ebrima"/>
        </w:rPr>
        <w:t xml:space="preserve"> </w:t>
      </w:r>
      <w:r>
        <w:rPr>
          <w:rFonts w:ascii="Ebrima" w:hAnsi="Ebrima"/>
        </w:rPr>
        <w:t>(dále jen „</w:t>
      </w:r>
      <w:r w:rsidRPr="00E66F28">
        <w:rPr>
          <w:rFonts w:ascii="Ebrima" w:hAnsi="Ebrima" w:cs="Times New Roman"/>
          <w:b/>
          <w:bCs/>
        </w:rPr>
        <w:t>Smlouva EPC</w:t>
      </w:r>
      <w:r>
        <w:rPr>
          <w:rFonts w:ascii="Ebrima" w:hAnsi="Ebrima" w:cs="Times New Roman"/>
        </w:rPr>
        <w:t>“)</w:t>
      </w:r>
      <w:r w:rsidRPr="009E125F">
        <w:rPr>
          <w:rFonts w:ascii="Ebrima" w:hAnsi="Ebrima" w:cs="Times New Roman"/>
        </w:rPr>
        <w:t xml:space="preserve"> a cena za finanční služby (úroky) sjednaná ve Smlouvě EPC </w:t>
      </w:r>
      <w:r w:rsidRPr="009E125F">
        <w:rPr>
          <w:rFonts w:ascii="Ebrima" w:hAnsi="Ebrima" w:cs="Times New Roman"/>
          <w:highlight w:val="yellow"/>
        </w:rPr>
        <w:t>bez DPH</w:t>
      </w:r>
      <w:r w:rsidRPr="009E125F">
        <w:rPr>
          <w:rFonts w:ascii="Ebrima" w:hAnsi="Ebrima" w:cs="Times New Roman"/>
        </w:rPr>
        <w:t>, které byly Klientovi vyúčtovány</w:t>
      </w:r>
      <w:r>
        <w:rPr>
          <w:rFonts w:ascii="Ebrima" w:hAnsi="Ebrima" w:cs="Times New Roman"/>
        </w:rPr>
        <w:t>:</w:t>
      </w:r>
    </w:p>
    <w:p w14:paraId="2A67635C" w14:textId="77777777" w:rsidR="008E4290" w:rsidRDefault="008E4290" w:rsidP="008E4290">
      <w:pPr>
        <w:pStyle w:val="Level1"/>
        <w:numPr>
          <w:ilvl w:val="0"/>
          <w:numId w:val="60"/>
        </w:numPr>
        <w:jc w:val="both"/>
        <w:rPr>
          <w:rFonts w:ascii="Ebrima" w:hAnsi="Ebrima" w:cs="Times New Roman"/>
        </w:rPr>
      </w:pPr>
      <w:r w:rsidRPr="009E125F">
        <w:rPr>
          <w:rFonts w:ascii="Ebrima" w:hAnsi="Ebrima" w:cs="Times New Roman"/>
        </w:rPr>
        <w:t xml:space="preserve"> fakturou č.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vystavenou společností ESCO Klientovi dne </w:t>
      </w:r>
      <w:r w:rsidRPr="00AE035F">
        <w:rPr>
          <w:rFonts w:ascii="Ebrima" w:hAnsi="Ebrima" w:cs="Times New Roman"/>
          <w:highlight w:val="yellow"/>
        </w:rPr>
        <w:t>[</w:t>
      </w:r>
      <w:r w:rsidRPr="00AE035F">
        <w:rPr>
          <w:rFonts w:ascii="Times New Roman" w:hAnsi="Times New Roman" w:cs="Times New Roman"/>
          <w:highlight w:val="yellow"/>
        </w:rPr>
        <w:t>...</w:t>
      </w:r>
      <w:r w:rsidRPr="00AE035F">
        <w:rPr>
          <w:rFonts w:ascii="Ebrima" w:hAnsi="Ebrima" w:cs="Times New Roman"/>
          <w:highlight w:val="yellow"/>
        </w:rPr>
        <w:t>] 2026</w:t>
      </w:r>
      <w:r w:rsidRPr="009E125F">
        <w:rPr>
          <w:rFonts w:ascii="Ebrima" w:hAnsi="Ebrima" w:cs="Times New Roman"/>
        </w:rPr>
        <w:t xml:space="preserve"> na částku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Kč </w:t>
      </w:r>
      <w:r w:rsidRPr="009E125F">
        <w:rPr>
          <w:rFonts w:ascii="Ebrima" w:hAnsi="Ebrima" w:cs="Times New Roman"/>
          <w:highlight w:val="yellow"/>
        </w:rPr>
        <w:t>s DPH</w:t>
      </w:r>
      <w:r w:rsidRPr="009E125F">
        <w:rPr>
          <w:rFonts w:ascii="Ebrima" w:hAnsi="Ebrima" w:cs="Times New Roman"/>
        </w:rPr>
        <w:t xml:space="preserve">, jejíž součástí je splátkový kalendář, ve kterém je stanovena cena financování ve výši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Kč a </w:t>
      </w:r>
    </w:p>
    <w:p w14:paraId="5B5B92D7" w14:textId="77777777" w:rsidR="008E4290" w:rsidRDefault="008E4290" w:rsidP="008E4290">
      <w:pPr>
        <w:pStyle w:val="Level1"/>
        <w:numPr>
          <w:ilvl w:val="0"/>
          <w:numId w:val="60"/>
        </w:numPr>
        <w:jc w:val="both"/>
        <w:rPr>
          <w:rFonts w:ascii="Ebrima" w:hAnsi="Ebrima" w:cs="Times New Roman"/>
        </w:rPr>
      </w:pPr>
      <w:r w:rsidRPr="009E125F">
        <w:rPr>
          <w:rFonts w:ascii="Ebrima" w:hAnsi="Ebrima" w:cs="Times New Roman"/>
        </w:rPr>
        <w:t xml:space="preserve">fakturou č.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vystavenou společností ESCO Klientovi dne </w:t>
      </w:r>
      <w:r w:rsidRPr="00AE035F">
        <w:rPr>
          <w:rFonts w:ascii="Ebrima" w:hAnsi="Ebrima" w:cs="Times New Roman"/>
          <w:highlight w:val="yellow"/>
        </w:rPr>
        <w:t>[</w:t>
      </w:r>
      <w:r w:rsidRPr="00AE035F">
        <w:rPr>
          <w:rFonts w:ascii="Times New Roman" w:hAnsi="Times New Roman" w:cs="Times New Roman"/>
          <w:highlight w:val="yellow"/>
        </w:rPr>
        <w:t>...</w:t>
      </w:r>
      <w:r w:rsidRPr="00AE035F">
        <w:rPr>
          <w:rFonts w:ascii="Ebrima" w:hAnsi="Ebrima" w:cs="Times New Roman"/>
          <w:highlight w:val="yellow"/>
        </w:rPr>
        <w:t>] 2026</w:t>
      </w:r>
      <w:r w:rsidRPr="009E125F">
        <w:rPr>
          <w:rFonts w:ascii="Ebrima" w:hAnsi="Ebrima" w:cs="Times New Roman"/>
        </w:rPr>
        <w:t xml:space="preserve"> na částku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Kč </w:t>
      </w:r>
      <w:r w:rsidRPr="009E125F">
        <w:rPr>
          <w:rFonts w:ascii="Ebrima" w:hAnsi="Ebrima" w:cs="Times New Roman"/>
          <w:highlight w:val="yellow"/>
        </w:rPr>
        <w:t>s DPH</w:t>
      </w:r>
      <w:r w:rsidRPr="009E125F">
        <w:rPr>
          <w:rFonts w:ascii="Ebrima" w:hAnsi="Ebrima" w:cs="Times New Roman"/>
        </w:rPr>
        <w:t xml:space="preserve">, jejíž součástí je splátkový kalendář, ve kterém je stanovena cena financování ve výši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Kč. </w:t>
      </w:r>
    </w:p>
    <w:p w14:paraId="631D3AD0" w14:textId="77777777" w:rsidR="008E4290" w:rsidRPr="009E125F" w:rsidRDefault="008E4290" w:rsidP="008E4290">
      <w:pPr>
        <w:pStyle w:val="Level1"/>
        <w:numPr>
          <w:ilvl w:val="0"/>
          <w:numId w:val="0"/>
        </w:numPr>
        <w:ind w:left="792"/>
        <w:jc w:val="both"/>
        <w:rPr>
          <w:rFonts w:ascii="Ebrima" w:hAnsi="Ebrima" w:cs="Times New Roman"/>
        </w:rPr>
      </w:pPr>
      <w:r w:rsidRPr="009E125F">
        <w:rPr>
          <w:rFonts w:ascii="Ebrima" w:hAnsi="Ebrima" w:cs="Times New Roman"/>
        </w:rPr>
        <w:t xml:space="preserve">Předmětem postoupení není [první] splátka ve výši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Kč, která bude Klientovi profinancována formou Dotace a následně</w:t>
      </w:r>
      <w:r>
        <w:rPr>
          <w:rFonts w:ascii="Ebrima" w:hAnsi="Ebrima" w:cs="Times New Roman"/>
        </w:rPr>
        <w:t xml:space="preserve"> bude</w:t>
      </w:r>
      <w:r w:rsidRPr="009E125F">
        <w:rPr>
          <w:rFonts w:ascii="Ebrima" w:hAnsi="Ebrima" w:cs="Times New Roman"/>
        </w:rPr>
        <w:t xml:space="preserve"> uhrazena společnosti ESCO v souladu se Smlouvou EPC. Klient se zavazuje uhradit Bance Dluh v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splátkách v souladu s následujícím splátkovým kalendářem: </w:t>
      </w:r>
    </w:p>
    <w:p w14:paraId="73662F4D" w14:textId="77777777" w:rsidR="008E4290" w:rsidRPr="009E125F" w:rsidRDefault="008E4290" w:rsidP="008E4290">
      <w:pPr>
        <w:pStyle w:val="Zkladntext"/>
        <w:tabs>
          <w:tab w:val="left" w:pos="2880"/>
          <w:tab w:val="left" w:pos="4320"/>
          <w:tab w:val="left" w:pos="5760"/>
        </w:tabs>
        <w:rPr>
          <w:rFonts w:ascii="Ebrima" w:hAnsi="Ebrima"/>
          <w:sz w:val="22"/>
          <w:szCs w:val="22"/>
        </w:rPr>
      </w:pPr>
    </w:p>
    <w:tbl>
      <w:tblPr>
        <w:tblW w:w="7792" w:type="dxa"/>
        <w:tblInd w:w="1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2"/>
        <w:gridCol w:w="2415"/>
        <w:gridCol w:w="2835"/>
      </w:tblGrid>
      <w:tr w:rsidR="008E4290" w:rsidRPr="009E125F" w14:paraId="75CAF2B7" w14:textId="77777777" w:rsidTr="003705E0">
        <w:trPr>
          <w:trHeight w:val="588"/>
        </w:trPr>
        <w:tc>
          <w:tcPr>
            <w:tcW w:w="2542" w:type="dxa"/>
            <w:shd w:val="clear" w:color="auto" w:fill="auto"/>
            <w:noWrap/>
            <w:vAlign w:val="bottom"/>
            <w:hideMark/>
          </w:tcPr>
          <w:p w14:paraId="323192D6" w14:textId="77777777" w:rsidR="008E4290" w:rsidRPr="009E125F" w:rsidRDefault="008E4290" w:rsidP="003705E0">
            <w:pPr>
              <w:jc w:val="center"/>
              <w:rPr>
                <w:rFonts w:ascii="Ebrima" w:hAnsi="Ebrima"/>
                <w:b/>
                <w:bCs/>
              </w:rPr>
            </w:pPr>
            <w:r w:rsidRPr="009E125F">
              <w:rPr>
                <w:rFonts w:ascii="Ebrima" w:hAnsi="Ebrima"/>
                <w:b/>
                <w:bCs/>
              </w:rPr>
              <w:t>Pořadí splátky</w:t>
            </w:r>
          </w:p>
        </w:tc>
        <w:tc>
          <w:tcPr>
            <w:tcW w:w="2415" w:type="dxa"/>
            <w:vAlign w:val="bottom"/>
          </w:tcPr>
          <w:p w14:paraId="32DAEAF1" w14:textId="77777777" w:rsidR="008E4290" w:rsidRPr="009E125F" w:rsidRDefault="008E4290" w:rsidP="003705E0">
            <w:pPr>
              <w:jc w:val="center"/>
              <w:rPr>
                <w:rFonts w:ascii="Ebrima" w:hAnsi="Ebrima"/>
                <w:b/>
                <w:bCs/>
              </w:rPr>
            </w:pPr>
            <w:r w:rsidRPr="009E125F">
              <w:rPr>
                <w:rFonts w:ascii="Ebrima" w:hAnsi="Ebrima"/>
                <w:b/>
              </w:rPr>
              <w:t>Výše splátky pohledávek v Kč</w:t>
            </w:r>
          </w:p>
        </w:tc>
        <w:tc>
          <w:tcPr>
            <w:tcW w:w="2835" w:type="dxa"/>
            <w:shd w:val="clear" w:color="auto" w:fill="auto"/>
            <w:noWrap/>
            <w:vAlign w:val="bottom"/>
            <w:hideMark/>
          </w:tcPr>
          <w:p w14:paraId="1373F92B" w14:textId="77777777" w:rsidR="008E4290" w:rsidRPr="009E125F" w:rsidRDefault="008E4290" w:rsidP="003705E0">
            <w:pPr>
              <w:pStyle w:val="Zkladntextodsazen"/>
              <w:jc w:val="center"/>
              <w:rPr>
                <w:rFonts w:ascii="Ebrima" w:hAnsi="Ebrima"/>
                <w:b/>
                <w:szCs w:val="22"/>
              </w:rPr>
            </w:pPr>
          </w:p>
          <w:p w14:paraId="632AA363" w14:textId="77777777" w:rsidR="008E4290" w:rsidRPr="009E125F" w:rsidRDefault="008E4290" w:rsidP="003705E0">
            <w:pPr>
              <w:jc w:val="center"/>
              <w:rPr>
                <w:rFonts w:ascii="Ebrima" w:hAnsi="Ebrima"/>
                <w:b/>
                <w:bCs/>
              </w:rPr>
            </w:pPr>
            <w:r w:rsidRPr="009E125F">
              <w:rPr>
                <w:rFonts w:ascii="Ebrima" w:hAnsi="Ebrima"/>
                <w:b/>
              </w:rPr>
              <w:t>Datum splatnosti</w:t>
            </w:r>
          </w:p>
        </w:tc>
      </w:tr>
      <w:tr w:rsidR="008E4290" w:rsidRPr="009E125F" w14:paraId="0AC3CC71" w14:textId="77777777" w:rsidTr="003705E0">
        <w:trPr>
          <w:trHeight w:val="276"/>
        </w:trPr>
        <w:tc>
          <w:tcPr>
            <w:tcW w:w="2542" w:type="dxa"/>
            <w:shd w:val="clear" w:color="auto" w:fill="auto"/>
            <w:noWrap/>
            <w:vAlign w:val="bottom"/>
            <w:hideMark/>
          </w:tcPr>
          <w:p w14:paraId="05CE49F3" w14:textId="77777777" w:rsidR="008E4290" w:rsidRPr="009E125F" w:rsidRDefault="008E4290" w:rsidP="003705E0">
            <w:pPr>
              <w:jc w:val="center"/>
              <w:rPr>
                <w:rFonts w:ascii="Ebrima" w:hAnsi="Ebrima"/>
              </w:rPr>
            </w:pPr>
            <w:r w:rsidRPr="009E125F">
              <w:rPr>
                <w:rFonts w:ascii="Ebrima" w:hAnsi="Ebrima"/>
              </w:rPr>
              <w:t>1.</w:t>
            </w:r>
          </w:p>
        </w:tc>
        <w:tc>
          <w:tcPr>
            <w:tcW w:w="2415" w:type="dxa"/>
            <w:vAlign w:val="bottom"/>
          </w:tcPr>
          <w:p w14:paraId="55F79F4E" w14:textId="77777777" w:rsidR="008E4290" w:rsidRPr="009E125F" w:rsidRDefault="008E4290" w:rsidP="003705E0">
            <w:pPr>
              <w:jc w:val="right"/>
              <w:rPr>
                <w:rFonts w:ascii="Ebrima" w:hAnsi="Ebrima"/>
                <w:bCs/>
              </w:rPr>
            </w:pPr>
            <w:r w:rsidRPr="009E125F">
              <w:rPr>
                <w:rFonts w:ascii="Ebrima" w:hAnsi="Ebrima"/>
                <w:bCs/>
              </w:rPr>
              <w:t xml:space="preserve">… </w:t>
            </w:r>
          </w:p>
        </w:tc>
        <w:tc>
          <w:tcPr>
            <w:tcW w:w="2835" w:type="dxa"/>
            <w:shd w:val="clear" w:color="auto" w:fill="auto"/>
            <w:noWrap/>
            <w:vAlign w:val="bottom"/>
            <w:hideMark/>
          </w:tcPr>
          <w:p w14:paraId="17A75DBD" w14:textId="77777777" w:rsidR="008E4290" w:rsidRPr="009E125F" w:rsidRDefault="008E4290" w:rsidP="003705E0">
            <w:pPr>
              <w:jc w:val="right"/>
              <w:rPr>
                <w:rFonts w:ascii="Ebrima" w:hAnsi="Ebrima"/>
              </w:rPr>
            </w:pPr>
            <w:r w:rsidRPr="009E125F">
              <w:rPr>
                <w:rFonts w:ascii="Ebrima" w:hAnsi="Ebrima"/>
              </w:rPr>
              <w:t>…</w:t>
            </w:r>
          </w:p>
        </w:tc>
      </w:tr>
      <w:tr w:rsidR="008E4290" w:rsidRPr="009E125F" w14:paraId="01C935FE" w14:textId="77777777" w:rsidTr="003705E0">
        <w:trPr>
          <w:trHeight w:val="276"/>
        </w:trPr>
        <w:tc>
          <w:tcPr>
            <w:tcW w:w="2542" w:type="dxa"/>
            <w:shd w:val="clear" w:color="auto" w:fill="auto"/>
            <w:noWrap/>
            <w:vAlign w:val="bottom"/>
            <w:hideMark/>
          </w:tcPr>
          <w:p w14:paraId="1486C80C" w14:textId="77777777" w:rsidR="008E4290" w:rsidRPr="009E125F" w:rsidRDefault="008E4290" w:rsidP="003705E0">
            <w:pPr>
              <w:jc w:val="center"/>
              <w:rPr>
                <w:rFonts w:ascii="Ebrima" w:hAnsi="Ebrima"/>
              </w:rPr>
            </w:pPr>
            <w:r w:rsidRPr="009E125F">
              <w:rPr>
                <w:rFonts w:ascii="Ebrima" w:hAnsi="Ebrima"/>
              </w:rPr>
              <w:lastRenderedPageBreak/>
              <w:t>2.</w:t>
            </w:r>
          </w:p>
        </w:tc>
        <w:tc>
          <w:tcPr>
            <w:tcW w:w="2415" w:type="dxa"/>
            <w:vAlign w:val="bottom"/>
          </w:tcPr>
          <w:p w14:paraId="11B5224B" w14:textId="77777777" w:rsidR="008E4290" w:rsidRPr="009E125F" w:rsidRDefault="008E4290" w:rsidP="003705E0">
            <w:pPr>
              <w:jc w:val="right"/>
              <w:rPr>
                <w:rFonts w:ascii="Ebrima" w:hAnsi="Ebrima"/>
                <w:bCs/>
              </w:rPr>
            </w:pPr>
            <w:r w:rsidRPr="009E125F">
              <w:rPr>
                <w:rFonts w:ascii="Ebrima" w:hAnsi="Ebrima"/>
                <w:bCs/>
              </w:rPr>
              <w:t>…</w:t>
            </w:r>
          </w:p>
        </w:tc>
        <w:tc>
          <w:tcPr>
            <w:tcW w:w="2835" w:type="dxa"/>
            <w:shd w:val="clear" w:color="auto" w:fill="auto"/>
            <w:noWrap/>
            <w:vAlign w:val="bottom"/>
            <w:hideMark/>
          </w:tcPr>
          <w:p w14:paraId="6CF157FB" w14:textId="77777777" w:rsidR="008E4290" w:rsidRPr="009E125F" w:rsidRDefault="008E4290" w:rsidP="003705E0">
            <w:pPr>
              <w:jc w:val="right"/>
              <w:rPr>
                <w:rFonts w:ascii="Ebrima" w:hAnsi="Ebrima"/>
              </w:rPr>
            </w:pPr>
            <w:r w:rsidRPr="009E125F">
              <w:rPr>
                <w:rFonts w:ascii="Ebrima" w:hAnsi="Ebrima"/>
              </w:rPr>
              <w:t>…</w:t>
            </w:r>
          </w:p>
        </w:tc>
      </w:tr>
      <w:tr w:rsidR="008E4290" w:rsidRPr="009E125F" w14:paraId="43CF0937" w14:textId="77777777" w:rsidTr="003705E0">
        <w:trPr>
          <w:trHeight w:val="276"/>
        </w:trPr>
        <w:tc>
          <w:tcPr>
            <w:tcW w:w="2542" w:type="dxa"/>
            <w:shd w:val="clear" w:color="auto" w:fill="auto"/>
            <w:noWrap/>
            <w:vAlign w:val="bottom"/>
            <w:hideMark/>
          </w:tcPr>
          <w:p w14:paraId="1F2903DA" w14:textId="77777777" w:rsidR="008E4290" w:rsidRPr="009E125F" w:rsidRDefault="008E4290" w:rsidP="003705E0">
            <w:pPr>
              <w:rPr>
                <w:rFonts w:ascii="Ebrima" w:hAnsi="Ebrima"/>
              </w:rPr>
            </w:pPr>
          </w:p>
        </w:tc>
        <w:tc>
          <w:tcPr>
            <w:tcW w:w="2415" w:type="dxa"/>
            <w:vAlign w:val="bottom"/>
          </w:tcPr>
          <w:p w14:paraId="03858CFB" w14:textId="77777777" w:rsidR="008E4290" w:rsidRPr="009E125F" w:rsidRDefault="008E4290" w:rsidP="003705E0">
            <w:pPr>
              <w:jc w:val="right"/>
              <w:rPr>
                <w:rFonts w:ascii="Ebrima" w:hAnsi="Ebrima"/>
                <w:bCs/>
              </w:rPr>
            </w:pPr>
            <w:r w:rsidRPr="009E125F">
              <w:rPr>
                <w:rFonts w:ascii="Ebrima" w:hAnsi="Ebrima"/>
                <w:bCs/>
              </w:rPr>
              <w:t>…</w:t>
            </w:r>
          </w:p>
        </w:tc>
        <w:tc>
          <w:tcPr>
            <w:tcW w:w="2835" w:type="dxa"/>
            <w:shd w:val="clear" w:color="auto" w:fill="auto"/>
            <w:noWrap/>
            <w:vAlign w:val="bottom"/>
            <w:hideMark/>
          </w:tcPr>
          <w:p w14:paraId="357E27F1" w14:textId="77777777" w:rsidR="008E4290" w:rsidRPr="009E125F" w:rsidRDefault="008E4290" w:rsidP="003705E0">
            <w:pPr>
              <w:jc w:val="center"/>
              <w:rPr>
                <w:rFonts w:ascii="Ebrima" w:hAnsi="Ebrima"/>
                <w:bCs/>
              </w:rPr>
            </w:pPr>
          </w:p>
        </w:tc>
      </w:tr>
    </w:tbl>
    <w:p w14:paraId="78A15373" w14:textId="77777777" w:rsidR="008E4290" w:rsidRPr="009E125F" w:rsidRDefault="008E4290" w:rsidP="008E4290">
      <w:pPr>
        <w:pStyle w:val="Zkladntextodsazen"/>
        <w:spacing w:after="480"/>
        <w:ind w:firstLine="708"/>
        <w:rPr>
          <w:rFonts w:ascii="Ebrima" w:eastAsiaTheme="minorHAnsi" w:hAnsi="Ebrima"/>
          <w:szCs w:val="22"/>
          <w:lang w:eastAsia="en-US"/>
        </w:rPr>
      </w:pPr>
      <w:r w:rsidRPr="009E125F">
        <w:rPr>
          <w:rFonts w:ascii="Ebrima" w:eastAsiaTheme="minorHAnsi" w:hAnsi="Ebrima"/>
          <w:szCs w:val="22"/>
          <w:lang w:eastAsia="en-US"/>
        </w:rPr>
        <w:t xml:space="preserve"> (Dále jen „</w:t>
      </w:r>
      <w:r w:rsidRPr="009E125F">
        <w:rPr>
          <w:rFonts w:ascii="Ebrima" w:eastAsiaTheme="minorHAnsi" w:hAnsi="Ebrima"/>
          <w:b/>
          <w:bCs/>
          <w:szCs w:val="22"/>
          <w:lang w:eastAsia="en-US"/>
        </w:rPr>
        <w:t>Splátky dluhu</w:t>
      </w:r>
      <w:r w:rsidRPr="009E125F">
        <w:rPr>
          <w:rFonts w:ascii="Ebrima" w:eastAsiaTheme="minorHAnsi" w:hAnsi="Ebrima"/>
          <w:szCs w:val="22"/>
          <w:lang w:eastAsia="en-US"/>
        </w:rPr>
        <w:t>“)</w:t>
      </w:r>
    </w:p>
    <w:p w14:paraId="600B6620" w14:textId="77777777" w:rsidR="008E4290" w:rsidRPr="009E125F" w:rsidRDefault="008E4290" w:rsidP="008E4290">
      <w:pPr>
        <w:pStyle w:val="Level1"/>
        <w:numPr>
          <w:ilvl w:val="0"/>
          <w:numId w:val="0"/>
        </w:numPr>
        <w:ind w:left="792"/>
        <w:jc w:val="both"/>
        <w:rPr>
          <w:rFonts w:ascii="Ebrima" w:hAnsi="Ebrima" w:cs="Times New Roman"/>
        </w:rPr>
      </w:pPr>
      <w:r w:rsidRPr="009E125F">
        <w:rPr>
          <w:rFonts w:ascii="Ebrima" w:hAnsi="Ebrima" w:cs="Times New Roman"/>
        </w:rPr>
        <w:t xml:space="preserve">Klient prohlašuje a potvrzuje, že opatření dle Smlouvy EPC byla provedena a dodána včas, v požadované kvalitě, bez vad a nedodělků. </w:t>
      </w:r>
    </w:p>
    <w:p w14:paraId="3059C380" w14:textId="77777777" w:rsidR="008E4290" w:rsidRPr="009E125F" w:rsidRDefault="008E4290" w:rsidP="008E4290">
      <w:pPr>
        <w:pStyle w:val="Level1"/>
        <w:numPr>
          <w:ilvl w:val="0"/>
          <w:numId w:val="0"/>
        </w:numPr>
        <w:ind w:left="792"/>
        <w:jc w:val="both"/>
        <w:rPr>
          <w:rFonts w:ascii="Ebrima" w:hAnsi="Ebrima" w:cs="Times New Roman"/>
        </w:rPr>
      </w:pPr>
      <w:r w:rsidRPr="009E125F">
        <w:rPr>
          <w:rFonts w:ascii="Ebrima" w:hAnsi="Ebrima" w:cs="Times New Roman"/>
        </w:rPr>
        <w:t>Klient potvrzuje titul, správnost výše a splátkový kalendář postoupených pohledávek a prohlašuje, že k dnešnímu dni nemá žádné námitky proti těmto pohledávkám ani své k započtení způsobilé pohledávky vůči společnosti ESCO.</w:t>
      </w:r>
    </w:p>
    <w:p w14:paraId="7EADD239" w14:textId="77777777" w:rsidR="008E4290" w:rsidRPr="009E125F" w:rsidRDefault="008E4290" w:rsidP="008E4290">
      <w:pPr>
        <w:pStyle w:val="Level1"/>
        <w:numPr>
          <w:ilvl w:val="0"/>
          <w:numId w:val="0"/>
        </w:numPr>
        <w:ind w:left="792"/>
        <w:jc w:val="both"/>
        <w:rPr>
          <w:rFonts w:ascii="Ebrima" w:hAnsi="Ebrima" w:cs="Times New Roman"/>
        </w:rPr>
      </w:pPr>
      <w:r w:rsidRPr="009E125F">
        <w:rPr>
          <w:rFonts w:ascii="Ebrima" w:hAnsi="Ebrima" w:cs="Times New Roman"/>
        </w:rPr>
        <w:t xml:space="preserve">Klient se zavazuje uhradit jednotlivé výše uvedené Splátky dluhu přímo Bance na účet č.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vedený u</w:t>
      </w:r>
      <w:r>
        <w:rPr>
          <w:rFonts w:ascii="Ebrima" w:hAnsi="Ebrima" w:cs="Times New Roman"/>
        </w:rPr>
        <w:t xml:space="preserve"> </w:t>
      </w:r>
      <w:r w:rsidRPr="009E125F">
        <w:rPr>
          <w:rFonts w:ascii="Ebrima" w:hAnsi="Ebrima" w:cs="Times New Roman"/>
          <w:highlight w:val="yellow"/>
        </w:rPr>
        <w:t>[</w:t>
      </w:r>
      <w:r>
        <w:rPr>
          <w:rFonts w:ascii="Times New Roman" w:hAnsi="Times New Roman" w:cs="Times New Roman"/>
          <w:highlight w:val="yellow"/>
        </w:rPr>
        <w:t>...</w:t>
      </w:r>
      <w:r w:rsidRPr="009E125F">
        <w:rPr>
          <w:rFonts w:ascii="Ebrima" w:hAnsi="Ebrima" w:cs="Times New Roman"/>
          <w:highlight w:val="yellow"/>
        </w:rPr>
        <w:t>]</w:t>
      </w:r>
      <w:r w:rsidRPr="009E125F">
        <w:rPr>
          <w:rFonts w:ascii="Ebrima" w:hAnsi="Ebrima" w:cs="Times New Roman"/>
        </w:rPr>
        <w:t xml:space="preserve"> banky</w:t>
      </w:r>
      <w:r>
        <w:rPr>
          <w:rFonts w:ascii="Ebrima" w:hAnsi="Ebrima" w:cs="Times New Roman"/>
        </w:rPr>
        <w:t xml:space="preserve"> ve lhůtách uvedených ve výše uvedeném splátkovém kalendáři</w:t>
      </w:r>
      <w:r w:rsidRPr="009E125F">
        <w:rPr>
          <w:rFonts w:ascii="Ebrima" w:hAnsi="Ebrima" w:cs="Times New Roman"/>
        </w:rPr>
        <w:t>.</w:t>
      </w:r>
    </w:p>
    <w:p w14:paraId="6D66D4E8" w14:textId="77777777" w:rsidR="008E4290" w:rsidRDefault="008E4290" w:rsidP="008E4290">
      <w:pPr>
        <w:spacing w:line="276" w:lineRule="auto"/>
        <w:ind w:left="703" w:hanging="703"/>
      </w:pPr>
    </w:p>
    <w:p w14:paraId="1D02C065" w14:textId="77777777" w:rsidR="008E4290" w:rsidRDefault="008E4290" w:rsidP="008E4290">
      <w:pPr>
        <w:spacing w:line="276" w:lineRule="auto"/>
        <w:ind w:left="703" w:hanging="703"/>
      </w:pPr>
    </w:p>
    <w:p w14:paraId="0D9B9CC4" w14:textId="77777777" w:rsidR="008E4290" w:rsidRDefault="008E4290" w:rsidP="008E4290">
      <w:pPr>
        <w:spacing w:line="276" w:lineRule="auto"/>
        <w:ind w:left="703" w:hanging="703"/>
      </w:pPr>
    </w:p>
    <w:p w14:paraId="25D9B5EA" w14:textId="77777777" w:rsidR="008E4290" w:rsidRDefault="008E4290" w:rsidP="008E4290">
      <w:pPr>
        <w:spacing w:line="276" w:lineRule="auto"/>
        <w:ind w:left="703"/>
      </w:pPr>
      <w:r>
        <w:t>Ve Vyškově, dne __________</w:t>
      </w:r>
      <w:r>
        <w:tab/>
      </w:r>
      <w:r>
        <w:tab/>
      </w:r>
      <w:r>
        <w:tab/>
      </w:r>
      <w:r>
        <w:tab/>
      </w:r>
      <w:r>
        <w:tab/>
      </w:r>
      <w:r>
        <w:tab/>
      </w:r>
      <w:r>
        <w:tab/>
      </w:r>
      <w:r>
        <w:tab/>
      </w:r>
      <w:r>
        <w:tab/>
      </w:r>
      <w:r>
        <w:tab/>
      </w:r>
      <w:r>
        <w:tab/>
      </w:r>
      <w:r>
        <w:tab/>
      </w:r>
      <w:r>
        <w:tab/>
      </w:r>
      <w:r>
        <w:tab/>
      </w:r>
      <w:r>
        <w:tab/>
        <w:t>_____________________________</w:t>
      </w:r>
    </w:p>
    <w:p w14:paraId="2C249A04" w14:textId="77777777" w:rsidR="008E4290" w:rsidRDefault="008E4290" w:rsidP="008E4290">
      <w:pPr>
        <w:spacing w:line="276" w:lineRule="auto"/>
        <w:ind w:left="703" w:hanging="703"/>
        <w:rPr>
          <w:rFonts w:ascii="Ebrima" w:hAnsi="Ebrima"/>
        </w:rPr>
      </w:pPr>
      <w:r>
        <w:tab/>
      </w:r>
      <w:r>
        <w:tab/>
      </w:r>
      <w:r>
        <w:tab/>
      </w:r>
      <w:r>
        <w:tab/>
      </w:r>
      <w:r>
        <w:tab/>
      </w:r>
      <w:r>
        <w:tab/>
      </w:r>
      <w:r>
        <w:tab/>
      </w:r>
      <w:r>
        <w:tab/>
      </w:r>
      <w:r w:rsidRPr="00760D0D">
        <w:t>JUDr. Zde</w:t>
      </w:r>
      <w:r>
        <w:t>něk</w:t>
      </w:r>
      <w:r w:rsidRPr="00760D0D">
        <w:t xml:space="preserve"> Horák, MBA, ředitel</w:t>
      </w:r>
    </w:p>
    <w:p w14:paraId="13355449" w14:textId="77777777" w:rsidR="008E4290" w:rsidRPr="00E66F28" w:rsidRDefault="008E4290" w:rsidP="008E4290">
      <w:pPr>
        <w:spacing w:line="276" w:lineRule="auto"/>
        <w:ind w:left="703" w:hanging="703"/>
      </w:pPr>
      <w:r>
        <w:rPr>
          <w:rFonts w:ascii="Ebrima" w:hAnsi="Ebrima"/>
        </w:rPr>
        <w:tab/>
      </w:r>
      <w:r>
        <w:rPr>
          <w:rFonts w:ascii="Ebrima" w:hAnsi="Ebrima"/>
        </w:rPr>
        <w:tab/>
      </w:r>
      <w:r>
        <w:rPr>
          <w:rFonts w:ascii="Ebrima" w:hAnsi="Ebrima"/>
        </w:rPr>
        <w:tab/>
      </w:r>
      <w:r>
        <w:rPr>
          <w:rFonts w:ascii="Ebrima" w:hAnsi="Ebrima"/>
        </w:rPr>
        <w:tab/>
      </w:r>
      <w:r>
        <w:rPr>
          <w:rFonts w:ascii="Ebrima" w:hAnsi="Ebrima"/>
        </w:rPr>
        <w:tab/>
      </w:r>
      <w:r>
        <w:rPr>
          <w:rFonts w:ascii="Ebrima" w:hAnsi="Ebrima"/>
        </w:rPr>
        <w:tab/>
      </w:r>
      <w:r>
        <w:rPr>
          <w:rFonts w:ascii="Ebrima" w:hAnsi="Ebrima"/>
        </w:rPr>
        <w:tab/>
      </w:r>
      <w:r>
        <w:rPr>
          <w:rFonts w:ascii="Ebrima" w:hAnsi="Ebrima"/>
        </w:rPr>
        <w:tab/>
      </w:r>
      <w:r>
        <w:rPr>
          <w:rFonts w:ascii="Ebrima" w:hAnsi="Ebrima"/>
        </w:rPr>
        <w:tab/>
        <w:t xml:space="preserve">        Klient</w:t>
      </w:r>
    </w:p>
    <w:p w14:paraId="3A63269E" w14:textId="77777777" w:rsidR="00EC6B2F" w:rsidRPr="000C1EA7" w:rsidRDefault="00EC6B2F">
      <w:pPr>
        <w:rPr>
          <w:color w:val="000000" w:themeColor="text1"/>
        </w:rPr>
      </w:pPr>
    </w:p>
    <w:sectPr w:rsidR="00EC6B2F" w:rsidRPr="000C1EA7" w:rsidSect="006429FD">
      <w:headerReference w:type="default" r:id="rId21"/>
      <w:footerReference w:type="default" r:id="rId22"/>
      <w:pgSz w:w="11906" w:h="16838"/>
      <w:pgMar w:top="1418" w:right="1276" w:bottom="1134" w:left="163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501BA" w14:textId="77777777" w:rsidR="003B588F" w:rsidRDefault="003B588F">
      <w:r>
        <w:separator/>
      </w:r>
    </w:p>
  </w:endnote>
  <w:endnote w:type="continuationSeparator" w:id="0">
    <w:p w14:paraId="55724B72" w14:textId="77777777" w:rsidR="003B588F" w:rsidRDefault="003B5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rial,Bold">
    <w:altName w:val="Arial"/>
    <w:panose1 w:val="020B0604020202020204"/>
    <w:charset w:val="EE"/>
    <w:family w:val="auto"/>
    <w:notTrueType/>
    <w:pitch w:val="default"/>
    <w:sig w:usb0="00000005" w:usb1="00000000" w:usb2="00000000" w:usb3="00000000" w:csb0="00000002"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5C3BB" w14:textId="77777777" w:rsidR="00D84C53" w:rsidRPr="00E723F4" w:rsidRDefault="00D84C53" w:rsidP="008051F3">
    <w:pPr>
      <w:pStyle w:val="Zpat"/>
      <w:tabs>
        <w:tab w:val="clear" w:pos="4536"/>
      </w:tabs>
      <w:jc w:val="center"/>
      <w:rPr>
        <w:rFonts w:asciiTheme="minorHAnsi" w:hAnsiTheme="minorHAnsi" w:cstheme="minorHAnsi"/>
        <w:szCs w:val="16"/>
      </w:rPr>
    </w:pPr>
    <w:r w:rsidRPr="00E723F4">
      <w:rPr>
        <w:rStyle w:val="slostrnky"/>
        <w:rFonts w:asciiTheme="minorHAnsi" w:hAnsiTheme="minorHAnsi" w:cstheme="minorHAnsi"/>
        <w:sz w:val="16"/>
        <w:szCs w:val="16"/>
      </w:rPr>
      <w:t>Asociace poskytovatelů energetických služeb</w:t>
    </w:r>
    <w:r w:rsidRPr="00E723F4">
      <w:rPr>
        <w:rStyle w:val="slostrnky"/>
        <w:rFonts w:asciiTheme="minorHAnsi" w:hAnsiTheme="minorHAnsi" w:cstheme="minorHAnsi"/>
        <w:sz w:val="16"/>
        <w:szCs w:val="16"/>
      </w:rPr>
      <w:tab/>
    </w:r>
    <w:r w:rsidRPr="00E723F4">
      <w:rPr>
        <w:rStyle w:val="slostrnky"/>
        <w:rFonts w:asciiTheme="minorHAnsi" w:hAnsiTheme="minorHAnsi" w:cstheme="minorHAnsi"/>
        <w:sz w:val="16"/>
        <w:szCs w:val="16"/>
      </w:rPr>
      <w:fldChar w:fldCharType="begin"/>
    </w:r>
    <w:r w:rsidRPr="00E723F4">
      <w:rPr>
        <w:rStyle w:val="slostrnky"/>
        <w:rFonts w:asciiTheme="minorHAnsi" w:hAnsiTheme="minorHAnsi" w:cstheme="minorHAnsi"/>
        <w:sz w:val="16"/>
        <w:szCs w:val="16"/>
      </w:rPr>
      <w:instrText xml:space="preserve"> PAGE </w:instrText>
    </w:r>
    <w:r w:rsidRPr="00E723F4">
      <w:rPr>
        <w:rStyle w:val="slostrnky"/>
        <w:rFonts w:asciiTheme="minorHAnsi" w:hAnsiTheme="minorHAnsi" w:cstheme="minorHAnsi"/>
        <w:sz w:val="16"/>
        <w:szCs w:val="16"/>
      </w:rPr>
      <w:fldChar w:fldCharType="separate"/>
    </w:r>
    <w:r w:rsidR="0072618D">
      <w:rPr>
        <w:rStyle w:val="slostrnky"/>
        <w:rFonts w:asciiTheme="minorHAnsi" w:hAnsiTheme="minorHAnsi" w:cstheme="minorHAnsi"/>
        <w:noProof/>
        <w:sz w:val="16"/>
        <w:szCs w:val="16"/>
      </w:rPr>
      <w:t>1</w:t>
    </w:r>
    <w:r w:rsidRPr="00E723F4">
      <w:rPr>
        <w:rStyle w:val="slostrnky"/>
        <w:rFonts w:asciiTheme="minorHAnsi" w:hAnsiTheme="minorHAnsi" w:cstheme="minorHAnsi"/>
        <w:sz w:val="16"/>
        <w:szCs w:val="16"/>
      </w:rPr>
      <w:fldChar w:fldCharType="end"/>
    </w:r>
    <w:r w:rsidRPr="00E723F4">
      <w:rPr>
        <w:rStyle w:val="slostrnky"/>
        <w:rFonts w:asciiTheme="minorHAnsi" w:hAnsiTheme="minorHAnsi" w:cstheme="minorHAnsi"/>
        <w:sz w:val="16"/>
        <w:szCs w:val="16"/>
      </w:rPr>
      <w:t>/</w:t>
    </w:r>
    <w:r w:rsidRPr="00E723F4">
      <w:fldChar w:fldCharType="begin"/>
    </w:r>
    <w:r w:rsidRPr="00E723F4">
      <w:rPr>
        <w:rFonts w:asciiTheme="minorHAnsi" w:hAnsiTheme="minorHAnsi" w:cstheme="minorHAnsi"/>
      </w:rPr>
      <w:instrText xml:space="preserve"> NUMPAGES   \* MERGEFORMAT </w:instrText>
    </w:r>
    <w:r w:rsidRPr="00E723F4">
      <w:fldChar w:fldCharType="separate"/>
    </w:r>
    <w:r w:rsidR="0072618D" w:rsidRPr="0072618D">
      <w:rPr>
        <w:rStyle w:val="slostrnky"/>
        <w:rFonts w:asciiTheme="minorHAnsi" w:hAnsiTheme="minorHAnsi"/>
        <w:noProof/>
        <w:sz w:val="16"/>
        <w:szCs w:val="16"/>
      </w:rPr>
      <w:t>1</w:t>
    </w:r>
    <w:r w:rsidRPr="00E723F4">
      <w:rPr>
        <w:rStyle w:val="slostrnky"/>
        <w:rFonts w:asciiTheme="minorHAnsi" w:hAnsiTheme="minorHAnsi" w:cstheme="min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F976C" w14:textId="77777777" w:rsidR="00D84C53" w:rsidRDefault="00D84C53">
    <w:pPr>
      <w:pStyle w:val="Zpat"/>
      <w:tabs>
        <w:tab w:val="clear" w:pos="4536"/>
        <w:tab w:val="clear" w:pos="9072"/>
        <w:tab w:val="left" w:pos="5580"/>
      </w:tabs>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6631C" w14:textId="77777777" w:rsidR="00D84C53" w:rsidRPr="00DC7808" w:rsidRDefault="00D84C53" w:rsidP="00BB23F1">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A647D5">
      <w:rPr>
        <w:rStyle w:val="slostrnky"/>
        <w:noProof/>
        <w:szCs w:val="16"/>
      </w:rPr>
      <w:t>47</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A647D5">
      <w:rPr>
        <w:rStyle w:val="slostrnky"/>
        <w:noProof/>
        <w:szCs w:val="16"/>
      </w:rPr>
      <w:t>58</w:t>
    </w:r>
    <w:r>
      <w:rPr>
        <w:rStyle w:val="slostrnky"/>
        <w:noProof/>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0FE28" w14:textId="77777777" w:rsidR="003B588F" w:rsidRDefault="003B588F">
      <w:r>
        <w:separator/>
      </w:r>
    </w:p>
  </w:footnote>
  <w:footnote w:type="continuationSeparator" w:id="0">
    <w:p w14:paraId="04A6FA65" w14:textId="77777777" w:rsidR="003B588F" w:rsidRDefault="003B588F">
      <w:r>
        <w:continuationSeparator/>
      </w:r>
    </w:p>
  </w:footnote>
  <w:footnote w:id="1">
    <w:p w14:paraId="0848862E" w14:textId="56CEF45F" w:rsidR="00D84C53" w:rsidRPr="0021796E" w:rsidRDefault="00D84C53">
      <w:pPr>
        <w:pStyle w:val="Textpoznpodarou"/>
        <w:rPr>
          <w:rFonts w:asciiTheme="minorHAnsi" w:hAnsiTheme="minorHAnsi"/>
          <w:sz w:val="18"/>
          <w:szCs w:val="18"/>
        </w:rPr>
      </w:pPr>
      <w:r w:rsidRPr="00D9546E">
        <w:rPr>
          <w:rStyle w:val="Znakapoznpodarou"/>
          <w:rFonts w:asciiTheme="minorHAnsi" w:hAnsiTheme="minorHAnsi"/>
          <w:sz w:val="18"/>
          <w:szCs w:val="18"/>
        </w:rPr>
        <w:footnoteRef/>
      </w:r>
      <w:r w:rsidRPr="00D9546E">
        <w:rPr>
          <w:rFonts w:asciiTheme="minorHAnsi" w:hAnsiTheme="minorHAnsi"/>
          <w:sz w:val="18"/>
          <w:szCs w:val="18"/>
        </w:rPr>
        <w:t xml:space="preserve"> </w:t>
      </w:r>
      <w:r w:rsidRPr="002D300F">
        <w:rPr>
          <w:rFonts w:asciiTheme="minorHAnsi" w:hAnsiTheme="minorHAnsi"/>
          <w:sz w:val="18"/>
          <w:szCs w:val="18"/>
        </w:rPr>
        <w:t>Vysvětlující poznámka: Dle ustanovení § 152 odst. 6</w:t>
      </w:r>
      <w:r w:rsidRPr="002D300F">
        <w:rPr>
          <w:rFonts w:asciiTheme="minorHAnsi" w:hAnsiTheme="minorHAnsi" w:cs="Arial"/>
          <w:color w:val="000000"/>
          <w:sz w:val="18"/>
          <w:szCs w:val="18"/>
          <w:shd w:val="clear" w:color="auto" w:fill="FFFFFF"/>
        </w:rPr>
        <w:t xml:space="preserve"> </w:t>
      </w:r>
      <w:r w:rsidRPr="002D300F">
        <w:rPr>
          <w:rFonts w:asciiTheme="minorHAnsi" w:hAnsiTheme="minorHAnsi"/>
          <w:sz w:val="18"/>
          <w:szCs w:val="18"/>
        </w:rPr>
        <w:t xml:space="preserve">zákona č. 183/2006 Sb., stavební zákon, ve znění pozdějších předpisů, </w:t>
      </w:r>
      <w:r w:rsidRPr="002D300F">
        <w:rPr>
          <w:rFonts w:asciiTheme="minorHAnsi" w:hAnsiTheme="minorHAnsi"/>
          <w:i/>
          <w:iCs/>
          <w:sz w:val="18"/>
          <w:szCs w:val="18"/>
        </w:rPr>
        <w:t>„</w:t>
      </w:r>
      <w:r w:rsidRPr="002D300F">
        <w:rPr>
          <w:rFonts w:asciiTheme="minorHAnsi" w:hAnsiTheme="minorHAnsi" w:cs="Arial"/>
          <w:i/>
          <w:iCs/>
          <w:color w:val="000000"/>
          <w:sz w:val="18"/>
          <w:szCs w:val="18"/>
          <w:shd w:val="clear" w:color="auto" w:fill="FFFFFF"/>
        </w:rPr>
        <w:t>U stavby, která je předmětem veřejné zakázky v nadlimitním režimu, je stavebník povinen zajistit vedení stavebního deníku v elektronické formě.“</w:t>
      </w:r>
    </w:p>
  </w:footnote>
  <w:footnote w:id="2">
    <w:p w14:paraId="4FC70324" w14:textId="5A21CBD0" w:rsidR="00D84C53" w:rsidRDefault="00D84C53" w:rsidP="001F6DB4">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proofErr w:type="spellStart"/>
      <w:r w:rsidRPr="00F0632D">
        <w:rPr>
          <w:rFonts w:ascii="Arial" w:hAnsi="Arial"/>
          <w:i/>
          <w:iCs/>
          <w:sz w:val="18"/>
          <w:lang w:val="es-ES"/>
        </w:rPr>
        <w:t>Úpravy</w:t>
      </w:r>
      <w:proofErr w:type="spellEnd"/>
      <w:r w:rsidRPr="00F0632D">
        <w:rPr>
          <w:rFonts w:ascii="Arial" w:hAnsi="Arial"/>
          <w:sz w:val="18"/>
          <w:lang w:val="es-ES"/>
        </w:rPr>
        <w:t xml:space="preserve"> jsou </w:t>
      </w:r>
      <w:proofErr w:type="spellStart"/>
      <w:r w:rsidRPr="00F0632D">
        <w:rPr>
          <w:rFonts w:ascii="Arial" w:hAnsi="Arial"/>
          <w:sz w:val="18"/>
          <w:lang w:val="es-ES"/>
        </w:rPr>
        <w:t>míněny</w:t>
      </w:r>
      <w:proofErr w:type="spellEnd"/>
      <w:r w:rsidRPr="00F0632D">
        <w:rPr>
          <w:rFonts w:ascii="Arial" w:hAnsi="Arial"/>
          <w:sz w:val="18"/>
          <w:lang w:val="es-ES"/>
        </w:rPr>
        <w:t xml:space="preserve"> </w:t>
      </w:r>
      <w:proofErr w:type="spellStart"/>
      <w:r w:rsidRPr="00F0632D">
        <w:rPr>
          <w:rFonts w:ascii="Arial" w:hAnsi="Arial"/>
          <w:sz w:val="18"/>
          <w:lang w:val="es-ES"/>
        </w:rPr>
        <w:t>odpovídající</w:t>
      </w:r>
      <w:proofErr w:type="spellEnd"/>
      <w:r w:rsidRPr="00F0632D">
        <w:rPr>
          <w:rFonts w:ascii="Arial" w:hAnsi="Arial"/>
          <w:sz w:val="18"/>
          <w:lang w:val="es-ES"/>
        </w:rPr>
        <w:t xml:space="preserve"> </w:t>
      </w:r>
      <w:proofErr w:type="spellStart"/>
      <w:r w:rsidRPr="00F0632D">
        <w:rPr>
          <w:rFonts w:ascii="Arial" w:hAnsi="Arial"/>
          <w:sz w:val="18"/>
          <w:lang w:val="es-ES"/>
        </w:rPr>
        <w:t>úpravy</w:t>
      </w:r>
      <w:proofErr w:type="spellEnd"/>
      <w:r w:rsidRPr="00F0632D">
        <w:rPr>
          <w:rFonts w:ascii="Arial" w:hAnsi="Arial"/>
          <w:sz w:val="18"/>
          <w:lang w:val="es-ES"/>
        </w:rPr>
        <w:t xml:space="preserve">, </w:t>
      </w:r>
      <w:proofErr w:type="spellStart"/>
      <w:r w:rsidRPr="00F0632D">
        <w:rPr>
          <w:rFonts w:ascii="Arial" w:hAnsi="Arial"/>
          <w:sz w:val="18"/>
          <w:lang w:val="es-ES"/>
        </w:rPr>
        <w:t>popsané</w:t>
      </w:r>
      <w:proofErr w:type="spellEnd"/>
      <w:r w:rsidRPr="00F0632D">
        <w:rPr>
          <w:rFonts w:ascii="Arial" w:hAnsi="Arial"/>
          <w:sz w:val="18"/>
          <w:lang w:val="es-ES"/>
        </w:rPr>
        <w:t xml:space="preserve"> v </w:t>
      </w:r>
      <w:proofErr w:type="spellStart"/>
      <w:r>
        <w:rPr>
          <w:rFonts w:ascii="Arial" w:hAnsi="Arial"/>
          <w:sz w:val="18"/>
          <w:lang w:val="es-ES"/>
        </w:rPr>
        <w:t>bodu</w:t>
      </w:r>
      <w:proofErr w:type="spellEnd"/>
      <w:r w:rsidRPr="00F0632D">
        <w:rPr>
          <w:rFonts w:ascii="Arial" w:hAnsi="Arial"/>
          <w:sz w:val="18"/>
          <w:lang w:val="es-ES"/>
        </w:rPr>
        <w:t xml:space="preserve"> 4.</w:t>
      </w:r>
    </w:p>
  </w:footnote>
  <w:footnote w:id="3">
    <w:p w14:paraId="3113A546" w14:textId="77777777" w:rsidR="00D84C53" w:rsidRPr="009356A4" w:rsidRDefault="00D84C53" w:rsidP="000C1EA7">
      <w:pPr>
        <w:pStyle w:val="Textpoznpodarou"/>
        <w:rPr>
          <w:color w:val="000000" w:themeColor="text1"/>
        </w:rPr>
      </w:pPr>
      <w:r w:rsidRPr="009356A4">
        <w:rPr>
          <w:rStyle w:val="Znakapoznpodarou"/>
          <w:color w:val="000000" w:themeColor="text1"/>
        </w:rPr>
        <w:footnoteRef/>
      </w:r>
      <w:r w:rsidRPr="009356A4">
        <w:rPr>
          <w:color w:val="000000" w:themeColor="text1"/>
        </w:rPr>
        <w:t xml:space="preserve"> Vysvětlující poznámka. Příkladný výčet používaných technologií </w:t>
      </w:r>
      <w:r>
        <w:rPr>
          <w:color w:val="000000" w:themeColor="text1"/>
        </w:rPr>
        <w:t>(viz tabulky níže)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584DA" w14:textId="2BD6240F" w:rsidR="003D2D43" w:rsidRPr="004B5372" w:rsidRDefault="00D84C53" w:rsidP="003D2D43">
    <w:pPr>
      <w:pStyle w:val="Zhlav"/>
      <w:spacing w:line="80" w:lineRule="atLeast"/>
      <w:jc w:val="center"/>
      <w:rPr>
        <w:i w:val="0"/>
      </w:rPr>
    </w:pPr>
    <w:r w:rsidRPr="004B5372">
      <w:rPr>
        <w:i w:val="0"/>
      </w:rPr>
      <w:t xml:space="preserve">Smlouva o energetických službách </w:t>
    </w:r>
    <w:r>
      <w:rPr>
        <w:i w:val="0"/>
      </w:rPr>
      <w:t>se zaručeným výsledkem – závazný vzor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D98A" w14:textId="77777777" w:rsidR="00A4740B" w:rsidRDefault="00A4740B" w:rsidP="00A4740B">
    <w:pPr>
      <w:pStyle w:val="Zhlav"/>
      <w:spacing w:line="80" w:lineRule="atLeast"/>
      <w:jc w:val="center"/>
      <w:rPr>
        <w:i w:val="0"/>
      </w:rPr>
    </w:pPr>
  </w:p>
  <w:p w14:paraId="4D823E2D" w14:textId="77777777" w:rsidR="00A4740B" w:rsidRPr="004B5372" w:rsidRDefault="00A4740B" w:rsidP="00A4740B">
    <w:pPr>
      <w:pStyle w:val="Zhlav"/>
      <w:spacing w:line="80" w:lineRule="atLeast"/>
      <w:jc w:val="center"/>
      <w:rPr>
        <w:i w:val="0"/>
      </w:rPr>
    </w:pPr>
    <w:r w:rsidRPr="004B5372">
      <w:rPr>
        <w:i w:val="0"/>
      </w:rPr>
      <w:t xml:space="preserve">Smlouva o energetických službách </w:t>
    </w:r>
    <w:r>
      <w:rPr>
        <w:i w:val="0"/>
      </w:rPr>
      <w:t>se zaručeným výsledkem – závazný vzor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05CF6" w14:textId="77777777" w:rsidR="00D84C53" w:rsidRPr="0043201E" w:rsidRDefault="00D84C53" w:rsidP="00BB23F1">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DD3A3C"/>
    <w:multiLevelType w:val="hybridMultilevel"/>
    <w:tmpl w:val="A2D0800E"/>
    <w:lvl w:ilvl="0" w:tplc="79DA1DB4">
      <w:start w:val="1"/>
      <w:numFmt w:val="decimal"/>
      <w:pStyle w:val="NumberText"/>
      <w:lvlText w:val="%1."/>
      <w:lvlJc w:val="left"/>
      <w:pPr>
        <w:tabs>
          <w:tab w:val="num" w:pos="1287"/>
        </w:tabs>
        <w:ind w:left="1287"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744A25"/>
    <w:multiLevelType w:val="hybridMultilevel"/>
    <w:tmpl w:val="8898912C"/>
    <w:lvl w:ilvl="0" w:tplc="FFFFFFFF">
      <w:start w:val="1"/>
      <w:numFmt w:val="bullet"/>
      <w:lvlText w:val="•"/>
      <w:lvlJc w:val="left"/>
      <w:pPr>
        <w:ind w:left="720" w:hanging="360"/>
      </w:pPr>
      <w:rPr>
        <w:rFonts w:ascii="Times New Roman" w:hAnsi="Times New Roman" w:hint="default"/>
      </w:rPr>
    </w:lvl>
    <w:lvl w:ilvl="1" w:tplc="B112ADD6">
      <w:numFmt w:val="bullet"/>
      <w:lvlText w:val="-"/>
      <w:lvlJc w:val="left"/>
      <w:pPr>
        <w:ind w:left="720" w:hanging="360"/>
      </w:pPr>
      <w:rPr>
        <w:rFonts w:ascii="Arial" w:eastAsia="Times New Roman"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1"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4"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21"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2"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3"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30"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2"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6" w15:restartNumberingAfterBreak="0">
    <w:nsid w:val="4D394F6C"/>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7"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38" w15:restartNumberingAfterBreak="0">
    <w:nsid w:val="52391197"/>
    <w:multiLevelType w:val="hybridMultilevel"/>
    <w:tmpl w:val="72603A8A"/>
    <w:lvl w:ilvl="0" w:tplc="04050001">
      <w:start w:val="1"/>
      <w:numFmt w:val="bullet"/>
      <w:lvlText w:val=""/>
      <w:lvlJc w:val="left"/>
      <w:pPr>
        <w:ind w:left="1146" w:hanging="360"/>
      </w:pPr>
      <w:rPr>
        <w:rFonts w:ascii="Symbol" w:hAnsi="Symbol"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40"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44"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46"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7"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48"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49"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1"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63A733C"/>
    <w:multiLevelType w:val="hybridMultilevel"/>
    <w:tmpl w:val="4B460BEC"/>
    <w:lvl w:ilvl="0" w:tplc="14069938">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8557147">
    <w:abstractNumId w:val="17"/>
  </w:num>
  <w:num w:numId="2" w16cid:durableId="420176345">
    <w:abstractNumId w:val="42"/>
  </w:num>
  <w:num w:numId="3" w16cid:durableId="209418760">
    <w:abstractNumId w:val="19"/>
  </w:num>
  <w:num w:numId="4" w16cid:durableId="2022075981">
    <w:abstractNumId w:val="35"/>
  </w:num>
  <w:num w:numId="5" w16cid:durableId="2093698792">
    <w:abstractNumId w:val="37"/>
  </w:num>
  <w:num w:numId="6" w16cid:durableId="1262684752">
    <w:abstractNumId w:val="26"/>
    <w:lvlOverride w:ilvl="0">
      <w:startOverride w:val="1"/>
    </w:lvlOverride>
  </w:num>
  <w:num w:numId="7" w16cid:durableId="2140759267">
    <w:abstractNumId w:val="45"/>
    <w:lvlOverride w:ilvl="0">
      <w:startOverride w:val="1"/>
    </w:lvlOverride>
  </w:num>
  <w:num w:numId="8" w16cid:durableId="1389499485">
    <w:abstractNumId w:val="45"/>
  </w:num>
  <w:num w:numId="9" w16cid:durableId="1095859903">
    <w:abstractNumId w:val="45"/>
    <w:lvlOverride w:ilvl="0">
      <w:startOverride w:val="1"/>
    </w:lvlOverride>
  </w:num>
  <w:num w:numId="10" w16cid:durableId="405342121">
    <w:abstractNumId w:val="39"/>
  </w:num>
  <w:num w:numId="11" w16cid:durableId="183712627">
    <w:abstractNumId w:val="45"/>
    <w:lvlOverride w:ilvl="0">
      <w:startOverride w:val="1"/>
    </w:lvlOverride>
  </w:num>
  <w:num w:numId="12" w16cid:durableId="1083529461">
    <w:abstractNumId w:val="21"/>
  </w:num>
  <w:num w:numId="13" w16cid:durableId="329867287">
    <w:abstractNumId w:val="0"/>
  </w:num>
  <w:num w:numId="14" w16cid:durableId="1916552309">
    <w:abstractNumId w:val="27"/>
  </w:num>
  <w:num w:numId="15" w16cid:durableId="67122609">
    <w:abstractNumId w:val="40"/>
  </w:num>
  <w:num w:numId="16" w16cid:durableId="1986737197">
    <w:abstractNumId w:val="1"/>
  </w:num>
  <w:num w:numId="17" w16cid:durableId="1185905633">
    <w:abstractNumId w:val="48"/>
  </w:num>
  <w:num w:numId="18" w16cid:durableId="1639649995">
    <w:abstractNumId w:val="6"/>
  </w:num>
  <w:num w:numId="19" w16cid:durableId="1546331686">
    <w:abstractNumId w:val="51"/>
  </w:num>
  <w:num w:numId="20" w16cid:durableId="1529178367">
    <w:abstractNumId w:val="56"/>
  </w:num>
  <w:num w:numId="21" w16cid:durableId="951402997">
    <w:abstractNumId w:val="29"/>
  </w:num>
  <w:num w:numId="22" w16cid:durableId="933710964">
    <w:abstractNumId w:val="24"/>
  </w:num>
  <w:num w:numId="23" w16cid:durableId="758719167">
    <w:abstractNumId w:val="30"/>
  </w:num>
  <w:num w:numId="24" w16cid:durableId="663972599">
    <w:abstractNumId w:val="12"/>
  </w:num>
  <w:num w:numId="25" w16cid:durableId="340007132">
    <w:abstractNumId w:val="4"/>
  </w:num>
  <w:num w:numId="26" w16cid:durableId="825393104">
    <w:abstractNumId w:val="11"/>
  </w:num>
  <w:num w:numId="27" w16cid:durableId="1293098878">
    <w:abstractNumId w:val="47"/>
  </w:num>
  <w:num w:numId="28" w16cid:durableId="1314213178">
    <w:abstractNumId w:val="46"/>
  </w:num>
  <w:num w:numId="29" w16cid:durableId="998340225">
    <w:abstractNumId w:val="25"/>
  </w:num>
  <w:num w:numId="30" w16cid:durableId="1413894009">
    <w:abstractNumId w:val="23"/>
  </w:num>
  <w:num w:numId="31" w16cid:durableId="1610552767">
    <w:abstractNumId w:val="22"/>
  </w:num>
  <w:num w:numId="32" w16cid:durableId="1424497694">
    <w:abstractNumId w:val="53"/>
  </w:num>
  <w:num w:numId="33" w16cid:durableId="1326208321">
    <w:abstractNumId w:val="34"/>
  </w:num>
  <w:num w:numId="34" w16cid:durableId="1535463333">
    <w:abstractNumId w:val="36"/>
  </w:num>
  <w:num w:numId="35" w16cid:durableId="1387948277">
    <w:abstractNumId w:val="5"/>
  </w:num>
  <w:num w:numId="36" w16cid:durableId="1046835772">
    <w:abstractNumId w:val="52"/>
  </w:num>
  <w:num w:numId="37" w16cid:durableId="1162038964">
    <w:abstractNumId w:val="31"/>
  </w:num>
  <w:num w:numId="38" w16cid:durableId="1614289125">
    <w:abstractNumId w:val="9"/>
  </w:num>
  <w:num w:numId="39" w16cid:durableId="495610115">
    <w:abstractNumId w:val="2"/>
  </w:num>
  <w:num w:numId="40" w16cid:durableId="827401139">
    <w:abstractNumId w:val="44"/>
  </w:num>
  <w:num w:numId="41" w16cid:durableId="1635405463">
    <w:abstractNumId w:val="33"/>
  </w:num>
  <w:num w:numId="42" w16cid:durableId="686560944">
    <w:abstractNumId w:val="50"/>
  </w:num>
  <w:num w:numId="43" w16cid:durableId="828640198">
    <w:abstractNumId w:val="15"/>
  </w:num>
  <w:num w:numId="44" w16cid:durableId="1122768397">
    <w:abstractNumId w:val="18"/>
  </w:num>
  <w:num w:numId="45" w16cid:durableId="658702684">
    <w:abstractNumId w:val="32"/>
  </w:num>
  <w:num w:numId="46" w16cid:durableId="442656591">
    <w:abstractNumId w:val="49"/>
  </w:num>
  <w:num w:numId="47" w16cid:durableId="1943805696">
    <w:abstractNumId w:val="13"/>
  </w:num>
  <w:num w:numId="48" w16cid:durableId="1377849032">
    <w:abstractNumId w:val="10"/>
  </w:num>
  <w:num w:numId="49" w16cid:durableId="704015220">
    <w:abstractNumId w:val="28"/>
  </w:num>
  <w:num w:numId="50" w16cid:durableId="963077664">
    <w:abstractNumId w:val="3"/>
  </w:num>
  <w:num w:numId="51" w16cid:durableId="122500516">
    <w:abstractNumId w:val="14"/>
  </w:num>
  <w:num w:numId="52" w16cid:durableId="971398534">
    <w:abstractNumId w:val="41"/>
  </w:num>
  <w:num w:numId="53" w16cid:durableId="2088183816">
    <w:abstractNumId w:val="55"/>
  </w:num>
  <w:num w:numId="54" w16cid:durableId="322900997">
    <w:abstractNumId w:val="38"/>
  </w:num>
  <w:num w:numId="55" w16cid:durableId="531187177">
    <w:abstractNumId w:val="7"/>
  </w:num>
  <w:num w:numId="56" w16cid:durableId="512305896">
    <w:abstractNumId w:val="54"/>
  </w:num>
  <w:num w:numId="57" w16cid:durableId="864633996">
    <w:abstractNumId w:val="8"/>
  </w:num>
  <w:num w:numId="58" w16cid:durableId="1066337455">
    <w:abstractNumId w:val="20"/>
  </w:num>
  <w:num w:numId="59" w16cid:durableId="876508901">
    <w:abstractNumId w:val="16"/>
  </w:num>
  <w:num w:numId="60" w16cid:durableId="2117404848">
    <w:abstractNumId w:val="43"/>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dim Kohoutek">
    <w15:presenceInfo w15:providerId="AD" w15:userId="S::kohoutek@dsec.cz::7278c545-8e2b-4d7e-8c92-c77c3e1bce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attachedTemplate r:id="rId1"/>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8B9"/>
    <w:rsid w:val="0000326F"/>
    <w:rsid w:val="00003947"/>
    <w:rsid w:val="00004CD3"/>
    <w:rsid w:val="00004F04"/>
    <w:rsid w:val="00006254"/>
    <w:rsid w:val="000064FB"/>
    <w:rsid w:val="00006908"/>
    <w:rsid w:val="000079FC"/>
    <w:rsid w:val="00010973"/>
    <w:rsid w:val="00010A08"/>
    <w:rsid w:val="00012513"/>
    <w:rsid w:val="000125D8"/>
    <w:rsid w:val="000126E6"/>
    <w:rsid w:val="000129DB"/>
    <w:rsid w:val="00012B60"/>
    <w:rsid w:val="00013992"/>
    <w:rsid w:val="00014C5A"/>
    <w:rsid w:val="00014C6B"/>
    <w:rsid w:val="00015FD5"/>
    <w:rsid w:val="00016039"/>
    <w:rsid w:val="000162BD"/>
    <w:rsid w:val="000163E5"/>
    <w:rsid w:val="00016433"/>
    <w:rsid w:val="000177AC"/>
    <w:rsid w:val="00020481"/>
    <w:rsid w:val="000207A9"/>
    <w:rsid w:val="00020956"/>
    <w:rsid w:val="00020A9A"/>
    <w:rsid w:val="00020FED"/>
    <w:rsid w:val="000220C7"/>
    <w:rsid w:val="000223BC"/>
    <w:rsid w:val="000239EB"/>
    <w:rsid w:val="00023B52"/>
    <w:rsid w:val="00023B62"/>
    <w:rsid w:val="00023EBE"/>
    <w:rsid w:val="00023FD3"/>
    <w:rsid w:val="0002514C"/>
    <w:rsid w:val="00025D6D"/>
    <w:rsid w:val="00026C16"/>
    <w:rsid w:val="00027BE6"/>
    <w:rsid w:val="00030D28"/>
    <w:rsid w:val="00031316"/>
    <w:rsid w:val="00031EED"/>
    <w:rsid w:val="0003300B"/>
    <w:rsid w:val="00033516"/>
    <w:rsid w:val="00033C37"/>
    <w:rsid w:val="0003433E"/>
    <w:rsid w:val="00034391"/>
    <w:rsid w:val="000343F0"/>
    <w:rsid w:val="00034431"/>
    <w:rsid w:val="00034A3A"/>
    <w:rsid w:val="00034CA9"/>
    <w:rsid w:val="00034CFA"/>
    <w:rsid w:val="00034D5D"/>
    <w:rsid w:val="00034E8F"/>
    <w:rsid w:val="00034EBA"/>
    <w:rsid w:val="00035E55"/>
    <w:rsid w:val="00035F93"/>
    <w:rsid w:val="00036616"/>
    <w:rsid w:val="0003692C"/>
    <w:rsid w:val="00036F12"/>
    <w:rsid w:val="0003754F"/>
    <w:rsid w:val="0003795C"/>
    <w:rsid w:val="0004005E"/>
    <w:rsid w:val="00040874"/>
    <w:rsid w:val="0004216E"/>
    <w:rsid w:val="00042578"/>
    <w:rsid w:val="0004448F"/>
    <w:rsid w:val="0004467E"/>
    <w:rsid w:val="00044C17"/>
    <w:rsid w:val="00046879"/>
    <w:rsid w:val="00046F0B"/>
    <w:rsid w:val="00050B4F"/>
    <w:rsid w:val="0005172E"/>
    <w:rsid w:val="000519BA"/>
    <w:rsid w:val="000519EA"/>
    <w:rsid w:val="00051CB3"/>
    <w:rsid w:val="00052044"/>
    <w:rsid w:val="00052972"/>
    <w:rsid w:val="00052D2F"/>
    <w:rsid w:val="000532C4"/>
    <w:rsid w:val="000541D5"/>
    <w:rsid w:val="00054308"/>
    <w:rsid w:val="00054DA1"/>
    <w:rsid w:val="00054F8F"/>
    <w:rsid w:val="000551A4"/>
    <w:rsid w:val="0005536C"/>
    <w:rsid w:val="00055C95"/>
    <w:rsid w:val="00057EDC"/>
    <w:rsid w:val="00057FA6"/>
    <w:rsid w:val="00057FD8"/>
    <w:rsid w:val="00060457"/>
    <w:rsid w:val="00061ECB"/>
    <w:rsid w:val="00062BFA"/>
    <w:rsid w:val="00063F5E"/>
    <w:rsid w:val="00064524"/>
    <w:rsid w:val="00065158"/>
    <w:rsid w:val="00065E14"/>
    <w:rsid w:val="00066387"/>
    <w:rsid w:val="00066DD9"/>
    <w:rsid w:val="00067534"/>
    <w:rsid w:val="00070015"/>
    <w:rsid w:val="00070130"/>
    <w:rsid w:val="00070503"/>
    <w:rsid w:val="000708DA"/>
    <w:rsid w:val="00072880"/>
    <w:rsid w:val="00072F9E"/>
    <w:rsid w:val="000739A1"/>
    <w:rsid w:val="00075473"/>
    <w:rsid w:val="000757BA"/>
    <w:rsid w:val="0007587C"/>
    <w:rsid w:val="000759B7"/>
    <w:rsid w:val="00075C7A"/>
    <w:rsid w:val="00077FC5"/>
    <w:rsid w:val="000802CC"/>
    <w:rsid w:val="00081859"/>
    <w:rsid w:val="00082435"/>
    <w:rsid w:val="00082AA1"/>
    <w:rsid w:val="00082C25"/>
    <w:rsid w:val="00083B50"/>
    <w:rsid w:val="00083C1A"/>
    <w:rsid w:val="00084075"/>
    <w:rsid w:val="0008425E"/>
    <w:rsid w:val="00084AF6"/>
    <w:rsid w:val="000850C4"/>
    <w:rsid w:val="00086597"/>
    <w:rsid w:val="00086C52"/>
    <w:rsid w:val="00086EAC"/>
    <w:rsid w:val="000874DB"/>
    <w:rsid w:val="00087FD6"/>
    <w:rsid w:val="00090B4D"/>
    <w:rsid w:val="00091337"/>
    <w:rsid w:val="00091C29"/>
    <w:rsid w:val="00091C79"/>
    <w:rsid w:val="0009266D"/>
    <w:rsid w:val="00092E44"/>
    <w:rsid w:val="000934CA"/>
    <w:rsid w:val="00093F19"/>
    <w:rsid w:val="000945D9"/>
    <w:rsid w:val="00094B0A"/>
    <w:rsid w:val="00094D00"/>
    <w:rsid w:val="000950CB"/>
    <w:rsid w:val="00095DF0"/>
    <w:rsid w:val="00097BFB"/>
    <w:rsid w:val="000A0754"/>
    <w:rsid w:val="000A1846"/>
    <w:rsid w:val="000A1F5A"/>
    <w:rsid w:val="000A31AD"/>
    <w:rsid w:val="000A3CB2"/>
    <w:rsid w:val="000A4A14"/>
    <w:rsid w:val="000A560C"/>
    <w:rsid w:val="000A63C6"/>
    <w:rsid w:val="000A63E2"/>
    <w:rsid w:val="000A669E"/>
    <w:rsid w:val="000A6E77"/>
    <w:rsid w:val="000A723B"/>
    <w:rsid w:val="000A7EE0"/>
    <w:rsid w:val="000A7F04"/>
    <w:rsid w:val="000B07CE"/>
    <w:rsid w:val="000B1814"/>
    <w:rsid w:val="000B3036"/>
    <w:rsid w:val="000B4211"/>
    <w:rsid w:val="000B42D2"/>
    <w:rsid w:val="000B4779"/>
    <w:rsid w:val="000B4CD1"/>
    <w:rsid w:val="000B7498"/>
    <w:rsid w:val="000B7606"/>
    <w:rsid w:val="000B7CC1"/>
    <w:rsid w:val="000C084B"/>
    <w:rsid w:val="000C1660"/>
    <w:rsid w:val="000C1676"/>
    <w:rsid w:val="000C17C9"/>
    <w:rsid w:val="000C19B6"/>
    <w:rsid w:val="000C1EA7"/>
    <w:rsid w:val="000C25C3"/>
    <w:rsid w:val="000C2B8D"/>
    <w:rsid w:val="000C2BB9"/>
    <w:rsid w:val="000C2C00"/>
    <w:rsid w:val="000C3D7E"/>
    <w:rsid w:val="000C5A9E"/>
    <w:rsid w:val="000C5D38"/>
    <w:rsid w:val="000C5DCA"/>
    <w:rsid w:val="000C6873"/>
    <w:rsid w:val="000C71A5"/>
    <w:rsid w:val="000C76B0"/>
    <w:rsid w:val="000C7A5B"/>
    <w:rsid w:val="000C7FAF"/>
    <w:rsid w:val="000D0425"/>
    <w:rsid w:val="000D12D1"/>
    <w:rsid w:val="000D2E8D"/>
    <w:rsid w:val="000D3EA2"/>
    <w:rsid w:val="000D4F4C"/>
    <w:rsid w:val="000D54E1"/>
    <w:rsid w:val="000D555E"/>
    <w:rsid w:val="000D59D4"/>
    <w:rsid w:val="000D5E4C"/>
    <w:rsid w:val="000D5F69"/>
    <w:rsid w:val="000D759F"/>
    <w:rsid w:val="000D7A8D"/>
    <w:rsid w:val="000D7B3C"/>
    <w:rsid w:val="000D7BB8"/>
    <w:rsid w:val="000E161F"/>
    <w:rsid w:val="000E1DC3"/>
    <w:rsid w:val="000E20C3"/>
    <w:rsid w:val="000E2C4F"/>
    <w:rsid w:val="000E2EE5"/>
    <w:rsid w:val="000E41C4"/>
    <w:rsid w:val="000E4778"/>
    <w:rsid w:val="000E4F78"/>
    <w:rsid w:val="000E5058"/>
    <w:rsid w:val="000E5417"/>
    <w:rsid w:val="000E60DA"/>
    <w:rsid w:val="000F0631"/>
    <w:rsid w:val="000F07FF"/>
    <w:rsid w:val="000F1D50"/>
    <w:rsid w:val="000F2A45"/>
    <w:rsid w:val="000F4417"/>
    <w:rsid w:val="000F4857"/>
    <w:rsid w:val="000F62BC"/>
    <w:rsid w:val="000F6BB6"/>
    <w:rsid w:val="000F6C7A"/>
    <w:rsid w:val="000F6EA8"/>
    <w:rsid w:val="000F70C0"/>
    <w:rsid w:val="000F7232"/>
    <w:rsid w:val="000F74B4"/>
    <w:rsid w:val="000F7756"/>
    <w:rsid w:val="00100A24"/>
    <w:rsid w:val="00100EA4"/>
    <w:rsid w:val="00101729"/>
    <w:rsid w:val="00101B4D"/>
    <w:rsid w:val="00101B6A"/>
    <w:rsid w:val="00102389"/>
    <w:rsid w:val="001028C9"/>
    <w:rsid w:val="00103139"/>
    <w:rsid w:val="0010349B"/>
    <w:rsid w:val="001043F0"/>
    <w:rsid w:val="00104806"/>
    <w:rsid w:val="00104B39"/>
    <w:rsid w:val="00105CF2"/>
    <w:rsid w:val="00106A72"/>
    <w:rsid w:val="001071D7"/>
    <w:rsid w:val="0011038E"/>
    <w:rsid w:val="00110939"/>
    <w:rsid w:val="0011148F"/>
    <w:rsid w:val="00111AB3"/>
    <w:rsid w:val="00112B38"/>
    <w:rsid w:val="00113CE4"/>
    <w:rsid w:val="00114A13"/>
    <w:rsid w:val="001160FA"/>
    <w:rsid w:val="00116156"/>
    <w:rsid w:val="001162A4"/>
    <w:rsid w:val="00116525"/>
    <w:rsid w:val="00116B87"/>
    <w:rsid w:val="00120646"/>
    <w:rsid w:val="00120C93"/>
    <w:rsid w:val="0012217E"/>
    <w:rsid w:val="001234AD"/>
    <w:rsid w:val="0012356C"/>
    <w:rsid w:val="0012356F"/>
    <w:rsid w:val="0012379A"/>
    <w:rsid w:val="00123984"/>
    <w:rsid w:val="00123DF7"/>
    <w:rsid w:val="00124AD5"/>
    <w:rsid w:val="00124F9D"/>
    <w:rsid w:val="00124FE7"/>
    <w:rsid w:val="0012657B"/>
    <w:rsid w:val="00126706"/>
    <w:rsid w:val="00126BDA"/>
    <w:rsid w:val="00127BA4"/>
    <w:rsid w:val="001304FB"/>
    <w:rsid w:val="001310F9"/>
    <w:rsid w:val="00132E29"/>
    <w:rsid w:val="00132EFC"/>
    <w:rsid w:val="00132FD0"/>
    <w:rsid w:val="00133C6B"/>
    <w:rsid w:val="00136A8B"/>
    <w:rsid w:val="0013717C"/>
    <w:rsid w:val="0014002A"/>
    <w:rsid w:val="00141642"/>
    <w:rsid w:val="00141B11"/>
    <w:rsid w:val="00142DB7"/>
    <w:rsid w:val="001434FB"/>
    <w:rsid w:val="00144440"/>
    <w:rsid w:val="00144C19"/>
    <w:rsid w:val="00145012"/>
    <w:rsid w:val="001478A1"/>
    <w:rsid w:val="0014798C"/>
    <w:rsid w:val="001515C7"/>
    <w:rsid w:val="00151650"/>
    <w:rsid w:val="00151A96"/>
    <w:rsid w:val="0015244F"/>
    <w:rsid w:val="001527A5"/>
    <w:rsid w:val="00152B7C"/>
    <w:rsid w:val="001530CC"/>
    <w:rsid w:val="001544B6"/>
    <w:rsid w:val="00154633"/>
    <w:rsid w:val="001547C0"/>
    <w:rsid w:val="00154E95"/>
    <w:rsid w:val="001565F7"/>
    <w:rsid w:val="0015662F"/>
    <w:rsid w:val="00157406"/>
    <w:rsid w:val="00160062"/>
    <w:rsid w:val="00161F1D"/>
    <w:rsid w:val="00162485"/>
    <w:rsid w:val="001625CD"/>
    <w:rsid w:val="001638E8"/>
    <w:rsid w:val="00164018"/>
    <w:rsid w:val="0016401E"/>
    <w:rsid w:val="00164773"/>
    <w:rsid w:val="001649A7"/>
    <w:rsid w:val="0016559F"/>
    <w:rsid w:val="00165F81"/>
    <w:rsid w:val="0016636F"/>
    <w:rsid w:val="001664C2"/>
    <w:rsid w:val="00166EA1"/>
    <w:rsid w:val="0016751E"/>
    <w:rsid w:val="0016771E"/>
    <w:rsid w:val="001679F5"/>
    <w:rsid w:val="00167E6D"/>
    <w:rsid w:val="00170539"/>
    <w:rsid w:val="001707A6"/>
    <w:rsid w:val="00172AB8"/>
    <w:rsid w:val="00172ACC"/>
    <w:rsid w:val="0017302B"/>
    <w:rsid w:val="001734E0"/>
    <w:rsid w:val="00173AA0"/>
    <w:rsid w:val="00174124"/>
    <w:rsid w:val="001741E5"/>
    <w:rsid w:val="00175846"/>
    <w:rsid w:val="00176615"/>
    <w:rsid w:val="001770BF"/>
    <w:rsid w:val="001775F5"/>
    <w:rsid w:val="001803EA"/>
    <w:rsid w:val="0018263F"/>
    <w:rsid w:val="00182976"/>
    <w:rsid w:val="00182E0E"/>
    <w:rsid w:val="00184348"/>
    <w:rsid w:val="00184879"/>
    <w:rsid w:val="00185994"/>
    <w:rsid w:val="00185FB1"/>
    <w:rsid w:val="00186666"/>
    <w:rsid w:val="00186B7D"/>
    <w:rsid w:val="00187D48"/>
    <w:rsid w:val="00190FBC"/>
    <w:rsid w:val="00191F76"/>
    <w:rsid w:val="001923DA"/>
    <w:rsid w:val="0019349A"/>
    <w:rsid w:val="001935F2"/>
    <w:rsid w:val="001945FB"/>
    <w:rsid w:val="00194B03"/>
    <w:rsid w:val="00195F94"/>
    <w:rsid w:val="00196607"/>
    <w:rsid w:val="00197BDE"/>
    <w:rsid w:val="00197C69"/>
    <w:rsid w:val="00197D7E"/>
    <w:rsid w:val="001A13A6"/>
    <w:rsid w:val="001A3386"/>
    <w:rsid w:val="001A4087"/>
    <w:rsid w:val="001A579A"/>
    <w:rsid w:val="001A57A1"/>
    <w:rsid w:val="001A61C0"/>
    <w:rsid w:val="001A7276"/>
    <w:rsid w:val="001B0505"/>
    <w:rsid w:val="001B07DF"/>
    <w:rsid w:val="001B0F19"/>
    <w:rsid w:val="001B10D0"/>
    <w:rsid w:val="001B2315"/>
    <w:rsid w:val="001B2A33"/>
    <w:rsid w:val="001B4BE9"/>
    <w:rsid w:val="001B5215"/>
    <w:rsid w:val="001B586F"/>
    <w:rsid w:val="001B5993"/>
    <w:rsid w:val="001B5EB0"/>
    <w:rsid w:val="001B6B8E"/>
    <w:rsid w:val="001C03CC"/>
    <w:rsid w:val="001C11E9"/>
    <w:rsid w:val="001C159C"/>
    <w:rsid w:val="001C18A8"/>
    <w:rsid w:val="001C42FC"/>
    <w:rsid w:val="001C5A69"/>
    <w:rsid w:val="001C5CF7"/>
    <w:rsid w:val="001D0117"/>
    <w:rsid w:val="001D063F"/>
    <w:rsid w:val="001D0D3D"/>
    <w:rsid w:val="001D26D1"/>
    <w:rsid w:val="001D289B"/>
    <w:rsid w:val="001D2D8F"/>
    <w:rsid w:val="001D31C8"/>
    <w:rsid w:val="001D3576"/>
    <w:rsid w:val="001D3FDC"/>
    <w:rsid w:val="001D424B"/>
    <w:rsid w:val="001D59A7"/>
    <w:rsid w:val="001D7F4A"/>
    <w:rsid w:val="001E05DB"/>
    <w:rsid w:val="001E1145"/>
    <w:rsid w:val="001E1625"/>
    <w:rsid w:val="001E3782"/>
    <w:rsid w:val="001E385D"/>
    <w:rsid w:val="001E414D"/>
    <w:rsid w:val="001E4171"/>
    <w:rsid w:val="001E4C08"/>
    <w:rsid w:val="001E4D81"/>
    <w:rsid w:val="001E5319"/>
    <w:rsid w:val="001E54CA"/>
    <w:rsid w:val="001E5636"/>
    <w:rsid w:val="001E56F1"/>
    <w:rsid w:val="001E5A55"/>
    <w:rsid w:val="001E5A93"/>
    <w:rsid w:val="001E6780"/>
    <w:rsid w:val="001E72FD"/>
    <w:rsid w:val="001E79D2"/>
    <w:rsid w:val="001E7CF3"/>
    <w:rsid w:val="001F0749"/>
    <w:rsid w:val="001F0AD0"/>
    <w:rsid w:val="001F0D77"/>
    <w:rsid w:val="001F1018"/>
    <w:rsid w:val="001F1397"/>
    <w:rsid w:val="001F1C62"/>
    <w:rsid w:val="001F24D9"/>
    <w:rsid w:val="001F2BAA"/>
    <w:rsid w:val="001F2E16"/>
    <w:rsid w:val="001F3B1D"/>
    <w:rsid w:val="001F476B"/>
    <w:rsid w:val="001F495B"/>
    <w:rsid w:val="001F639E"/>
    <w:rsid w:val="001F6A88"/>
    <w:rsid w:val="001F6D8E"/>
    <w:rsid w:val="001F6DB4"/>
    <w:rsid w:val="001F7671"/>
    <w:rsid w:val="00201109"/>
    <w:rsid w:val="00201EFD"/>
    <w:rsid w:val="00203379"/>
    <w:rsid w:val="002037ED"/>
    <w:rsid w:val="0020461D"/>
    <w:rsid w:val="00204722"/>
    <w:rsid w:val="0020492A"/>
    <w:rsid w:val="00204AE3"/>
    <w:rsid w:val="00205D64"/>
    <w:rsid w:val="00205E83"/>
    <w:rsid w:val="00206445"/>
    <w:rsid w:val="00206953"/>
    <w:rsid w:val="0020783B"/>
    <w:rsid w:val="002078BE"/>
    <w:rsid w:val="00207D05"/>
    <w:rsid w:val="00210126"/>
    <w:rsid w:val="0021343A"/>
    <w:rsid w:val="002140B5"/>
    <w:rsid w:val="0021569F"/>
    <w:rsid w:val="00215886"/>
    <w:rsid w:val="002161A3"/>
    <w:rsid w:val="002163AE"/>
    <w:rsid w:val="00216774"/>
    <w:rsid w:val="0021686C"/>
    <w:rsid w:val="00216D01"/>
    <w:rsid w:val="0021796E"/>
    <w:rsid w:val="002203F9"/>
    <w:rsid w:val="00220400"/>
    <w:rsid w:val="00220DA4"/>
    <w:rsid w:val="00222140"/>
    <w:rsid w:val="00222857"/>
    <w:rsid w:val="00222CC1"/>
    <w:rsid w:val="0022488C"/>
    <w:rsid w:val="002251A2"/>
    <w:rsid w:val="00225632"/>
    <w:rsid w:val="002260EF"/>
    <w:rsid w:val="00226F84"/>
    <w:rsid w:val="00227792"/>
    <w:rsid w:val="00227C25"/>
    <w:rsid w:val="002308CE"/>
    <w:rsid w:val="00230F01"/>
    <w:rsid w:val="0023191F"/>
    <w:rsid w:val="00231F5B"/>
    <w:rsid w:val="00232456"/>
    <w:rsid w:val="0023376C"/>
    <w:rsid w:val="0023380C"/>
    <w:rsid w:val="00235212"/>
    <w:rsid w:val="00235299"/>
    <w:rsid w:val="00236BCB"/>
    <w:rsid w:val="00236D9F"/>
    <w:rsid w:val="00237302"/>
    <w:rsid w:val="002401D9"/>
    <w:rsid w:val="0024067F"/>
    <w:rsid w:val="00241AFF"/>
    <w:rsid w:val="00241DA7"/>
    <w:rsid w:val="00243FF8"/>
    <w:rsid w:val="0024427C"/>
    <w:rsid w:val="00245253"/>
    <w:rsid w:val="00246965"/>
    <w:rsid w:val="00246E76"/>
    <w:rsid w:val="0024701B"/>
    <w:rsid w:val="00247E22"/>
    <w:rsid w:val="0025051E"/>
    <w:rsid w:val="002508AF"/>
    <w:rsid w:val="002513AD"/>
    <w:rsid w:val="00251F1E"/>
    <w:rsid w:val="00252768"/>
    <w:rsid w:val="0025283B"/>
    <w:rsid w:val="00253343"/>
    <w:rsid w:val="00253676"/>
    <w:rsid w:val="00254185"/>
    <w:rsid w:val="00254A4E"/>
    <w:rsid w:val="00257329"/>
    <w:rsid w:val="00257393"/>
    <w:rsid w:val="0025762C"/>
    <w:rsid w:val="002576D1"/>
    <w:rsid w:val="002576E2"/>
    <w:rsid w:val="00257F3F"/>
    <w:rsid w:val="00263075"/>
    <w:rsid w:val="00263F4C"/>
    <w:rsid w:val="00264955"/>
    <w:rsid w:val="002653A7"/>
    <w:rsid w:val="002655AB"/>
    <w:rsid w:val="002655BC"/>
    <w:rsid w:val="00265CCF"/>
    <w:rsid w:val="00266FE0"/>
    <w:rsid w:val="0026741C"/>
    <w:rsid w:val="00271991"/>
    <w:rsid w:val="00272371"/>
    <w:rsid w:val="00272FA6"/>
    <w:rsid w:val="00273CC0"/>
    <w:rsid w:val="0027409F"/>
    <w:rsid w:val="002744A7"/>
    <w:rsid w:val="002750D7"/>
    <w:rsid w:val="00276AB3"/>
    <w:rsid w:val="00277B09"/>
    <w:rsid w:val="00277FCD"/>
    <w:rsid w:val="00280D6B"/>
    <w:rsid w:val="0028138F"/>
    <w:rsid w:val="002816BA"/>
    <w:rsid w:val="00282786"/>
    <w:rsid w:val="00283D23"/>
    <w:rsid w:val="0028475C"/>
    <w:rsid w:val="00284B46"/>
    <w:rsid w:val="00284EE3"/>
    <w:rsid w:val="00284FBA"/>
    <w:rsid w:val="002859D5"/>
    <w:rsid w:val="00285AE0"/>
    <w:rsid w:val="00285C8F"/>
    <w:rsid w:val="00286238"/>
    <w:rsid w:val="002863CD"/>
    <w:rsid w:val="00286906"/>
    <w:rsid w:val="00286AF5"/>
    <w:rsid w:val="00286F03"/>
    <w:rsid w:val="00287CCD"/>
    <w:rsid w:val="00287F2D"/>
    <w:rsid w:val="0029042D"/>
    <w:rsid w:val="00291420"/>
    <w:rsid w:val="002917DD"/>
    <w:rsid w:val="00293E10"/>
    <w:rsid w:val="002945CA"/>
    <w:rsid w:val="0029505D"/>
    <w:rsid w:val="00296B8C"/>
    <w:rsid w:val="002974CE"/>
    <w:rsid w:val="002A0752"/>
    <w:rsid w:val="002A261A"/>
    <w:rsid w:val="002A2BFD"/>
    <w:rsid w:val="002A2C63"/>
    <w:rsid w:val="002A3182"/>
    <w:rsid w:val="002A46A4"/>
    <w:rsid w:val="002A49EA"/>
    <w:rsid w:val="002A5D2E"/>
    <w:rsid w:val="002A6A6F"/>
    <w:rsid w:val="002A6B57"/>
    <w:rsid w:val="002A6CD2"/>
    <w:rsid w:val="002A7F55"/>
    <w:rsid w:val="002B00E3"/>
    <w:rsid w:val="002B01B1"/>
    <w:rsid w:val="002B02EE"/>
    <w:rsid w:val="002B0522"/>
    <w:rsid w:val="002B0537"/>
    <w:rsid w:val="002B0BCF"/>
    <w:rsid w:val="002B1FDB"/>
    <w:rsid w:val="002B21E4"/>
    <w:rsid w:val="002B2DAA"/>
    <w:rsid w:val="002B324B"/>
    <w:rsid w:val="002B3483"/>
    <w:rsid w:val="002B49C3"/>
    <w:rsid w:val="002B50BC"/>
    <w:rsid w:val="002B53E8"/>
    <w:rsid w:val="002B6659"/>
    <w:rsid w:val="002B6980"/>
    <w:rsid w:val="002B69B7"/>
    <w:rsid w:val="002B6FD7"/>
    <w:rsid w:val="002B7529"/>
    <w:rsid w:val="002B7DC4"/>
    <w:rsid w:val="002B7E9C"/>
    <w:rsid w:val="002C02BF"/>
    <w:rsid w:val="002C1698"/>
    <w:rsid w:val="002C5180"/>
    <w:rsid w:val="002C519D"/>
    <w:rsid w:val="002C5270"/>
    <w:rsid w:val="002C60D5"/>
    <w:rsid w:val="002D040B"/>
    <w:rsid w:val="002D0678"/>
    <w:rsid w:val="002D07DC"/>
    <w:rsid w:val="002D300F"/>
    <w:rsid w:val="002D3165"/>
    <w:rsid w:val="002D31A2"/>
    <w:rsid w:val="002D3F47"/>
    <w:rsid w:val="002D4CD3"/>
    <w:rsid w:val="002D4F8D"/>
    <w:rsid w:val="002D5AE6"/>
    <w:rsid w:val="002D6B68"/>
    <w:rsid w:val="002D788C"/>
    <w:rsid w:val="002E0469"/>
    <w:rsid w:val="002E09B1"/>
    <w:rsid w:val="002E0FED"/>
    <w:rsid w:val="002E14BF"/>
    <w:rsid w:val="002E1962"/>
    <w:rsid w:val="002E33C8"/>
    <w:rsid w:val="002E41A0"/>
    <w:rsid w:val="002E66E9"/>
    <w:rsid w:val="002E728C"/>
    <w:rsid w:val="002E7BFF"/>
    <w:rsid w:val="002F09CD"/>
    <w:rsid w:val="002F2917"/>
    <w:rsid w:val="002F3191"/>
    <w:rsid w:val="002F3203"/>
    <w:rsid w:val="002F3A95"/>
    <w:rsid w:val="002F5219"/>
    <w:rsid w:val="002F5501"/>
    <w:rsid w:val="002F5942"/>
    <w:rsid w:val="002F6528"/>
    <w:rsid w:val="002F6584"/>
    <w:rsid w:val="002F690C"/>
    <w:rsid w:val="002F7583"/>
    <w:rsid w:val="003000C9"/>
    <w:rsid w:val="0030124C"/>
    <w:rsid w:val="00301A2E"/>
    <w:rsid w:val="00301FBB"/>
    <w:rsid w:val="00302D01"/>
    <w:rsid w:val="00303EED"/>
    <w:rsid w:val="00304C47"/>
    <w:rsid w:val="00305F38"/>
    <w:rsid w:val="0030678F"/>
    <w:rsid w:val="0031153B"/>
    <w:rsid w:val="00311881"/>
    <w:rsid w:val="003121AD"/>
    <w:rsid w:val="003122CC"/>
    <w:rsid w:val="0031298F"/>
    <w:rsid w:val="0031376E"/>
    <w:rsid w:val="003139DA"/>
    <w:rsid w:val="00315200"/>
    <w:rsid w:val="00315383"/>
    <w:rsid w:val="00316B38"/>
    <w:rsid w:val="00316D23"/>
    <w:rsid w:val="0031730E"/>
    <w:rsid w:val="00317438"/>
    <w:rsid w:val="00317472"/>
    <w:rsid w:val="00317BFE"/>
    <w:rsid w:val="00317E69"/>
    <w:rsid w:val="00320630"/>
    <w:rsid w:val="0032393D"/>
    <w:rsid w:val="00324661"/>
    <w:rsid w:val="00326676"/>
    <w:rsid w:val="00326DAC"/>
    <w:rsid w:val="003272F0"/>
    <w:rsid w:val="00327C72"/>
    <w:rsid w:val="00330945"/>
    <w:rsid w:val="003312F9"/>
    <w:rsid w:val="00331BEF"/>
    <w:rsid w:val="00331DFF"/>
    <w:rsid w:val="00331F2E"/>
    <w:rsid w:val="003326DB"/>
    <w:rsid w:val="003343B9"/>
    <w:rsid w:val="00334CEC"/>
    <w:rsid w:val="003356EB"/>
    <w:rsid w:val="00335A02"/>
    <w:rsid w:val="00336107"/>
    <w:rsid w:val="003366DD"/>
    <w:rsid w:val="00336D36"/>
    <w:rsid w:val="00337498"/>
    <w:rsid w:val="00340D64"/>
    <w:rsid w:val="00340DCC"/>
    <w:rsid w:val="00341DE2"/>
    <w:rsid w:val="00341ED1"/>
    <w:rsid w:val="00344E1C"/>
    <w:rsid w:val="003452DF"/>
    <w:rsid w:val="00345662"/>
    <w:rsid w:val="0034621B"/>
    <w:rsid w:val="00346649"/>
    <w:rsid w:val="00346EA2"/>
    <w:rsid w:val="00347B15"/>
    <w:rsid w:val="00347F25"/>
    <w:rsid w:val="00350952"/>
    <w:rsid w:val="003509EB"/>
    <w:rsid w:val="00350B26"/>
    <w:rsid w:val="00351101"/>
    <w:rsid w:val="003526FB"/>
    <w:rsid w:val="003530EA"/>
    <w:rsid w:val="003531C5"/>
    <w:rsid w:val="0035420E"/>
    <w:rsid w:val="00354894"/>
    <w:rsid w:val="00354A58"/>
    <w:rsid w:val="00354BEE"/>
    <w:rsid w:val="00356110"/>
    <w:rsid w:val="003562CA"/>
    <w:rsid w:val="00360148"/>
    <w:rsid w:val="003603C9"/>
    <w:rsid w:val="00360A01"/>
    <w:rsid w:val="00360C8D"/>
    <w:rsid w:val="003618E5"/>
    <w:rsid w:val="00363050"/>
    <w:rsid w:val="0036344A"/>
    <w:rsid w:val="00363AA0"/>
    <w:rsid w:val="0036427B"/>
    <w:rsid w:val="0036449B"/>
    <w:rsid w:val="00365C81"/>
    <w:rsid w:val="00365DCD"/>
    <w:rsid w:val="0036661A"/>
    <w:rsid w:val="00366A05"/>
    <w:rsid w:val="00366D2A"/>
    <w:rsid w:val="00367525"/>
    <w:rsid w:val="003678BA"/>
    <w:rsid w:val="003702EF"/>
    <w:rsid w:val="003711C5"/>
    <w:rsid w:val="0037140C"/>
    <w:rsid w:val="003718F9"/>
    <w:rsid w:val="0037269A"/>
    <w:rsid w:val="00372C1C"/>
    <w:rsid w:val="00374086"/>
    <w:rsid w:val="00374B40"/>
    <w:rsid w:val="003750E4"/>
    <w:rsid w:val="0037526E"/>
    <w:rsid w:val="003756A9"/>
    <w:rsid w:val="003776BD"/>
    <w:rsid w:val="00380680"/>
    <w:rsid w:val="00380A91"/>
    <w:rsid w:val="00382411"/>
    <w:rsid w:val="003824CE"/>
    <w:rsid w:val="003838E3"/>
    <w:rsid w:val="00383FFF"/>
    <w:rsid w:val="00384581"/>
    <w:rsid w:val="00384BEA"/>
    <w:rsid w:val="00385245"/>
    <w:rsid w:val="00385C7B"/>
    <w:rsid w:val="003874C0"/>
    <w:rsid w:val="003878D4"/>
    <w:rsid w:val="00387EFE"/>
    <w:rsid w:val="0039114E"/>
    <w:rsid w:val="00391584"/>
    <w:rsid w:val="003923BB"/>
    <w:rsid w:val="003924E6"/>
    <w:rsid w:val="0039314A"/>
    <w:rsid w:val="00393D99"/>
    <w:rsid w:val="00393F6E"/>
    <w:rsid w:val="00394AEF"/>
    <w:rsid w:val="00394D54"/>
    <w:rsid w:val="00395E5D"/>
    <w:rsid w:val="003A0D10"/>
    <w:rsid w:val="003A125D"/>
    <w:rsid w:val="003A3ACF"/>
    <w:rsid w:val="003A4202"/>
    <w:rsid w:val="003A576D"/>
    <w:rsid w:val="003A5BEF"/>
    <w:rsid w:val="003A5E8F"/>
    <w:rsid w:val="003A6BCB"/>
    <w:rsid w:val="003A7C52"/>
    <w:rsid w:val="003B0052"/>
    <w:rsid w:val="003B0494"/>
    <w:rsid w:val="003B3DF8"/>
    <w:rsid w:val="003B486A"/>
    <w:rsid w:val="003B4876"/>
    <w:rsid w:val="003B566E"/>
    <w:rsid w:val="003B588F"/>
    <w:rsid w:val="003B5978"/>
    <w:rsid w:val="003B5D02"/>
    <w:rsid w:val="003B6074"/>
    <w:rsid w:val="003B76DB"/>
    <w:rsid w:val="003C26F5"/>
    <w:rsid w:val="003C2D6E"/>
    <w:rsid w:val="003C2DDE"/>
    <w:rsid w:val="003C3128"/>
    <w:rsid w:val="003C34B2"/>
    <w:rsid w:val="003C381D"/>
    <w:rsid w:val="003C40BB"/>
    <w:rsid w:val="003C515D"/>
    <w:rsid w:val="003C521D"/>
    <w:rsid w:val="003C52E5"/>
    <w:rsid w:val="003C652F"/>
    <w:rsid w:val="003C67E7"/>
    <w:rsid w:val="003C6907"/>
    <w:rsid w:val="003C78A5"/>
    <w:rsid w:val="003C7BE0"/>
    <w:rsid w:val="003D02C5"/>
    <w:rsid w:val="003D0C13"/>
    <w:rsid w:val="003D0D15"/>
    <w:rsid w:val="003D1965"/>
    <w:rsid w:val="003D19FB"/>
    <w:rsid w:val="003D232B"/>
    <w:rsid w:val="003D2D43"/>
    <w:rsid w:val="003D2E19"/>
    <w:rsid w:val="003D34C0"/>
    <w:rsid w:val="003D54C2"/>
    <w:rsid w:val="003D58C2"/>
    <w:rsid w:val="003D5C95"/>
    <w:rsid w:val="003D68B8"/>
    <w:rsid w:val="003D735E"/>
    <w:rsid w:val="003D77C9"/>
    <w:rsid w:val="003D799A"/>
    <w:rsid w:val="003E05A2"/>
    <w:rsid w:val="003E1756"/>
    <w:rsid w:val="003E19DC"/>
    <w:rsid w:val="003E20F9"/>
    <w:rsid w:val="003E38B6"/>
    <w:rsid w:val="003E3C17"/>
    <w:rsid w:val="003E4203"/>
    <w:rsid w:val="003E4889"/>
    <w:rsid w:val="003E49E8"/>
    <w:rsid w:val="003E4D8B"/>
    <w:rsid w:val="003E4E27"/>
    <w:rsid w:val="003E5BC8"/>
    <w:rsid w:val="003E5D3A"/>
    <w:rsid w:val="003E6A64"/>
    <w:rsid w:val="003E6C8E"/>
    <w:rsid w:val="003E71B8"/>
    <w:rsid w:val="003E7AFA"/>
    <w:rsid w:val="003F0C0E"/>
    <w:rsid w:val="003F2778"/>
    <w:rsid w:val="003F2E04"/>
    <w:rsid w:val="003F3764"/>
    <w:rsid w:val="003F3C0F"/>
    <w:rsid w:val="003F4D9D"/>
    <w:rsid w:val="003F4E6F"/>
    <w:rsid w:val="003F6148"/>
    <w:rsid w:val="003F67C5"/>
    <w:rsid w:val="003F6F3F"/>
    <w:rsid w:val="003F7E6F"/>
    <w:rsid w:val="004001BA"/>
    <w:rsid w:val="00400356"/>
    <w:rsid w:val="0040059D"/>
    <w:rsid w:val="00400988"/>
    <w:rsid w:val="0040408C"/>
    <w:rsid w:val="0040408D"/>
    <w:rsid w:val="00404959"/>
    <w:rsid w:val="00404E2D"/>
    <w:rsid w:val="00404E47"/>
    <w:rsid w:val="004057B7"/>
    <w:rsid w:val="0040599F"/>
    <w:rsid w:val="00405DB1"/>
    <w:rsid w:val="00405FF0"/>
    <w:rsid w:val="00407492"/>
    <w:rsid w:val="00410B57"/>
    <w:rsid w:val="00410BA1"/>
    <w:rsid w:val="00411964"/>
    <w:rsid w:val="0041215A"/>
    <w:rsid w:val="00413101"/>
    <w:rsid w:val="004144A0"/>
    <w:rsid w:val="004147A0"/>
    <w:rsid w:val="00414AD3"/>
    <w:rsid w:val="00414D91"/>
    <w:rsid w:val="00416601"/>
    <w:rsid w:val="004170D2"/>
    <w:rsid w:val="0041771D"/>
    <w:rsid w:val="00420F2B"/>
    <w:rsid w:val="0042144D"/>
    <w:rsid w:val="00421725"/>
    <w:rsid w:val="0042210E"/>
    <w:rsid w:val="00422E1B"/>
    <w:rsid w:val="00422EC9"/>
    <w:rsid w:val="004230A4"/>
    <w:rsid w:val="00423500"/>
    <w:rsid w:val="0042560C"/>
    <w:rsid w:val="00425A6D"/>
    <w:rsid w:val="004263A2"/>
    <w:rsid w:val="00426BD2"/>
    <w:rsid w:val="004273A8"/>
    <w:rsid w:val="004302F8"/>
    <w:rsid w:val="004305B7"/>
    <w:rsid w:val="004307A4"/>
    <w:rsid w:val="004316BA"/>
    <w:rsid w:val="004317D1"/>
    <w:rsid w:val="00431B8F"/>
    <w:rsid w:val="00432A55"/>
    <w:rsid w:val="00432C10"/>
    <w:rsid w:val="00432CB2"/>
    <w:rsid w:val="00433196"/>
    <w:rsid w:val="0043374B"/>
    <w:rsid w:val="004337D2"/>
    <w:rsid w:val="00433EBB"/>
    <w:rsid w:val="0043442D"/>
    <w:rsid w:val="004345F0"/>
    <w:rsid w:val="004346B7"/>
    <w:rsid w:val="00434A02"/>
    <w:rsid w:val="00434BFC"/>
    <w:rsid w:val="004355FD"/>
    <w:rsid w:val="00435709"/>
    <w:rsid w:val="00436034"/>
    <w:rsid w:val="004367B9"/>
    <w:rsid w:val="004372EA"/>
    <w:rsid w:val="0043734D"/>
    <w:rsid w:val="00437383"/>
    <w:rsid w:val="00440E15"/>
    <w:rsid w:val="00441552"/>
    <w:rsid w:val="00441640"/>
    <w:rsid w:val="00441EF1"/>
    <w:rsid w:val="004420BC"/>
    <w:rsid w:val="00442494"/>
    <w:rsid w:val="004424AA"/>
    <w:rsid w:val="00442990"/>
    <w:rsid w:val="004436CF"/>
    <w:rsid w:val="00443898"/>
    <w:rsid w:val="00444C73"/>
    <w:rsid w:val="00444FBA"/>
    <w:rsid w:val="00445010"/>
    <w:rsid w:val="0044541F"/>
    <w:rsid w:val="00445BA5"/>
    <w:rsid w:val="00445F29"/>
    <w:rsid w:val="0044777B"/>
    <w:rsid w:val="0045141D"/>
    <w:rsid w:val="0045261C"/>
    <w:rsid w:val="00452731"/>
    <w:rsid w:val="00454D0A"/>
    <w:rsid w:val="00454E21"/>
    <w:rsid w:val="00454E88"/>
    <w:rsid w:val="00454FC6"/>
    <w:rsid w:val="0045515F"/>
    <w:rsid w:val="0045551E"/>
    <w:rsid w:val="004557A3"/>
    <w:rsid w:val="004567A5"/>
    <w:rsid w:val="00456ABD"/>
    <w:rsid w:val="00456E56"/>
    <w:rsid w:val="00457A15"/>
    <w:rsid w:val="00460A0A"/>
    <w:rsid w:val="00461C1A"/>
    <w:rsid w:val="0046387D"/>
    <w:rsid w:val="004645D2"/>
    <w:rsid w:val="0046466E"/>
    <w:rsid w:val="004649D5"/>
    <w:rsid w:val="004657C9"/>
    <w:rsid w:val="004667C7"/>
    <w:rsid w:val="00466AED"/>
    <w:rsid w:val="00467956"/>
    <w:rsid w:val="00467E30"/>
    <w:rsid w:val="00470676"/>
    <w:rsid w:val="00470F29"/>
    <w:rsid w:val="00471275"/>
    <w:rsid w:val="00472316"/>
    <w:rsid w:val="00472718"/>
    <w:rsid w:val="00473E4B"/>
    <w:rsid w:val="00475C3A"/>
    <w:rsid w:val="00476ADC"/>
    <w:rsid w:val="00476FBA"/>
    <w:rsid w:val="0047740A"/>
    <w:rsid w:val="00477EFE"/>
    <w:rsid w:val="004804A8"/>
    <w:rsid w:val="00480CB9"/>
    <w:rsid w:val="00481369"/>
    <w:rsid w:val="00482058"/>
    <w:rsid w:val="004826C7"/>
    <w:rsid w:val="004828AC"/>
    <w:rsid w:val="004856F5"/>
    <w:rsid w:val="00485831"/>
    <w:rsid w:val="0048665D"/>
    <w:rsid w:val="00486F02"/>
    <w:rsid w:val="00487407"/>
    <w:rsid w:val="004874A4"/>
    <w:rsid w:val="00487ECA"/>
    <w:rsid w:val="00490D6F"/>
    <w:rsid w:val="004924E0"/>
    <w:rsid w:val="00492739"/>
    <w:rsid w:val="00496521"/>
    <w:rsid w:val="004970EF"/>
    <w:rsid w:val="0049735A"/>
    <w:rsid w:val="00497432"/>
    <w:rsid w:val="00497BFE"/>
    <w:rsid w:val="00497C03"/>
    <w:rsid w:val="00497DCD"/>
    <w:rsid w:val="004A0795"/>
    <w:rsid w:val="004A16FB"/>
    <w:rsid w:val="004A18CB"/>
    <w:rsid w:val="004A1BD4"/>
    <w:rsid w:val="004A1E54"/>
    <w:rsid w:val="004A213F"/>
    <w:rsid w:val="004A261A"/>
    <w:rsid w:val="004A2CE3"/>
    <w:rsid w:val="004A2D8F"/>
    <w:rsid w:val="004A32FC"/>
    <w:rsid w:val="004A3D7A"/>
    <w:rsid w:val="004A499F"/>
    <w:rsid w:val="004A5594"/>
    <w:rsid w:val="004A677B"/>
    <w:rsid w:val="004A688D"/>
    <w:rsid w:val="004A7462"/>
    <w:rsid w:val="004A74B7"/>
    <w:rsid w:val="004A776E"/>
    <w:rsid w:val="004A7C40"/>
    <w:rsid w:val="004A7E51"/>
    <w:rsid w:val="004A7F3C"/>
    <w:rsid w:val="004B04C4"/>
    <w:rsid w:val="004B0A69"/>
    <w:rsid w:val="004B0FDE"/>
    <w:rsid w:val="004B29AA"/>
    <w:rsid w:val="004B2A39"/>
    <w:rsid w:val="004B2D2C"/>
    <w:rsid w:val="004B2DB0"/>
    <w:rsid w:val="004B31D3"/>
    <w:rsid w:val="004B3AA6"/>
    <w:rsid w:val="004B488B"/>
    <w:rsid w:val="004B4B65"/>
    <w:rsid w:val="004B4CAD"/>
    <w:rsid w:val="004B4FB6"/>
    <w:rsid w:val="004B518F"/>
    <w:rsid w:val="004B51A5"/>
    <w:rsid w:val="004B5372"/>
    <w:rsid w:val="004B55CE"/>
    <w:rsid w:val="004B5BCA"/>
    <w:rsid w:val="004B77D2"/>
    <w:rsid w:val="004C042C"/>
    <w:rsid w:val="004C0891"/>
    <w:rsid w:val="004C0D93"/>
    <w:rsid w:val="004C150C"/>
    <w:rsid w:val="004C278C"/>
    <w:rsid w:val="004C27BD"/>
    <w:rsid w:val="004C31CA"/>
    <w:rsid w:val="004C3EA1"/>
    <w:rsid w:val="004C3FCC"/>
    <w:rsid w:val="004C431B"/>
    <w:rsid w:val="004C47D1"/>
    <w:rsid w:val="004C4A66"/>
    <w:rsid w:val="004C679B"/>
    <w:rsid w:val="004C6807"/>
    <w:rsid w:val="004C7021"/>
    <w:rsid w:val="004D01E1"/>
    <w:rsid w:val="004D028C"/>
    <w:rsid w:val="004D0356"/>
    <w:rsid w:val="004D179F"/>
    <w:rsid w:val="004D19E7"/>
    <w:rsid w:val="004D2961"/>
    <w:rsid w:val="004D2B21"/>
    <w:rsid w:val="004D2EBD"/>
    <w:rsid w:val="004D4591"/>
    <w:rsid w:val="004D47A9"/>
    <w:rsid w:val="004D4A4C"/>
    <w:rsid w:val="004D4CB9"/>
    <w:rsid w:val="004D5652"/>
    <w:rsid w:val="004D652F"/>
    <w:rsid w:val="004D6674"/>
    <w:rsid w:val="004D7D81"/>
    <w:rsid w:val="004E1DF9"/>
    <w:rsid w:val="004E253F"/>
    <w:rsid w:val="004E286E"/>
    <w:rsid w:val="004E28B4"/>
    <w:rsid w:val="004E3F69"/>
    <w:rsid w:val="004E4E31"/>
    <w:rsid w:val="004E506C"/>
    <w:rsid w:val="004E5BC0"/>
    <w:rsid w:val="004E6309"/>
    <w:rsid w:val="004E7474"/>
    <w:rsid w:val="004E7FEF"/>
    <w:rsid w:val="004F0321"/>
    <w:rsid w:val="004F0667"/>
    <w:rsid w:val="004F06A9"/>
    <w:rsid w:val="004F1E37"/>
    <w:rsid w:val="004F1E6B"/>
    <w:rsid w:val="004F25B6"/>
    <w:rsid w:val="004F54C1"/>
    <w:rsid w:val="004F71AD"/>
    <w:rsid w:val="004F7363"/>
    <w:rsid w:val="00500506"/>
    <w:rsid w:val="005015B5"/>
    <w:rsid w:val="005017E6"/>
    <w:rsid w:val="005018BA"/>
    <w:rsid w:val="00501FDE"/>
    <w:rsid w:val="0050235C"/>
    <w:rsid w:val="00502E44"/>
    <w:rsid w:val="00503B1B"/>
    <w:rsid w:val="00503F42"/>
    <w:rsid w:val="00504F75"/>
    <w:rsid w:val="0050511C"/>
    <w:rsid w:val="005055D8"/>
    <w:rsid w:val="00505F9A"/>
    <w:rsid w:val="00510D7D"/>
    <w:rsid w:val="00510DCD"/>
    <w:rsid w:val="00511102"/>
    <w:rsid w:val="00512E96"/>
    <w:rsid w:val="00514259"/>
    <w:rsid w:val="005143B0"/>
    <w:rsid w:val="00514402"/>
    <w:rsid w:val="005146AA"/>
    <w:rsid w:val="00514795"/>
    <w:rsid w:val="00514CF4"/>
    <w:rsid w:val="005156FF"/>
    <w:rsid w:val="00515926"/>
    <w:rsid w:val="0051687F"/>
    <w:rsid w:val="005170E0"/>
    <w:rsid w:val="00517511"/>
    <w:rsid w:val="00520915"/>
    <w:rsid w:val="005215D1"/>
    <w:rsid w:val="0052188D"/>
    <w:rsid w:val="005219E6"/>
    <w:rsid w:val="00521BB8"/>
    <w:rsid w:val="00522529"/>
    <w:rsid w:val="005234A7"/>
    <w:rsid w:val="005237CA"/>
    <w:rsid w:val="00523C5D"/>
    <w:rsid w:val="0052447B"/>
    <w:rsid w:val="005252EE"/>
    <w:rsid w:val="005256BB"/>
    <w:rsid w:val="00526D2B"/>
    <w:rsid w:val="005271D6"/>
    <w:rsid w:val="0052797E"/>
    <w:rsid w:val="00530843"/>
    <w:rsid w:val="00530D5A"/>
    <w:rsid w:val="005313D9"/>
    <w:rsid w:val="0053171F"/>
    <w:rsid w:val="00534250"/>
    <w:rsid w:val="00534337"/>
    <w:rsid w:val="005357E1"/>
    <w:rsid w:val="00535A16"/>
    <w:rsid w:val="00536770"/>
    <w:rsid w:val="00537389"/>
    <w:rsid w:val="00537DD7"/>
    <w:rsid w:val="00541407"/>
    <w:rsid w:val="00541B5A"/>
    <w:rsid w:val="00542183"/>
    <w:rsid w:val="00542557"/>
    <w:rsid w:val="00542682"/>
    <w:rsid w:val="005434E1"/>
    <w:rsid w:val="005444AF"/>
    <w:rsid w:val="00544A31"/>
    <w:rsid w:val="00545062"/>
    <w:rsid w:val="00545276"/>
    <w:rsid w:val="005455E9"/>
    <w:rsid w:val="005456F4"/>
    <w:rsid w:val="005459EB"/>
    <w:rsid w:val="00545A28"/>
    <w:rsid w:val="00546571"/>
    <w:rsid w:val="00546AD2"/>
    <w:rsid w:val="005470ED"/>
    <w:rsid w:val="00547619"/>
    <w:rsid w:val="005503F2"/>
    <w:rsid w:val="00551E8E"/>
    <w:rsid w:val="005537E4"/>
    <w:rsid w:val="0055386C"/>
    <w:rsid w:val="00554F89"/>
    <w:rsid w:val="00555187"/>
    <w:rsid w:val="00555DD8"/>
    <w:rsid w:val="0055624F"/>
    <w:rsid w:val="005562FF"/>
    <w:rsid w:val="0055671A"/>
    <w:rsid w:val="005568C8"/>
    <w:rsid w:val="00556EB0"/>
    <w:rsid w:val="00557199"/>
    <w:rsid w:val="0055728B"/>
    <w:rsid w:val="005572D1"/>
    <w:rsid w:val="005578D2"/>
    <w:rsid w:val="00560059"/>
    <w:rsid w:val="00560BCC"/>
    <w:rsid w:val="00560DF0"/>
    <w:rsid w:val="00561718"/>
    <w:rsid w:val="00561DB4"/>
    <w:rsid w:val="005634A1"/>
    <w:rsid w:val="00564102"/>
    <w:rsid w:val="005644B4"/>
    <w:rsid w:val="005666B5"/>
    <w:rsid w:val="00566F3E"/>
    <w:rsid w:val="005678C6"/>
    <w:rsid w:val="00567AAF"/>
    <w:rsid w:val="00567C5F"/>
    <w:rsid w:val="00567FEC"/>
    <w:rsid w:val="005704CE"/>
    <w:rsid w:val="00570A72"/>
    <w:rsid w:val="005725D6"/>
    <w:rsid w:val="005726E9"/>
    <w:rsid w:val="00573CE8"/>
    <w:rsid w:val="005750E7"/>
    <w:rsid w:val="0057523A"/>
    <w:rsid w:val="00575C79"/>
    <w:rsid w:val="00575FF8"/>
    <w:rsid w:val="00576C53"/>
    <w:rsid w:val="00576C56"/>
    <w:rsid w:val="00580A91"/>
    <w:rsid w:val="00581C88"/>
    <w:rsid w:val="005837B5"/>
    <w:rsid w:val="00584748"/>
    <w:rsid w:val="0058477E"/>
    <w:rsid w:val="00584D2C"/>
    <w:rsid w:val="00584E6D"/>
    <w:rsid w:val="0058519B"/>
    <w:rsid w:val="00586B22"/>
    <w:rsid w:val="00587049"/>
    <w:rsid w:val="005904D0"/>
    <w:rsid w:val="00590E21"/>
    <w:rsid w:val="0059111D"/>
    <w:rsid w:val="005925C1"/>
    <w:rsid w:val="00592D71"/>
    <w:rsid w:val="00593BE4"/>
    <w:rsid w:val="00593C79"/>
    <w:rsid w:val="00594735"/>
    <w:rsid w:val="00595243"/>
    <w:rsid w:val="00595F79"/>
    <w:rsid w:val="00596B4F"/>
    <w:rsid w:val="0059770A"/>
    <w:rsid w:val="00597C49"/>
    <w:rsid w:val="005A04A3"/>
    <w:rsid w:val="005A0814"/>
    <w:rsid w:val="005A19A4"/>
    <w:rsid w:val="005A25EA"/>
    <w:rsid w:val="005A2902"/>
    <w:rsid w:val="005A3350"/>
    <w:rsid w:val="005A445C"/>
    <w:rsid w:val="005A47CD"/>
    <w:rsid w:val="005A4B52"/>
    <w:rsid w:val="005A4D98"/>
    <w:rsid w:val="005A6048"/>
    <w:rsid w:val="005A6B8D"/>
    <w:rsid w:val="005A7051"/>
    <w:rsid w:val="005A78F2"/>
    <w:rsid w:val="005A7B17"/>
    <w:rsid w:val="005A7F62"/>
    <w:rsid w:val="005B18EB"/>
    <w:rsid w:val="005B1DCF"/>
    <w:rsid w:val="005B1EAB"/>
    <w:rsid w:val="005B288B"/>
    <w:rsid w:val="005B36A9"/>
    <w:rsid w:val="005B4E65"/>
    <w:rsid w:val="005B6480"/>
    <w:rsid w:val="005B651B"/>
    <w:rsid w:val="005B73E4"/>
    <w:rsid w:val="005B7764"/>
    <w:rsid w:val="005B7C67"/>
    <w:rsid w:val="005B7C93"/>
    <w:rsid w:val="005C0C39"/>
    <w:rsid w:val="005C13CD"/>
    <w:rsid w:val="005C30DC"/>
    <w:rsid w:val="005C3D7A"/>
    <w:rsid w:val="005C4996"/>
    <w:rsid w:val="005C5230"/>
    <w:rsid w:val="005C5E89"/>
    <w:rsid w:val="005C69EC"/>
    <w:rsid w:val="005C69F0"/>
    <w:rsid w:val="005C741B"/>
    <w:rsid w:val="005D018A"/>
    <w:rsid w:val="005D0473"/>
    <w:rsid w:val="005D2F8B"/>
    <w:rsid w:val="005D439B"/>
    <w:rsid w:val="005D4FFC"/>
    <w:rsid w:val="005D526E"/>
    <w:rsid w:val="005D5665"/>
    <w:rsid w:val="005D56D2"/>
    <w:rsid w:val="005D5E2F"/>
    <w:rsid w:val="005D6398"/>
    <w:rsid w:val="005E0C74"/>
    <w:rsid w:val="005E10B2"/>
    <w:rsid w:val="005E24AD"/>
    <w:rsid w:val="005E3523"/>
    <w:rsid w:val="005E3E43"/>
    <w:rsid w:val="005E44EF"/>
    <w:rsid w:val="005E49D6"/>
    <w:rsid w:val="005E5271"/>
    <w:rsid w:val="005E59EE"/>
    <w:rsid w:val="005E5EDD"/>
    <w:rsid w:val="005E703D"/>
    <w:rsid w:val="005E7ADC"/>
    <w:rsid w:val="005E7BB3"/>
    <w:rsid w:val="005E7F14"/>
    <w:rsid w:val="005F20DE"/>
    <w:rsid w:val="005F25DE"/>
    <w:rsid w:val="005F264B"/>
    <w:rsid w:val="005F2F31"/>
    <w:rsid w:val="005F3558"/>
    <w:rsid w:val="005F3CDB"/>
    <w:rsid w:val="005F4780"/>
    <w:rsid w:val="005F4FBE"/>
    <w:rsid w:val="005F65A7"/>
    <w:rsid w:val="005F7BED"/>
    <w:rsid w:val="006001EA"/>
    <w:rsid w:val="0060116D"/>
    <w:rsid w:val="0060298D"/>
    <w:rsid w:val="00604313"/>
    <w:rsid w:val="006059E7"/>
    <w:rsid w:val="00605C1B"/>
    <w:rsid w:val="00605CB0"/>
    <w:rsid w:val="0060681C"/>
    <w:rsid w:val="00607A60"/>
    <w:rsid w:val="00607B11"/>
    <w:rsid w:val="00607B86"/>
    <w:rsid w:val="00610114"/>
    <w:rsid w:val="0061013A"/>
    <w:rsid w:val="00610192"/>
    <w:rsid w:val="00610BAD"/>
    <w:rsid w:val="00612121"/>
    <w:rsid w:val="00612FA8"/>
    <w:rsid w:val="0061319F"/>
    <w:rsid w:val="00613873"/>
    <w:rsid w:val="00613BB5"/>
    <w:rsid w:val="00614162"/>
    <w:rsid w:val="00614A52"/>
    <w:rsid w:val="00614D12"/>
    <w:rsid w:val="00615389"/>
    <w:rsid w:val="0061568E"/>
    <w:rsid w:val="006203C2"/>
    <w:rsid w:val="00620598"/>
    <w:rsid w:val="00620C74"/>
    <w:rsid w:val="006212E1"/>
    <w:rsid w:val="00621EC3"/>
    <w:rsid w:val="00622455"/>
    <w:rsid w:val="00622F1A"/>
    <w:rsid w:val="00623290"/>
    <w:rsid w:val="00625850"/>
    <w:rsid w:val="00625CCD"/>
    <w:rsid w:val="00625CD4"/>
    <w:rsid w:val="00626379"/>
    <w:rsid w:val="00627C7F"/>
    <w:rsid w:val="00627F86"/>
    <w:rsid w:val="006305F0"/>
    <w:rsid w:val="00630A29"/>
    <w:rsid w:val="00634215"/>
    <w:rsid w:val="00634725"/>
    <w:rsid w:val="00634EED"/>
    <w:rsid w:val="00635D89"/>
    <w:rsid w:val="00636049"/>
    <w:rsid w:val="00636932"/>
    <w:rsid w:val="00637229"/>
    <w:rsid w:val="006374C2"/>
    <w:rsid w:val="00637937"/>
    <w:rsid w:val="00637DC8"/>
    <w:rsid w:val="006401CA"/>
    <w:rsid w:val="00640237"/>
    <w:rsid w:val="00640671"/>
    <w:rsid w:val="0064271E"/>
    <w:rsid w:val="006429FD"/>
    <w:rsid w:val="00642B74"/>
    <w:rsid w:val="00643D8E"/>
    <w:rsid w:val="006459C5"/>
    <w:rsid w:val="00645D38"/>
    <w:rsid w:val="00646165"/>
    <w:rsid w:val="00646909"/>
    <w:rsid w:val="00646B81"/>
    <w:rsid w:val="00646D06"/>
    <w:rsid w:val="0065045B"/>
    <w:rsid w:val="006505B4"/>
    <w:rsid w:val="0065098A"/>
    <w:rsid w:val="00650D4E"/>
    <w:rsid w:val="0065157A"/>
    <w:rsid w:val="00651C14"/>
    <w:rsid w:val="00651D79"/>
    <w:rsid w:val="00653BED"/>
    <w:rsid w:val="006545B5"/>
    <w:rsid w:val="00654604"/>
    <w:rsid w:val="00654BE0"/>
    <w:rsid w:val="006552E2"/>
    <w:rsid w:val="006553D2"/>
    <w:rsid w:val="0065582E"/>
    <w:rsid w:val="00656332"/>
    <w:rsid w:val="0065742C"/>
    <w:rsid w:val="00657498"/>
    <w:rsid w:val="00657972"/>
    <w:rsid w:val="0066062E"/>
    <w:rsid w:val="00660E84"/>
    <w:rsid w:val="006623E6"/>
    <w:rsid w:val="00662CC4"/>
    <w:rsid w:val="00662D41"/>
    <w:rsid w:val="0066367F"/>
    <w:rsid w:val="00663FB3"/>
    <w:rsid w:val="00664B96"/>
    <w:rsid w:val="006652AA"/>
    <w:rsid w:val="006656CB"/>
    <w:rsid w:val="00665F22"/>
    <w:rsid w:val="00666396"/>
    <w:rsid w:val="00670251"/>
    <w:rsid w:val="006705F3"/>
    <w:rsid w:val="00670A42"/>
    <w:rsid w:val="00670CFE"/>
    <w:rsid w:val="00670EF9"/>
    <w:rsid w:val="00672971"/>
    <w:rsid w:val="00673828"/>
    <w:rsid w:val="0067385A"/>
    <w:rsid w:val="00673C13"/>
    <w:rsid w:val="00674ECB"/>
    <w:rsid w:val="00675E06"/>
    <w:rsid w:val="00675F72"/>
    <w:rsid w:val="00675FBB"/>
    <w:rsid w:val="00681212"/>
    <w:rsid w:val="006812C2"/>
    <w:rsid w:val="00682EC2"/>
    <w:rsid w:val="00683FE1"/>
    <w:rsid w:val="00685122"/>
    <w:rsid w:val="00685E32"/>
    <w:rsid w:val="0068748E"/>
    <w:rsid w:val="00691D1B"/>
    <w:rsid w:val="00692A77"/>
    <w:rsid w:val="00692DD0"/>
    <w:rsid w:val="00693AD8"/>
    <w:rsid w:val="00693F81"/>
    <w:rsid w:val="006940C2"/>
    <w:rsid w:val="0069552D"/>
    <w:rsid w:val="00695796"/>
    <w:rsid w:val="00696036"/>
    <w:rsid w:val="00696522"/>
    <w:rsid w:val="00696AB8"/>
    <w:rsid w:val="00696D89"/>
    <w:rsid w:val="00696F12"/>
    <w:rsid w:val="0069741E"/>
    <w:rsid w:val="0069748A"/>
    <w:rsid w:val="00697805"/>
    <w:rsid w:val="00697E6F"/>
    <w:rsid w:val="00697F6E"/>
    <w:rsid w:val="006A0565"/>
    <w:rsid w:val="006A0AD3"/>
    <w:rsid w:val="006A0E51"/>
    <w:rsid w:val="006A13CE"/>
    <w:rsid w:val="006A1569"/>
    <w:rsid w:val="006A37E9"/>
    <w:rsid w:val="006A5D16"/>
    <w:rsid w:val="006A603B"/>
    <w:rsid w:val="006A6B15"/>
    <w:rsid w:val="006A6E0A"/>
    <w:rsid w:val="006A72D6"/>
    <w:rsid w:val="006B0C9F"/>
    <w:rsid w:val="006B27C9"/>
    <w:rsid w:val="006B2C98"/>
    <w:rsid w:val="006B2F42"/>
    <w:rsid w:val="006B3E93"/>
    <w:rsid w:val="006B443E"/>
    <w:rsid w:val="006B4446"/>
    <w:rsid w:val="006B4AEF"/>
    <w:rsid w:val="006B53BC"/>
    <w:rsid w:val="006B56C6"/>
    <w:rsid w:val="006B631C"/>
    <w:rsid w:val="006B66B3"/>
    <w:rsid w:val="006B6A4A"/>
    <w:rsid w:val="006B6A9A"/>
    <w:rsid w:val="006B74CE"/>
    <w:rsid w:val="006B7605"/>
    <w:rsid w:val="006B7AB4"/>
    <w:rsid w:val="006B7F2D"/>
    <w:rsid w:val="006C221C"/>
    <w:rsid w:val="006C23F7"/>
    <w:rsid w:val="006C258C"/>
    <w:rsid w:val="006C3813"/>
    <w:rsid w:val="006C5639"/>
    <w:rsid w:val="006C62F0"/>
    <w:rsid w:val="006C748A"/>
    <w:rsid w:val="006C7C1E"/>
    <w:rsid w:val="006C7E8B"/>
    <w:rsid w:val="006C7F72"/>
    <w:rsid w:val="006D0A4A"/>
    <w:rsid w:val="006D0BBC"/>
    <w:rsid w:val="006D133E"/>
    <w:rsid w:val="006D1CD5"/>
    <w:rsid w:val="006D2860"/>
    <w:rsid w:val="006D3007"/>
    <w:rsid w:val="006D367F"/>
    <w:rsid w:val="006D36FD"/>
    <w:rsid w:val="006D3708"/>
    <w:rsid w:val="006D4475"/>
    <w:rsid w:val="006D45DD"/>
    <w:rsid w:val="006D7E4F"/>
    <w:rsid w:val="006E01F7"/>
    <w:rsid w:val="006E0AB7"/>
    <w:rsid w:val="006E0D18"/>
    <w:rsid w:val="006E14AF"/>
    <w:rsid w:val="006E24BF"/>
    <w:rsid w:val="006E28F3"/>
    <w:rsid w:val="006E296D"/>
    <w:rsid w:val="006E33DA"/>
    <w:rsid w:val="006E344F"/>
    <w:rsid w:val="006E4713"/>
    <w:rsid w:val="006E53D4"/>
    <w:rsid w:val="006E5C45"/>
    <w:rsid w:val="006E5DA6"/>
    <w:rsid w:val="006E71A1"/>
    <w:rsid w:val="006E751C"/>
    <w:rsid w:val="006E79E0"/>
    <w:rsid w:val="006E79EF"/>
    <w:rsid w:val="006E7ED8"/>
    <w:rsid w:val="006E7EEC"/>
    <w:rsid w:val="006F0B88"/>
    <w:rsid w:val="006F1279"/>
    <w:rsid w:val="006F15C5"/>
    <w:rsid w:val="006F401F"/>
    <w:rsid w:val="006F4360"/>
    <w:rsid w:val="006F4FC4"/>
    <w:rsid w:val="006F50DD"/>
    <w:rsid w:val="006F561E"/>
    <w:rsid w:val="006F70CE"/>
    <w:rsid w:val="007005DF"/>
    <w:rsid w:val="0070182F"/>
    <w:rsid w:val="00701B2E"/>
    <w:rsid w:val="00702F15"/>
    <w:rsid w:val="007035A2"/>
    <w:rsid w:val="007035EC"/>
    <w:rsid w:val="0070381B"/>
    <w:rsid w:val="00704490"/>
    <w:rsid w:val="00705389"/>
    <w:rsid w:val="007053AC"/>
    <w:rsid w:val="00705D03"/>
    <w:rsid w:val="00706C04"/>
    <w:rsid w:val="00706CBF"/>
    <w:rsid w:val="00706E68"/>
    <w:rsid w:val="007075B9"/>
    <w:rsid w:val="00707801"/>
    <w:rsid w:val="00707827"/>
    <w:rsid w:val="00707C96"/>
    <w:rsid w:val="00710327"/>
    <w:rsid w:val="0071045B"/>
    <w:rsid w:val="007113F3"/>
    <w:rsid w:val="00711699"/>
    <w:rsid w:val="0071171F"/>
    <w:rsid w:val="007128AA"/>
    <w:rsid w:val="007130E0"/>
    <w:rsid w:val="00714241"/>
    <w:rsid w:val="00715A32"/>
    <w:rsid w:val="00716A10"/>
    <w:rsid w:val="00716B39"/>
    <w:rsid w:val="0071799E"/>
    <w:rsid w:val="00717AA7"/>
    <w:rsid w:val="00721220"/>
    <w:rsid w:val="0072135A"/>
    <w:rsid w:val="0072194A"/>
    <w:rsid w:val="00721F32"/>
    <w:rsid w:val="007228A8"/>
    <w:rsid w:val="00726080"/>
    <w:rsid w:val="0072618D"/>
    <w:rsid w:val="00726460"/>
    <w:rsid w:val="0072750C"/>
    <w:rsid w:val="00727798"/>
    <w:rsid w:val="00727F2B"/>
    <w:rsid w:val="007313BB"/>
    <w:rsid w:val="00731425"/>
    <w:rsid w:val="007315C1"/>
    <w:rsid w:val="007320BA"/>
    <w:rsid w:val="007322F2"/>
    <w:rsid w:val="00733840"/>
    <w:rsid w:val="00733B3C"/>
    <w:rsid w:val="00735272"/>
    <w:rsid w:val="00737E8C"/>
    <w:rsid w:val="007408B4"/>
    <w:rsid w:val="007409DB"/>
    <w:rsid w:val="00740B6D"/>
    <w:rsid w:val="00740C65"/>
    <w:rsid w:val="00740C89"/>
    <w:rsid w:val="00741499"/>
    <w:rsid w:val="007419FC"/>
    <w:rsid w:val="00741F65"/>
    <w:rsid w:val="00742514"/>
    <w:rsid w:val="007426EB"/>
    <w:rsid w:val="007429B0"/>
    <w:rsid w:val="00743614"/>
    <w:rsid w:val="00743DEE"/>
    <w:rsid w:val="00744014"/>
    <w:rsid w:val="007442A7"/>
    <w:rsid w:val="007448BE"/>
    <w:rsid w:val="007459A4"/>
    <w:rsid w:val="00745A55"/>
    <w:rsid w:val="00745ADC"/>
    <w:rsid w:val="00745CC7"/>
    <w:rsid w:val="00745D13"/>
    <w:rsid w:val="00745E4D"/>
    <w:rsid w:val="007462FD"/>
    <w:rsid w:val="007463AD"/>
    <w:rsid w:val="00751477"/>
    <w:rsid w:val="00751D4C"/>
    <w:rsid w:val="007531E9"/>
    <w:rsid w:val="00753DA6"/>
    <w:rsid w:val="00754A37"/>
    <w:rsid w:val="00755688"/>
    <w:rsid w:val="00755D0A"/>
    <w:rsid w:val="00756347"/>
    <w:rsid w:val="0075659B"/>
    <w:rsid w:val="00756E2D"/>
    <w:rsid w:val="007573A1"/>
    <w:rsid w:val="00757622"/>
    <w:rsid w:val="007604F8"/>
    <w:rsid w:val="007608AE"/>
    <w:rsid w:val="0076151E"/>
    <w:rsid w:val="007623CD"/>
    <w:rsid w:val="00762CDA"/>
    <w:rsid w:val="007638AA"/>
    <w:rsid w:val="00764AC1"/>
    <w:rsid w:val="007651AA"/>
    <w:rsid w:val="00765A27"/>
    <w:rsid w:val="00766FA5"/>
    <w:rsid w:val="007677DC"/>
    <w:rsid w:val="007679CF"/>
    <w:rsid w:val="00770E5A"/>
    <w:rsid w:val="007710AD"/>
    <w:rsid w:val="007715C2"/>
    <w:rsid w:val="0077238B"/>
    <w:rsid w:val="007745EF"/>
    <w:rsid w:val="00774AE6"/>
    <w:rsid w:val="00774C68"/>
    <w:rsid w:val="007750DD"/>
    <w:rsid w:val="00780535"/>
    <w:rsid w:val="00780568"/>
    <w:rsid w:val="00780C0C"/>
    <w:rsid w:val="00780FA9"/>
    <w:rsid w:val="0078109D"/>
    <w:rsid w:val="00781875"/>
    <w:rsid w:val="00782583"/>
    <w:rsid w:val="00783611"/>
    <w:rsid w:val="00783B70"/>
    <w:rsid w:val="0078482A"/>
    <w:rsid w:val="007868C0"/>
    <w:rsid w:val="00787697"/>
    <w:rsid w:val="0079065F"/>
    <w:rsid w:val="00790FB8"/>
    <w:rsid w:val="0079165C"/>
    <w:rsid w:val="0079227E"/>
    <w:rsid w:val="00792392"/>
    <w:rsid w:val="00793C78"/>
    <w:rsid w:val="007943E1"/>
    <w:rsid w:val="00795838"/>
    <w:rsid w:val="00796315"/>
    <w:rsid w:val="007976FB"/>
    <w:rsid w:val="00797819"/>
    <w:rsid w:val="007A129F"/>
    <w:rsid w:val="007A21E6"/>
    <w:rsid w:val="007A2F09"/>
    <w:rsid w:val="007A3715"/>
    <w:rsid w:val="007A3BF5"/>
    <w:rsid w:val="007A4301"/>
    <w:rsid w:val="007A46F4"/>
    <w:rsid w:val="007A4846"/>
    <w:rsid w:val="007A4DBB"/>
    <w:rsid w:val="007A589C"/>
    <w:rsid w:val="007A58B7"/>
    <w:rsid w:val="007A5B8B"/>
    <w:rsid w:val="007A5C1F"/>
    <w:rsid w:val="007A6C97"/>
    <w:rsid w:val="007B0BE2"/>
    <w:rsid w:val="007B1328"/>
    <w:rsid w:val="007B2491"/>
    <w:rsid w:val="007B299B"/>
    <w:rsid w:val="007B2BBD"/>
    <w:rsid w:val="007B2E10"/>
    <w:rsid w:val="007B35EF"/>
    <w:rsid w:val="007B408E"/>
    <w:rsid w:val="007B48F8"/>
    <w:rsid w:val="007B636A"/>
    <w:rsid w:val="007C0329"/>
    <w:rsid w:val="007C06FB"/>
    <w:rsid w:val="007C07CB"/>
    <w:rsid w:val="007C0A65"/>
    <w:rsid w:val="007C1EA2"/>
    <w:rsid w:val="007C252D"/>
    <w:rsid w:val="007C3EDF"/>
    <w:rsid w:val="007C41C9"/>
    <w:rsid w:val="007C678B"/>
    <w:rsid w:val="007C7066"/>
    <w:rsid w:val="007D0A48"/>
    <w:rsid w:val="007D16FE"/>
    <w:rsid w:val="007D19D1"/>
    <w:rsid w:val="007D2E23"/>
    <w:rsid w:val="007D2E5D"/>
    <w:rsid w:val="007D357B"/>
    <w:rsid w:val="007D3ECE"/>
    <w:rsid w:val="007D4796"/>
    <w:rsid w:val="007D4CE2"/>
    <w:rsid w:val="007D4E61"/>
    <w:rsid w:val="007D56DB"/>
    <w:rsid w:val="007D5E72"/>
    <w:rsid w:val="007D65DF"/>
    <w:rsid w:val="007D68AF"/>
    <w:rsid w:val="007D6EA2"/>
    <w:rsid w:val="007D6EF7"/>
    <w:rsid w:val="007E08AF"/>
    <w:rsid w:val="007E0A3B"/>
    <w:rsid w:val="007E18BD"/>
    <w:rsid w:val="007E1BCB"/>
    <w:rsid w:val="007E1E0D"/>
    <w:rsid w:val="007E1EF6"/>
    <w:rsid w:val="007E2107"/>
    <w:rsid w:val="007E2A1A"/>
    <w:rsid w:val="007E2D2D"/>
    <w:rsid w:val="007E2ECA"/>
    <w:rsid w:val="007E38A7"/>
    <w:rsid w:val="007E477B"/>
    <w:rsid w:val="007E47FC"/>
    <w:rsid w:val="007E4ACE"/>
    <w:rsid w:val="007E4CBE"/>
    <w:rsid w:val="007E4F7C"/>
    <w:rsid w:val="007E6F1E"/>
    <w:rsid w:val="007E723D"/>
    <w:rsid w:val="007E75B8"/>
    <w:rsid w:val="007E76C6"/>
    <w:rsid w:val="007E7BDE"/>
    <w:rsid w:val="007E7D42"/>
    <w:rsid w:val="007F015B"/>
    <w:rsid w:val="007F05F5"/>
    <w:rsid w:val="007F0B3C"/>
    <w:rsid w:val="007F0CB3"/>
    <w:rsid w:val="007F0DBA"/>
    <w:rsid w:val="007F2399"/>
    <w:rsid w:val="007F4182"/>
    <w:rsid w:val="007F4909"/>
    <w:rsid w:val="007F5A48"/>
    <w:rsid w:val="007F7B1D"/>
    <w:rsid w:val="007F7E59"/>
    <w:rsid w:val="008006C9"/>
    <w:rsid w:val="008009E0"/>
    <w:rsid w:val="00800DF9"/>
    <w:rsid w:val="00802369"/>
    <w:rsid w:val="008036CF"/>
    <w:rsid w:val="00804891"/>
    <w:rsid w:val="008051F3"/>
    <w:rsid w:val="008056F5"/>
    <w:rsid w:val="00805D06"/>
    <w:rsid w:val="00806551"/>
    <w:rsid w:val="008072C9"/>
    <w:rsid w:val="00807584"/>
    <w:rsid w:val="00812044"/>
    <w:rsid w:val="00812241"/>
    <w:rsid w:val="00812B3C"/>
    <w:rsid w:val="00812BC3"/>
    <w:rsid w:val="008135A6"/>
    <w:rsid w:val="00813759"/>
    <w:rsid w:val="00814778"/>
    <w:rsid w:val="0081569D"/>
    <w:rsid w:val="00816E04"/>
    <w:rsid w:val="00820124"/>
    <w:rsid w:val="00820A67"/>
    <w:rsid w:val="00820B3C"/>
    <w:rsid w:val="00820EA5"/>
    <w:rsid w:val="00821C7F"/>
    <w:rsid w:val="00822CB8"/>
    <w:rsid w:val="00822F5A"/>
    <w:rsid w:val="00823679"/>
    <w:rsid w:val="00823C99"/>
    <w:rsid w:val="00824B5F"/>
    <w:rsid w:val="00824B8C"/>
    <w:rsid w:val="008255B4"/>
    <w:rsid w:val="00825B0D"/>
    <w:rsid w:val="00826128"/>
    <w:rsid w:val="0082661D"/>
    <w:rsid w:val="008273DE"/>
    <w:rsid w:val="00827F19"/>
    <w:rsid w:val="00830244"/>
    <w:rsid w:val="00830345"/>
    <w:rsid w:val="00831965"/>
    <w:rsid w:val="00832D5D"/>
    <w:rsid w:val="008330DA"/>
    <w:rsid w:val="008332DC"/>
    <w:rsid w:val="00833D4D"/>
    <w:rsid w:val="008343A2"/>
    <w:rsid w:val="00834766"/>
    <w:rsid w:val="00834BB4"/>
    <w:rsid w:val="008351D9"/>
    <w:rsid w:val="008360CA"/>
    <w:rsid w:val="00836ACA"/>
    <w:rsid w:val="00837630"/>
    <w:rsid w:val="008377B6"/>
    <w:rsid w:val="00840690"/>
    <w:rsid w:val="008408CC"/>
    <w:rsid w:val="00840917"/>
    <w:rsid w:val="00840C20"/>
    <w:rsid w:val="00840FEA"/>
    <w:rsid w:val="00841803"/>
    <w:rsid w:val="00843682"/>
    <w:rsid w:val="008438A6"/>
    <w:rsid w:val="00845297"/>
    <w:rsid w:val="00845DE8"/>
    <w:rsid w:val="00846B99"/>
    <w:rsid w:val="008500AD"/>
    <w:rsid w:val="00850B19"/>
    <w:rsid w:val="00851253"/>
    <w:rsid w:val="0085133A"/>
    <w:rsid w:val="00851771"/>
    <w:rsid w:val="00851D7A"/>
    <w:rsid w:val="00853009"/>
    <w:rsid w:val="008543DE"/>
    <w:rsid w:val="00854C80"/>
    <w:rsid w:val="00854EBE"/>
    <w:rsid w:val="00854ECB"/>
    <w:rsid w:val="008554FB"/>
    <w:rsid w:val="008558DD"/>
    <w:rsid w:val="00857196"/>
    <w:rsid w:val="00857FA9"/>
    <w:rsid w:val="008602A2"/>
    <w:rsid w:val="00860E4A"/>
    <w:rsid w:val="008611A5"/>
    <w:rsid w:val="00862112"/>
    <w:rsid w:val="0086232F"/>
    <w:rsid w:val="008624AE"/>
    <w:rsid w:val="008629BB"/>
    <w:rsid w:val="00862B5E"/>
    <w:rsid w:val="00863763"/>
    <w:rsid w:val="0086396B"/>
    <w:rsid w:val="00864933"/>
    <w:rsid w:val="00865073"/>
    <w:rsid w:val="00865E35"/>
    <w:rsid w:val="008667AA"/>
    <w:rsid w:val="0086708E"/>
    <w:rsid w:val="0087052D"/>
    <w:rsid w:val="00870DFF"/>
    <w:rsid w:val="008712D5"/>
    <w:rsid w:val="00871F8D"/>
    <w:rsid w:val="008727D9"/>
    <w:rsid w:val="00874335"/>
    <w:rsid w:val="008756B3"/>
    <w:rsid w:val="00875C1A"/>
    <w:rsid w:val="00875C23"/>
    <w:rsid w:val="00876AEE"/>
    <w:rsid w:val="00876D12"/>
    <w:rsid w:val="008773DE"/>
    <w:rsid w:val="00880840"/>
    <w:rsid w:val="00880F96"/>
    <w:rsid w:val="00881151"/>
    <w:rsid w:val="00881DC5"/>
    <w:rsid w:val="0088242F"/>
    <w:rsid w:val="00882FC4"/>
    <w:rsid w:val="008832B1"/>
    <w:rsid w:val="00883ADB"/>
    <w:rsid w:val="00884B83"/>
    <w:rsid w:val="0088516B"/>
    <w:rsid w:val="008859BF"/>
    <w:rsid w:val="0088665A"/>
    <w:rsid w:val="00890859"/>
    <w:rsid w:val="00890B2A"/>
    <w:rsid w:val="00890D2E"/>
    <w:rsid w:val="00891276"/>
    <w:rsid w:val="00891293"/>
    <w:rsid w:val="00891970"/>
    <w:rsid w:val="008919B8"/>
    <w:rsid w:val="00893208"/>
    <w:rsid w:val="00894192"/>
    <w:rsid w:val="00894B39"/>
    <w:rsid w:val="00895A21"/>
    <w:rsid w:val="00895A95"/>
    <w:rsid w:val="00896636"/>
    <w:rsid w:val="0089672E"/>
    <w:rsid w:val="00896A3D"/>
    <w:rsid w:val="008973B0"/>
    <w:rsid w:val="008A0B1E"/>
    <w:rsid w:val="008A0D39"/>
    <w:rsid w:val="008A1FAF"/>
    <w:rsid w:val="008A2221"/>
    <w:rsid w:val="008A2521"/>
    <w:rsid w:val="008A2526"/>
    <w:rsid w:val="008A2A81"/>
    <w:rsid w:val="008A2ABF"/>
    <w:rsid w:val="008A2F46"/>
    <w:rsid w:val="008A2FEC"/>
    <w:rsid w:val="008A3286"/>
    <w:rsid w:val="008A32D8"/>
    <w:rsid w:val="008A33C3"/>
    <w:rsid w:val="008A3401"/>
    <w:rsid w:val="008A3FE9"/>
    <w:rsid w:val="008A4218"/>
    <w:rsid w:val="008A53B8"/>
    <w:rsid w:val="008A55F6"/>
    <w:rsid w:val="008A617E"/>
    <w:rsid w:val="008B0116"/>
    <w:rsid w:val="008B0748"/>
    <w:rsid w:val="008B1CAF"/>
    <w:rsid w:val="008B29EC"/>
    <w:rsid w:val="008B3DEB"/>
    <w:rsid w:val="008B4072"/>
    <w:rsid w:val="008B45CC"/>
    <w:rsid w:val="008B4653"/>
    <w:rsid w:val="008B47BF"/>
    <w:rsid w:val="008B4AA7"/>
    <w:rsid w:val="008B4B84"/>
    <w:rsid w:val="008B4F01"/>
    <w:rsid w:val="008B624B"/>
    <w:rsid w:val="008C0421"/>
    <w:rsid w:val="008C0D99"/>
    <w:rsid w:val="008C12A3"/>
    <w:rsid w:val="008C1316"/>
    <w:rsid w:val="008C19BA"/>
    <w:rsid w:val="008C1C01"/>
    <w:rsid w:val="008C241D"/>
    <w:rsid w:val="008C2631"/>
    <w:rsid w:val="008C2C3B"/>
    <w:rsid w:val="008C2F92"/>
    <w:rsid w:val="008C305C"/>
    <w:rsid w:val="008C406D"/>
    <w:rsid w:val="008C44E1"/>
    <w:rsid w:val="008C4EFE"/>
    <w:rsid w:val="008C5123"/>
    <w:rsid w:val="008C5A36"/>
    <w:rsid w:val="008C5B31"/>
    <w:rsid w:val="008C5CEA"/>
    <w:rsid w:val="008C612A"/>
    <w:rsid w:val="008C651B"/>
    <w:rsid w:val="008C7C94"/>
    <w:rsid w:val="008D038B"/>
    <w:rsid w:val="008D07CF"/>
    <w:rsid w:val="008D0EA8"/>
    <w:rsid w:val="008D1054"/>
    <w:rsid w:val="008D20C9"/>
    <w:rsid w:val="008D2686"/>
    <w:rsid w:val="008D2B7B"/>
    <w:rsid w:val="008D2BBB"/>
    <w:rsid w:val="008D30CF"/>
    <w:rsid w:val="008D33FB"/>
    <w:rsid w:val="008D3CAA"/>
    <w:rsid w:val="008D40FC"/>
    <w:rsid w:val="008D6348"/>
    <w:rsid w:val="008D6DEE"/>
    <w:rsid w:val="008D7AA8"/>
    <w:rsid w:val="008D7B1A"/>
    <w:rsid w:val="008E079A"/>
    <w:rsid w:val="008E0EEA"/>
    <w:rsid w:val="008E0EEB"/>
    <w:rsid w:val="008E0FF7"/>
    <w:rsid w:val="008E1683"/>
    <w:rsid w:val="008E1AD4"/>
    <w:rsid w:val="008E1BFE"/>
    <w:rsid w:val="008E1DBC"/>
    <w:rsid w:val="008E1DDD"/>
    <w:rsid w:val="008E1E07"/>
    <w:rsid w:val="008E1E7E"/>
    <w:rsid w:val="008E30EB"/>
    <w:rsid w:val="008E4290"/>
    <w:rsid w:val="008E42A7"/>
    <w:rsid w:val="008E646E"/>
    <w:rsid w:val="008E682F"/>
    <w:rsid w:val="008E6B6A"/>
    <w:rsid w:val="008F04B5"/>
    <w:rsid w:val="008F0E9E"/>
    <w:rsid w:val="008F0EB0"/>
    <w:rsid w:val="008F196C"/>
    <w:rsid w:val="008F1C91"/>
    <w:rsid w:val="008F1DA8"/>
    <w:rsid w:val="008F1DB5"/>
    <w:rsid w:val="008F24D2"/>
    <w:rsid w:val="008F292B"/>
    <w:rsid w:val="008F30FB"/>
    <w:rsid w:val="008F3793"/>
    <w:rsid w:val="008F4A7E"/>
    <w:rsid w:val="008F5154"/>
    <w:rsid w:val="008F59F1"/>
    <w:rsid w:val="008F64B7"/>
    <w:rsid w:val="008F6861"/>
    <w:rsid w:val="008F73D7"/>
    <w:rsid w:val="008F7B94"/>
    <w:rsid w:val="008F7CD8"/>
    <w:rsid w:val="009000FF"/>
    <w:rsid w:val="00903CB5"/>
    <w:rsid w:val="009048CD"/>
    <w:rsid w:val="009062AD"/>
    <w:rsid w:val="00907157"/>
    <w:rsid w:val="00907DD5"/>
    <w:rsid w:val="009114C3"/>
    <w:rsid w:val="00911EA0"/>
    <w:rsid w:val="00911EB1"/>
    <w:rsid w:val="00913851"/>
    <w:rsid w:val="009141BC"/>
    <w:rsid w:val="00914432"/>
    <w:rsid w:val="00914736"/>
    <w:rsid w:val="00914DFB"/>
    <w:rsid w:val="00915095"/>
    <w:rsid w:val="00915779"/>
    <w:rsid w:val="009169AC"/>
    <w:rsid w:val="00917320"/>
    <w:rsid w:val="009173EA"/>
    <w:rsid w:val="00917B5E"/>
    <w:rsid w:val="0092003D"/>
    <w:rsid w:val="009201B1"/>
    <w:rsid w:val="00920D84"/>
    <w:rsid w:val="00920EEF"/>
    <w:rsid w:val="00921A49"/>
    <w:rsid w:val="00922007"/>
    <w:rsid w:val="009230F9"/>
    <w:rsid w:val="0092453C"/>
    <w:rsid w:val="00924F9E"/>
    <w:rsid w:val="009254EB"/>
    <w:rsid w:val="00930E61"/>
    <w:rsid w:val="00930EC1"/>
    <w:rsid w:val="00931377"/>
    <w:rsid w:val="00932187"/>
    <w:rsid w:val="00932CEB"/>
    <w:rsid w:val="00933AD5"/>
    <w:rsid w:val="00935B1E"/>
    <w:rsid w:val="00935EC6"/>
    <w:rsid w:val="00936CD3"/>
    <w:rsid w:val="00936DCC"/>
    <w:rsid w:val="00936E95"/>
    <w:rsid w:val="0093795A"/>
    <w:rsid w:val="00937A44"/>
    <w:rsid w:val="009401C9"/>
    <w:rsid w:val="00940D59"/>
    <w:rsid w:val="00942A78"/>
    <w:rsid w:val="00942B52"/>
    <w:rsid w:val="0094321D"/>
    <w:rsid w:val="0094403F"/>
    <w:rsid w:val="0094435E"/>
    <w:rsid w:val="00944CF7"/>
    <w:rsid w:val="00944F38"/>
    <w:rsid w:val="00946094"/>
    <w:rsid w:val="009474C2"/>
    <w:rsid w:val="009477FE"/>
    <w:rsid w:val="00947B3C"/>
    <w:rsid w:val="009513DC"/>
    <w:rsid w:val="00951702"/>
    <w:rsid w:val="00952C9C"/>
    <w:rsid w:val="00952FA7"/>
    <w:rsid w:val="00953420"/>
    <w:rsid w:val="00953805"/>
    <w:rsid w:val="009549FD"/>
    <w:rsid w:val="00954B25"/>
    <w:rsid w:val="00954FE7"/>
    <w:rsid w:val="009552B0"/>
    <w:rsid w:val="00955B71"/>
    <w:rsid w:val="00955C4F"/>
    <w:rsid w:val="00957B13"/>
    <w:rsid w:val="00960D5B"/>
    <w:rsid w:val="00961E3D"/>
    <w:rsid w:val="009625CE"/>
    <w:rsid w:val="0096346D"/>
    <w:rsid w:val="00964700"/>
    <w:rsid w:val="00964E2B"/>
    <w:rsid w:val="009652AB"/>
    <w:rsid w:val="00965478"/>
    <w:rsid w:val="00966302"/>
    <w:rsid w:val="009672C6"/>
    <w:rsid w:val="009673DE"/>
    <w:rsid w:val="009673E5"/>
    <w:rsid w:val="0097180C"/>
    <w:rsid w:val="00971A73"/>
    <w:rsid w:val="0097225A"/>
    <w:rsid w:val="009729C1"/>
    <w:rsid w:val="00973859"/>
    <w:rsid w:val="00974061"/>
    <w:rsid w:val="0097444D"/>
    <w:rsid w:val="0097490E"/>
    <w:rsid w:val="00974F58"/>
    <w:rsid w:val="009752F1"/>
    <w:rsid w:val="00975698"/>
    <w:rsid w:val="00975730"/>
    <w:rsid w:val="00975DAD"/>
    <w:rsid w:val="0097624A"/>
    <w:rsid w:val="00976F1F"/>
    <w:rsid w:val="009770C5"/>
    <w:rsid w:val="009773BA"/>
    <w:rsid w:val="00977549"/>
    <w:rsid w:val="009804F9"/>
    <w:rsid w:val="00980505"/>
    <w:rsid w:val="0098088C"/>
    <w:rsid w:val="0098173F"/>
    <w:rsid w:val="009817CE"/>
    <w:rsid w:val="00982B0A"/>
    <w:rsid w:val="009840EB"/>
    <w:rsid w:val="009842C9"/>
    <w:rsid w:val="00986DFE"/>
    <w:rsid w:val="0098719B"/>
    <w:rsid w:val="00987A5A"/>
    <w:rsid w:val="00987ED2"/>
    <w:rsid w:val="009903A8"/>
    <w:rsid w:val="009915A1"/>
    <w:rsid w:val="00992C87"/>
    <w:rsid w:val="00992FBF"/>
    <w:rsid w:val="00993388"/>
    <w:rsid w:val="00993A41"/>
    <w:rsid w:val="009964C2"/>
    <w:rsid w:val="00996633"/>
    <w:rsid w:val="0099672D"/>
    <w:rsid w:val="0099684F"/>
    <w:rsid w:val="00996B10"/>
    <w:rsid w:val="009976AA"/>
    <w:rsid w:val="00997C05"/>
    <w:rsid w:val="009A17CB"/>
    <w:rsid w:val="009A26E7"/>
    <w:rsid w:val="009A552D"/>
    <w:rsid w:val="009A6069"/>
    <w:rsid w:val="009A64B6"/>
    <w:rsid w:val="009A79B2"/>
    <w:rsid w:val="009B0E34"/>
    <w:rsid w:val="009B0FAA"/>
    <w:rsid w:val="009B122B"/>
    <w:rsid w:val="009B2322"/>
    <w:rsid w:val="009B2A03"/>
    <w:rsid w:val="009B3786"/>
    <w:rsid w:val="009B38E2"/>
    <w:rsid w:val="009B3AAA"/>
    <w:rsid w:val="009B432B"/>
    <w:rsid w:val="009B5208"/>
    <w:rsid w:val="009B5569"/>
    <w:rsid w:val="009B59DD"/>
    <w:rsid w:val="009B5C2A"/>
    <w:rsid w:val="009B5ECC"/>
    <w:rsid w:val="009B6A7D"/>
    <w:rsid w:val="009B70E8"/>
    <w:rsid w:val="009B7617"/>
    <w:rsid w:val="009C109E"/>
    <w:rsid w:val="009C18BE"/>
    <w:rsid w:val="009C1B5D"/>
    <w:rsid w:val="009C1C82"/>
    <w:rsid w:val="009C269C"/>
    <w:rsid w:val="009C2B72"/>
    <w:rsid w:val="009C2DD5"/>
    <w:rsid w:val="009C3146"/>
    <w:rsid w:val="009C3DDB"/>
    <w:rsid w:val="009C4376"/>
    <w:rsid w:val="009C4664"/>
    <w:rsid w:val="009C4945"/>
    <w:rsid w:val="009C59EA"/>
    <w:rsid w:val="009C5E38"/>
    <w:rsid w:val="009C6A56"/>
    <w:rsid w:val="009C6C0C"/>
    <w:rsid w:val="009C6CCC"/>
    <w:rsid w:val="009C6DE5"/>
    <w:rsid w:val="009C6FC9"/>
    <w:rsid w:val="009D1318"/>
    <w:rsid w:val="009D1B5F"/>
    <w:rsid w:val="009D39A2"/>
    <w:rsid w:val="009D3D3C"/>
    <w:rsid w:val="009D46C2"/>
    <w:rsid w:val="009D5A46"/>
    <w:rsid w:val="009D6418"/>
    <w:rsid w:val="009D65A0"/>
    <w:rsid w:val="009D66BE"/>
    <w:rsid w:val="009D7E1D"/>
    <w:rsid w:val="009E0A2C"/>
    <w:rsid w:val="009E145F"/>
    <w:rsid w:val="009E1749"/>
    <w:rsid w:val="009E17EC"/>
    <w:rsid w:val="009E28FA"/>
    <w:rsid w:val="009E2A70"/>
    <w:rsid w:val="009E375D"/>
    <w:rsid w:val="009E3FEC"/>
    <w:rsid w:val="009E4888"/>
    <w:rsid w:val="009E571B"/>
    <w:rsid w:val="009E574A"/>
    <w:rsid w:val="009E66F0"/>
    <w:rsid w:val="009E6776"/>
    <w:rsid w:val="009E6CB4"/>
    <w:rsid w:val="009E6E5C"/>
    <w:rsid w:val="009E6F28"/>
    <w:rsid w:val="009E76F8"/>
    <w:rsid w:val="009E7E30"/>
    <w:rsid w:val="009F00BA"/>
    <w:rsid w:val="009F1486"/>
    <w:rsid w:val="009F1E24"/>
    <w:rsid w:val="009F311C"/>
    <w:rsid w:val="009F37E1"/>
    <w:rsid w:val="009F37FC"/>
    <w:rsid w:val="009F38C5"/>
    <w:rsid w:val="009F3EBC"/>
    <w:rsid w:val="009F49AD"/>
    <w:rsid w:val="009F4BBF"/>
    <w:rsid w:val="009F55F1"/>
    <w:rsid w:val="009F65CE"/>
    <w:rsid w:val="009F679C"/>
    <w:rsid w:val="009F72AB"/>
    <w:rsid w:val="009F73DD"/>
    <w:rsid w:val="009F7FE0"/>
    <w:rsid w:val="00A004DA"/>
    <w:rsid w:val="00A008C8"/>
    <w:rsid w:val="00A02333"/>
    <w:rsid w:val="00A0238C"/>
    <w:rsid w:val="00A030D0"/>
    <w:rsid w:val="00A03387"/>
    <w:rsid w:val="00A03A38"/>
    <w:rsid w:val="00A04542"/>
    <w:rsid w:val="00A064F2"/>
    <w:rsid w:val="00A065B3"/>
    <w:rsid w:val="00A06813"/>
    <w:rsid w:val="00A068CE"/>
    <w:rsid w:val="00A06B04"/>
    <w:rsid w:val="00A07921"/>
    <w:rsid w:val="00A07BF4"/>
    <w:rsid w:val="00A10A5B"/>
    <w:rsid w:val="00A12480"/>
    <w:rsid w:val="00A131FA"/>
    <w:rsid w:val="00A14039"/>
    <w:rsid w:val="00A14333"/>
    <w:rsid w:val="00A15041"/>
    <w:rsid w:val="00A15534"/>
    <w:rsid w:val="00A155DE"/>
    <w:rsid w:val="00A1561B"/>
    <w:rsid w:val="00A158E2"/>
    <w:rsid w:val="00A159BF"/>
    <w:rsid w:val="00A16987"/>
    <w:rsid w:val="00A170E5"/>
    <w:rsid w:val="00A17327"/>
    <w:rsid w:val="00A179B8"/>
    <w:rsid w:val="00A17FDE"/>
    <w:rsid w:val="00A2118A"/>
    <w:rsid w:val="00A22D7F"/>
    <w:rsid w:val="00A22E67"/>
    <w:rsid w:val="00A24A5F"/>
    <w:rsid w:val="00A2523A"/>
    <w:rsid w:val="00A253AE"/>
    <w:rsid w:val="00A255BE"/>
    <w:rsid w:val="00A25ED6"/>
    <w:rsid w:val="00A27764"/>
    <w:rsid w:val="00A30E36"/>
    <w:rsid w:val="00A3104D"/>
    <w:rsid w:val="00A3261E"/>
    <w:rsid w:val="00A32AA2"/>
    <w:rsid w:val="00A32CA3"/>
    <w:rsid w:val="00A36084"/>
    <w:rsid w:val="00A36530"/>
    <w:rsid w:val="00A36F1A"/>
    <w:rsid w:val="00A408F3"/>
    <w:rsid w:val="00A41032"/>
    <w:rsid w:val="00A41D95"/>
    <w:rsid w:val="00A43768"/>
    <w:rsid w:val="00A45A9D"/>
    <w:rsid w:val="00A464A0"/>
    <w:rsid w:val="00A47322"/>
    <w:rsid w:val="00A4740B"/>
    <w:rsid w:val="00A47464"/>
    <w:rsid w:val="00A5052D"/>
    <w:rsid w:val="00A5065D"/>
    <w:rsid w:val="00A50A7C"/>
    <w:rsid w:val="00A50C7C"/>
    <w:rsid w:val="00A514C0"/>
    <w:rsid w:val="00A517D2"/>
    <w:rsid w:val="00A522E7"/>
    <w:rsid w:val="00A52776"/>
    <w:rsid w:val="00A527CC"/>
    <w:rsid w:val="00A52A4C"/>
    <w:rsid w:val="00A53565"/>
    <w:rsid w:val="00A53893"/>
    <w:rsid w:val="00A54376"/>
    <w:rsid w:val="00A56822"/>
    <w:rsid w:val="00A570B7"/>
    <w:rsid w:val="00A60A2F"/>
    <w:rsid w:val="00A60D39"/>
    <w:rsid w:val="00A6110B"/>
    <w:rsid w:val="00A617E0"/>
    <w:rsid w:val="00A618A1"/>
    <w:rsid w:val="00A64735"/>
    <w:rsid w:val="00A647D5"/>
    <w:rsid w:val="00A6582B"/>
    <w:rsid w:val="00A67541"/>
    <w:rsid w:val="00A7095F"/>
    <w:rsid w:val="00A70B55"/>
    <w:rsid w:val="00A711D2"/>
    <w:rsid w:val="00A712B8"/>
    <w:rsid w:val="00A719AA"/>
    <w:rsid w:val="00A71B30"/>
    <w:rsid w:val="00A728AA"/>
    <w:rsid w:val="00A72E99"/>
    <w:rsid w:val="00A72FDE"/>
    <w:rsid w:val="00A74223"/>
    <w:rsid w:val="00A74C7B"/>
    <w:rsid w:val="00A75C3A"/>
    <w:rsid w:val="00A773E9"/>
    <w:rsid w:val="00A80D51"/>
    <w:rsid w:val="00A80D77"/>
    <w:rsid w:val="00A81DA5"/>
    <w:rsid w:val="00A82323"/>
    <w:rsid w:val="00A836DF"/>
    <w:rsid w:val="00A84C1A"/>
    <w:rsid w:val="00A84F54"/>
    <w:rsid w:val="00A854C2"/>
    <w:rsid w:val="00A85A05"/>
    <w:rsid w:val="00A8629A"/>
    <w:rsid w:val="00A862CC"/>
    <w:rsid w:val="00A8687F"/>
    <w:rsid w:val="00A908D4"/>
    <w:rsid w:val="00A90C78"/>
    <w:rsid w:val="00A90EF5"/>
    <w:rsid w:val="00A9154B"/>
    <w:rsid w:val="00A91D80"/>
    <w:rsid w:val="00A91EE8"/>
    <w:rsid w:val="00A9202A"/>
    <w:rsid w:val="00A92DBD"/>
    <w:rsid w:val="00A9354D"/>
    <w:rsid w:val="00A936C4"/>
    <w:rsid w:val="00A947EE"/>
    <w:rsid w:val="00A94F0B"/>
    <w:rsid w:val="00A95970"/>
    <w:rsid w:val="00A966E5"/>
    <w:rsid w:val="00A9711A"/>
    <w:rsid w:val="00A9798A"/>
    <w:rsid w:val="00AA0014"/>
    <w:rsid w:val="00AA1053"/>
    <w:rsid w:val="00AA11F9"/>
    <w:rsid w:val="00AA1D84"/>
    <w:rsid w:val="00AA20E9"/>
    <w:rsid w:val="00AA25B9"/>
    <w:rsid w:val="00AA29F2"/>
    <w:rsid w:val="00AA32B4"/>
    <w:rsid w:val="00AA3612"/>
    <w:rsid w:val="00AA3D25"/>
    <w:rsid w:val="00AA3E0C"/>
    <w:rsid w:val="00AA4A53"/>
    <w:rsid w:val="00AA5938"/>
    <w:rsid w:val="00AA622F"/>
    <w:rsid w:val="00AB02DC"/>
    <w:rsid w:val="00AB04F1"/>
    <w:rsid w:val="00AB19EF"/>
    <w:rsid w:val="00AB21DA"/>
    <w:rsid w:val="00AB4380"/>
    <w:rsid w:val="00AB4433"/>
    <w:rsid w:val="00AB4442"/>
    <w:rsid w:val="00AB5DC5"/>
    <w:rsid w:val="00AB5F15"/>
    <w:rsid w:val="00AB6035"/>
    <w:rsid w:val="00AC0559"/>
    <w:rsid w:val="00AC1120"/>
    <w:rsid w:val="00AC1251"/>
    <w:rsid w:val="00AC2F9E"/>
    <w:rsid w:val="00AC32C5"/>
    <w:rsid w:val="00AC3BFA"/>
    <w:rsid w:val="00AC3DA3"/>
    <w:rsid w:val="00AC5E07"/>
    <w:rsid w:val="00AC63E7"/>
    <w:rsid w:val="00AC6613"/>
    <w:rsid w:val="00AC6E0C"/>
    <w:rsid w:val="00AC731C"/>
    <w:rsid w:val="00AC74AA"/>
    <w:rsid w:val="00AD11B3"/>
    <w:rsid w:val="00AD19F4"/>
    <w:rsid w:val="00AD1D86"/>
    <w:rsid w:val="00AD223E"/>
    <w:rsid w:val="00AD2985"/>
    <w:rsid w:val="00AD3E15"/>
    <w:rsid w:val="00AD59F5"/>
    <w:rsid w:val="00AD5C5C"/>
    <w:rsid w:val="00AD6144"/>
    <w:rsid w:val="00AD6838"/>
    <w:rsid w:val="00AD6853"/>
    <w:rsid w:val="00AD6DB0"/>
    <w:rsid w:val="00AD773A"/>
    <w:rsid w:val="00AE01A9"/>
    <w:rsid w:val="00AE0D78"/>
    <w:rsid w:val="00AE15FF"/>
    <w:rsid w:val="00AE2D94"/>
    <w:rsid w:val="00AE330C"/>
    <w:rsid w:val="00AE58C0"/>
    <w:rsid w:val="00AE5A36"/>
    <w:rsid w:val="00AE63EF"/>
    <w:rsid w:val="00AE6444"/>
    <w:rsid w:val="00AE6671"/>
    <w:rsid w:val="00AE771A"/>
    <w:rsid w:val="00AE79F3"/>
    <w:rsid w:val="00AE7DEB"/>
    <w:rsid w:val="00AF0A27"/>
    <w:rsid w:val="00AF11B1"/>
    <w:rsid w:val="00AF1AE8"/>
    <w:rsid w:val="00AF1BAB"/>
    <w:rsid w:val="00AF252E"/>
    <w:rsid w:val="00AF26BD"/>
    <w:rsid w:val="00AF2EFA"/>
    <w:rsid w:val="00AF3066"/>
    <w:rsid w:val="00AF353B"/>
    <w:rsid w:val="00B00478"/>
    <w:rsid w:val="00B00F32"/>
    <w:rsid w:val="00B01B44"/>
    <w:rsid w:val="00B01CC9"/>
    <w:rsid w:val="00B023D3"/>
    <w:rsid w:val="00B037AB"/>
    <w:rsid w:val="00B04082"/>
    <w:rsid w:val="00B04FEF"/>
    <w:rsid w:val="00B050C2"/>
    <w:rsid w:val="00B06689"/>
    <w:rsid w:val="00B1033B"/>
    <w:rsid w:val="00B105A8"/>
    <w:rsid w:val="00B1076B"/>
    <w:rsid w:val="00B140D9"/>
    <w:rsid w:val="00B14EF3"/>
    <w:rsid w:val="00B14FFE"/>
    <w:rsid w:val="00B15A82"/>
    <w:rsid w:val="00B1634B"/>
    <w:rsid w:val="00B178F1"/>
    <w:rsid w:val="00B20B76"/>
    <w:rsid w:val="00B21342"/>
    <w:rsid w:val="00B21A64"/>
    <w:rsid w:val="00B2200C"/>
    <w:rsid w:val="00B238FD"/>
    <w:rsid w:val="00B24712"/>
    <w:rsid w:val="00B248C0"/>
    <w:rsid w:val="00B252DD"/>
    <w:rsid w:val="00B25484"/>
    <w:rsid w:val="00B26180"/>
    <w:rsid w:val="00B27C0E"/>
    <w:rsid w:val="00B27E97"/>
    <w:rsid w:val="00B27F02"/>
    <w:rsid w:val="00B27FA3"/>
    <w:rsid w:val="00B30D55"/>
    <w:rsid w:val="00B315B5"/>
    <w:rsid w:val="00B31F02"/>
    <w:rsid w:val="00B32ACA"/>
    <w:rsid w:val="00B32B3D"/>
    <w:rsid w:val="00B332C5"/>
    <w:rsid w:val="00B33ABA"/>
    <w:rsid w:val="00B33C87"/>
    <w:rsid w:val="00B3420A"/>
    <w:rsid w:val="00B3558B"/>
    <w:rsid w:val="00B36FE1"/>
    <w:rsid w:val="00B3733B"/>
    <w:rsid w:val="00B405E8"/>
    <w:rsid w:val="00B40AEF"/>
    <w:rsid w:val="00B40B56"/>
    <w:rsid w:val="00B40C29"/>
    <w:rsid w:val="00B40EA5"/>
    <w:rsid w:val="00B411FD"/>
    <w:rsid w:val="00B41913"/>
    <w:rsid w:val="00B419CE"/>
    <w:rsid w:val="00B41F95"/>
    <w:rsid w:val="00B423A8"/>
    <w:rsid w:val="00B43439"/>
    <w:rsid w:val="00B43C40"/>
    <w:rsid w:val="00B44065"/>
    <w:rsid w:val="00B44149"/>
    <w:rsid w:val="00B44956"/>
    <w:rsid w:val="00B45ADC"/>
    <w:rsid w:val="00B461FC"/>
    <w:rsid w:val="00B46A07"/>
    <w:rsid w:val="00B47A68"/>
    <w:rsid w:val="00B47C41"/>
    <w:rsid w:val="00B50357"/>
    <w:rsid w:val="00B503F5"/>
    <w:rsid w:val="00B50FC4"/>
    <w:rsid w:val="00B51EEA"/>
    <w:rsid w:val="00B52DAA"/>
    <w:rsid w:val="00B52DD5"/>
    <w:rsid w:val="00B5399A"/>
    <w:rsid w:val="00B54016"/>
    <w:rsid w:val="00B540BE"/>
    <w:rsid w:val="00B5633E"/>
    <w:rsid w:val="00B5635D"/>
    <w:rsid w:val="00B57345"/>
    <w:rsid w:val="00B5777B"/>
    <w:rsid w:val="00B57AFE"/>
    <w:rsid w:val="00B6063F"/>
    <w:rsid w:val="00B60857"/>
    <w:rsid w:val="00B60B39"/>
    <w:rsid w:val="00B619D5"/>
    <w:rsid w:val="00B61C47"/>
    <w:rsid w:val="00B61F5A"/>
    <w:rsid w:val="00B635FD"/>
    <w:rsid w:val="00B64609"/>
    <w:rsid w:val="00B64CF0"/>
    <w:rsid w:val="00B66D0E"/>
    <w:rsid w:val="00B6740C"/>
    <w:rsid w:val="00B678DE"/>
    <w:rsid w:val="00B67F40"/>
    <w:rsid w:val="00B71087"/>
    <w:rsid w:val="00B7130B"/>
    <w:rsid w:val="00B7195B"/>
    <w:rsid w:val="00B719E7"/>
    <w:rsid w:val="00B71D1B"/>
    <w:rsid w:val="00B721A0"/>
    <w:rsid w:val="00B7269C"/>
    <w:rsid w:val="00B72B4C"/>
    <w:rsid w:val="00B72C04"/>
    <w:rsid w:val="00B739D9"/>
    <w:rsid w:val="00B74967"/>
    <w:rsid w:val="00B74995"/>
    <w:rsid w:val="00B74CDF"/>
    <w:rsid w:val="00B75762"/>
    <w:rsid w:val="00B758B6"/>
    <w:rsid w:val="00B764A9"/>
    <w:rsid w:val="00B77005"/>
    <w:rsid w:val="00B77A6F"/>
    <w:rsid w:val="00B827B7"/>
    <w:rsid w:val="00B8290E"/>
    <w:rsid w:val="00B82C90"/>
    <w:rsid w:val="00B83B6C"/>
    <w:rsid w:val="00B87724"/>
    <w:rsid w:val="00B91F49"/>
    <w:rsid w:val="00B92703"/>
    <w:rsid w:val="00B92F50"/>
    <w:rsid w:val="00B92F9F"/>
    <w:rsid w:val="00B92FE0"/>
    <w:rsid w:val="00B9368D"/>
    <w:rsid w:val="00B94022"/>
    <w:rsid w:val="00B94151"/>
    <w:rsid w:val="00B94B0B"/>
    <w:rsid w:val="00B94C1A"/>
    <w:rsid w:val="00B957DE"/>
    <w:rsid w:val="00B95B2D"/>
    <w:rsid w:val="00B95C69"/>
    <w:rsid w:val="00B95FCA"/>
    <w:rsid w:val="00B9627A"/>
    <w:rsid w:val="00B97426"/>
    <w:rsid w:val="00B97C1A"/>
    <w:rsid w:val="00B97C1E"/>
    <w:rsid w:val="00BA0DCF"/>
    <w:rsid w:val="00BA1CB5"/>
    <w:rsid w:val="00BA3E00"/>
    <w:rsid w:val="00BA3E08"/>
    <w:rsid w:val="00BA42C9"/>
    <w:rsid w:val="00BA5838"/>
    <w:rsid w:val="00BA66C9"/>
    <w:rsid w:val="00BA6D08"/>
    <w:rsid w:val="00BA79EE"/>
    <w:rsid w:val="00BB06E6"/>
    <w:rsid w:val="00BB128E"/>
    <w:rsid w:val="00BB1547"/>
    <w:rsid w:val="00BB23CF"/>
    <w:rsid w:val="00BB23F1"/>
    <w:rsid w:val="00BB38EC"/>
    <w:rsid w:val="00BB44B8"/>
    <w:rsid w:val="00BB48B7"/>
    <w:rsid w:val="00BB4C76"/>
    <w:rsid w:val="00BB5BF3"/>
    <w:rsid w:val="00BB5F28"/>
    <w:rsid w:val="00BB67E7"/>
    <w:rsid w:val="00BB6ADB"/>
    <w:rsid w:val="00BB6B08"/>
    <w:rsid w:val="00BB718F"/>
    <w:rsid w:val="00BC2964"/>
    <w:rsid w:val="00BC3C6A"/>
    <w:rsid w:val="00BC3EDD"/>
    <w:rsid w:val="00BC452D"/>
    <w:rsid w:val="00BC464A"/>
    <w:rsid w:val="00BC46F7"/>
    <w:rsid w:val="00BC499D"/>
    <w:rsid w:val="00BC5560"/>
    <w:rsid w:val="00BC5C64"/>
    <w:rsid w:val="00BC6243"/>
    <w:rsid w:val="00BC6295"/>
    <w:rsid w:val="00BC64C3"/>
    <w:rsid w:val="00BD052D"/>
    <w:rsid w:val="00BD076B"/>
    <w:rsid w:val="00BD1553"/>
    <w:rsid w:val="00BD1FE5"/>
    <w:rsid w:val="00BD21AA"/>
    <w:rsid w:val="00BD24A8"/>
    <w:rsid w:val="00BD36C6"/>
    <w:rsid w:val="00BD4B2E"/>
    <w:rsid w:val="00BD50A2"/>
    <w:rsid w:val="00BD5514"/>
    <w:rsid w:val="00BD5CF8"/>
    <w:rsid w:val="00BD5FB9"/>
    <w:rsid w:val="00BD618A"/>
    <w:rsid w:val="00BD6DB2"/>
    <w:rsid w:val="00BD74B9"/>
    <w:rsid w:val="00BD77BE"/>
    <w:rsid w:val="00BD7EF5"/>
    <w:rsid w:val="00BE02A8"/>
    <w:rsid w:val="00BE0948"/>
    <w:rsid w:val="00BE0A2C"/>
    <w:rsid w:val="00BE0F0C"/>
    <w:rsid w:val="00BE0F68"/>
    <w:rsid w:val="00BE393D"/>
    <w:rsid w:val="00BE4F0E"/>
    <w:rsid w:val="00BE557A"/>
    <w:rsid w:val="00BE793D"/>
    <w:rsid w:val="00BF056D"/>
    <w:rsid w:val="00BF1C19"/>
    <w:rsid w:val="00BF28D1"/>
    <w:rsid w:val="00BF2F3D"/>
    <w:rsid w:val="00BF3A83"/>
    <w:rsid w:val="00BF446F"/>
    <w:rsid w:val="00BF5C10"/>
    <w:rsid w:val="00BF6B61"/>
    <w:rsid w:val="00BF6C3D"/>
    <w:rsid w:val="00C002B6"/>
    <w:rsid w:val="00C0073C"/>
    <w:rsid w:val="00C02987"/>
    <w:rsid w:val="00C02E62"/>
    <w:rsid w:val="00C03255"/>
    <w:rsid w:val="00C04061"/>
    <w:rsid w:val="00C05080"/>
    <w:rsid w:val="00C0581C"/>
    <w:rsid w:val="00C06637"/>
    <w:rsid w:val="00C06A9F"/>
    <w:rsid w:val="00C074EF"/>
    <w:rsid w:val="00C077DA"/>
    <w:rsid w:val="00C07FEB"/>
    <w:rsid w:val="00C101C3"/>
    <w:rsid w:val="00C10DD7"/>
    <w:rsid w:val="00C1191E"/>
    <w:rsid w:val="00C119A3"/>
    <w:rsid w:val="00C121AC"/>
    <w:rsid w:val="00C12D35"/>
    <w:rsid w:val="00C1403A"/>
    <w:rsid w:val="00C143A7"/>
    <w:rsid w:val="00C147B5"/>
    <w:rsid w:val="00C15006"/>
    <w:rsid w:val="00C15D2A"/>
    <w:rsid w:val="00C17660"/>
    <w:rsid w:val="00C20399"/>
    <w:rsid w:val="00C20A7D"/>
    <w:rsid w:val="00C20EFF"/>
    <w:rsid w:val="00C2228B"/>
    <w:rsid w:val="00C2242F"/>
    <w:rsid w:val="00C22499"/>
    <w:rsid w:val="00C22BF0"/>
    <w:rsid w:val="00C23A2F"/>
    <w:rsid w:val="00C246A3"/>
    <w:rsid w:val="00C24F83"/>
    <w:rsid w:val="00C256BE"/>
    <w:rsid w:val="00C256DC"/>
    <w:rsid w:val="00C25C82"/>
    <w:rsid w:val="00C261B6"/>
    <w:rsid w:val="00C30BA8"/>
    <w:rsid w:val="00C31DFF"/>
    <w:rsid w:val="00C33A43"/>
    <w:rsid w:val="00C3430B"/>
    <w:rsid w:val="00C34CE6"/>
    <w:rsid w:val="00C35864"/>
    <w:rsid w:val="00C359CF"/>
    <w:rsid w:val="00C35C5F"/>
    <w:rsid w:val="00C36837"/>
    <w:rsid w:val="00C37589"/>
    <w:rsid w:val="00C40F67"/>
    <w:rsid w:val="00C41A56"/>
    <w:rsid w:val="00C42610"/>
    <w:rsid w:val="00C43B25"/>
    <w:rsid w:val="00C43CB9"/>
    <w:rsid w:val="00C45022"/>
    <w:rsid w:val="00C451D4"/>
    <w:rsid w:val="00C458BD"/>
    <w:rsid w:val="00C46001"/>
    <w:rsid w:val="00C46153"/>
    <w:rsid w:val="00C46B17"/>
    <w:rsid w:val="00C4752A"/>
    <w:rsid w:val="00C50BC3"/>
    <w:rsid w:val="00C51EDC"/>
    <w:rsid w:val="00C57359"/>
    <w:rsid w:val="00C57697"/>
    <w:rsid w:val="00C61295"/>
    <w:rsid w:val="00C62607"/>
    <w:rsid w:val="00C637DC"/>
    <w:rsid w:val="00C639DD"/>
    <w:rsid w:val="00C661F7"/>
    <w:rsid w:val="00C67A54"/>
    <w:rsid w:val="00C67CE2"/>
    <w:rsid w:val="00C70E81"/>
    <w:rsid w:val="00C728E9"/>
    <w:rsid w:val="00C73BA2"/>
    <w:rsid w:val="00C73E7D"/>
    <w:rsid w:val="00C76078"/>
    <w:rsid w:val="00C767B0"/>
    <w:rsid w:val="00C76A6B"/>
    <w:rsid w:val="00C76EFC"/>
    <w:rsid w:val="00C77791"/>
    <w:rsid w:val="00C77BDE"/>
    <w:rsid w:val="00C80278"/>
    <w:rsid w:val="00C80360"/>
    <w:rsid w:val="00C80956"/>
    <w:rsid w:val="00C80B84"/>
    <w:rsid w:val="00C81025"/>
    <w:rsid w:val="00C81735"/>
    <w:rsid w:val="00C82224"/>
    <w:rsid w:val="00C8283C"/>
    <w:rsid w:val="00C85C44"/>
    <w:rsid w:val="00C85E1B"/>
    <w:rsid w:val="00C8667A"/>
    <w:rsid w:val="00C900B4"/>
    <w:rsid w:val="00C902D4"/>
    <w:rsid w:val="00C903C9"/>
    <w:rsid w:val="00C90AD4"/>
    <w:rsid w:val="00C90F30"/>
    <w:rsid w:val="00C91905"/>
    <w:rsid w:val="00C91B24"/>
    <w:rsid w:val="00C91ECD"/>
    <w:rsid w:val="00C9276B"/>
    <w:rsid w:val="00C929EE"/>
    <w:rsid w:val="00C934D5"/>
    <w:rsid w:val="00C93A55"/>
    <w:rsid w:val="00C94627"/>
    <w:rsid w:val="00C94A70"/>
    <w:rsid w:val="00C95A96"/>
    <w:rsid w:val="00C95FAE"/>
    <w:rsid w:val="00C966CE"/>
    <w:rsid w:val="00C971AA"/>
    <w:rsid w:val="00C97EDB"/>
    <w:rsid w:val="00CA0DA0"/>
    <w:rsid w:val="00CA1348"/>
    <w:rsid w:val="00CA1AAD"/>
    <w:rsid w:val="00CA2030"/>
    <w:rsid w:val="00CA2A25"/>
    <w:rsid w:val="00CA2C83"/>
    <w:rsid w:val="00CA2CE3"/>
    <w:rsid w:val="00CA309F"/>
    <w:rsid w:val="00CA32DD"/>
    <w:rsid w:val="00CA33B4"/>
    <w:rsid w:val="00CA3411"/>
    <w:rsid w:val="00CA3989"/>
    <w:rsid w:val="00CA4457"/>
    <w:rsid w:val="00CA44FB"/>
    <w:rsid w:val="00CA4857"/>
    <w:rsid w:val="00CA4879"/>
    <w:rsid w:val="00CA5084"/>
    <w:rsid w:val="00CA5110"/>
    <w:rsid w:val="00CA5487"/>
    <w:rsid w:val="00CA5A3A"/>
    <w:rsid w:val="00CA64AD"/>
    <w:rsid w:val="00CA732F"/>
    <w:rsid w:val="00CA7BEA"/>
    <w:rsid w:val="00CB0A52"/>
    <w:rsid w:val="00CB1386"/>
    <w:rsid w:val="00CB1A0E"/>
    <w:rsid w:val="00CB34C3"/>
    <w:rsid w:val="00CB3C00"/>
    <w:rsid w:val="00CB4536"/>
    <w:rsid w:val="00CB5E28"/>
    <w:rsid w:val="00CB5F03"/>
    <w:rsid w:val="00CB63CF"/>
    <w:rsid w:val="00CB6778"/>
    <w:rsid w:val="00CB7575"/>
    <w:rsid w:val="00CB79EC"/>
    <w:rsid w:val="00CB7F7E"/>
    <w:rsid w:val="00CC0099"/>
    <w:rsid w:val="00CC0EEE"/>
    <w:rsid w:val="00CC1116"/>
    <w:rsid w:val="00CC11F4"/>
    <w:rsid w:val="00CC1C7E"/>
    <w:rsid w:val="00CC32DE"/>
    <w:rsid w:val="00CC3E9F"/>
    <w:rsid w:val="00CC405E"/>
    <w:rsid w:val="00CC4544"/>
    <w:rsid w:val="00CC45B0"/>
    <w:rsid w:val="00CC51EB"/>
    <w:rsid w:val="00CC5784"/>
    <w:rsid w:val="00CC5E6B"/>
    <w:rsid w:val="00CC5EA3"/>
    <w:rsid w:val="00CC64B6"/>
    <w:rsid w:val="00CC64D4"/>
    <w:rsid w:val="00CC67FF"/>
    <w:rsid w:val="00CD0164"/>
    <w:rsid w:val="00CD0483"/>
    <w:rsid w:val="00CD0F3D"/>
    <w:rsid w:val="00CD1344"/>
    <w:rsid w:val="00CD18EF"/>
    <w:rsid w:val="00CD20C5"/>
    <w:rsid w:val="00CD215C"/>
    <w:rsid w:val="00CD3086"/>
    <w:rsid w:val="00CD37C6"/>
    <w:rsid w:val="00CD3D64"/>
    <w:rsid w:val="00CD5F0F"/>
    <w:rsid w:val="00CD6F1C"/>
    <w:rsid w:val="00CD705B"/>
    <w:rsid w:val="00CD75BD"/>
    <w:rsid w:val="00CE0625"/>
    <w:rsid w:val="00CE1048"/>
    <w:rsid w:val="00CE13E4"/>
    <w:rsid w:val="00CE1C90"/>
    <w:rsid w:val="00CE225C"/>
    <w:rsid w:val="00CE26B6"/>
    <w:rsid w:val="00CE35A1"/>
    <w:rsid w:val="00CE3A95"/>
    <w:rsid w:val="00CE3E6D"/>
    <w:rsid w:val="00CE4A60"/>
    <w:rsid w:val="00CE4ACD"/>
    <w:rsid w:val="00CE4DC6"/>
    <w:rsid w:val="00CE55DF"/>
    <w:rsid w:val="00CE5E9C"/>
    <w:rsid w:val="00CE6690"/>
    <w:rsid w:val="00CE7633"/>
    <w:rsid w:val="00CF12CE"/>
    <w:rsid w:val="00CF1B8C"/>
    <w:rsid w:val="00CF1CFB"/>
    <w:rsid w:val="00CF27F1"/>
    <w:rsid w:val="00CF3688"/>
    <w:rsid w:val="00CF421B"/>
    <w:rsid w:val="00CF4DCA"/>
    <w:rsid w:val="00CF4FE4"/>
    <w:rsid w:val="00CF5BD2"/>
    <w:rsid w:val="00CF5D73"/>
    <w:rsid w:val="00CF5F89"/>
    <w:rsid w:val="00CF71B1"/>
    <w:rsid w:val="00CF7B44"/>
    <w:rsid w:val="00CF7D72"/>
    <w:rsid w:val="00D013A9"/>
    <w:rsid w:val="00D0159E"/>
    <w:rsid w:val="00D015E1"/>
    <w:rsid w:val="00D02319"/>
    <w:rsid w:val="00D03187"/>
    <w:rsid w:val="00D03299"/>
    <w:rsid w:val="00D03F3A"/>
    <w:rsid w:val="00D03F91"/>
    <w:rsid w:val="00D04001"/>
    <w:rsid w:val="00D041B7"/>
    <w:rsid w:val="00D04A39"/>
    <w:rsid w:val="00D04C29"/>
    <w:rsid w:val="00D04CE5"/>
    <w:rsid w:val="00D0501D"/>
    <w:rsid w:val="00D05B25"/>
    <w:rsid w:val="00D0603C"/>
    <w:rsid w:val="00D068D0"/>
    <w:rsid w:val="00D06BEE"/>
    <w:rsid w:val="00D06EE0"/>
    <w:rsid w:val="00D06F6F"/>
    <w:rsid w:val="00D07059"/>
    <w:rsid w:val="00D07502"/>
    <w:rsid w:val="00D07735"/>
    <w:rsid w:val="00D077F1"/>
    <w:rsid w:val="00D07F59"/>
    <w:rsid w:val="00D1096E"/>
    <w:rsid w:val="00D10A50"/>
    <w:rsid w:val="00D10C26"/>
    <w:rsid w:val="00D11CED"/>
    <w:rsid w:val="00D139AC"/>
    <w:rsid w:val="00D15B28"/>
    <w:rsid w:val="00D16254"/>
    <w:rsid w:val="00D16B41"/>
    <w:rsid w:val="00D172CB"/>
    <w:rsid w:val="00D172D6"/>
    <w:rsid w:val="00D17C9B"/>
    <w:rsid w:val="00D206B7"/>
    <w:rsid w:val="00D21FE5"/>
    <w:rsid w:val="00D225F0"/>
    <w:rsid w:val="00D22A89"/>
    <w:rsid w:val="00D22CE0"/>
    <w:rsid w:val="00D23A2E"/>
    <w:rsid w:val="00D247F0"/>
    <w:rsid w:val="00D25736"/>
    <w:rsid w:val="00D26099"/>
    <w:rsid w:val="00D26A8B"/>
    <w:rsid w:val="00D2768C"/>
    <w:rsid w:val="00D27A58"/>
    <w:rsid w:val="00D27BAF"/>
    <w:rsid w:val="00D30B8D"/>
    <w:rsid w:val="00D321D8"/>
    <w:rsid w:val="00D33219"/>
    <w:rsid w:val="00D33339"/>
    <w:rsid w:val="00D3345E"/>
    <w:rsid w:val="00D346BD"/>
    <w:rsid w:val="00D351DE"/>
    <w:rsid w:val="00D37BDC"/>
    <w:rsid w:val="00D37F45"/>
    <w:rsid w:val="00D403C4"/>
    <w:rsid w:val="00D407F0"/>
    <w:rsid w:val="00D42372"/>
    <w:rsid w:val="00D42610"/>
    <w:rsid w:val="00D4292B"/>
    <w:rsid w:val="00D431E6"/>
    <w:rsid w:val="00D43AD2"/>
    <w:rsid w:val="00D4532D"/>
    <w:rsid w:val="00D453AB"/>
    <w:rsid w:val="00D45592"/>
    <w:rsid w:val="00D463B2"/>
    <w:rsid w:val="00D46827"/>
    <w:rsid w:val="00D4684F"/>
    <w:rsid w:val="00D4692E"/>
    <w:rsid w:val="00D46C55"/>
    <w:rsid w:val="00D474A5"/>
    <w:rsid w:val="00D47654"/>
    <w:rsid w:val="00D509A1"/>
    <w:rsid w:val="00D50E6C"/>
    <w:rsid w:val="00D5179A"/>
    <w:rsid w:val="00D51C7F"/>
    <w:rsid w:val="00D52699"/>
    <w:rsid w:val="00D52F61"/>
    <w:rsid w:val="00D5367B"/>
    <w:rsid w:val="00D54D36"/>
    <w:rsid w:val="00D54DBC"/>
    <w:rsid w:val="00D54DC4"/>
    <w:rsid w:val="00D558EA"/>
    <w:rsid w:val="00D55AC5"/>
    <w:rsid w:val="00D55D51"/>
    <w:rsid w:val="00D60BDE"/>
    <w:rsid w:val="00D61749"/>
    <w:rsid w:val="00D624B0"/>
    <w:rsid w:val="00D63C29"/>
    <w:rsid w:val="00D647F8"/>
    <w:rsid w:val="00D64A97"/>
    <w:rsid w:val="00D64D85"/>
    <w:rsid w:val="00D655DF"/>
    <w:rsid w:val="00D65BE4"/>
    <w:rsid w:val="00D66A3B"/>
    <w:rsid w:val="00D66AD1"/>
    <w:rsid w:val="00D67BF1"/>
    <w:rsid w:val="00D71FC9"/>
    <w:rsid w:val="00D7216A"/>
    <w:rsid w:val="00D72BE1"/>
    <w:rsid w:val="00D7410E"/>
    <w:rsid w:val="00D747A4"/>
    <w:rsid w:val="00D753EE"/>
    <w:rsid w:val="00D754F2"/>
    <w:rsid w:val="00D75CE7"/>
    <w:rsid w:val="00D75FCD"/>
    <w:rsid w:val="00D762CD"/>
    <w:rsid w:val="00D76528"/>
    <w:rsid w:val="00D76829"/>
    <w:rsid w:val="00D76BCC"/>
    <w:rsid w:val="00D775BA"/>
    <w:rsid w:val="00D77775"/>
    <w:rsid w:val="00D77A13"/>
    <w:rsid w:val="00D77E48"/>
    <w:rsid w:val="00D80BF1"/>
    <w:rsid w:val="00D8134B"/>
    <w:rsid w:val="00D817D8"/>
    <w:rsid w:val="00D82097"/>
    <w:rsid w:val="00D82A34"/>
    <w:rsid w:val="00D82B4E"/>
    <w:rsid w:val="00D82C92"/>
    <w:rsid w:val="00D8331E"/>
    <w:rsid w:val="00D84BD4"/>
    <w:rsid w:val="00D84C53"/>
    <w:rsid w:val="00D8567A"/>
    <w:rsid w:val="00D85A51"/>
    <w:rsid w:val="00D85AA7"/>
    <w:rsid w:val="00D85C66"/>
    <w:rsid w:val="00D86CD3"/>
    <w:rsid w:val="00D86F57"/>
    <w:rsid w:val="00D86F70"/>
    <w:rsid w:val="00D90AE0"/>
    <w:rsid w:val="00D91401"/>
    <w:rsid w:val="00D91C2E"/>
    <w:rsid w:val="00D91E5D"/>
    <w:rsid w:val="00D927F0"/>
    <w:rsid w:val="00D92D70"/>
    <w:rsid w:val="00D940D9"/>
    <w:rsid w:val="00D94726"/>
    <w:rsid w:val="00D94A22"/>
    <w:rsid w:val="00D9546E"/>
    <w:rsid w:val="00D95949"/>
    <w:rsid w:val="00D95B84"/>
    <w:rsid w:val="00D96055"/>
    <w:rsid w:val="00D9710B"/>
    <w:rsid w:val="00D975AA"/>
    <w:rsid w:val="00D97ABF"/>
    <w:rsid w:val="00DA065B"/>
    <w:rsid w:val="00DA1027"/>
    <w:rsid w:val="00DA11C6"/>
    <w:rsid w:val="00DA1527"/>
    <w:rsid w:val="00DA15A7"/>
    <w:rsid w:val="00DA18D0"/>
    <w:rsid w:val="00DA20CA"/>
    <w:rsid w:val="00DA2879"/>
    <w:rsid w:val="00DA3040"/>
    <w:rsid w:val="00DA3A40"/>
    <w:rsid w:val="00DA3B28"/>
    <w:rsid w:val="00DA5ADE"/>
    <w:rsid w:val="00DA7449"/>
    <w:rsid w:val="00DB0896"/>
    <w:rsid w:val="00DB0957"/>
    <w:rsid w:val="00DB1D60"/>
    <w:rsid w:val="00DB2677"/>
    <w:rsid w:val="00DB2B35"/>
    <w:rsid w:val="00DB44B9"/>
    <w:rsid w:val="00DB4B40"/>
    <w:rsid w:val="00DB4FB2"/>
    <w:rsid w:val="00DB571E"/>
    <w:rsid w:val="00DB58FC"/>
    <w:rsid w:val="00DB64D9"/>
    <w:rsid w:val="00DB6C9F"/>
    <w:rsid w:val="00DC01F9"/>
    <w:rsid w:val="00DC076D"/>
    <w:rsid w:val="00DC08D4"/>
    <w:rsid w:val="00DC0CA3"/>
    <w:rsid w:val="00DC155C"/>
    <w:rsid w:val="00DC1A7F"/>
    <w:rsid w:val="00DC2742"/>
    <w:rsid w:val="00DC2F3A"/>
    <w:rsid w:val="00DC2FE9"/>
    <w:rsid w:val="00DC3147"/>
    <w:rsid w:val="00DC3B9C"/>
    <w:rsid w:val="00DC47BA"/>
    <w:rsid w:val="00DC4A8B"/>
    <w:rsid w:val="00DC56A8"/>
    <w:rsid w:val="00DC59A4"/>
    <w:rsid w:val="00DC5CEE"/>
    <w:rsid w:val="00DC70D3"/>
    <w:rsid w:val="00DC7808"/>
    <w:rsid w:val="00DC7DFB"/>
    <w:rsid w:val="00DC7E94"/>
    <w:rsid w:val="00DD0033"/>
    <w:rsid w:val="00DD0A35"/>
    <w:rsid w:val="00DD0A5A"/>
    <w:rsid w:val="00DD2581"/>
    <w:rsid w:val="00DD259E"/>
    <w:rsid w:val="00DD34CB"/>
    <w:rsid w:val="00DD3534"/>
    <w:rsid w:val="00DD3D11"/>
    <w:rsid w:val="00DD3EC9"/>
    <w:rsid w:val="00DD4C88"/>
    <w:rsid w:val="00DD5B3D"/>
    <w:rsid w:val="00DD5EE0"/>
    <w:rsid w:val="00DD6490"/>
    <w:rsid w:val="00DD65BC"/>
    <w:rsid w:val="00DD710A"/>
    <w:rsid w:val="00DD7E61"/>
    <w:rsid w:val="00DE012A"/>
    <w:rsid w:val="00DE02C9"/>
    <w:rsid w:val="00DE040B"/>
    <w:rsid w:val="00DE162F"/>
    <w:rsid w:val="00DE1CA2"/>
    <w:rsid w:val="00DE231F"/>
    <w:rsid w:val="00DE2D93"/>
    <w:rsid w:val="00DE3A88"/>
    <w:rsid w:val="00DE46AE"/>
    <w:rsid w:val="00DE542E"/>
    <w:rsid w:val="00DE676D"/>
    <w:rsid w:val="00DE6800"/>
    <w:rsid w:val="00DE6892"/>
    <w:rsid w:val="00DE790F"/>
    <w:rsid w:val="00DE7B52"/>
    <w:rsid w:val="00DF05F7"/>
    <w:rsid w:val="00DF09E3"/>
    <w:rsid w:val="00DF20BF"/>
    <w:rsid w:val="00DF27F7"/>
    <w:rsid w:val="00DF2E9B"/>
    <w:rsid w:val="00DF2F3F"/>
    <w:rsid w:val="00DF4A5F"/>
    <w:rsid w:val="00DF4D44"/>
    <w:rsid w:val="00DF4E0E"/>
    <w:rsid w:val="00DF5ECB"/>
    <w:rsid w:val="00E004F3"/>
    <w:rsid w:val="00E00513"/>
    <w:rsid w:val="00E01B43"/>
    <w:rsid w:val="00E01CF4"/>
    <w:rsid w:val="00E02934"/>
    <w:rsid w:val="00E02E00"/>
    <w:rsid w:val="00E0316A"/>
    <w:rsid w:val="00E03DAB"/>
    <w:rsid w:val="00E04B08"/>
    <w:rsid w:val="00E05014"/>
    <w:rsid w:val="00E061DE"/>
    <w:rsid w:val="00E06BEE"/>
    <w:rsid w:val="00E10676"/>
    <w:rsid w:val="00E11324"/>
    <w:rsid w:val="00E11974"/>
    <w:rsid w:val="00E137C3"/>
    <w:rsid w:val="00E13B03"/>
    <w:rsid w:val="00E14068"/>
    <w:rsid w:val="00E143AF"/>
    <w:rsid w:val="00E14D43"/>
    <w:rsid w:val="00E15A49"/>
    <w:rsid w:val="00E161ED"/>
    <w:rsid w:val="00E16A1F"/>
    <w:rsid w:val="00E21483"/>
    <w:rsid w:val="00E2196F"/>
    <w:rsid w:val="00E21DED"/>
    <w:rsid w:val="00E221F6"/>
    <w:rsid w:val="00E22450"/>
    <w:rsid w:val="00E2255D"/>
    <w:rsid w:val="00E22593"/>
    <w:rsid w:val="00E22BCD"/>
    <w:rsid w:val="00E22CED"/>
    <w:rsid w:val="00E22D71"/>
    <w:rsid w:val="00E24A32"/>
    <w:rsid w:val="00E255D7"/>
    <w:rsid w:val="00E25A23"/>
    <w:rsid w:val="00E25B72"/>
    <w:rsid w:val="00E25CFA"/>
    <w:rsid w:val="00E25D4B"/>
    <w:rsid w:val="00E260C6"/>
    <w:rsid w:val="00E26A23"/>
    <w:rsid w:val="00E27556"/>
    <w:rsid w:val="00E27F85"/>
    <w:rsid w:val="00E30750"/>
    <w:rsid w:val="00E318ED"/>
    <w:rsid w:val="00E319F9"/>
    <w:rsid w:val="00E31FF4"/>
    <w:rsid w:val="00E33410"/>
    <w:rsid w:val="00E34B9A"/>
    <w:rsid w:val="00E34D06"/>
    <w:rsid w:val="00E353EC"/>
    <w:rsid w:val="00E35672"/>
    <w:rsid w:val="00E35C4F"/>
    <w:rsid w:val="00E36DDC"/>
    <w:rsid w:val="00E373D9"/>
    <w:rsid w:val="00E37FD8"/>
    <w:rsid w:val="00E419DC"/>
    <w:rsid w:val="00E41B31"/>
    <w:rsid w:val="00E41B44"/>
    <w:rsid w:val="00E42026"/>
    <w:rsid w:val="00E42CC2"/>
    <w:rsid w:val="00E42F70"/>
    <w:rsid w:val="00E43640"/>
    <w:rsid w:val="00E44049"/>
    <w:rsid w:val="00E449D2"/>
    <w:rsid w:val="00E44AF7"/>
    <w:rsid w:val="00E44F60"/>
    <w:rsid w:val="00E451C5"/>
    <w:rsid w:val="00E46BF2"/>
    <w:rsid w:val="00E47500"/>
    <w:rsid w:val="00E47859"/>
    <w:rsid w:val="00E47E07"/>
    <w:rsid w:val="00E52816"/>
    <w:rsid w:val="00E52904"/>
    <w:rsid w:val="00E52AE0"/>
    <w:rsid w:val="00E534AF"/>
    <w:rsid w:val="00E5360F"/>
    <w:rsid w:val="00E54EF9"/>
    <w:rsid w:val="00E54F9E"/>
    <w:rsid w:val="00E55147"/>
    <w:rsid w:val="00E55613"/>
    <w:rsid w:val="00E578B4"/>
    <w:rsid w:val="00E579B9"/>
    <w:rsid w:val="00E60105"/>
    <w:rsid w:val="00E61B3B"/>
    <w:rsid w:val="00E630F1"/>
    <w:rsid w:val="00E63E94"/>
    <w:rsid w:val="00E63EC5"/>
    <w:rsid w:val="00E64981"/>
    <w:rsid w:val="00E64D65"/>
    <w:rsid w:val="00E64FD6"/>
    <w:rsid w:val="00E65679"/>
    <w:rsid w:val="00E6602B"/>
    <w:rsid w:val="00E662B3"/>
    <w:rsid w:val="00E67B3F"/>
    <w:rsid w:val="00E701C1"/>
    <w:rsid w:val="00E70237"/>
    <w:rsid w:val="00E706CF"/>
    <w:rsid w:val="00E7128C"/>
    <w:rsid w:val="00E71654"/>
    <w:rsid w:val="00E71F2D"/>
    <w:rsid w:val="00E74374"/>
    <w:rsid w:val="00E74AE5"/>
    <w:rsid w:val="00E7538D"/>
    <w:rsid w:val="00E77CFA"/>
    <w:rsid w:val="00E80B38"/>
    <w:rsid w:val="00E812B0"/>
    <w:rsid w:val="00E81376"/>
    <w:rsid w:val="00E8152F"/>
    <w:rsid w:val="00E81DA2"/>
    <w:rsid w:val="00E82740"/>
    <w:rsid w:val="00E828DB"/>
    <w:rsid w:val="00E82D38"/>
    <w:rsid w:val="00E82F0D"/>
    <w:rsid w:val="00E84396"/>
    <w:rsid w:val="00E8473E"/>
    <w:rsid w:val="00E85B23"/>
    <w:rsid w:val="00E8668C"/>
    <w:rsid w:val="00E875F1"/>
    <w:rsid w:val="00E87768"/>
    <w:rsid w:val="00E87817"/>
    <w:rsid w:val="00E878A2"/>
    <w:rsid w:val="00E903B0"/>
    <w:rsid w:val="00E90D8F"/>
    <w:rsid w:val="00E90F27"/>
    <w:rsid w:val="00E9251F"/>
    <w:rsid w:val="00E92A77"/>
    <w:rsid w:val="00E92C96"/>
    <w:rsid w:val="00E931B9"/>
    <w:rsid w:val="00E93893"/>
    <w:rsid w:val="00E93FE5"/>
    <w:rsid w:val="00E94817"/>
    <w:rsid w:val="00E96064"/>
    <w:rsid w:val="00E97526"/>
    <w:rsid w:val="00E97978"/>
    <w:rsid w:val="00EA0316"/>
    <w:rsid w:val="00EA0B87"/>
    <w:rsid w:val="00EA0FAC"/>
    <w:rsid w:val="00EA14F9"/>
    <w:rsid w:val="00EA189D"/>
    <w:rsid w:val="00EA3498"/>
    <w:rsid w:val="00EA37E7"/>
    <w:rsid w:val="00EA3863"/>
    <w:rsid w:val="00EA3AFA"/>
    <w:rsid w:val="00EA3BAA"/>
    <w:rsid w:val="00EA3E02"/>
    <w:rsid w:val="00EA43F1"/>
    <w:rsid w:val="00EA46B9"/>
    <w:rsid w:val="00EA6B47"/>
    <w:rsid w:val="00EA6E98"/>
    <w:rsid w:val="00EA717A"/>
    <w:rsid w:val="00EA7337"/>
    <w:rsid w:val="00EA738A"/>
    <w:rsid w:val="00EA7D34"/>
    <w:rsid w:val="00EB02BC"/>
    <w:rsid w:val="00EB079C"/>
    <w:rsid w:val="00EB0A70"/>
    <w:rsid w:val="00EB2F4A"/>
    <w:rsid w:val="00EB38AA"/>
    <w:rsid w:val="00EB3F69"/>
    <w:rsid w:val="00EB486B"/>
    <w:rsid w:val="00EB55E4"/>
    <w:rsid w:val="00EB6DE1"/>
    <w:rsid w:val="00EB7157"/>
    <w:rsid w:val="00EB7CEC"/>
    <w:rsid w:val="00EC029C"/>
    <w:rsid w:val="00EC12DE"/>
    <w:rsid w:val="00EC219A"/>
    <w:rsid w:val="00EC24BF"/>
    <w:rsid w:val="00EC2500"/>
    <w:rsid w:val="00EC2852"/>
    <w:rsid w:val="00EC374E"/>
    <w:rsid w:val="00EC422B"/>
    <w:rsid w:val="00EC478C"/>
    <w:rsid w:val="00EC5509"/>
    <w:rsid w:val="00EC55E3"/>
    <w:rsid w:val="00EC619C"/>
    <w:rsid w:val="00EC6B2F"/>
    <w:rsid w:val="00EC745C"/>
    <w:rsid w:val="00ED093C"/>
    <w:rsid w:val="00ED1CA1"/>
    <w:rsid w:val="00ED21B2"/>
    <w:rsid w:val="00ED261C"/>
    <w:rsid w:val="00ED2DFE"/>
    <w:rsid w:val="00ED33E3"/>
    <w:rsid w:val="00ED6830"/>
    <w:rsid w:val="00ED6EF3"/>
    <w:rsid w:val="00ED7188"/>
    <w:rsid w:val="00ED7283"/>
    <w:rsid w:val="00ED7896"/>
    <w:rsid w:val="00ED7C00"/>
    <w:rsid w:val="00EE004D"/>
    <w:rsid w:val="00EE005E"/>
    <w:rsid w:val="00EE08C3"/>
    <w:rsid w:val="00EE112A"/>
    <w:rsid w:val="00EE11A1"/>
    <w:rsid w:val="00EE1939"/>
    <w:rsid w:val="00EE1D71"/>
    <w:rsid w:val="00EE1F9C"/>
    <w:rsid w:val="00EE28BE"/>
    <w:rsid w:val="00EE306A"/>
    <w:rsid w:val="00EE322B"/>
    <w:rsid w:val="00EE38ED"/>
    <w:rsid w:val="00EE4117"/>
    <w:rsid w:val="00EE5759"/>
    <w:rsid w:val="00EE57D6"/>
    <w:rsid w:val="00EE598D"/>
    <w:rsid w:val="00EE6B98"/>
    <w:rsid w:val="00EE6F1B"/>
    <w:rsid w:val="00EE73B2"/>
    <w:rsid w:val="00EE78C2"/>
    <w:rsid w:val="00EF0712"/>
    <w:rsid w:val="00EF099F"/>
    <w:rsid w:val="00EF1124"/>
    <w:rsid w:val="00EF1D0A"/>
    <w:rsid w:val="00EF242B"/>
    <w:rsid w:val="00EF276D"/>
    <w:rsid w:val="00EF3691"/>
    <w:rsid w:val="00EF3B24"/>
    <w:rsid w:val="00EF4196"/>
    <w:rsid w:val="00EF421E"/>
    <w:rsid w:val="00EF4804"/>
    <w:rsid w:val="00EF5148"/>
    <w:rsid w:val="00EF524E"/>
    <w:rsid w:val="00EF63CC"/>
    <w:rsid w:val="00EF6865"/>
    <w:rsid w:val="00EF6F3D"/>
    <w:rsid w:val="00EF70A4"/>
    <w:rsid w:val="00EF7DA7"/>
    <w:rsid w:val="00F00B49"/>
    <w:rsid w:val="00F00F98"/>
    <w:rsid w:val="00F01F6C"/>
    <w:rsid w:val="00F029E1"/>
    <w:rsid w:val="00F038AF"/>
    <w:rsid w:val="00F046A4"/>
    <w:rsid w:val="00F05F53"/>
    <w:rsid w:val="00F05FCA"/>
    <w:rsid w:val="00F06497"/>
    <w:rsid w:val="00F067DF"/>
    <w:rsid w:val="00F07109"/>
    <w:rsid w:val="00F0714C"/>
    <w:rsid w:val="00F07E08"/>
    <w:rsid w:val="00F10E6B"/>
    <w:rsid w:val="00F11871"/>
    <w:rsid w:val="00F11A10"/>
    <w:rsid w:val="00F12722"/>
    <w:rsid w:val="00F12B89"/>
    <w:rsid w:val="00F143B4"/>
    <w:rsid w:val="00F14455"/>
    <w:rsid w:val="00F14663"/>
    <w:rsid w:val="00F14A0F"/>
    <w:rsid w:val="00F14CFD"/>
    <w:rsid w:val="00F15014"/>
    <w:rsid w:val="00F156E9"/>
    <w:rsid w:val="00F1585B"/>
    <w:rsid w:val="00F15DA2"/>
    <w:rsid w:val="00F1710D"/>
    <w:rsid w:val="00F1765E"/>
    <w:rsid w:val="00F17F7E"/>
    <w:rsid w:val="00F20014"/>
    <w:rsid w:val="00F2032A"/>
    <w:rsid w:val="00F20922"/>
    <w:rsid w:val="00F20D39"/>
    <w:rsid w:val="00F21DF2"/>
    <w:rsid w:val="00F2267E"/>
    <w:rsid w:val="00F2462F"/>
    <w:rsid w:val="00F26118"/>
    <w:rsid w:val="00F3047B"/>
    <w:rsid w:val="00F3068C"/>
    <w:rsid w:val="00F30F74"/>
    <w:rsid w:val="00F311F7"/>
    <w:rsid w:val="00F3154A"/>
    <w:rsid w:val="00F31DF2"/>
    <w:rsid w:val="00F32BA0"/>
    <w:rsid w:val="00F32D42"/>
    <w:rsid w:val="00F32E54"/>
    <w:rsid w:val="00F33530"/>
    <w:rsid w:val="00F33FDD"/>
    <w:rsid w:val="00F360A5"/>
    <w:rsid w:val="00F361F7"/>
    <w:rsid w:val="00F3678D"/>
    <w:rsid w:val="00F37442"/>
    <w:rsid w:val="00F37F78"/>
    <w:rsid w:val="00F4058D"/>
    <w:rsid w:val="00F40874"/>
    <w:rsid w:val="00F425FB"/>
    <w:rsid w:val="00F4304C"/>
    <w:rsid w:val="00F430C0"/>
    <w:rsid w:val="00F4315D"/>
    <w:rsid w:val="00F43D5B"/>
    <w:rsid w:val="00F4414F"/>
    <w:rsid w:val="00F44B98"/>
    <w:rsid w:val="00F44BAC"/>
    <w:rsid w:val="00F45447"/>
    <w:rsid w:val="00F463D5"/>
    <w:rsid w:val="00F46AC8"/>
    <w:rsid w:val="00F4791A"/>
    <w:rsid w:val="00F51263"/>
    <w:rsid w:val="00F51C91"/>
    <w:rsid w:val="00F5361E"/>
    <w:rsid w:val="00F53EAF"/>
    <w:rsid w:val="00F5466A"/>
    <w:rsid w:val="00F54CE0"/>
    <w:rsid w:val="00F554ED"/>
    <w:rsid w:val="00F55DD3"/>
    <w:rsid w:val="00F560FC"/>
    <w:rsid w:val="00F56200"/>
    <w:rsid w:val="00F60445"/>
    <w:rsid w:val="00F60663"/>
    <w:rsid w:val="00F60F98"/>
    <w:rsid w:val="00F61048"/>
    <w:rsid w:val="00F61675"/>
    <w:rsid w:val="00F61B4E"/>
    <w:rsid w:val="00F62865"/>
    <w:rsid w:val="00F62C02"/>
    <w:rsid w:val="00F63555"/>
    <w:rsid w:val="00F63E2E"/>
    <w:rsid w:val="00F640EC"/>
    <w:rsid w:val="00F6463C"/>
    <w:rsid w:val="00F64AA4"/>
    <w:rsid w:val="00F64B31"/>
    <w:rsid w:val="00F653E1"/>
    <w:rsid w:val="00F65DF0"/>
    <w:rsid w:val="00F65F2B"/>
    <w:rsid w:val="00F66253"/>
    <w:rsid w:val="00F6649D"/>
    <w:rsid w:val="00F66967"/>
    <w:rsid w:val="00F7062C"/>
    <w:rsid w:val="00F720B5"/>
    <w:rsid w:val="00F7242D"/>
    <w:rsid w:val="00F725E9"/>
    <w:rsid w:val="00F72BF5"/>
    <w:rsid w:val="00F743B4"/>
    <w:rsid w:val="00F743C2"/>
    <w:rsid w:val="00F7459E"/>
    <w:rsid w:val="00F74943"/>
    <w:rsid w:val="00F74EB2"/>
    <w:rsid w:val="00F75DF5"/>
    <w:rsid w:val="00F76AC2"/>
    <w:rsid w:val="00F76B2A"/>
    <w:rsid w:val="00F77128"/>
    <w:rsid w:val="00F77181"/>
    <w:rsid w:val="00F77971"/>
    <w:rsid w:val="00F77A4D"/>
    <w:rsid w:val="00F77E3D"/>
    <w:rsid w:val="00F77F29"/>
    <w:rsid w:val="00F800F7"/>
    <w:rsid w:val="00F80CB0"/>
    <w:rsid w:val="00F81353"/>
    <w:rsid w:val="00F83160"/>
    <w:rsid w:val="00F83194"/>
    <w:rsid w:val="00F8334A"/>
    <w:rsid w:val="00F83C93"/>
    <w:rsid w:val="00F83D17"/>
    <w:rsid w:val="00F84289"/>
    <w:rsid w:val="00F84A97"/>
    <w:rsid w:val="00F85027"/>
    <w:rsid w:val="00F85489"/>
    <w:rsid w:val="00F87775"/>
    <w:rsid w:val="00F87B1C"/>
    <w:rsid w:val="00F87F19"/>
    <w:rsid w:val="00F90359"/>
    <w:rsid w:val="00F91744"/>
    <w:rsid w:val="00F91895"/>
    <w:rsid w:val="00F922C7"/>
    <w:rsid w:val="00F92422"/>
    <w:rsid w:val="00F94350"/>
    <w:rsid w:val="00F94529"/>
    <w:rsid w:val="00F950B5"/>
    <w:rsid w:val="00F959E8"/>
    <w:rsid w:val="00F96F00"/>
    <w:rsid w:val="00F975EF"/>
    <w:rsid w:val="00F977C9"/>
    <w:rsid w:val="00F97E67"/>
    <w:rsid w:val="00FA0A91"/>
    <w:rsid w:val="00FA16D2"/>
    <w:rsid w:val="00FA1C4D"/>
    <w:rsid w:val="00FA287E"/>
    <w:rsid w:val="00FA3347"/>
    <w:rsid w:val="00FA3D26"/>
    <w:rsid w:val="00FA4361"/>
    <w:rsid w:val="00FA44A1"/>
    <w:rsid w:val="00FA4625"/>
    <w:rsid w:val="00FA4793"/>
    <w:rsid w:val="00FA556F"/>
    <w:rsid w:val="00FA57EC"/>
    <w:rsid w:val="00FA6BC9"/>
    <w:rsid w:val="00FA6C18"/>
    <w:rsid w:val="00FA724B"/>
    <w:rsid w:val="00FA72C7"/>
    <w:rsid w:val="00FB0973"/>
    <w:rsid w:val="00FB0AD8"/>
    <w:rsid w:val="00FB0CAE"/>
    <w:rsid w:val="00FB0EAB"/>
    <w:rsid w:val="00FB16D6"/>
    <w:rsid w:val="00FB22DD"/>
    <w:rsid w:val="00FB251E"/>
    <w:rsid w:val="00FB2C5E"/>
    <w:rsid w:val="00FB3151"/>
    <w:rsid w:val="00FB3BA3"/>
    <w:rsid w:val="00FB40ED"/>
    <w:rsid w:val="00FB4542"/>
    <w:rsid w:val="00FB4723"/>
    <w:rsid w:val="00FB4C73"/>
    <w:rsid w:val="00FB5B4C"/>
    <w:rsid w:val="00FB6234"/>
    <w:rsid w:val="00FB6CB2"/>
    <w:rsid w:val="00FB7A60"/>
    <w:rsid w:val="00FB7C33"/>
    <w:rsid w:val="00FC0061"/>
    <w:rsid w:val="00FC1A4D"/>
    <w:rsid w:val="00FC2D27"/>
    <w:rsid w:val="00FC3F9C"/>
    <w:rsid w:val="00FC40AA"/>
    <w:rsid w:val="00FC560D"/>
    <w:rsid w:val="00FC7EBB"/>
    <w:rsid w:val="00FD0617"/>
    <w:rsid w:val="00FD15AC"/>
    <w:rsid w:val="00FD1E6E"/>
    <w:rsid w:val="00FD1FD6"/>
    <w:rsid w:val="00FD3036"/>
    <w:rsid w:val="00FD3130"/>
    <w:rsid w:val="00FD361A"/>
    <w:rsid w:val="00FD3699"/>
    <w:rsid w:val="00FD5D96"/>
    <w:rsid w:val="00FD6DEE"/>
    <w:rsid w:val="00FD72AA"/>
    <w:rsid w:val="00FD7613"/>
    <w:rsid w:val="00FD7CD3"/>
    <w:rsid w:val="00FE0214"/>
    <w:rsid w:val="00FE0310"/>
    <w:rsid w:val="00FE0884"/>
    <w:rsid w:val="00FE162D"/>
    <w:rsid w:val="00FE16E9"/>
    <w:rsid w:val="00FE17AD"/>
    <w:rsid w:val="00FE1A37"/>
    <w:rsid w:val="00FE1E69"/>
    <w:rsid w:val="00FE1F2D"/>
    <w:rsid w:val="00FE2424"/>
    <w:rsid w:val="00FE42DC"/>
    <w:rsid w:val="00FE4812"/>
    <w:rsid w:val="00FE4B7B"/>
    <w:rsid w:val="00FE4BFA"/>
    <w:rsid w:val="00FE5F2B"/>
    <w:rsid w:val="00FE63A3"/>
    <w:rsid w:val="00FE79FB"/>
    <w:rsid w:val="00FF016D"/>
    <w:rsid w:val="00FF0C4C"/>
    <w:rsid w:val="00FF19EB"/>
    <w:rsid w:val="00FF2F50"/>
    <w:rsid w:val="00FF4DCE"/>
    <w:rsid w:val="00FF5478"/>
    <w:rsid w:val="00FF55AA"/>
    <w:rsid w:val="00FF5ECE"/>
    <w:rsid w:val="00FF623A"/>
    <w:rsid w:val="00FF6CB8"/>
    <w:rsid w:val="00FF6F3D"/>
    <w:rsid w:val="00FF7564"/>
    <w:rsid w:val="00FF7B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3C7B8D"/>
  <w15:docId w15:val="{F8E63FE6-2A02-4863-A75A-DB031354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408E"/>
    <w:pPr>
      <w:spacing w:before="120" w:line="288" w:lineRule="auto"/>
      <w:jc w:val="both"/>
    </w:pPr>
    <w:rPr>
      <w:rFonts w:ascii="Calibri" w:hAnsi="Calibri"/>
      <w:sz w:val="22"/>
      <w:szCs w:val="24"/>
    </w:rPr>
  </w:style>
  <w:style w:type="paragraph" w:styleId="Nadpis1">
    <w:name w:val="heading 1"/>
    <w:aliases w:val="H2,No numbers,PBC,h1,Article Heading,Framew.1,H1,Heading 1(2),Hoofdstukkop"/>
    <w:basedOn w:val="Normln"/>
    <w:next w:val="Normln"/>
    <w:link w:val="Nadpis1Char"/>
    <w:qFormat/>
    <w:rsid w:val="009F37E1"/>
    <w:pPr>
      <w:keepNext/>
      <w:numPr>
        <w:numId w:val="2"/>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E92C96"/>
    <w:pPr>
      <w:numPr>
        <w:ilvl w:val="1"/>
        <w:numId w:val="2"/>
      </w:numPr>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spacing w:before="240"/>
      <w:outlineLvl w:val="2"/>
    </w:pPr>
    <w:rPr>
      <w:rFonts w:cs="Arial"/>
      <w:bCs/>
      <w:szCs w:val="26"/>
    </w:rPr>
  </w:style>
  <w:style w:type="paragraph" w:styleId="Nadpis4">
    <w:name w:val="heading 4"/>
    <w:aliases w:val="h4,smlouva"/>
    <w:basedOn w:val="Normln"/>
    <w:next w:val="Normln"/>
    <w:qFormat/>
    <w:rsid w:val="009F37E1"/>
    <w:pPr>
      <w:numPr>
        <w:ilvl w:val="3"/>
        <w:numId w:val="2"/>
      </w:numPr>
      <w:outlineLvl w:val="3"/>
    </w:pPr>
    <w:rPr>
      <w:bCs/>
      <w:szCs w:val="28"/>
    </w:rPr>
  </w:style>
  <w:style w:type="paragraph" w:styleId="Nadpis5">
    <w:name w:val="heading 5"/>
    <w:basedOn w:val="Normln"/>
    <w:next w:val="Normln"/>
    <w:qFormat/>
    <w:rsid w:val="00807584"/>
    <w:pPr>
      <w:numPr>
        <w:numId w:val="8"/>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E92C96"/>
    <w:rPr>
      <w:rFonts w:ascii="Calibri" w:hAnsi="Calibri" w:cs="Arial"/>
      <w:bCs/>
      <w:iCs/>
      <w:sz w:val="22"/>
      <w:szCs w:val="28"/>
    </w:rPr>
  </w:style>
  <w:style w:type="paragraph" w:styleId="Zhlav">
    <w:name w:val="header"/>
    <w:basedOn w:val="Normln"/>
    <w:link w:val="ZhlavChar"/>
    <w:uiPriority w:val="99"/>
    <w:rsid w:val="009F37E1"/>
    <w:pPr>
      <w:pBdr>
        <w:bottom w:val="single" w:sz="2" w:space="1" w:color="auto"/>
      </w:pBdr>
      <w:tabs>
        <w:tab w:val="right" w:pos="9072"/>
      </w:tabs>
      <w:spacing w:before="0" w:line="240" w:lineRule="auto"/>
    </w:pPr>
    <w:rPr>
      <w:i/>
      <w:sz w:val="16"/>
    </w:rPr>
  </w:style>
  <w:style w:type="paragraph" w:styleId="Zpat">
    <w:name w:val="footer"/>
    <w:basedOn w:val="Normln"/>
    <w:link w:val="ZpatChar"/>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link w:val="TextpoznpodarouChar"/>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3"/>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 w:type="character" w:customStyle="1" w:styleId="OdstavecseseznamemChar">
    <w:name w:val="Odstavec se seznamem Char"/>
    <w:link w:val="Odstavecseseznamem"/>
    <w:uiPriority w:val="34"/>
    <w:rsid w:val="00E92C96"/>
    <w:rPr>
      <w:sz w:val="24"/>
      <w:szCs w:val="24"/>
      <w:lang w:eastAsia="ar-SA"/>
    </w:rPr>
  </w:style>
  <w:style w:type="character" w:styleId="Siln">
    <w:name w:val="Strong"/>
    <w:basedOn w:val="Standardnpsmoodstavce"/>
    <w:uiPriority w:val="22"/>
    <w:qFormat/>
    <w:rsid w:val="00E92C96"/>
    <w:rPr>
      <w:b/>
      <w:bCs/>
    </w:rPr>
  </w:style>
  <w:style w:type="character" w:styleId="PromnnHTML">
    <w:name w:val="HTML Variable"/>
    <w:basedOn w:val="Standardnpsmoodstavce"/>
    <w:uiPriority w:val="99"/>
    <w:semiHidden/>
    <w:unhideWhenUsed/>
    <w:rsid w:val="002F5501"/>
    <w:rPr>
      <w:i/>
      <w:iCs/>
    </w:rPr>
  </w:style>
  <w:style w:type="paragraph" w:customStyle="1" w:styleId="NumberText">
    <w:name w:val="Number Text"/>
    <w:basedOn w:val="Normln"/>
    <w:rsid w:val="001F6DB4"/>
    <w:pPr>
      <w:numPr>
        <w:numId w:val="35"/>
      </w:numPr>
      <w:spacing w:before="0" w:line="240" w:lineRule="auto"/>
      <w:jc w:val="left"/>
    </w:pPr>
    <w:rPr>
      <w:rFonts w:ascii="Microsoft Sans Serif" w:eastAsia="Calibri" w:hAnsi="Microsoft Sans Serif"/>
      <w:sz w:val="24"/>
    </w:rPr>
  </w:style>
  <w:style w:type="paragraph" w:customStyle="1" w:styleId="Odstavecseseznamem1">
    <w:name w:val="Odstavec se seznamem1"/>
    <w:basedOn w:val="Normln"/>
    <w:rsid w:val="001F6DB4"/>
    <w:pPr>
      <w:spacing w:line="240" w:lineRule="auto"/>
      <w:ind w:left="720"/>
      <w:contextualSpacing/>
    </w:pPr>
    <w:rPr>
      <w:szCs w:val="22"/>
      <w:lang w:eastAsia="en-US"/>
    </w:rPr>
  </w:style>
  <w:style w:type="character" w:customStyle="1" w:styleId="ZpatChar">
    <w:name w:val="Zápatí Char"/>
    <w:basedOn w:val="Standardnpsmoodstavce"/>
    <w:link w:val="Zpat"/>
    <w:locked/>
    <w:rsid w:val="001F6DB4"/>
    <w:rPr>
      <w:rFonts w:ascii="Calibri" w:hAnsi="Calibri"/>
      <w:sz w:val="16"/>
      <w:szCs w:val="24"/>
    </w:rPr>
  </w:style>
  <w:style w:type="character" w:customStyle="1" w:styleId="TextpoznpodarouChar">
    <w:name w:val="Text pozn. pod čarou Char"/>
    <w:basedOn w:val="Standardnpsmoodstavce"/>
    <w:link w:val="Textpoznpodarou"/>
    <w:semiHidden/>
    <w:locked/>
    <w:rsid w:val="001F6DB4"/>
    <w:rPr>
      <w:rFonts w:ascii="Calibri" w:hAnsi="Calibri"/>
    </w:rPr>
  </w:style>
  <w:style w:type="paragraph" w:styleId="Titulek">
    <w:name w:val="caption"/>
    <w:basedOn w:val="Normln"/>
    <w:next w:val="Normln"/>
    <w:qFormat/>
    <w:rsid w:val="001F6DB4"/>
    <w:pPr>
      <w:spacing w:before="0" w:after="200" w:line="240" w:lineRule="auto"/>
    </w:pPr>
    <w:rPr>
      <w:b/>
      <w:bCs/>
      <w:sz w:val="18"/>
      <w:szCs w:val="18"/>
      <w:lang w:eastAsia="en-US"/>
    </w:rPr>
  </w:style>
  <w:style w:type="character" w:customStyle="1" w:styleId="Nadpis1Char">
    <w:name w:val="Nadpis 1 Char"/>
    <w:aliases w:val="H2 Char,No numbers Char,PBC Char,h1 Char,Article Heading Char,Framew.1 Char,H1 Char,Heading 1(2) Char,Hoofdstukkop Char"/>
    <w:basedOn w:val="Standardnpsmoodstavce"/>
    <w:link w:val="Nadpis1"/>
    <w:rsid w:val="000C1EA7"/>
    <w:rPr>
      <w:rFonts w:ascii="Calibri" w:hAnsi="Calibri" w:cs="Arial"/>
      <w:b/>
      <w:bCs/>
      <w:kern w:val="32"/>
      <w:sz w:val="24"/>
      <w:szCs w:val="32"/>
    </w:rPr>
  </w:style>
  <w:style w:type="character" w:customStyle="1" w:styleId="Nevyeenzmnka1">
    <w:name w:val="Nevyřešená zmínka1"/>
    <w:basedOn w:val="Standardnpsmoodstavce"/>
    <w:uiPriority w:val="99"/>
    <w:semiHidden/>
    <w:unhideWhenUsed/>
    <w:rsid w:val="007C678B"/>
    <w:rPr>
      <w:color w:val="605E5C"/>
      <w:shd w:val="clear" w:color="auto" w:fill="E1DFDD"/>
    </w:rPr>
  </w:style>
  <w:style w:type="character" w:styleId="Sledovanodkaz">
    <w:name w:val="FollowedHyperlink"/>
    <w:basedOn w:val="Standardnpsmoodstavce"/>
    <w:uiPriority w:val="99"/>
    <w:semiHidden/>
    <w:unhideWhenUsed/>
    <w:rsid w:val="00FB4723"/>
    <w:rPr>
      <w:color w:val="800080" w:themeColor="followedHyperlink"/>
      <w:u w:val="single"/>
    </w:rPr>
  </w:style>
  <w:style w:type="character" w:customStyle="1" w:styleId="ZhlavChar">
    <w:name w:val="Záhlaví Char"/>
    <w:basedOn w:val="Standardnpsmoodstavce"/>
    <w:link w:val="Zhlav"/>
    <w:uiPriority w:val="99"/>
    <w:rsid w:val="003D2D43"/>
    <w:rPr>
      <w:rFonts w:ascii="Calibri" w:hAnsi="Calibri"/>
      <w:i/>
      <w:sz w:val="16"/>
      <w:szCs w:val="24"/>
    </w:rPr>
  </w:style>
  <w:style w:type="paragraph" w:styleId="Zkladntextodsazen">
    <w:name w:val="Body Text Indent"/>
    <w:basedOn w:val="Normln"/>
    <w:link w:val="ZkladntextodsazenChar"/>
    <w:uiPriority w:val="99"/>
    <w:semiHidden/>
    <w:unhideWhenUsed/>
    <w:rsid w:val="008E4290"/>
    <w:pPr>
      <w:spacing w:after="120"/>
      <w:ind w:left="283"/>
    </w:pPr>
  </w:style>
  <w:style w:type="character" w:customStyle="1" w:styleId="ZkladntextodsazenChar">
    <w:name w:val="Základní text odsazený Char"/>
    <w:basedOn w:val="Standardnpsmoodstavce"/>
    <w:link w:val="Zkladntextodsazen"/>
    <w:uiPriority w:val="99"/>
    <w:semiHidden/>
    <w:rsid w:val="008E4290"/>
    <w:rPr>
      <w:rFonts w:ascii="Calibri" w:hAnsi="Calibri"/>
      <w:sz w:val="22"/>
      <w:szCs w:val="24"/>
    </w:rPr>
  </w:style>
  <w:style w:type="paragraph" w:customStyle="1" w:styleId="Level1">
    <w:name w:val="Level 1"/>
    <w:basedOn w:val="Normln"/>
    <w:rsid w:val="008E4290"/>
    <w:pPr>
      <w:numPr>
        <w:numId w:val="58"/>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8E4290"/>
    <w:pPr>
      <w:numPr>
        <w:ilvl w:val="1"/>
        <w:numId w:val="58"/>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8E4290"/>
    <w:pPr>
      <w:numPr>
        <w:ilvl w:val="3"/>
        <w:numId w:val="58"/>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8E4290"/>
    <w:pPr>
      <w:numPr>
        <w:ilvl w:val="6"/>
        <w:numId w:val="58"/>
      </w:numPr>
      <w:spacing w:before="0" w:after="160" w:line="259" w:lineRule="auto"/>
      <w:jc w:val="lef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81302">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005787059">
      <w:bodyDiv w:val="1"/>
      <w:marLeft w:val="0"/>
      <w:marRight w:val="0"/>
      <w:marTop w:val="0"/>
      <w:marBottom w:val="0"/>
      <w:divBdr>
        <w:top w:val="none" w:sz="0" w:space="0" w:color="auto"/>
        <w:left w:val="none" w:sz="0" w:space="0" w:color="auto"/>
        <w:bottom w:val="none" w:sz="0" w:space="0" w:color="auto"/>
        <w:right w:val="none" w:sz="0" w:space="0" w:color="auto"/>
      </w:divBdr>
    </w:div>
    <w:div w:id="1050883775">
      <w:bodyDiv w:val="1"/>
      <w:marLeft w:val="0"/>
      <w:marRight w:val="0"/>
      <w:marTop w:val="0"/>
      <w:marBottom w:val="0"/>
      <w:divBdr>
        <w:top w:val="none" w:sz="0" w:space="0" w:color="auto"/>
        <w:left w:val="none" w:sz="0" w:space="0" w:color="auto"/>
        <w:bottom w:val="none" w:sz="0" w:space="0" w:color="auto"/>
        <w:right w:val="none" w:sz="0" w:space="0" w:color="auto"/>
      </w:divBdr>
    </w:div>
    <w:div w:id="1070928534">
      <w:bodyDiv w:val="1"/>
      <w:marLeft w:val="0"/>
      <w:marRight w:val="0"/>
      <w:marTop w:val="0"/>
      <w:marBottom w:val="0"/>
      <w:divBdr>
        <w:top w:val="none" w:sz="0" w:space="0" w:color="auto"/>
        <w:left w:val="none" w:sz="0" w:space="0" w:color="auto"/>
        <w:bottom w:val="none" w:sz="0" w:space="0" w:color="auto"/>
        <w:right w:val="none" w:sz="0" w:space="0" w:color="auto"/>
      </w:divBdr>
    </w:div>
    <w:div w:id="1085296621">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362172415">
      <w:bodyDiv w:val="1"/>
      <w:marLeft w:val="0"/>
      <w:marRight w:val="0"/>
      <w:marTop w:val="0"/>
      <w:marBottom w:val="0"/>
      <w:divBdr>
        <w:top w:val="none" w:sz="0" w:space="0" w:color="auto"/>
        <w:left w:val="none" w:sz="0" w:space="0" w:color="auto"/>
        <w:bottom w:val="none" w:sz="0" w:space="0" w:color="auto"/>
        <w:right w:val="none" w:sz="0" w:space="0" w:color="auto"/>
      </w:divBdr>
    </w:div>
    <w:div w:id="1569070354">
      <w:bodyDiv w:val="1"/>
      <w:marLeft w:val="0"/>
      <w:marRight w:val="0"/>
      <w:marTop w:val="0"/>
      <w:marBottom w:val="0"/>
      <w:divBdr>
        <w:top w:val="none" w:sz="0" w:space="0" w:color="auto"/>
        <w:left w:val="none" w:sz="0" w:space="0" w:color="auto"/>
        <w:bottom w:val="none" w:sz="0" w:space="0" w:color="auto"/>
        <w:right w:val="none" w:sz="0" w:space="0" w:color="auto"/>
      </w:divBdr>
    </w:div>
    <w:div w:id="2032758640">
      <w:bodyDiv w:val="1"/>
      <w:marLeft w:val="0"/>
      <w:marRight w:val="0"/>
      <w:marTop w:val="0"/>
      <w:marBottom w:val="0"/>
      <w:divBdr>
        <w:top w:val="none" w:sz="0" w:space="0" w:color="auto"/>
        <w:left w:val="none" w:sz="0" w:space="0" w:color="auto"/>
        <w:bottom w:val="none" w:sz="0" w:space="0" w:color="auto"/>
        <w:right w:val="none" w:sz="0" w:space="0" w:color="auto"/>
      </w:divBdr>
    </w:div>
    <w:div w:id="20417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evo-world.org"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evo-world.org"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E8F20-2B0B-410E-A536-A035DFEA6D12}">
  <ds:schemaRefs>
    <ds:schemaRef ds:uri="http://schemas.openxmlformats.org/officeDocument/2006/bibliography"/>
  </ds:schemaRefs>
</ds:datastoreItem>
</file>

<file path=customXml/itemProps2.xml><?xml version="1.0" encoding="utf-8"?>
<ds:datastoreItem xmlns:ds="http://schemas.openxmlformats.org/officeDocument/2006/customXml" ds:itemID="{387ADBE4-6D05-45EA-B1DD-B4D7288940A8}">
  <ds:schemaRefs>
    <ds:schemaRef ds:uri="http://schemas.openxmlformats.org/officeDocument/2006/bibliography"/>
  </ds:schemaRefs>
</ds:datastoreItem>
</file>

<file path=customXml/itemProps3.xml><?xml version="1.0" encoding="utf-8"?>
<ds:datastoreItem xmlns:ds="http://schemas.openxmlformats.org/officeDocument/2006/customXml" ds:itemID="{C48E0397-92D5-42D7-ADF7-C5C373F4A2D2}">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4.xml><?xml version="1.0" encoding="utf-8"?>
<ds:datastoreItem xmlns:ds="http://schemas.openxmlformats.org/officeDocument/2006/customXml" ds:itemID="{831503E6-0D50-4884-9783-127BD0085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3DD1D7-7D48-48C2-9E84-7B4BB631A76A}">
  <ds:schemaRefs>
    <ds:schemaRef ds:uri="http://schemas.openxmlformats.org/officeDocument/2006/bibliography"/>
  </ds:schemaRefs>
</ds:datastoreItem>
</file>

<file path=customXml/itemProps6.xml><?xml version="1.0" encoding="utf-8"?>
<ds:datastoreItem xmlns:ds="http://schemas.openxmlformats.org/officeDocument/2006/customXml" ds:itemID="{00DC4B72-977A-4CDF-A30D-0EEA3EB90CAB}">
  <ds:schemaRefs>
    <ds:schemaRef ds:uri="http://schemas.microsoft.com/sharepoint/v3/contenttype/forms"/>
  </ds:schemaRefs>
</ds:datastoreItem>
</file>

<file path=customXml/itemProps7.xml><?xml version="1.0" encoding="utf-8"?>
<ds:datastoreItem xmlns:ds="http://schemas.openxmlformats.org/officeDocument/2006/customXml" ds:itemID="{8CD603A9-6D5A-42D9-9FAD-DC6EBF6BD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F:\Kancelar\Sablony_templates\Dokumenty\SMLOUVA.dot</Template>
  <TotalTime>43</TotalTime>
  <Pages>68</Pages>
  <Words>18137</Words>
  <Characters>115719</Characters>
  <Application>Microsoft Office Word</Application>
  <DocSecurity>0</DocSecurity>
  <Lines>3506</Lines>
  <Paragraphs>1761</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132095</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JUDr. Kateřina Eichlerová, Ph.D.</dc:creator>
  <cp:keywords/>
  <dc:description/>
  <cp:lastModifiedBy>Radim Kohoutek</cp:lastModifiedBy>
  <cp:revision>10</cp:revision>
  <cp:lastPrinted>2016-08-29T12:19:00Z</cp:lastPrinted>
  <dcterms:created xsi:type="dcterms:W3CDTF">2025-01-15T15:21:00Z</dcterms:created>
  <dcterms:modified xsi:type="dcterms:W3CDTF">2025-01-17T15:47:00Z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2024-04-15T09:09:26Z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d832a9dc-775a-444d-af6c-a693b6046c70</vt:lpwstr>
  </property>
  <property fmtid="{D5CDD505-2E9C-101B-9397-08002B2CF9AE}" pid="8" name="MSIP_Label_690ebb53-23a2-471a-9c6e-17bd0d11311e_ContentBits">
    <vt:lpwstr>0</vt:lpwstr>
  </property>
  <property fmtid="{D5CDD505-2E9C-101B-9397-08002B2CF9AE}" pid="9" name="ContentTypeId">
    <vt:lpwstr>0x01010018B19B14ACF7B14FBB92C8E65CCDD25D</vt:lpwstr>
  </property>
</Properties>
</file>